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967" w:rsidRDefault="006267A6" w:rsidP="00860967">
      <w:pPr>
        <w:pStyle w:val="Heading5"/>
        <w:jc w:val="center"/>
        <w:rPr>
          <w:rFonts w:ascii="Arial" w:hAnsi="Arial" w:cs="Arial"/>
          <w:b w:val="0"/>
          <w:noProof/>
          <w:color w:val="000000"/>
          <w:sz w:val="36"/>
          <w:szCs w:val="36"/>
          <w:lang w:val="id-ID" w:eastAsia="id-ID"/>
        </w:rPr>
      </w:pPr>
      <w:r w:rsidRPr="006267A6">
        <w:rPr>
          <w:rFonts w:ascii="Arial" w:hAnsi="Arial" w:cs="Arial"/>
          <w:b w:val="0"/>
          <w:noProof/>
          <w:color w:val="000000"/>
          <w:sz w:val="36"/>
          <w:szCs w:val="36"/>
          <w:lang w:val="id-ID" w:eastAsia="id-ID"/>
        </w:rPr>
      </w:r>
      <w:r>
        <w:rPr>
          <w:rFonts w:ascii="Arial" w:hAnsi="Arial" w:cs="Arial"/>
          <w:b w:val="0"/>
          <w:noProof/>
          <w:color w:val="000000"/>
          <w:sz w:val="36"/>
          <w:szCs w:val="36"/>
          <w:lang w:val="id-ID" w:eastAsia="id-ID"/>
        </w:rPr>
        <w:pict>
          <v:group id="Canvas 11" o:spid="_x0000_s1026" editas="canvas" style="width:351pt;height:111.1pt;mso-position-horizontal-relative:char;mso-position-vertical-relative:line" coordsize="44577,1410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
              <v:fill o:detectmouseclick="t"/>
              <v:path o:connecttype="none"/>
            </v:shape>
            <v:group id="Group 4" o:spid="_x0000_s1028" style="position:absolute;left:13716;width:16002;height:10287" coordorigin="1310,735" coordsize="3130,2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oval id="Oval 5" o:spid="_x0000_s1029"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4vS70A&#10;AADaAAAADwAAAGRycy9kb3ducmV2LnhtbESPwQrCMBBE74L/EFbwpqmCItUoIorizerF29KsbbXZ&#10;lCba+vdGEDwOM/OGWaxaU4oX1a6wrGA0jEAQp1YXnCm4nHeDGQjnkTWWlknBmxyslt3OAmNtGz7R&#10;K/GZCBB2MSrIva9iKV2ak0E3tBVx8G62NuiDrDOpa2wC3JRyHEVTabDgsJBjRZuc0kfyNAqi4349&#10;TjRW7tDIbTG53keNvyvV77XrOQhPrf+Hf+2DVjCF75Vw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x4vS70AAADaAAAADwAAAAAAAAAAAAAAAACYAgAAZHJzL2Rvd25yZXYu&#10;eG1sUEsFBgAAAAAEAAQA9QAAAIIDAAAAAA==&#10;" fillcolor="#00c" strokecolor="white">
                <v:shadow color="#2a5400"/>
              </v:oval>
              <v:shape id="Picture 6" o:spid="_x0000_s1030"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4JHDAAAA2gAAAA8AAABkcnMvZG93bnJldi54bWxEj09rAjEUxO8Fv0N4Qi9Fs7VQZTWKFoTS&#10;Q6H+uT82z81q8rJs4rr66RtB8DjMzG+Y2aJzVrTUhMqzgvdhBoK48LriUsFuux5MQISIrNF6JgVX&#10;CrCY915mmGt/4T9qN7EUCcIhRwUmxjqXMhSGHIahr4mTd/CNw5hkU0rd4CXBnZWjLPuUDitOCwZr&#10;+jJUnDZnp4C0Hdtq3X28md/J/tCejsuf1U2p1363nIKI1MVn+NH+1grGcL+SboCc/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GXgkcMAAADaAAAADwAAAAAAAAAAAAAAAACf&#10;AgAAZHJzL2Rvd25yZXYueG1sUEsFBgAAAAAEAAQA9wAAAI8DAAAAAA==&#10;" fillcolor="#c30">
                <v:imagedata r:id="rId8" o:title="j0303671"/>
              </v:shape>
              <v:shape id="Freeform 7" o:spid="_x0000_s1031"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of0b8A&#10;AADaAAAADwAAAGRycy9kb3ducmV2LnhtbERPTWvCQBC9C/6HZQRvurFYkdRVikW0l4JR8Dpmp0ls&#10;djZk15j++86h4PHxvleb3tWqozZUng3Mpgko4tzbigsD59NusgQVIrLF2jMZ+KUAm/VwsMLU+gcf&#10;qctioSSEQ4oGyhibVOuQl+QwTH1DLNy3bx1GgW2hbYsPCXe1fkmShXZYsTSU2NC2pPwnuzsD3XJ/&#10;/MTb+dJ9fF1ffTYv8pvsMeNR//4GKlIfn+J/98EakK1yRW6AX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uh/RvwAAANoAAAAPAAAAAAAAAAAAAAAAAJgCAABkcnMvZG93bnJl&#10;di54bWxQSwUGAAAAAAQABAD1AAAAhAM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8" o:spid="_x0000_s1032"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5W+MMA&#10;AADaAAAADwAAAGRycy9kb3ducmV2LnhtbESPQWvCQBSE70L/w/IKvemmgqlGV1FLqD1GPXh8ZF+T&#10;aPZtyG6TtL/eLRQ8DjPzDbPaDKYWHbWusqzgdRKBIM6trrhQcD6l4zkI55E11pZJwQ852KyfRitM&#10;tO05o+7oCxEg7BJUUHrfJFK6vCSDbmIb4uB92dagD7ItpG6xD3BTy2kUxdJgxWGhxIb2JeW347dR&#10;QJcPvF3fZ/Fl92uz7O366TmdKfXyPGyXIDwN/hH+bx+0ggX8XQk3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5W+MMAAADaAAAADwAAAAAAAAAAAAAAAACYAgAAZHJzL2Rv&#10;d25yZXYueG1sUEsFBgAAAAAEAAQA9QAAAIgDAAAAAA==&#10;" path="m,816r499,499l1224,,499,1678,,816xe" fillcolor="#c30" strokecolor="white">
                <v:shadow color="#2a5400"/>
                <v:path arrowok="t" o:connecttype="custom" o:connectlocs="0,1103;555,1777;1361,0;555,2268;0,1103" o:connectangles="0,0,0,0,0"/>
              </v:shape>
            </v:group>
            <v:shapetype id="_x0000_t202" coordsize="21600,21600" o:spt="202" path="m,l,21600r21600,l21600,xe">
              <v:stroke joinstyle="miter"/>
              <v:path gradientshapeok="t" o:connecttype="rect"/>
            </v:shapetype>
            <v:shape id="Text Box 9" o:spid="_x0000_s1033" type="#_x0000_t202" style="position:absolute;left:14859;top:10287;width:14103;height:38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5GNMUA&#10;AADbAAAADwAAAGRycy9kb3ducmV2LnhtbESPQU/DMAyF70j7D5En7cbSIQ1QWTZNTAMOCNGxH2A1&#10;XlOtcaokrGW/Hh+QuNl6z+99Xm1G36kLxdQGNrCYF6CI62Bbbgwcv/a3j6BSRrbYBSYDP5Rgs57c&#10;rLC0YeCKLofcKAnhVKIBl3Nfap1qRx7TPPTEop1C9JhljY22EQcJ952+K4p77bFlaXDY07Oj+nz4&#10;9gaWrnofTq+f+0pvr9fdx0tsd8cHY2bTcfsEKtOY/81/129W8IVefpEB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3kY0xQAAANsAAAAPAAAAAAAAAAAAAAAAAJgCAABkcnMv&#10;ZG93bnJldi54bWxQSwUGAAAAAAQABAD1AAAAigMAAAAA&#10;" filled="f" fillcolor="#9c0" stroked="f" strokecolor="white">
              <v:textbox style="mso-next-textbox:#Text Box 9">
                <w:txbxContent>
                  <w:p w:rsidR="00D06011" w:rsidRPr="002F7353" w:rsidRDefault="00D06011" w:rsidP="00860967">
                    <w:pPr>
                      <w:autoSpaceDE w:val="0"/>
                      <w:autoSpaceDN w:val="0"/>
                      <w:adjustRightInd w:val="0"/>
                      <w:jc w:val="center"/>
                      <w:rPr>
                        <w:rFonts w:ascii="Bauhaus 93" w:hAnsi="Bauhaus 93" w:cs="Tw Cen MT Condensed Extra Bold"/>
                        <w:sz w:val="40"/>
                        <w:szCs w:val="36"/>
                      </w:rPr>
                    </w:pPr>
                    <w:r w:rsidRPr="0061116D">
                      <w:rPr>
                        <w:rFonts w:ascii="Bauhaus 93" w:hAnsi="Bauhaus 93" w:cs="Tw Cen MT Condensed Extra Bold"/>
                        <w:sz w:val="40"/>
                        <w:szCs w:val="36"/>
                      </w:rPr>
                      <w:t>BAN-PT</w:t>
                    </w:r>
                  </w:p>
                </w:txbxContent>
              </v:textbox>
            </v:shape>
            <w10:wrap type="none"/>
            <w10:anchorlock/>
          </v:group>
        </w:pict>
      </w:r>
    </w:p>
    <w:p w:rsidR="007317D2" w:rsidRDefault="007317D2" w:rsidP="007317D2">
      <w:pPr>
        <w:rPr>
          <w:lang w:val="id-ID" w:eastAsia="id-ID"/>
        </w:rPr>
      </w:pPr>
    </w:p>
    <w:p w:rsidR="007317D2" w:rsidRDefault="007317D2" w:rsidP="007317D2">
      <w:pPr>
        <w:rPr>
          <w:lang w:val="id-ID" w:eastAsia="id-ID"/>
        </w:rPr>
      </w:pPr>
    </w:p>
    <w:p w:rsidR="007317D2" w:rsidRDefault="007317D2" w:rsidP="007317D2">
      <w:pPr>
        <w:rPr>
          <w:lang w:val="id-ID" w:eastAsia="id-ID"/>
        </w:rPr>
      </w:pPr>
    </w:p>
    <w:p w:rsidR="007317D2" w:rsidRDefault="007317D2" w:rsidP="007317D2">
      <w:pPr>
        <w:rPr>
          <w:lang w:val="id-ID" w:eastAsia="id-ID"/>
        </w:rPr>
      </w:pPr>
    </w:p>
    <w:p w:rsidR="007317D2" w:rsidRDefault="007317D2" w:rsidP="007317D2">
      <w:pPr>
        <w:rPr>
          <w:lang w:val="id-ID" w:eastAsia="id-ID"/>
        </w:rPr>
      </w:pPr>
    </w:p>
    <w:p w:rsidR="007317D2" w:rsidRPr="007317D2" w:rsidRDefault="007317D2" w:rsidP="007317D2">
      <w:pPr>
        <w:rPr>
          <w:lang w:val="id-ID" w:eastAsia="id-ID"/>
        </w:rPr>
      </w:pPr>
    </w:p>
    <w:p w:rsidR="00860967" w:rsidRPr="002F7730" w:rsidRDefault="00860967" w:rsidP="00860967">
      <w:pPr>
        <w:rPr>
          <w:color w:val="000000"/>
        </w:rPr>
      </w:pPr>
    </w:p>
    <w:p w:rsidR="007317D2" w:rsidRDefault="007317D2" w:rsidP="00860967">
      <w:pPr>
        <w:jc w:val="center"/>
        <w:rPr>
          <w:rFonts w:cs="Arial"/>
          <w:b/>
          <w:color w:val="000000"/>
          <w:sz w:val="48"/>
          <w:szCs w:val="48"/>
          <w:lang w:val="id-ID"/>
        </w:rPr>
      </w:pPr>
      <w:r>
        <w:rPr>
          <w:rFonts w:cs="Arial"/>
          <w:b/>
          <w:color w:val="000000"/>
          <w:sz w:val="48"/>
          <w:szCs w:val="48"/>
          <w:lang w:val="sv-SE"/>
        </w:rPr>
        <w:t>AKREDITASI PROGRAM</w:t>
      </w:r>
    </w:p>
    <w:p w:rsidR="00860967" w:rsidRPr="00730CE1" w:rsidRDefault="00860967" w:rsidP="00860967">
      <w:pPr>
        <w:jc w:val="center"/>
        <w:rPr>
          <w:rFonts w:ascii="Times New Roman" w:hAnsi="Times New Roman"/>
          <w:b/>
          <w:color w:val="000000"/>
          <w:sz w:val="48"/>
          <w:szCs w:val="48"/>
          <w:lang w:val="id-ID"/>
        </w:rPr>
      </w:pPr>
      <w:r>
        <w:rPr>
          <w:rFonts w:cs="Arial"/>
          <w:b/>
          <w:color w:val="000000"/>
          <w:sz w:val="48"/>
          <w:szCs w:val="48"/>
          <w:lang w:val="id-ID"/>
        </w:rPr>
        <w:t>P</w:t>
      </w:r>
      <w:r w:rsidR="0065336E">
        <w:rPr>
          <w:rFonts w:cs="Arial"/>
          <w:b/>
          <w:color w:val="000000"/>
          <w:sz w:val="48"/>
          <w:szCs w:val="48"/>
          <w:lang w:val="id-ID"/>
        </w:rPr>
        <w:t>ENDIDIKAN P</w:t>
      </w:r>
      <w:r>
        <w:rPr>
          <w:rFonts w:cs="Arial"/>
          <w:b/>
          <w:color w:val="000000"/>
          <w:sz w:val="48"/>
          <w:szCs w:val="48"/>
          <w:lang w:val="id-ID"/>
        </w:rPr>
        <w:t>ROFESI AKUNTANSI (PPAk)</w:t>
      </w:r>
    </w:p>
    <w:p w:rsidR="00860967" w:rsidRPr="00FF51D8" w:rsidRDefault="00860967" w:rsidP="00860967">
      <w:pPr>
        <w:jc w:val="center"/>
        <w:rPr>
          <w:rFonts w:ascii="Times New Roman" w:hAnsi="Times New Roman"/>
          <w:b/>
          <w:color w:val="000000"/>
          <w:sz w:val="24"/>
          <w:lang w:val="sv-SE"/>
        </w:rPr>
      </w:pPr>
    </w:p>
    <w:p w:rsidR="00860967" w:rsidRDefault="00860967" w:rsidP="00860967">
      <w:pPr>
        <w:jc w:val="center"/>
        <w:rPr>
          <w:rFonts w:ascii="Times New Roman" w:hAnsi="Times New Roman"/>
          <w:b/>
          <w:color w:val="000000"/>
          <w:sz w:val="24"/>
          <w:lang w:val="sv-SE"/>
        </w:rPr>
      </w:pPr>
    </w:p>
    <w:p w:rsidR="00860967" w:rsidRDefault="00860967"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Pr="007317D2" w:rsidRDefault="007317D2" w:rsidP="00860967">
      <w:pPr>
        <w:jc w:val="center"/>
        <w:rPr>
          <w:rFonts w:ascii="Times New Roman" w:hAnsi="Times New Roman"/>
          <w:b/>
          <w:color w:val="000000"/>
          <w:sz w:val="24"/>
          <w:lang w:val="id-ID"/>
        </w:rPr>
      </w:pPr>
    </w:p>
    <w:p w:rsidR="00860967" w:rsidRPr="00FF51D8" w:rsidRDefault="00860967" w:rsidP="00860967">
      <w:pPr>
        <w:jc w:val="center"/>
        <w:rPr>
          <w:rFonts w:ascii="Times New Roman" w:hAnsi="Times New Roman"/>
          <w:b/>
          <w:color w:val="000000"/>
          <w:sz w:val="24"/>
          <w:lang w:val="sv-SE"/>
        </w:rPr>
      </w:pPr>
    </w:p>
    <w:p w:rsidR="00860967" w:rsidRPr="00FF51D8" w:rsidRDefault="00860967" w:rsidP="00860967">
      <w:pPr>
        <w:jc w:val="center"/>
        <w:rPr>
          <w:rFonts w:ascii="Times New Roman" w:hAnsi="Times New Roman"/>
          <w:b/>
          <w:color w:val="000000"/>
          <w:sz w:val="24"/>
          <w:lang w:val="sv-SE"/>
        </w:rPr>
      </w:pPr>
    </w:p>
    <w:p w:rsidR="00860967" w:rsidRPr="0056463B" w:rsidRDefault="00860967" w:rsidP="00860967">
      <w:pPr>
        <w:jc w:val="center"/>
        <w:rPr>
          <w:rFonts w:cs="Arial"/>
          <w:b/>
          <w:bCs/>
          <w:color w:val="000000"/>
          <w:sz w:val="36"/>
          <w:szCs w:val="34"/>
          <w:lang w:val="id-ID"/>
        </w:rPr>
      </w:pPr>
      <w:r>
        <w:rPr>
          <w:rFonts w:cs="Arial"/>
          <w:b/>
          <w:bCs/>
          <w:color w:val="000000"/>
          <w:sz w:val="36"/>
          <w:szCs w:val="34"/>
          <w:lang w:val="sv-SE"/>
        </w:rPr>
        <w:t>BUKU III</w:t>
      </w:r>
      <w:r>
        <w:rPr>
          <w:rFonts w:cs="Arial"/>
          <w:b/>
          <w:bCs/>
          <w:color w:val="000000"/>
          <w:sz w:val="36"/>
          <w:szCs w:val="34"/>
          <w:lang w:val="id-ID"/>
        </w:rPr>
        <w:t>A</w:t>
      </w:r>
    </w:p>
    <w:p w:rsidR="00860967" w:rsidRDefault="00860967" w:rsidP="00860967">
      <w:pPr>
        <w:jc w:val="center"/>
        <w:rPr>
          <w:rFonts w:cs="Arial"/>
          <w:b/>
          <w:bCs/>
          <w:color w:val="000000"/>
          <w:sz w:val="36"/>
          <w:szCs w:val="34"/>
          <w:lang w:val="sv-SE"/>
        </w:rPr>
      </w:pPr>
      <w:r w:rsidRPr="00FF51D8">
        <w:rPr>
          <w:rFonts w:cs="Arial"/>
          <w:b/>
          <w:bCs/>
          <w:color w:val="000000"/>
          <w:sz w:val="36"/>
          <w:szCs w:val="34"/>
          <w:lang w:val="sv-SE"/>
        </w:rPr>
        <w:t>BORANG</w:t>
      </w:r>
      <w:r>
        <w:rPr>
          <w:rFonts w:cs="Arial"/>
          <w:b/>
          <w:bCs/>
          <w:color w:val="000000"/>
          <w:sz w:val="36"/>
          <w:szCs w:val="34"/>
          <w:lang w:val="sv-SE"/>
        </w:rPr>
        <w:t xml:space="preserve"> AKREDITASI </w:t>
      </w:r>
    </w:p>
    <w:p w:rsidR="00860967" w:rsidRDefault="00860967" w:rsidP="00860967">
      <w:pPr>
        <w:jc w:val="center"/>
        <w:rPr>
          <w:rFonts w:ascii="Times New Roman" w:hAnsi="Times New Roman"/>
          <w:color w:val="000000"/>
          <w:sz w:val="34"/>
          <w:szCs w:val="34"/>
          <w:lang w:val="sv-SE"/>
        </w:rPr>
      </w:pPr>
    </w:p>
    <w:p w:rsidR="00F7683C" w:rsidRPr="00FF51D8" w:rsidRDefault="00F7683C" w:rsidP="00860967">
      <w:pPr>
        <w:jc w:val="center"/>
        <w:rPr>
          <w:rFonts w:ascii="Times New Roman" w:hAnsi="Times New Roman"/>
          <w:color w:val="000000"/>
          <w:sz w:val="34"/>
          <w:szCs w:val="34"/>
          <w:lang w:val="sv-SE"/>
        </w:rPr>
      </w:pPr>
    </w:p>
    <w:p w:rsidR="00860967" w:rsidRPr="00FF51D8" w:rsidRDefault="00860967" w:rsidP="00860967">
      <w:pPr>
        <w:jc w:val="center"/>
        <w:rPr>
          <w:rFonts w:ascii="Times New Roman" w:hAnsi="Times New Roman"/>
          <w:b/>
          <w:color w:val="000000"/>
          <w:sz w:val="24"/>
          <w:lang w:val="sv-SE"/>
        </w:rPr>
      </w:pPr>
    </w:p>
    <w:p w:rsidR="00860967" w:rsidRDefault="00860967"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Default="007317D2" w:rsidP="00860967">
      <w:pPr>
        <w:jc w:val="center"/>
        <w:rPr>
          <w:rFonts w:ascii="Times New Roman" w:hAnsi="Times New Roman"/>
          <w:b/>
          <w:color w:val="000000"/>
          <w:sz w:val="24"/>
          <w:lang w:val="id-ID"/>
        </w:rPr>
      </w:pPr>
    </w:p>
    <w:p w:rsidR="007317D2" w:rsidRPr="007317D2" w:rsidRDefault="007317D2" w:rsidP="00860967">
      <w:pPr>
        <w:jc w:val="center"/>
        <w:rPr>
          <w:rFonts w:ascii="Times New Roman" w:hAnsi="Times New Roman"/>
          <w:b/>
          <w:color w:val="000000"/>
          <w:sz w:val="24"/>
          <w:lang w:val="id-ID"/>
        </w:rPr>
      </w:pPr>
    </w:p>
    <w:p w:rsidR="00860967" w:rsidRDefault="00860967" w:rsidP="00860967">
      <w:pPr>
        <w:jc w:val="center"/>
        <w:rPr>
          <w:rFonts w:ascii="Times New Roman" w:hAnsi="Times New Roman"/>
          <w:b/>
          <w:color w:val="000000"/>
          <w:sz w:val="24"/>
          <w:lang w:val="sv-SE"/>
        </w:rPr>
      </w:pPr>
    </w:p>
    <w:p w:rsidR="00860967" w:rsidRPr="00FF51D8" w:rsidRDefault="00860967" w:rsidP="00860967">
      <w:pPr>
        <w:jc w:val="center"/>
        <w:rPr>
          <w:rFonts w:ascii="Times New Roman" w:hAnsi="Times New Roman"/>
          <w:b/>
          <w:color w:val="000000"/>
          <w:sz w:val="24"/>
          <w:lang w:val="sv-SE"/>
        </w:rPr>
      </w:pPr>
    </w:p>
    <w:p w:rsidR="002F7353" w:rsidRDefault="002F7353" w:rsidP="00860967">
      <w:pPr>
        <w:ind w:right="-142" w:hanging="142"/>
        <w:jc w:val="center"/>
        <w:rPr>
          <w:rFonts w:cs="Arial"/>
          <w:b/>
          <w:bCs/>
          <w:color w:val="000000"/>
          <w:sz w:val="36"/>
          <w:szCs w:val="36"/>
          <w:lang w:val="id-ID"/>
        </w:rPr>
      </w:pPr>
    </w:p>
    <w:p w:rsidR="00860967" w:rsidRPr="00EC499C" w:rsidRDefault="00860967" w:rsidP="00860967">
      <w:pPr>
        <w:ind w:right="-142" w:hanging="142"/>
        <w:jc w:val="center"/>
        <w:rPr>
          <w:rFonts w:cs="Arial"/>
          <w:b/>
          <w:bCs/>
          <w:color w:val="000000"/>
          <w:sz w:val="36"/>
          <w:szCs w:val="36"/>
          <w:lang w:val="sv-SE"/>
        </w:rPr>
      </w:pPr>
      <w:r w:rsidRPr="00EC499C">
        <w:rPr>
          <w:rFonts w:cs="Arial"/>
          <w:b/>
          <w:bCs/>
          <w:color w:val="000000"/>
          <w:sz w:val="36"/>
          <w:szCs w:val="36"/>
          <w:lang w:val="sv-SE"/>
        </w:rPr>
        <w:t>BADAN AKREDITASI NASIONAL PERGURUAN TINGGI</w:t>
      </w:r>
    </w:p>
    <w:p w:rsidR="00860967" w:rsidRPr="00AB20C0" w:rsidRDefault="0061116D" w:rsidP="00860967">
      <w:pPr>
        <w:jc w:val="center"/>
        <w:rPr>
          <w:rFonts w:cs="Arial"/>
          <w:b/>
          <w:color w:val="000000"/>
          <w:sz w:val="32"/>
          <w:szCs w:val="32"/>
        </w:rPr>
      </w:pPr>
      <w:r w:rsidRPr="0061116D">
        <w:rPr>
          <w:rFonts w:cs="Arial"/>
          <w:b/>
          <w:color w:val="000000"/>
          <w:sz w:val="32"/>
          <w:szCs w:val="32"/>
          <w:lang w:val="sv-SE"/>
        </w:rPr>
        <w:t xml:space="preserve">JAKARTA </w:t>
      </w:r>
      <w:r w:rsidRPr="0061116D">
        <w:rPr>
          <w:rFonts w:cs="Arial"/>
          <w:b/>
          <w:color w:val="000000"/>
          <w:sz w:val="32"/>
          <w:szCs w:val="32"/>
          <w:lang w:val="id-ID"/>
        </w:rPr>
        <w:t>201</w:t>
      </w:r>
      <w:ins w:id="0" w:author="Acer" w:date="2014-04-16T14:37:00Z">
        <w:r w:rsidR="00AB20C0">
          <w:rPr>
            <w:rFonts w:cs="Arial"/>
            <w:b/>
            <w:color w:val="000000"/>
            <w:sz w:val="32"/>
            <w:szCs w:val="32"/>
          </w:rPr>
          <w:t>4</w:t>
        </w:r>
      </w:ins>
      <w:del w:id="1" w:author="syaf" w:date="2014-04-08T11:18:00Z">
        <w:r w:rsidR="00F7683C" w:rsidDel="00A573E5">
          <w:rPr>
            <w:rFonts w:cs="Arial"/>
            <w:b/>
            <w:color w:val="000000"/>
            <w:sz w:val="32"/>
            <w:szCs w:val="32"/>
          </w:rPr>
          <w:delText>3</w:delText>
        </w:r>
      </w:del>
      <w:ins w:id="2" w:author="syaf" w:date="2014-04-08T11:18:00Z">
        <w:del w:id="3" w:author="Acer" w:date="2014-04-16T14:37:00Z">
          <w:r w:rsidR="00A573E5" w:rsidDel="00AB20C0">
            <w:rPr>
              <w:rFonts w:cs="Arial"/>
              <w:b/>
              <w:color w:val="000000"/>
              <w:sz w:val="32"/>
              <w:szCs w:val="32"/>
              <w:lang w:val="id-ID"/>
            </w:rPr>
            <w:delText>4</w:delText>
          </w:r>
        </w:del>
      </w:ins>
    </w:p>
    <w:p w:rsidR="00461EF6" w:rsidRDefault="00461EF6" w:rsidP="00461EF6">
      <w:pPr>
        <w:rPr>
          <w:lang w:val="id-ID"/>
        </w:rPr>
      </w:pPr>
    </w:p>
    <w:p w:rsidR="00461EF6" w:rsidRPr="00461EF6" w:rsidRDefault="00461EF6" w:rsidP="00461EF6">
      <w:pPr>
        <w:rPr>
          <w:lang w:val="id-ID"/>
        </w:rPr>
      </w:pPr>
    </w:p>
    <w:p w:rsidR="00860967" w:rsidRPr="009623E2" w:rsidRDefault="00860967" w:rsidP="00860967">
      <w:pPr>
        <w:pStyle w:val="Heading2"/>
        <w:jc w:val="center"/>
        <w:rPr>
          <w:rFonts w:cs="Arial"/>
          <w:color w:val="000000"/>
          <w:sz w:val="28"/>
          <w:szCs w:val="28"/>
          <w:lang w:val="sv-SE"/>
        </w:rPr>
      </w:pPr>
      <w:r w:rsidRPr="009623E2">
        <w:rPr>
          <w:rFonts w:cs="Arial"/>
          <w:color w:val="000000"/>
          <w:sz w:val="28"/>
          <w:szCs w:val="28"/>
          <w:lang w:val="sv-SE"/>
        </w:rPr>
        <w:lastRenderedPageBreak/>
        <w:t>DAFTAR ISI</w:t>
      </w:r>
    </w:p>
    <w:p w:rsidR="00860967" w:rsidRDefault="00860967" w:rsidP="00860967">
      <w:pPr>
        <w:jc w:val="center"/>
      </w:pPr>
    </w:p>
    <w:tbl>
      <w:tblPr>
        <w:tblW w:w="0" w:type="auto"/>
        <w:tblLook w:val="04A0"/>
      </w:tblPr>
      <w:tblGrid>
        <w:gridCol w:w="1548"/>
        <w:gridCol w:w="6480"/>
        <w:gridCol w:w="1357"/>
      </w:tblGrid>
      <w:tr w:rsidR="00860967" w:rsidRPr="007210FA" w:rsidTr="00461EF6">
        <w:tc>
          <w:tcPr>
            <w:tcW w:w="1548" w:type="dxa"/>
          </w:tcPr>
          <w:p w:rsidR="00860967" w:rsidRPr="007210FA" w:rsidRDefault="00860967" w:rsidP="00461EF6">
            <w:pPr>
              <w:jc w:val="center"/>
              <w:rPr>
                <w:bCs/>
              </w:rPr>
            </w:pPr>
          </w:p>
        </w:tc>
        <w:tc>
          <w:tcPr>
            <w:tcW w:w="6480" w:type="dxa"/>
          </w:tcPr>
          <w:p w:rsidR="00860967" w:rsidRPr="007210FA" w:rsidRDefault="00860967" w:rsidP="00461EF6">
            <w:pPr>
              <w:jc w:val="center"/>
              <w:rPr>
                <w:bCs/>
              </w:rPr>
            </w:pPr>
          </w:p>
        </w:tc>
        <w:tc>
          <w:tcPr>
            <w:tcW w:w="1357" w:type="dxa"/>
          </w:tcPr>
          <w:p w:rsidR="00860967" w:rsidRPr="007210FA" w:rsidRDefault="00860967" w:rsidP="00461EF6">
            <w:pPr>
              <w:jc w:val="right"/>
              <w:rPr>
                <w:bCs/>
                <w:i/>
              </w:rPr>
            </w:pPr>
            <w:r w:rsidRPr="007210FA">
              <w:rPr>
                <w:bCs/>
                <w:i/>
              </w:rPr>
              <w:t>Halaman</w:t>
            </w:r>
          </w:p>
          <w:p w:rsidR="00860967" w:rsidRPr="007210FA" w:rsidRDefault="00860967" w:rsidP="00461EF6">
            <w:pPr>
              <w:jc w:val="right"/>
              <w:rPr>
                <w:bCs/>
                <w:i/>
              </w:rPr>
            </w:pPr>
          </w:p>
        </w:tc>
      </w:tr>
      <w:tr w:rsidR="00860967" w:rsidRPr="007210FA" w:rsidTr="00461EF6">
        <w:tc>
          <w:tcPr>
            <w:tcW w:w="1548" w:type="dxa"/>
          </w:tcPr>
          <w:p w:rsidR="00860967" w:rsidRPr="007210FA" w:rsidRDefault="00860967" w:rsidP="00461EF6">
            <w:pPr>
              <w:jc w:val="center"/>
              <w:rPr>
                <w:bCs/>
              </w:rPr>
            </w:pPr>
            <w:r w:rsidRPr="007210FA">
              <w:rPr>
                <w:bCs/>
              </w:rPr>
              <w:t>STANDAR 1</w:t>
            </w:r>
          </w:p>
        </w:tc>
        <w:tc>
          <w:tcPr>
            <w:tcW w:w="6480" w:type="dxa"/>
          </w:tcPr>
          <w:p w:rsidR="00860967" w:rsidRPr="007210FA" w:rsidRDefault="00860967" w:rsidP="00461EF6">
            <w:pPr>
              <w:jc w:val="left"/>
              <w:rPr>
                <w:bCs/>
              </w:rPr>
            </w:pPr>
            <w:r w:rsidRPr="007210FA">
              <w:rPr>
                <w:bCs/>
              </w:rPr>
              <w:t>VISI, MISI, TUJUAN DAN SASARAN, SERTA STRATEGI PENCAPAIAN</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4</w:t>
            </w:r>
          </w:p>
        </w:tc>
      </w:tr>
      <w:tr w:rsidR="00860967" w:rsidRPr="007210FA" w:rsidTr="00461EF6">
        <w:tc>
          <w:tcPr>
            <w:tcW w:w="1548" w:type="dxa"/>
          </w:tcPr>
          <w:p w:rsidR="00860967" w:rsidRPr="007210FA" w:rsidRDefault="00860967" w:rsidP="00461EF6">
            <w:pPr>
              <w:jc w:val="center"/>
              <w:rPr>
                <w:bCs/>
              </w:rPr>
            </w:pPr>
            <w:r w:rsidRPr="007210FA">
              <w:rPr>
                <w:bCs/>
              </w:rPr>
              <w:t>STANDAR 2</w:t>
            </w:r>
          </w:p>
        </w:tc>
        <w:tc>
          <w:tcPr>
            <w:tcW w:w="6480" w:type="dxa"/>
          </w:tcPr>
          <w:p w:rsidR="00860967" w:rsidRPr="007210FA" w:rsidRDefault="00860967" w:rsidP="00461EF6">
            <w:pPr>
              <w:jc w:val="left"/>
              <w:rPr>
                <w:bCs/>
              </w:rPr>
            </w:pPr>
            <w:r w:rsidRPr="007210FA">
              <w:rPr>
                <w:bCs/>
              </w:rPr>
              <w:t>TATA PAMONG, KEPEMIMPINAN, SISTEM PENGELOLAAN, DAN PENJAMINAN MUTU</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5</w:t>
            </w:r>
          </w:p>
        </w:tc>
      </w:tr>
      <w:tr w:rsidR="00860967" w:rsidRPr="007210FA" w:rsidTr="00461EF6">
        <w:tc>
          <w:tcPr>
            <w:tcW w:w="1548" w:type="dxa"/>
          </w:tcPr>
          <w:p w:rsidR="00860967" w:rsidRPr="007210FA" w:rsidRDefault="00860967" w:rsidP="00461EF6">
            <w:pPr>
              <w:jc w:val="center"/>
              <w:rPr>
                <w:bCs/>
              </w:rPr>
            </w:pPr>
            <w:r w:rsidRPr="007210FA">
              <w:rPr>
                <w:bCs/>
              </w:rPr>
              <w:t>STANDAR 3</w:t>
            </w:r>
          </w:p>
        </w:tc>
        <w:tc>
          <w:tcPr>
            <w:tcW w:w="6480" w:type="dxa"/>
          </w:tcPr>
          <w:p w:rsidR="00860967" w:rsidRPr="007210FA" w:rsidRDefault="00860967" w:rsidP="00461EF6">
            <w:pPr>
              <w:jc w:val="left"/>
              <w:rPr>
                <w:bCs/>
              </w:rPr>
            </w:pPr>
            <w:r w:rsidRPr="007210FA">
              <w:rPr>
                <w:bCs/>
              </w:rPr>
              <w:t>MAHASISWA DAN LULUSAN</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7</w:t>
            </w:r>
          </w:p>
        </w:tc>
      </w:tr>
      <w:tr w:rsidR="00860967" w:rsidRPr="007210FA" w:rsidTr="00461EF6">
        <w:tc>
          <w:tcPr>
            <w:tcW w:w="1548" w:type="dxa"/>
          </w:tcPr>
          <w:p w:rsidR="00860967" w:rsidRPr="007210FA" w:rsidRDefault="00860967" w:rsidP="00461EF6">
            <w:pPr>
              <w:jc w:val="center"/>
              <w:rPr>
                <w:bCs/>
              </w:rPr>
            </w:pPr>
            <w:r w:rsidRPr="007210FA">
              <w:rPr>
                <w:bCs/>
              </w:rPr>
              <w:t>STANDAR 4</w:t>
            </w:r>
          </w:p>
        </w:tc>
        <w:tc>
          <w:tcPr>
            <w:tcW w:w="6480" w:type="dxa"/>
          </w:tcPr>
          <w:p w:rsidR="00860967" w:rsidRPr="007210FA" w:rsidRDefault="00860967" w:rsidP="00461EF6">
            <w:pPr>
              <w:jc w:val="left"/>
              <w:rPr>
                <w:bCs/>
              </w:rPr>
            </w:pPr>
            <w:r w:rsidRPr="007210FA">
              <w:rPr>
                <w:bCs/>
              </w:rPr>
              <w:t>SUMBER DAYA MANUSIA</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1</w:t>
            </w:r>
            <w:r>
              <w:rPr>
                <w:bCs/>
              </w:rPr>
              <w:t>1</w:t>
            </w:r>
          </w:p>
        </w:tc>
      </w:tr>
      <w:tr w:rsidR="00860967" w:rsidRPr="007210FA" w:rsidTr="00461EF6">
        <w:tc>
          <w:tcPr>
            <w:tcW w:w="1548" w:type="dxa"/>
          </w:tcPr>
          <w:p w:rsidR="00860967" w:rsidRPr="007210FA" w:rsidRDefault="00860967" w:rsidP="00461EF6">
            <w:pPr>
              <w:jc w:val="center"/>
              <w:rPr>
                <w:bCs/>
              </w:rPr>
            </w:pPr>
            <w:r w:rsidRPr="007210FA">
              <w:rPr>
                <w:bCs/>
              </w:rPr>
              <w:t>STANDAR 5</w:t>
            </w:r>
          </w:p>
        </w:tc>
        <w:tc>
          <w:tcPr>
            <w:tcW w:w="6480" w:type="dxa"/>
          </w:tcPr>
          <w:p w:rsidR="00860967" w:rsidRPr="007210FA" w:rsidRDefault="00860967" w:rsidP="00461EF6">
            <w:pPr>
              <w:jc w:val="left"/>
              <w:rPr>
                <w:bCs/>
              </w:rPr>
            </w:pPr>
            <w:r w:rsidRPr="007210FA">
              <w:rPr>
                <w:bCs/>
              </w:rPr>
              <w:t>KURIKULUM, PEMBELAJARAN, DAN SUASANA AKADEMIK</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1</w:t>
            </w:r>
            <w:r>
              <w:rPr>
                <w:bCs/>
              </w:rPr>
              <w:t>5</w:t>
            </w:r>
          </w:p>
        </w:tc>
      </w:tr>
      <w:tr w:rsidR="00860967" w:rsidRPr="007210FA" w:rsidTr="00461EF6">
        <w:tc>
          <w:tcPr>
            <w:tcW w:w="1548" w:type="dxa"/>
          </w:tcPr>
          <w:p w:rsidR="00860967" w:rsidRPr="007210FA" w:rsidRDefault="00860967" w:rsidP="00461EF6">
            <w:pPr>
              <w:jc w:val="center"/>
              <w:rPr>
                <w:bCs/>
              </w:rPr>
            </w:pPr>
            <w:r w:rsidRPr="007210FA">
              <w:rPr>
                <w:bCs/>
              </w:rPr>
              <w:t>STANDAR 6</w:t>
            </w:r>
          </w:p>
        </w:tc>
        <w:tc>
          <w:tcPr>
            <w:tcW w:w="6480" w:type="dxa"/>
          </w:tcPr>
          <w:p w:rsidR="00860967" w:rsidRPr="007210FA" w:rsidRDefault="00860967" w:rsidP="00461EF6">
            <w:pPr>
              <w:jc w:val="left"/>
              <w:rPr>
                <w:bCs/>
              </w:rPr>
            </w:pPr>
            <w:r w:rsidRPr="007210FA">
              <w:rPr>
                <w:bCs/>
              </w:rPr>
              <w:t>PEMBIAYAAN, SARANA DAN PRASARANA, SERTA SISTEM INFORMASI</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21</w:t>
            </w:r>
          </w:p>
        </w:tc>
      </w:tr>
      <w:tr w:rsidR="00860967" w:rsidRPr="007210FA" w:rsidTr="00461EF6">
        <w:tc>
          <w:tcPr>
            <w:tcW w:w="1548" w:type="dxa"/>
          </w:tcPr>
          <w:p w:rsidR="00860967" w:rsidRPr="007210FA" w:rsidRDefault="00860967" w:rsidP="00461EF6">
            <w:pPr>
              <w:jc w:val="center"/>
              <w:rPr>
                <w:bCs/>
              </w:rPr>
            </w:pPr>
            <w:r w:rsidRPr="007210FA">
              <w:rPr>
                <w:bCs/>
              </w:rPr>
              <w:t>STANDAR 7</w:t>
            </w:r>
          </w:p>
        </w:tc>
        <w:tc>
          <w:tcPr>
            <w:tcW w:w="6480" w:type="dxa"/>
          </w:tcPr>
          <w:p w:rsidR="00860967" w:rsidRPr="007210FA" w:rsidRDefault="00860967" w:rsidP="00461EF6">
            <w:pPr>
              <w:jc w:val="left"/>
              <w:rPr>
                <w:bCs/>
              </w:rPr>
            </w:pPr>
            <w:r w:rsidRPr="007210FA">
              <w:rPr>
                <w:bCs/>
              </w:rPr>
              <w:t>PENELITIAN, PELAYANAN/PENGABDIAN KEPADA MASYARAKAT, DAN KERJASAMA</w:t>
            </w:r>
          </w:p>
          <w:p w:rsidR="00860967" w:rsidRPr="007210FA" w:rsidRDefault="00860967" w:rsidP="00461EF6">
            <w:pPr>
              <w:jc w:val="left"/>
              <w:rPr>
                <w:bCs/>
              </w:rPr>
            </w:pPr>
          </w:p>
        </w:tc>
        <w:tc>
          <w:tcPr>
            <w:tcW w:w="1357" w:type="dxa"/>
          </w:tcPr>
          <w:p w:rsidR="00860967" w:rsidRPr="007210FA" w:rsidRDefault="00860967" w:rsidP="00461EF6">
            <w:pPr>
              <w:jc w:val="right"/>
              <w:rPr>
                <w:bCs/>
              </w:rPr>
            </w:pPr>
            <w:r w:rsidRPr="007210FA">
              <w:rPr>
                <w:bCs/>
              </w:rPr>
              <w:t>26</w:t>
            </w:r>
          </w:p>
        </w:tc>
      </w:tr>
    </w:tbl>
    <w:p w:rsidR="000E33BF" w:rsidRDefault="000E33BF" w:rsidP="00860967">
      <w:pPr>
        <w:jc w:val="center"/>
        <w:rPr>
          <w:b/>
          <w:bCs/>
        </w:rPr>
      </w:pPr>
    </w:p>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Pr="007E7A48" w:rsidRDefault="000E33BF" w:rsidP="007E7A48"/>
    <w:p w:rsidR="000E33BF" w:rsidRDefault="000E33BF" w:rsidP="00860967">
      <w:pPr>
        <w:jc w:val="center"/>
      </w:pPr>
    </w:p>
    <w:p w:rsidR="000E33BF" w:rsidRPr="000E33BF" w:rsidRDefault="000E33BF" w:rsidP="007E7A48"/>
    <w:p w:rsidR="000E33BF" w:rsidRDefault="000E33BF" w:rsidP="00860967">
      <w:pPr>
        <w:jc w:val="center"/>
      </w:pPr>
    </w:p>
    <w:p w:rsidR="000E33BF" w:rsidRDefault="000E33BF" w:rsidP="00860967">
      <w:pPr>
        <w:jc w:val="center"/>
      </w:pPr>
    </w:p>
    <w:p w:rsidR="000E33BF" w:rsidRDefault="000E33BF" w:rsidP="007E7A48">
      <w:pPr>
        <w:tabs>
          <w:tab w:val="left" w:pos="7368"/>
        </w:tabs>
        <w:jc w:val="left"/>
      </w:pPr>
      <w:r>
        <w:tab/>
      </w:r>
    </w:p>
    <w:p w:rsidR="00860967" w:rsidRPr="000962ED" w:rsidRDefault="00860967" w:rsidP="00860967">
      <w:pPr>
        <w:jc w:val="center"/>
        <w:rPr>
          <w:b/>
          <w:bCs/>
          <w:lang w:val="id-ID"/>
        </w:rPr>
      </w:pPr>
      <w:r w:rsidRPr="007E7A48">
        <w:br w:type="page"/>
      </w:r>
      <w:r w:rsidRPr="00B033FB">
        <w:rPr>
          <w:b/>
          <w:bCs/>
        </w:rPr>
        <w:lastRenderedPageBreak/>
        <w:t xml:space="preserve">BORANG </w:t>
      </w:r>
      <w:r>
        <w:rPr>
          <w:b/>
          <w:bCs/>
          <w:lang w:val="id-ID"/>
        </w:rPr>
        <w:t>PROGRAM PENDIDIKAN PROFESI AKUNTANSI</w:t>
      </w:r>
    </w:p>
    <w:p w:rsidR="00860967" w:rsidRPr="00B033FB" w:rsidRDefault="00860967" w:rsidP="00860967">
      <w:pPr>
        <w:pStyle w:val="Title"/>
      </w:pPr>
    </w:p>
    <w:p w:rsidR="00933E4D" w:rsidRDefault="00860967" w:rsidP="00860967">
      <w:pPr>
        <w:pStyle w:val="Title"/>
        <w:rPr>
          <w:sz w:val="36"/>
          <w:szCs w:val="36"/>
          <w:lang w:val="id-ID"/>
        </w:rPr>
      </w:pPr>
      <w:r w:rsidRPr="00B033FB">
        <w:rPr>
          <w:sz w:val="36"/>
          <w:szCs w:val="36"/>
        </w:rPr>
        <w:t xml:space="preserve">IDENTITAS </w:t>
      </w:r>
      <w:r>
        <w:rPr>
          <w:sz w:val="36"/>
          <w:szCs w:val="36"/>
          <w:lang w:val="id-ID"/>
        </w:rPr>
        <w:t xml:space="preserve">PROGRAM </w:t>
      </w:r>
    </w:p>
    <w:p w:rsidR="00860967" w:rsidRPr="00E17CCA" w:rsidRDefault="00860967" w:rsidP="00860967">
      <w:pPr>
        <w:pStyle w:val="Title"/>
        <w:rPr>
          <w:sz w:val="36"/>
          <w:szCs w:val="36"/>
          <w:lang w:val="id-ID"/>
        </w:rPr>
      </w:pPr>
      <w:r>
        <w:rPr>
          <w:sz w:val="36"/>
          <w:szCs w:val="36"/>
          <w:lang w:val="id-ID"/>
        </w:rPr>
        <w:t>PENDIDIKAN PROFESI AKUNTANSI</w:t>
      </w:r>
    </w:p>
    <w:p w:rsidR="00860967" w:rsidRPr="00B033FB" w:rsidRDefault="00860967" w:rsidP="00860967">
      <w:pPr>
        <w:rPr>
          <w:rFonts w:cs="Arial"/>
          <w:b/>
          <w:sz w:val="24"/>
        </w:rPr>
      </w:pPr>
    </w:p>
    <w:p w:rsidR="00DA7C0F" w:rsidRPr="00B033FB" w:rsidRDefault="00DA7C0F" w:rsidP="00DA7C0F">
      <w:pPr>
        <w:tabs>
          <w:tab w:val="left" w:pos="3060"/>
        </w:tabs>
        <w:rPr>
          <w:rFonts w:cs="Arial"/>
        </w:rPr>
      </w:pPr>
      <w:r w:rsidRPr="00B033FB">
        <w:rPr>
          <w:rFonts w:cs="Arial"/>
        </w:rPr>
        <w:tab/>
      </w:r>
    </w:p>
    <w:p w:rsidR="00DA7C0F" w:rsidRDefault="00DA7C0F" w:rsidP="00DA7C0F">
      <w:pPr>
        <w:tabs>
          <w:tab w:val="left" w:pos="3060"/>
        </w:tabs>
        <w:rPr>
          <w:rFonts w:cs="Arial"/>
          <w:lang w:val="id-ID"/>
        </w:rPr>
      </w:pPr>
      <w:r>
        <w:rPr>
          <w:rFonts w:cs="Arial"/>
        </w:rPr>
        <w:t xml:space="preserve">Jurusan/ </w:t>
      </w:r>
      <w:proofErr w:type="gramStart"/>
      <w:r>
        <w:rPr>
          <w:rFonts w:cs="Arial"/>
        </w:rPr>
        <w:t>Departemen</w:t>
      </w:r>
      <w:r>
        <w:rPr>
          <w:rFonts w:cs="Arial"/>
          <w:lang w:val="id-ID"/>
        </w:rPr>
        <w:tab/>
      </w:r>
      <w:r w:rsidRPr="00B033FB">
        <w:rPr>
          <w:rFonts w:cs="Arial"/>
        </w:rPr>
        <w:t>:  .......................................................................</w:t>
      </w:r>
      <w:proofErr w:type="gramEnd"/>
    </w:p>
    <w:p w:rsidR="00DA7C0F" w:rsidRDefault="00DA7C0F" w:rsidP="00860967">
      <w:pPr>
        <w:tabs>
          <w:tab w:val="left" w:pos="3060"/>
        </w:tabs>
        <w:rPr>
          <w:rFonts w:cs="Arial"/>
        </w:rPr>
      </w:pPr>
    </w:p>
    <w:p w:rsidR="00860967" w:rsidRDefault="00DA7C0F" w:rsidP="00860967">
      <w:pPr>
        <w:tabs>
          <w:tab w:val="left" w:pos="3060"/>
        </w:tabs>
        <w:rPr>
          <w:rFonts w:cs="Arial"/>
          <w:lang w:val="id-ID"/>
        </w:rPr>
      </w:pPr>
      <w:r>
        <w:rPr>
          <w:rFonts w:cs="Arial"/>
        </w:rPr>
        <w:t xml:space="preserve">Fakultas/ </w:t>
      </w:r>
      <w:proofErr w:type="gramStart"/>
      <w:r>
        <w:rPr>
          <w:rFonts w:cs="Arial"/>
        </w:rPr>
        <w:t>Sekolah</w:t>
      </w:r>
      <w:r w:rsidR="00860967">
        <w:rPr>
          <w:rFonts w:cs="Arial"/>
          <w:lang w:val="id-ID"/>
        </w:rPr>
        <w:tab/>
      </w:r>
      <w:r w:rsidR="00860967" w:rsidRPr="00B033FB">
        <w:rPr>
          <w:rFonts w:cs="Arial"/>
        </w:rPr>
        <w:t>:  .......................................................................</w:t>
      </w:r>
      <w:proofErr w:type="gramEnd"/>
    </w:p>
    <w:p w:rsidR="00860967" w:rsidRPr="00AE6A79" w:rsidRDefault="00860967" w:rsidP="00860967">
      <w:pPr>
        <w:tabs>
          <w:tab w:val="left" w:pos="3060"/>
        </w:tabs>
        <w:rPr>
          <w:rFonts w:cs="Arial"/>
          <w:lang w:val="id-ID"/>
        </w:rPr>
      </w:pPr>
    </w:p>
    <w:p w:rsidR="00860967" w:rsidRPr="00B033FB" w:rsidRDefault="00860967" w:rsidP="00860967">
      <w:pPr>
        <w:tabs>
          <w:tab w:val="left" w:pos="3060"/>
        </w:tabs>
        <w:rPr>
          <w:rFonts w:cs="Arial"/>
        </w:rPr>
      </w:pPr>
      <w:r>
        <w:rPr>
          <w:rFonts w:cs="Arial"/>
          <w:lang w:val="id-ID"/>
        </w:rPr>
        <w:t>Sekolah Tinggi/</w:t>
      </w:r>
      <w:r w:rsidR="00DA7C0F">
        <w:rPr>
          <w:rFonts w:cs="Arial"/>
        </w:rPr>
        <w:t xml:space="preserve"> Perguruan Tinggi</w:t>
      </w:r>
      <w:r w:rsidRPr="00B033FB">
        <w:rPr>
          <w:rFonts w:cs="Arial"/>
        </w:rPr>
        <w:t>:  ...................................................................</w:t>
      </w:r>
    </w:p>
    <w:p w:rsidR="00860967" w:rsidRPr="00B033FB" w:rsidRDefault="00860967" w:rsidP="00860967">
      <w:pPr>
        <w:tabs>
          <w:tab w:val="left" w:pos="3060"/>
        </w:tabs>
        <w:rPr>
          <w:rFonts w:cs="Arial"/>
        </w:rPr>
      </w:pPr>
    </w:p>
    <w:p w:rsidR="00860967" w:rsidRPr="00933E4D" w:rsidRDefault="00860967" w:rsidP="00860967">
      <w:pPr>
        <w:tabs>
          <w:tab w:val="left" w:pos="3060"/>
        </w:tabs>
        <w:rPr>
          <w:rFonts w:cs="Arial"/>
          <w:lang w:val="id-ID"/>
        </w:rPr>
      </w:pPr>
      <w:r w:rsidRPr="00B033FB">
        <w:rPr>
          <w:rFonts w:cs="Arial"/>
        </w:rPr>
        <w:t xml:space="preserve">Nomor SK </w:t>
      </w:r>
      <w:r w:rsidR="00702609">
        <w:rPr>
          <w:rFonts w:cs="Arial"/>
        </w:rPr>
        <w:t>P</w:t>
      </w:r>
      <w:r w:rsidRPr="00B033FB">
        <w:rPr>
          <w:rFonts w:cs="Arial"/>
        </w:rPr>
        <w:t xml:space="preserve">endirian </w:t>
      </w:r>
      <w:r w:rsidR="00702609">
        <w:rPr>
          <w:rFonts w:cs="Arial"/>
        </w:rPr>
        <w:t>P</w:t>
      </w:r>
      <w:r w:rsidR="00AA6BC1">
        <w:rPr>
          <w:rFonts w:cs="Arial"/>
          <w:lang w:val="id-ID"/>
        </w:rPr>
        <w:t>rogram PPAk</w:t>
      </w:r>
      <w:r w:rsidR="00702609">
        <w:rPr>
          <w:rFonts w:cs="Arial"/>
        </w:rPr>
        <w:t xml:space="preserve"> </w:t>
      </w:r>
      <w:r w:rsidRPr="00B033FB">
        <w:rPr>
          <w:rFonts w:cs="Arial"/>
        </w:rPr>
        <w:t>(*)</w:t>
      </w:r>
      <w:proofErr w:type="gramStart"/>
      <w:r w:rsidRPr="00B033FB">
        <w:rPr>
          <w:rFonts w:cs="Arial"/>
        </w:rPr>
        <w:t>:  ...........................................................</w:t>
      </w:r>
      <w:proofErr w:type="gramEnd"/>
    </w:p>
    <w:p w:rsidR="00860967" w:rsidRPr="00B033FB" w:rsidRDefault="00860967" w:rsidP="00860967">
      <w:pPr>
        <w:tabs>
          <w:tab w:val="left" w:pos="3060"/>
        </w:tabs>
        <w:rPr>
          <w:rFonts w:cs="Arial"/>
        </w:rPr>
      </w:pPr>
    </w:p>
    <w:p w:rsidR="00860967" w:rsidRPr="00B033FB" w:rsidRDefault="00860967" w:rsidP="00860967">
      <w:pPr>
        <w:tabs>
          <w:tab w:val="left" w:pos="3060"/>
        </w:tabs>
        <w:rPr>
          <w:rFonts w:cs="Arial"/>
        </w:rPr>
      </w:pPr>
      <w:r w:rsidRPr="00B033FB">
        <w:rPr>
          <w:rFonts w:cs="Arial"/>
        </w:rPr>
        <w:t xml:space="preserve">Tanggal SK </w:t>
      </w:r>
      <w:r w:rsidR="00702609">
        <w:rPr>
          <w:rFonts w:cs="Arial"/>
        </w:rPr>
        <w:t>P</w:t>
      </w:r>
      <w:r w:rsidRPr="00B033FB">
        <w:rPr>
          <w:rFonts w:cs="Arial"/>
        </w:rPr>
        <w:t xml:space="preserve">endirian </w:t>
      </w:r>
      <w:r w:rsidR="00702609">
        <w:rPr>
          <w:rFonts w:cs="Arial"/>
        </w:rPr>
        <w:t>P</w:t>
      </w:r>
      <w:r w:rsidR="00AA6BC1">
        <w:rPr>
          <w:rFonts w:cs="Arial"/>
          <w:lang w:val="id-ID"/>
        </w:rPr>
        <w:t>rogram PPAk</w:t>
      </w:r>
      <w:proofErr w:type="gramStart"/>
      <w:r w:rsidRPr="00B033FB">
        <w:rPr>
          <w:rFonts w:cs="Arial"/>
        </w:rPr>
        <w:t>:  ............................................................</w:t>
      </w:r>
      <w:r w:rsidR="00DA7C0F">
        <w:rPr>
          <w:rFonts w:cs="Arial"/>
        </w:rPr>
        <w:t>.</w:t>
      </w:r>
      <w:proofErr w:type="gramEnd"/>
      <w:r w:rsidRPr="00B033FB">
        <w:rPr>
          <w:rFonts w:cs="Arial"/>
        </w:rPr>
        <w:tab/>
      </w:r>
      <w:r w:rsidRPr="00B033FB">
        <w:rPr>
          <w:rFonts w:cs="Arial"/>
        </w:rPr>
        <w:tab/>
      </w:r>
    </w:p>
    <w:p w:rsidR="00860967" w:rsidRPr="00B033FB" w:rsidRDefault="00860967" w:rsidP="00860967">
      <w:pPr>
        <w:tabs>
          <w:tab w:val="left" w:pos="3060"/>
        </w:tabs>
        <w:rPr>
          <w:rFonts w:cs="Arial"/>
        </w:rPr>
      </w:pPr>
    </w:p>
    <w:p w:rsidR="00860967" w:rsidRPr="00B033FB" w:rsidRDefault="00860967" w:rsidP="00860967">
      <w:pPr>
        <w:tabs>
          <w:tab w:val="left" w:pos="3060"/>
        </w:tabs>
        <w:rPr>
          <w:rFonts w:cs="Arial"/>
        </w:rPr>
      </w:pPr>
      <w:r w:rsidRPr="00B033FB">
        <w:rPr>
          <w:rFonts w:cs="Arial"/>
        </w:rPr>
        <w:t xml:space="preserve">Pejabat Penandatangan </w:t>
      </w:r>
    </w:p>
    <w:p w:rsidR="002A0163" w:rsidRDefault="00860967">
      <w:pPr>
        <w:tabs>
          <w:tab w:val="left" w:pos="3060"/>
        </w:tabs>
        <w:ind w:left="142" w:hanging="142"/>
        <w:rPr>
          <w:rFonts w:cs="Arial"/>
        </w:rPr>
      </w:pPr>
      <w:r w:rsidRPr="00B033FB">
        <w:rPr>
          <w:rFonts w:cs="Arial"/>
        </w:rPr>
        <w:t xml:space="preserve">SK Pendirian </w:t>
      </w:r>
      <w:r w:rsidR="00702609">
        <w:rPr>
          <w:rFonts w:cs="Arial"/>
        </w:rPr>
        <w:t>P</w:t>
      </w:r>
      <w:r w:rsidR="00AA6BC1">
        <w:rPr>
          <w:rFonts w:cs="Arial"/>
          <w:lang w:val="id-ID"/>
        </w:rPr>
        <w:t xml:space="preserve">rogram </w:t>
      </w:r>
      <w:proofErr w:type="gramStart"/>
      <w:r w:rsidR="00AA6BC1">
        <w:rPr>
          <w:rFonts w:cs="Arial"/>
          <w:lang w:val="id-ID"/>
        </w:rPr>
        <w:t>PPAk</w:t>
      </w:r>
      <w:r w:rsidRPr="00B033FB">
        <w:rPr>
          <w:rFonts w:cs="Arial"/>
        </w:rPr>
        <w:tab/>
        <w:t>:  .......................................................................</w:t>
      </w:r>
      <w:proofErr w:type="gramEnd"/>
    </w:p>
    <w:p w:rsidR="00860967" w:rsidRPr="00B033FB" w:rsidRDefault="00860967" w:rsidP="00860967">
      <w:pPr>
        <w:tabs>
          <w:tab w:val="left" w:pos="3060"/>
        </w:tabs>
      </w:pPr>
    </w:p>
    <w:p w:rsidR="00860967" w:rsidRPr="00B033FB" w:rsidRDefault="00860967" w:rsidP="00860967">
      <w:pPr>
        <w:tabs>
          <w:tab w:val="left" w:pos="3060"/>
        </w:tabs>
      </w:pPr>
      <w:r w:rsidRPr="00B033FB">
        <w:t>Bulan &amp; Tahun Dimulainya</w:t>
      </w:r>
    </w:p>
    <w:p w:rsidR="00860967" w:rsidRPr="00933E4D" w:rsidRDefault="00860967" w:rsidP="00860967">
      <w:pPr>
        <w:tabs>
          <w:tab w:val="left" w:pos="3060"/>
        </w:tabs>
        <w:rPr>
          <w:rFonts w:cs="Arial"/>
          <w:lang w:val="id-ID"/>
        </w:rPr>
      </w:pPr>
      <w:r w:rsidRPr="00B033FB">
        <w:rPr>
          <w:rFonts w:cs="Arial"/>
        </w:rPr>
        <w:t xml:space="preserve">   Penyelenggaraan </w:t>
      </w:r>
      <w:r w:rsidR="00933E4D">
        <w:rPr>
          <w:rFonts w:cs="Arial"/>
          <w:lang w:val="id-ID"/>
        </w:rPr>
        <w:t xml:space="preserve">Program </w:t>
      </w:r>
      <w:proofErr w:type="gramStart"/>
      <w:r>
        <w:rPr>
          <w:rFonts w:cs="Arial"/>
          <w:lang w:val="id-ID"/>
        </w:rPr>
        <w:t>PPAk</w:t>
      </w:r>
      <w:r w:rsidRPr="00B033FB">
        <w:rPr>
          <w:rFonts w:cs="Arial"/>
        </w:rPr>
        <w:tab/>
        <w:t>:  ..............................................................</w:t>
      </w:r>
      <w:proofErr w:type="gramEnd"/>
    </w:p>
    <w:p w:rsidR="00860967" w:rsidRPr="00B033FB" w:rsidRDefault="00860967" w:rsidP="00860967">
      <w:pPr>
        <w:pStyle w:val="BodyText"/>
        <w:tabs>
          <w:tab w:val="left" w:pos="3060"/>
        </w:tabs>
        <w:spacing w:line="240" w:lineRule="auto"/>
        <w:rPr>
          <w:rFonts w:cs="Arial"/>
          <w:sz w:val="22"/>
        </w:rPr>
      </w:pPr>
    </w:p>
    <w:p w:rsidR="00860967" w:rsidRPr="00B033FB" w:rsidRDefault="00860967" w:rsidP="00860967">
      <w:pPr>
        <w:pStyle w:val="BodyText"/>
        <w:tabs>
          <w:tab w:val="left" w:pos="3060"/>
        </w:tabs>
        <w:spacing w:line="240" w:lineRule="auto"/>
        <w:rPr>
          <w:rFonts w:cs="Arial"/>
          <w:sz w:val="22"/>
        </w:rPr>
      </w:pPr>
      <w:r w:rsidRPr="00B033FB">
        <w:rPr>
          <w:rFonts w:cs="Arial"/>
          <w:sz w:val="22"/>
        </w:rPr>
        <w:t>Nomor SK Izin Operasional (*</w:t>
      </w:r>
      <w:proofErr w:type="gramStart"/>
      <w:r w:rsidRPr="00B033FB">
        <w:rPr>
          <w:rFonts w:cs="Arial"/>
          <w:sz w:val="22"/>
        </w:rPr>
        <w:t xml:space="preserve">) </w:t>
      </w:r>
      <w:r w:rsidRPr="00B033FB">
        <w:rPr>
          <w:rFonts w:cs="Arial"/>
          <w:sz w:val="22"/>
        </w:rPr>
        <w:tab/>
      </w:r>
      <w:r w:rsidRPr="00B033FB">
        <w:rPr>
          <w:rFonts w:cs="Arial"/>
        </w:rPr>
        <w:t>:  ..............................................................</w:t>
      </w:r>
      <w:r w:rsidR="00DA7C0F">
        <w:rPr>
          <w:rFonts w:cs="Arial"/>
        </w:rPr>
        <w:t>..</w:t>
      </w:r>
      <w:proofErr w:type="gramEnd"/>
    </w:p>
    <w:p w:rsidR="00860967" w:rsidRPr="00B033FB" w:rsidRDefault="00860967" w:rsidP="00860967">
      <w:pPr>
        <w:tabs>
          <w:tab w:val="left" w:pos="3060"/>
        </w:tabs>
        <w:rPr>
          <w:rFonts w:cs="Arial"/>
        </w:rPr>
      </w:pPr>
    </w:p>
    <w:p w:rsidR="00860967" w:rsidRDefault="00860967" w:rsidP="00860967">
      <w:pPr>
        <w:tabs>
          <w:tab w:val="left" w:pos="3060"/>
        </w:tabs>
        <w:rPr>
          <w:rFonts w:cs="Arial"/>
        </w:rPr>
      </w:pPr>
      <w:r w:rsidRPr="00B033FB">
        <w:rPr>
          <w:rFonts w:cs="Arial"/>
        </w:rPr>
        <w:t xml:space="preserve">Tanggal SK Izin </w:t>
      </w:r>
      <w:proofErr w:type="gramStart"/>
      <w:r w:rsidRPr="00B033FB">
        <w:rPr>
          <w:rFonts w:cs="Arial"/>
        </w:rPr>
        <w:t>Operasional</w:t>
      </w:r>
      <w:r w:rsidRPr="00B033FB">
        <w:rPr>
          <w:rFonts w:cs="Arial"/>
        </w:rPr>
        <w:tab/>
        <w:t>:  .......................................................................</w:t>
      </w:r>
      <w:proofErr w:type="gramEnd"/>
      <w:r w:rsidRPr="00B033FB">
        <w:rPr>
          <w:rFonts w:cs="Arial"/>
        </w:rPr>
        <w:tab/>
      </w:r>
    </w:p>
    <w:p w:rsidR="00860967" w:rsidRDefault="00860967" w:rsidP="00860967">
      <w:pPr>
        <w:tabs>
          <w:tab w:val="left" w:pos="3060"/>
        </w:tabs>
        <w:rPr>
          <w:rFonts w:cs="Arial"/>
        </w:rPr>
      </w:pPr>
    </w:p>
    <w:p w:rsidR="00860967" w:rsidRDefault="00860967" w:rsidP="00860967">
      <w:pPr>
        <w:tabs>
          <w:tab w:val="left" w:pos="3060"/>
        </w:tabs>
        <w:rPr>
          <w:rFonts w:cs="Arial"/>
        </w:rPr>
      </w:pPr>
      <w:r>
        <w:rPr>
          <w:rFonts w:cs="Arial"/>
        </w:rPr>
        <w:t xml:space="preserve">Peringkat (Nilai) Akreditasi </w:t>
      </w:r>
      <w:proofErr w:type="gramStart"/>
      <w:r>
        <w:rPr>
          <w:rFonts w:cs="Arial"/>
        </w:rPr>
        <w:t>Terakhir</w:t>
      </w:r>
      <w:r>
        <w:rPr>
          <w:rFonts w:cs="Arial"/>
        </w:rPr>
        <w:tab/>
        <w:t xml:space="preserve">:  </w:t>
      </w:r>
      <w:r w:rsidRPr="00B033FB">
        <w:rPr>
          <w:rFonts w:cs="Arial"/>
        </w:rPr>
        <w:t>................................................................</w:t>
      </w:r>
      <w:proofErr w:type="gramEnd"/>
    </w:p>
    <w:p w:rsidR="00860967" w:rsidRDefault="00860967" w:rsidP="00860967">
      <w:pPr>
        <w:tabs>
          <w:tab w:val="left" w:pos="3060"/>
        </w:tabs>
        <w:rPr>
          <w:rFonts w:cs="Arial"/>
        </w:rPr>
      </w:pPr>
    </w:p>
    <w:p w:rsidR="00860967" w:rsidRPr="00B033FB" w:rsidRDefault="00860967" w:rsidP="00860967">
      <w:pPr>
        <w:tabs>
          <w:tab w:val="left" w:pos="3060"/>
        </w:tabs>
        <w:rPr>
          <w:rFonts w:cs="Arial"/>
        </w:rPr>
      </w:pPr>
      <w:r>
        <w:rPr>
          <w:rFonts w:cs="Arial"/>
        </w:rPr>
        <w:t>Nomor SK BAN-</w:t>
      </w:r>
      <w:proofErr w:type="gramStart"/>
      <w:r>
        <w:rPr>
          <w:rFonts w:cs="Arial"/>
        </w:rPr>
        <w:t>PT</w:t>
      </w:r>
      <w:r>
        <w:rPr>
          <w:rFonts w:cs="Arial"/>
        </w:rPr>
        <w:tab/>
        <w:t xml:space="preserve">:  </w:t>
      </w:r>
      <w:r w:rsidRPr="00B033FB">
        <w:rPr>
          <w:rFonts w:cs="Arial"/>
        </w:rPr>
        <w:t>.......................................................................</w:t>
      </w:r>
      <w:r>
        <w:rPr>
          <w:rFonts w:cs="Arial"/>
        </w:rPr>
        <w:t>.</w:t>
      </w:r>
      <w:proofErr w:type="gramEnd"/>
      <w:r w:rsidRPr="00B033FB">
        <w:rPr>
          <w:rFonts w:cs="Arial"/>
        </w:rPr>
        <w:tab/>
      </w:r>
    </w:p>
    <w:p w:rsidR="00860967" w:rsidRPr="00B033FB" w:rsidRDefault="00860967" w:rsidP="00860967">
      <w:pPr>
        <w:pStyle w:val="BodyText"/>
        <w:tabs>
          <w:tab w:val="left" w:pos="3060"/>
        </w:tabs>
        <w:spacing w:line="240" w:lineRule="auto"/>
        <w:rPr>
          <w:rFonts w:cs="Arial"/>
          <w:sz w:val="22"/>
        </w:rPr>
      </w:pPr>
    </w:p>
    <w:p w:rsidR="00860967" w:rsidRPr="00B033FB" w:rsidRDefault="00860967" w:rsidP="00860967">
      <w:pPr>
        <w:pStyle w:val="BodyText"/>
        <w:tabs>
          <w:tab w:val="left" w:pos="3060"/>
        </w:tabs>
        <w:spacing w:line="240" w:lineRule="auto"/>
        <w:rPr>
          <w:rFonts w:cs="Arial"/>
          <w:sz w:val="22"/>
        </w:rPr>
      </w:pPr>
      <w:r w:rsidRPr="00B033FB">
        <w:rPr>
          <w:rFonts w:cs="Arial"/>
          <w:sz w:val="22"/>
        </w:rPr>
        <w:t xml:space="preserve">Alamat </w:t>
      </w:r>
      <w:r w:rsidR="00933E4D">
        <w:rPr>
          <w:rFonts w:cs="Arial"/>
          <w:sz w:val="22"/>
          <w:lang w:val="id-ID"/>
        </w:rPr>
        <w:t xml:space="preserve">Program </w:t>
      </w:r>
      <w:proofErr w:type="gramStart"/>
      <w:r>
        <w:rPr>
          <w:rFonts w:cs="Arial"/>
          <w:sz w:val="22"/>
          <w:lang w:val="id-ID"/>
        </w:rPr>
        <w:t>PPAk</w:t>
      </w:r>
      <w:r w:rsidRPr="00B033FB">
        <w:rPr>
          <w:rFonts w:cs="Arial"/>
          <w:sz w:val="22"/>
        </w:rPr>
        <w:tab/>
        <w:t>:  .......................................................................</w:t>
      </w:r>
      <w:proofErr w:type="gramEnd"/>
    </w:p>
    <w:p w:rsidR="00E94557" w:rsidRDefault="00860967" w:rsidP="00D548A3">
      <w:pPr>
        <w:rPr>
          <w:rFonts w:cs="Arial"/>
        </w:rPr>
      </w:pPr>
      <w:r w:rsidRPr="00B033FB">
        <w:rPr>
          <w:rFonts w:cs="Arial"/>
        </w:rPr>
        <w:tab/>
      </w:r>
      <w:r w:rsidRPr="00B033FB">
        <w:rPr>
          <w:rFonts w:cs="Arial"/>
        </w:rPr>
        <w:tab/>
      </w:r>
      <w:r w:rsidRPr="00B033FB">
        <w:rPr>
          <w:rFonts w:cs="Arial"/>
        </w:rPr>
        <w:tab/>
      </w:r>
      <w:r w:rsidRPr="00B033FB">
        <w:rPr>
          <w:rFonts w:cs="Arial"/>
        </w:rPr>
        <w:tab/>
        <w:t xml:space="preserve">      .......................................................................</w:t>
      </w:r>
    </w:p>
    <w:p w:rsidR="00860967" w:rsidRPr="00B033FB" w:rsidRDefault="00860967" w:rsidP="00860967">
      <w:pPr>
        <w:tabs>
          <w:tab w:val="left" w:pos="3060"/>
        </w:tabs>
        <w:rPr>
          <w:rFonts w:cs="Arial"/>
        </w:rPr>
      </w:pPr>
    </w:p>
    <w:p w:rsidR="00860967" w:rsidRPr="00B033FB" w:rsidRDefault="00860967" w:rsidP="00860967">
      <w:pPr>
        <w:tabs>
          <w:tab w:val="left" w:pos="3060"/>
        </w:tabs>
        <w:rPr>
          <w:rFonts w:cs="Arial"/>
        </w:rPr>
      </w:pPr>
    </w:p>
    <w:p w:rsidR="00860967" w:rsidRPr="00B033FB" w:rsidRDefault="00860967" w:rsidP="00860967">
      <w:pPr>
        <w:tabs>
          <w:tab w:val="left" w:pos="3060"/>
        </w:tabs>
        <w:rPr>
          <w:rFonts w:cs="Arial"/>
        </w:rPr>
      </w:pPr>
      <w:r w:rsidRPr="00B033FB">
        <w:rPr>
          <w:rFonts w:cs="Arial"/>
        </w:rPr>
        <w:t>No</w:t>
      </w:r>
      <w:r w:rsidR="00933E4D">
        <w:rPr>
          <w:rFonts w:cs="Arial"/>
          <w:lang w:val="id-ID"/>
        </w:rPr>
        <w:t>mor</w:t>
      </w:r>
      <w:r w:rsidRPr="00B033FB">
        <w:rPr>
          <w:rFonts w:cs="Arial"/>
        </w:rPr>
        <w:t xml:space="preserve"> Telepon </w:t>
      </w:r>
      <w:r w:rsidR="00933E4D">
        <w:rPr>
          <w:rFonts w:cs="Arial"/>
          <w:lang w:val="id-ID"/>
        </w:rPr>
        <w:t xml:space="preserve">Program </w:t>
      </w:r>
      <w:proofErr w:type="gramStart"/>
      <w:r>
        <w:rPr>
          <w:rFonts w:cs="Arial"/>
          <w:lang w:val="id-ID"/>
        </w:rPr>
        <w:t>PPAk</w:t>
      </w:r>
      <w:r w:rsidRPr="00B033FB">
        <w:rPr>
          <w:rFonts w:cs="Arial"/>
        </w:rPr>
        <w:tab/>
        <w:t>:  .......................................................................</w:t>
      </w:r>
      <w:proofErr w:type="gramEnd"/>
    </w:p>
    <w:p w:rsidR="00860967" w:rsidRPr="00B033FB" w:rsidRDefault="00860967" w:rsidP="00860967">
      <w:pPr>
        <w:tabs>
          <w:tab w:val="left" w:pos="3060"/>
        </w:tabs>
        <w:rPr>
          <w:rFonts w:cs="Arial"/>
        </w:rPr>
      </w:pPr>
    </w:p>
    <w:p w:rsidR="00860967" w:rsidRPr="00B033FB" w:rsidRDefault="00860967" w:rsidP="00860967">
      <w:pPr>
        <w:tabs>
          <w:tab w:val="left" w:pos="3060"/>
        </w:tabs>
        <w:rPr>
          <w:rFonts w:cs="Arial"/>
        </w:rPr>
      </w:pPr>
      <w:r w:rsidRPr="00B033FB">
        <w:rPr>
          <w:rFonts w:cs="Arial"/>
        </w:rPr>
        <w:t>No</w:t>
      </w:r>
      <w:r w:rsidR="00933E4D">
        <w:rPr>
          <w:rFonts w:cs="Arial"/>
          <w:lang w:val="id-ID"/>
        </w:rPr>
        <w:t>mor</w:t>
      </w:r>
      <w:r w:rsidRPr="00B033FB">
        <w:rPr>
          <w:rFonts w:cs="Arial"/>
        </w:rPr>
        <w:t xml:space="preserve"> Faksimili </w:t>
      </w:r>
      <w:r w:rsidR="00933E4D">
        <w:rPr>
          <w:rFonts w:cs="Arial"/>
          <w:lang w:val="id-ID"/>
        </w:rPr>
        <w:t xml:space="preserve">Program </w:t>
      </w:r>
      <w:r>
        <w:rPr>
          <w:rFonts w:cs="Arial"/>
          <w:lang w:val="id-ID"/>
        </w:rPr>
        <w:t>PPAk</w:t>
      </w:r>
      <w:proofErr w:type="gramStart"/>
      <w:r w:rsidRPr="00B033FB">
        <w:rPr>
          <w:rFonts w:cs="Arial"/>
        </w:rPr>
        <w:t>:  .......................................................................</w:t>
      </w:r>
      <w:proofErr w:type="gramEnd"/>
    </w:p>
    <w:p w:rsidR="00860967" w:rsidRPr="00B033FB" w:rsidRDefault="00860967" w:rsidP="00860967">
      <w:pPr>
        <w:tabs>
          <w:tab w:val="left" w:pos="3060"/>
        </w:tabs>
        <w:rPr>
          <w:rFonts w:cs="Arial"/>
        </w:rPr>
      </w:pPr>
    </w:p>
    <w:p w:rsidR="00860967" w:rsidRPr="00933E4D" w:rsidRDefault="00860967" w:rsidP="00860967">
      <w:pPr>
        <w:tabs>
          <w:tab w:val="left" w:pos="3060"/>
        </w:tabs>
        <w:rPr>
          <w:rFonts w:cs="Arial"/>
          <w:sz w:val="24"/>
          <w:lang w:val="id-ID"/>
        </w:rPr>
      </w:pPr>
      <w:r w:rsidRPr="00B033FB">
        <w:rPr>
          <w:rFonts w:cs="Arial"/>
          <w:i/>
        </w:rPr>
        <w:t>Homepage</w:t>
      </w:r>
      <w:r w:rsidRPr="00B033FB">
        <w:rPr>
          <w:rFonts w:cs="Arial"/>
        </w:rPr>
        <w:t xml:space="preserve"> dan </w:t>
      </w:r>
      <w:r w:rsidRPr="00B033FB">
        <w:rPr>
          <w:rFonts w:cs="Arial"/>
          <w:i/>
        </w:rPr>
        <w:t>E-mail</w:t>
      </w:r>
      <w:r w:rsidR="00702609">
        <w:rPr>
          <w:rFonts w:cs="Arial"/>
          <w:i/>
        </w:rPr>
        <w:t xml:space="preserve"> </w:t>
      </w:r>
      <w:r w:rsidR="00933E4D">
        <w:rPr>
          <w:rFonts w:cs="Arial"/>
          <w:lang w:val="id-ID"/>
        </w:rPr>
        <w:t xml:space="preserve">Program </w:t>
      </w:r>
      <w:r>
        <w:rPr>
          <w:rFonts w:cs="Arial"/>
          <w:lang w:val="id-ID"/>
        </w:rPr>
        <w:t>PPAk</w:t>
      </w:r>
      <w:proofErr w:type="gramStart"/>
      <w:r w:rsidRPr="00B033FB">
        <w:rPr>
          <w:rFonts w:cs="Arial"/>
        </w:rPr>
        <w:t>:  ..........................................................</w:t>
      </w:r>
      <w:r w:rsidR="00702609">
        <w:rPr>
          <w:rFonts w:cs="Arial"/>
        </w:rPr>
        <w:t>...</w:t>
      </w:r>
      <w:proofErr w:type="gramEnd"/>
    </w:p>
    <w:p w:rsidR="00860967" w:rsidRPr="00B033FB" w:rsidRDefault="00860967" w:rsidP="00860967">
      <w:pPr>
        <w:rPr>
          <w:rFonts w:cs="Arial"/>
          <w:sz w:val="24"/>
        </w:rPr>
      </w:pPr>
    </w:p>
    <w:p w:rsidR="00860967" w:rsidRPr="00B033FB" w:rsidRDefault="00860967" w:rsidP="00860967">
      <w:pPr>
        <w:pStyle w:val="Header"/>
        <w:tabs>
          <w:tab w:val="clear" w:pos="4320"/>
          <w:tab w:val="clear" w:pos="8640"/>
        </w:tabs>
      </w:pPr>
      <w:r w:rsidRPr="00B033FB">
        <w:t>(*</w:t>
      </w:r>
      <w:proofErr w:type="gramStart"/>
      <w:r w:rsidRPr="00B033FB">
        <w:t>) :</w:t>
      </w:r>
      <w:proofErr w:type="gramEnd"/>
      <w:r w:rsidRPr="00B033FB">
        <w:t xml:space="preserve"> Lampirkan fotokopi SK terakhir</w:t>
      </w:r>
    </w:p>
    <w:p w:rsidR="00860967" w:rsidRPr="00B033FB" w:rsidRDefault="00860967" w:rsidP="00860967">
      <w:pPr>
        <w:rPr>
          <w:rFonts w:cs="Arial"/>
          <w:sz w:val="24"/>
        </w:rPr>
      </w:pPr>
    </w:p>
    <w:p w:rsidR="00860967" w:rsidRPr="00AE6A79" w:rsidRDefault="00860967" w:rsidP="00860967">
      <w:pPr>
        <w:ind w:left="360"/>
        <w:rPr>
          <w:rFonts w:cs="Arial"/>
          <w:bCs/>
          <w:lang w:val="id-ID"/>
        </w:rPr>
      </w:pPr>
      <w:r>
        <w:rPr>
          <w:rFonts w:cs="Arial"/>
          <w:lang w:val="id-ID"/>
        </w:rPr>
        <w:t>S</w:t>
      </w:r>
      <w:r w:rsidRPr="00B033FB">
        <w:rPr>
          <w:rFonts w:cs="Arial"/>
          <w:bCs/>
        </w:rPr>
        <w:t xml:space="preserve">ebutkan nama dosen tetap institusi yang terdaftar sebagai dosen tetap </w:t>
      </w:r>
      <w:r w:rsidR="00AA6BC1">
        <w:rPr>
          <w:rFonts w:cs="Arial"/>
          <w:bCs/>
          <w:lang w:val="id-ID"/>
        </w:rPr>
        <w:t>program PPAk</w:t>
      </w:r>
      <w:r>
        <w:rPr>
          <w:rFonts w:cs="Arial"/>
          <w:bCs/>
          <w:lang w:val="id-ID"/>
        </w:rPr>
        <w:t xml:space="preserve"> </w:t>
      </w:r>
      <w:r w:rsidRPr="00B033FB">
        <w:rPr>
          <w:rFonts w:cs="Arial"/>
          <w:bCs/>
        </w:rPr>
        <w:t>berdasarkan SK 034/DIKTI/Kep/2002, dalam tabel di ba</w:t>
      </w:r>
      <w:r>
        <w:rPr>
          <w:rFonts w:cs="Arial"/>
          <w:bCs/>
        </w:rPr>
        <w:t>wah ini</w:t>
      </w:r>
      <w:r>
        <w:rPr>
          <w:rFonts w:cs="Arial"/>
          <w:bCs/>
          <w:lang w:val="id-ID"/>
        </w:rPr>
        <w:t>:</w:t>
      </w:r>
    </w:p>
    <w:p w:rsidR="00860967" w:rsidRPr="00AE6A79" w:rsidRDefault="00860967" w:rsidP="00860967">
      <w:pPr>
        <w:ind w:left="360"/>
        <w:rPr>
          <w:rFonts w:cs="Arial"/>
          <w:bCs/>
          <w:color w:val="FF0000"/>
          <w:lang w:val="id-ID"/>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1350"/>
        <w:gridCol w:w="810"/>
        <w:gridCol w:w="810"/>
        <w:gridCol w:w="1170"/>
        <w:gridCol w:w="1170"/>
        <w:gridCol w:w="2160"/>
        <w:gridCol w:w="2250"/>
      </w:tblGrid>
      <w:tr w:rsidR="00860967" w:rsidRPr="00B033FB" w:rsidTr="00461EF6">
        <w:trPr>
          <w:cantSplit/>
          <w:trHeight w:val="562"/>
        </w:trPr>
        <w:tc>
          <w:tcPr>
            <w:tcW w:w="558"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No.</w:t>
            </w:r>
          </w:p>
        </w:tc>
        <w:tc>
          <w:tcPr>
            <w:tcW w:w="1350"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Nama Dosen Tetap</w:t>
            </w:r>
          </w:p>
        </w:tc>
        <w:tc>
          <w:tcPr>
            <w:tcW w:w="810" w:type="dxa"/>
            <w:tcBorders>
              <w:bottom w:val="double" w:sz="4" w:space="0" w:color="auto"/>
            </w:tcBorders>
            <w:shd w:val="clear" w:color="auto" w:fill="CCCCCC"/>
          </w:tcPr>
          <w:p w:rsidR="00860967" w:rsidRPr="00B033FB" w:rsidRDefault="00860967" w:rsidP="00461EF6">
            <w:pPr>
              <w:jc w:val="center"/>
              <w:rPr>
                <w:rFonts w:cs="Arial"/>
                <w:b/>
                <w:bCs/>
                <w:sz w:val="18"/>
              </w:rPr>
            </w:pPr>
          </w:p>
          <w:p w:rsidR="00860967" w:rsidRPr="00B033FB" w:rsidRDefault="00860967" w:rsidP="00461EF6">
            <w:pPr>
              <w:jc w:val="center"/>
              <w:rPr>
                <w:rFonts w:cs="Arial"/>
                <w:b/>
                <w:bCs/>
                <w:sz w:val="18"/>
              </w:rPr>
            </w:pPr>
            <w:r w:rsidRPr="00B033FB">
              <w:rPr>
                <w:rFonts w:cs="Arial"/>
                <w:b/>
                <w:bCs/>
                <w:sz w:val="18"/>
              </w:rPr>
              <w:t>NIDN**</w:t>
            </w:r>
          </w:p>
        </w:tc>
        <w:tc>
          <w:tcPr>
            <w:tcW w:w="810"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Tgl. Lahir</w:t>
            </w:r>
          </w:p>
        </w:tc>
        <w:tc>
          <w:tcPr>
            <w:tcW w:w="1170"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Jabatan Akademik</w:t>
            </w:r>
          </w:p>
        </w:tc>
        <w:tc>
          <w:tcPr>
            <w:tcW w:w="1170"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Gelar Akademik</w:t>
            </w:r>
          </w:p>
        </w:tc>
        <w:tc>
          <w:tcPr>
            <w:tcW w:w="2160"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Pendidikan S</w:t>
            </w:r>
            <w:r w:rsidR="00933E4D">
              <w:rPr>
                <w:rFonts w:cs="Arial"/>
                <w:b/>
                <w:bCs/>
                <w:sz w:val="18"/>
                <w:lang w:val="id-ID"/>
              </w:rPr>
              <w:t>-</w:t>
            </w:r>
            <w:r w:rsidRPr="00B033FB">
              <w:rPr>
                <w:rFonts w:cs="Arial"/>
                <w:b/>
                <w:bCs/>
                <w:sz w:val="18"/>
              </w:rPr>
              <w:t xml:space="preserve">1, </w:t>
            </w:r>
            <w:r w:rsidR="00933E4D">
              <w:rPr>
                <w:rFonts w:cs="Arial"/>
                <w:b/>
                <w:bCs/>
                <w:sz w:val="18"/>
                <w:lang w:val="id-ID"/>
              </w:rPr>
              <w:t xml:space="preserve">Profesi, </w:t>
            </w:r>
            <w:r w:rsidRPr="00B033FB">
              <w:rPr>
                <w:rFonts w:cs="Arial"/>
                <w:b/>
                <w:bCs/>
                <w:sz w:val="18"/>
              </w:rPr>
              <w:t>S</w:t>
            </w:r>
            <w:r w:rsidR="00933E4D">
              <w:rPr>
                <w:rFonts w:cs="Arial"/>
                <w:b/>
                <w:bCs/>
                <w:sz w:val="18"/>
                <w:lang w:val="id-ID"/>
              </w:rPr>
              <w:t>-</w:t>
            </w:r>
            <w:r w:rsidRPr="00B033FB">
              <w:rPr>
                <w:rFonts w:cs="Arial"/>
                <w:b/>
                <w:bCs/>
                <w:sz w:val="18"/>
              </w:rPr>
              <w:t>2, S</w:t>
            </w:r>
            <w:r w:rsidR="00933E4D">
              <w:rPr>
                <w:rFonts w:cs="Arial"/>
                <w:b/>
                <w:bCs/>
                <w:sz w:val="18"/>
                <w:lang w:val="id-ID"/>
              </w:rPr>
              <w:t>-</w:t>
            </w:r>
            <w:r w:rsidRPr="00B033FB">
              <w:rPr>
                <w:rFonts w:cs="Arial"/>
                <w:b/>
                <w:bCs/>
                <w:sz w:val="18"/>
              </w:rPr>
              <w:t>3</w:t>
            </w:r>
            <w:r w:rsidR="00933E4D">
              <w:rPr>
                <w:rFonts w:cs="Arial"/>
                <w:b/>
                <w:bCs/>
                <w:sz w:val="18"/>
                <w:lang w:val="id-ID"/>
              </w:rPr>
              <w:t>,</w:t>
            </w:r>
            <w:r w:rsidRPr="00B033FB">
              <w:rPr>
                <w:rFonts w:cs="Arial"/>
                <w:b/>
                <w:bCs/>
                <w:sz w:val="18"/>
              </w:rPr>
              <w:t xml:space="preserve">  dan </w:t>
            </w:r>
            <w:r>
              <w:rPr>
                <w:rFonts w:cs="Arial"/>
                <w:b/>
                <w:bCs/>
                <w:sz w:val="18"/>
              </w:rPr>
              <w:t>Asal PT</w:t>
            </w:r>
          </w:p>
        </w:tc>
        <w:tc>
          <w:tcPr>
            <w:tcW w:w="2250" w:type="dxa"/>
            <w:tcBorders>
              <w:bottom w:val="double" w:sz="4" w:space="0" w:color="auto"/>
            </w:tcBorders>
            <w:shd w:val="clear" w:color="auto" w:fill="CCCCCC"/>
            <w:vAlign w:val="center"/>
          </w:tcPr>
          <w:p w:rsidR="00860967" w:rsidRPr="00B033FB" w:rsidRDefault="00860967" w:rsidP="00461EF6">
            <w:pPr>
              <w:jc w:val="center"/>
              <w:rPr>
                <w:rFonts w:cs="Arial"/>
                <w:b/>
                <w:bCs/>
                <w:sz w:val="18"/>
              </w:rPr>
            </w:pPr>
            <w:r w:rsidRPr="00B033FB">
              <w:rPr>
                <w:rFonts w:cs="Arial"/>
                <w:b/>
                <w:bCs/>
                <w:sz w:val="18"/>
              </w:rPr>
              <w:t>Bidang Keahlian untuk Setiap Jenjang Pendidikan</w:t>
            </w:r>
          </w:p>
        </w:tc>
      </w:tr>
      <w:tr w:rsidR="00860967" w:rsidRPr="00B033FB" w:rsidTr="00461EF6">
        <w:trPr>
          <w:cantSplit/>
          <w:trHeight w:val="272"/>
        </w:trPr>
        <w:tc>
          <w:tcPr>
            <w:tcW w:w="558"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35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117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117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216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225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(8)</w:t>
            </w:r>
          </w:p>
        </w:tc>
      </w:tr>
      <w:tr w:rsidR="00860967" w:rsidRPr="00B033FB" w:rsidTr="00461EF6">
        <w:trPr>
          <w:cantSplit/>
        </w:trPr>
        <w:tc>
          <w:tcPr>
            <w:tcW w:w="558"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170" w:type="dxa"/>
          </w:tcPr>
          <w:p w:rsidR="00860967" w:rsidRPr="00B033FB" w:rsidRDefault="00860967" w:rsidP="00461EF6">
            <w:pPr>
              <w:rPr>
                <w:rFonts w:cs="Arial"/>
                <w:bCs/>
              </w:rPr>
            </w:pPr>
          </w:p>
        </w:tc>
        <w:tc>
          <w:tcPr>
            <w:tcW w:w="1170" w:type="dxa"/>
          </w:tcPr>
          <w:p w:rsidR="00860967" w:rsidRPr="00B033FB" w:rsidRDefault="00860967" w:rsidP="00461EF6">
            <w:pPr>
              <w:rPr>
                <w:rFonts w:cs="Arial"/>
                <w:bCs/>
              </w:rPr>
            </w:pPr>
          </w:p>
        </w:tc>
        <w:tc>
          <w:tcPr>
            <w:tcW w:w="2160" w:type="dxa"/>
          </w:tcPr>
          <w:p w:rsidR="00860967" w:rsidRPr="00B033FB" w:rsidRDefault="00860967" w:rsidP="00461EF6">
            <w:pPr>
              <w:rPr>
                <w:rFonts w:cs="Arial"/>
                <w:bCs/>
              </w:rPr>
            </w:pPr>
          </w:p>
        </w:tc>
        <w:tc>
          <w:tcPr>
            <w:tcW w:w="2250" w:type="dxa"/>
          </w:tcPr>
          <w:p w:rsidR="00860967" w:rsidRPr="00B033FB" w:rsidRDefault="00860967" w:rsidP="00461EF6">
            <w:pPr>
              <w:rPr>
                <w:rFonts w:cs="Arial"/>
                <w:bCs/>
              </w:rPr>
            </w:pPr>
          </w:p>
        </w:tc>
      </w:tr>
      <w:tr w:rsidR="00860967" w:rsidRPr="00B033FB" w:rsidTr="00461EF6">
        <w:trPr>
          <w:cantSplit/>
        </w:trPr>
        <w:tc>
          <w:tcPr>
            <w:tcW w:w="558"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170" w:type="dxa"/>
          </w:tcPr>
          <w:p w:rsidR="00860967" w:rsidRPr="00B033FB" w:rsidRDefault="00860967" w:rsidP="00461EF6">
            <w:pPr>
              <w:rPr>
                <w:rFonts w:cs="Arial"/>
                <w:bCs/>
              </w:rPr>
            </w:pPr>
          </w:p>
        </w:tc>
        <w:tc>
          <w:tcPr>
            <w:tcW w:w="1170" w:type="dxa"/>
          </w:tcPr>
          <w:p w:rsidR="00860967" w:rsidRPr="00B033FB" w:rsidRDefault="00860967" w:rsidP="00461EF6">
            <w:pPr>
              <w:rPr>
                <w:rFonts w:cs="Arial"/>
                <w:bCs/>
              </w:rPr>
            </w:pPr>
          </w:p>
        </w:tc>
        <w:tc>
          <w:tcPr>
            <w:tcW w:w="2160" w:type="dxa"/>
          </w:tcPr>
          <w:p w:rsidR="00860967" w:rsidRPr="00B033FB" w:rsidRDefault="00860967" w:rsidP="00461EF6">
            <w:pPr>
              <w:rPr>
                <w:rFonts w:cs="Arial"/>
                <w:bCs/>
              </w:rPr>
            </w:pPr>
          </w:p>
        </w:tc>
        <w:tc>
          <w:tcPr>
            <w:tcW w:w="2250" w:type="dxa"/>
          </w:tcPr>
          <w:p w:rsidR="00860967" w:rsidRPr="00B033FB" w:rsidRDefault="00860967" w:rsidP="00461EF6">
            <w:pPr>
              <w:rPr>
                <w:rFonts w:cs="Arial"/>
                <w:bCs/>
              </w:rPr>
            </w:pPr>
          </w:p>
        </w:tc>
      </w:tr>
      <w:tr w:rsidR="00860967" w:rsidRPr="00B033FB" w:rsidTr="00461EF6">
        <w:trPr>
          <w:cantSplit/>
        </w:trPr>
        <w:tc>
          <w:tcPr>
            <w:tcW w:w="558"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170" w:type="dxa"/>
          </w:tcPr>
          <w:p w:rsidR="00860967" w:rsidRPr="00B033FB" w:rsidRDefault="00860967" w:rsidP="00461EF6">
            <w:pPr>
              <w:rPr>
                <w:rFonts w:cs="Arial"/>
                <w:bCs/>
              </w:rPr>
            </w:pPr>
          </w:p>
        </w:tc>
        <w:tc>
          <w:tcPr>
            <w:tcW w:w="1170" w:type="dxa"/>
          </w:tcPr>
          <w:p w:rsidR="00860967" w:rsidRPr="00B033FB" w:rsidRDefault="00860967" w:rsidP="00461EF6">
            <w:pPr>
              <w:rPr>
                <w:rFonts w:cs="Arial"/>
                <w:bCs/>
              </w:rPr>
            </w:pPr>
          </w:p>
        </w:tc>
        <w:tc>
          <w:tcPr>
            <w:tcW w:w="2160" w:type="dxa"/>
          </w:tcPr>
          <w:p w:rsidR="00860967" w:rsidRPr="00B033FB" w:rsidRDefault="00860967" w:rsidP="00461EF6">
            <w:pPr>
              <w:rPr>
                <w:rFonts w:cs="Arial"/>
                <w:bCs/>
              </w:rPr>
            </w:pPr>
          </w:p>
        </w:tc>
        <w:tc>
          <w:tcPr>
            <w:tcW w:w="2250" w:type="dxa"/>
          </w:tcPr>
          <w:p w:rsidR="00860967" w:rsidRPr="00B033FB" w:rsidRDefault="00860967" w:rsidP="00461EF6">
            <w:pPr>
              <w:rPr>
                <w:rFonts w:cs="Arial"/>
                <w:bCs/>
              </w:rPr>
            </w:pPr>
          </w:p>
        </w:tc>
      </w:tr>
    </w:tbl>
    <w:p w:rsidR="00860967" w:rsidRPr="00B033FB" w:rsidRDefault="00860967" w:rsidP="00860967">
      <w:pPr>
        <w:ind w:left="270"/>
        <w:rPr>
          <w:rFonts w:cs="Arial"/>
          <w:bCs/>
          <w:sz w:val="20"/>
        </w:rPr>
      </w:pPr>
      <w:r w:rsidRPr="00B033FB">
        <w:rPr>
          <w:rFonts w:cs="Arial"/>
          <w:bCs/>
          <w:sz w:val="20"/>
        </w:rPr>
        <w:t xml:space="preserve">** </w:t>
      </w:r>
      <w:proofErr w:type="gramStart"/>
      <w:r w:rsidRPr="00B033FB">
        <w:rPr>
          <w:rFonts w:cs="Arial"/>
          <w:bCs/>
          <w:sz w:val="20"/>
        </w:rPr>
        <w:t>NIDN :</w:t>
      </w:r>
      <w:proofErr w:type="gramEnd"/>
      <w:r w:rsidRPr="00B033FB">
        <w:rPr>
          <w:rFonts w:cs="Arial"/>
          <w:bCs/>
          <w:sz w:val="20"/>
        </w:rPr>
        <w:t xml:space="preserve"> Nomor Induk Dosen Nasional</w:t>
      </w:r>
    </w:p>
    <w:p w:rsidR="002A0163" w:rsidRDefault="00860967">
      <w:pPr>
        <w:pStyle w:val="Header"/>
        <w:tabs>
          <w:tab w:val="clear" w:pos="4320"/>
          <w:tab w:val="clear" w:pos="8640"/>
        </w:tabs>
        <w:jc w:val="center"/>
        <w:rPr>
          <w:rFonts w:cs="Arial"/>
          <w:b/>
          <w:sz w:val="26"/>
          <w:lang w:val="id-ID"/>
        </w:rPr>
      </w:pPr>
      <w:r w:rsidRPr="00B033FB">
        <w:br w:type="page"/>
      </w:r>
      <w:r w:rsidRPr="00B033FB">
        <w:rPr>
          <w:rFonts w:cs="Arial"/>
          <w:b/>
          <w:sz w:val="26"/>
        </w:rPr>
        <w:lastRenderedPageBreak/>
        <w:t>IDENTITAS PENGISI BORANG PROGRAM</w:t>
      </w:r>
    </w:p>
    <w:p w:rsidR="00860967" w:rsidRPr="00E17CCA" w:rsidRDefault="00860967" w:rsidP="00860967">
      <w:pPr>
        <w:jc w:val="center"/>
        <w:rPr>
          <w:rFonts w:cs="Arial"/>
          <w:b/>
          <w:sz w:val="24"/>
          <w:lang w:val="id-ID"/>
        </w:rPr>
      </w:pPr>
      <w:r>
        <w:rPr>
          <w:rFonts w:cs="Arial"/>
          <w:b/>
          <w:sz w:val="26"/>
          <w:lang w:val="id-ID"/>
        </w:rPr>
        <w:t>PENDIDIKAN PROFESI AKUNTANSI</w:t>
      </w:r>
    </w:p>
    <w:p w:rsidR="00860967" w:rsidRPr="00B033FB" w:rsidRDefault="00860967" w:rsidP="00860967">
      <w:pPr>
        <w:jc w:val="center"/>
        <w:rPr>
          <w:rFonts w:cs="Arial"/>
          <w:sz w:val="24"/>
        </w:rPr>
      </w:pPr>
    </w:p>
    <w:p w:rsidR="00860967" w:rsidRPr="00B033FB" w:rsidRDefault="00860967" w:rsidP="00860967">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860967" w:rsidRPr="00B033FB" w:rsidRDefault="006267A6" w:rsidP="00860967">
      <w:pPr>
        <w:rPr>
          <w:sz w:val="32"/>
        </w:rPr>
      </w:pPr>
      <w:r w:rsidRPr="006267A6">
        <w:rPr>
          <w:rFonts w:cs="Arial"/>
          <w:noProof/>
          <w:lang w:val="id-ID" w:eastAsia="id-ID"/>
        </w:rPr>
        <w:pict>
          <v:rect id="Rectangle 4" o:spid="_x0000_s1037" style="position:absolute;left:0;text-align:left;margin-left:150.25pt;margin-top:22.35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dH2GHwIAADwEAAAOAAAAAAAAAAAAAAAAAC4CAABkcnMvZTJvRG9jLnhtbFBL&#10;AQItABQABgAIAAAAIQA7W18b3gAAAAkBAAAPAAAAAAAAAAAAAAAAAHkEAABkcnMvZG93bnJldi54&#10;bWxQSwUGAAAAAAQABADzAAAAhAUAAAAA&#10;"/>
        </w:pict>
      </w:r>
      <w:r w:rsidR="00860967" w:rsidRPr="00B033FB">
        <w:rPr>
          <w:rFonts w:cs="Arial"/>
        </w:rPr>
        <w:t>Tanggal Pengisian</w:t>
      </w:r>
      <w:r w:rsidR="00860967" w:rsidRPr="00B033FB">
        <w:rPr>
          <w:rFonts w:cs="Arial"/>
        </w:rPr>
        <w:tab/>
      </w:r>
      <w:r w:rsidR="00860967" w:rsidRPr="00B033FB">
        <w:rPr>
          <w:rFonts w:cs="Arial"/>
        </w:rPr>
        <w:tab/>
        <w:t xml:space="preserve">:  </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sym w:font="Symbol" w:char="F096"/>
      </w:r>
      <w:r w:rsidR="00860967" w:rsidRPr="00B033FB">
        <w:rPr>
          <w:sz w:val="32"/>
        </w:rPr>
        <w:sym w:font="Symbol" w:char="F096"/>
      </w:r>
    </w:p>
    <w:p w:rsidR="00860967" w:rsidRPr="00B033FB" w:rsidRDefault="00860967" w:rsidP="00860967">
      <w:pPr>
        <w:rPr>
          <w:rFonts w:cs="Arial"/>
        </w:rPr>
      </w:pPr>
      <w:r w:rsidRPr="00B033FB">
        <w:rPr>
          <w:rFonts w:cs="Arial"/>
        </w:rPr>
        <w:t>Tanda Tangan</w:t>
      </w:r>
      <w:r w:rsidRPr="00B033FB">
        <w:rPr>
          <w:rFonts w:cs="Arial"/>
        </w:rPr>
        <w:tab/>
      </w:r>
      <w:r w:rsidRPr="00B033FB">
        <w:rPr>
          <w:rFonts w:cs="Arial"/>
        </w:rPr>
        <w:tab/>
        <w:t xml:space="preserve">:  </w:t>
      </w:r>
    </w:p>
    <w:p w:rsidR="00860967" w:rsidRPr="00B033FB" w:rsidRDefault="00860967" w:rsidP="00860967">
      <w:pPr>
        <w:rPr>
          <w:rFonts w:cs="Arial"/>
          <w:sz w:val="24"/>
        </w:rPr>
      </w:pPr>
    </w:p>
    <w:p w:rsidR="00860967" w:rsidRPr="00B033FB" w:rsidRDefault="00860967" w:rsidP="00860967">
      <w:pPr>
        <w:rPr>
          <w:rFonts w:cs="Arial"/>
          <w:sz w:val="24"/>
        </w:rPr>
      </w:pPr>
    </w:p>
    <w:p w:rsidR="00860967" w:rsidRPr="00B033FB" w:rsidRDefault="00860967" w:rsidP="00860967">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860967" w:rsidRPr="00B033FB" w:rsidRDefault="006267A6" w:rsidP="00860967">
      <w:pPr>
        <w:rPr>
          <w:rFonts w:cs="Arial"/>
        </w:rPr>
      </w:pPr>
      <w:r w:rsidRPr="006267A6">
        <w:rPr>
          <w:rFonts w:cs="Arial"/>
          <w:noProof/>
          <w:lang w:val="id-ID" w:eastAsia="id-ID"/>
        </w:rPr>
        <w:pict>
          <v:rect id="Rectangle 3" o:spid="_x0000_s1036"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4fwl5iACAAA8BAAADgAAAAAAAAAAAAAAAAAuAgAAZHJzL2Uyb0RvYy54bWxQ&#10;SwECLQAUAAYACAAAACEAigPmd94AAAAJAQAADwAAAAAAAAAAAAAAAAB6BAAAZHJzL2Rvd25yZXYu&#10;eG1sUEsFBgAAAAAEAAQA8wAAAIUFAAAAAA==&#10;"/>
        </w:pict>
      </w:r>
      <w:r w:rsidR="00860967" w:rsidRPr="00B033FB">
        <w:rPr>
          <w:rFonts w:cs="Arial"/>
        </w:rPr>
        <w:t>Tanggal Pengisian</w:t>
      </w:r>
      <w:r w:rsidR="00860967" w:rsidRPr="00B033FB">
        <w:rPr>
          <w:rFonts w:cs="Arial"/>
        </w:rPr>
        <w:tab/>
      </w:r>
      <w:r w:rsidR="00860967" w:rsidRPr="00B033FB">
        <w:rPr>
          <w:rFonts w:cs="Arial"/>
        </w:rPr>
        <w:tab/>
        <w:t xml:space="preserve">:  </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sym w:font="Symbol" w:char="F096"/>
      </w:r>
      <w:r w:rsidR="00860967" w:rsidRPr="00B033FB">
        <w:rPr>
          <w:sz w:val="32"/>
        </w:rPr>
        <w:sym w:font="Symbol" w:char="F096"/>
      </w:r>
    </w:p>
    <w:p w:rsidR="00860967" w:rsidRPr="00B033FB" w:rsidRDefault="00860967" w:rsidP="00860967">
      <w:pPr>
        <w:rPr>
          <w:rFonts w:cs="Arial"/>
          <w:sz w:val="24"/>
        </w:rPr>
      </w:pPr>
      <w:r w:rsidRPr="00B033FB">
        <w:rPr>
          <w:rFonts w:cs="Arial"/>
        </w:rPr>
        <w:t>Tanda Tangan</w:t>
      </w:r>
      <w:r w:rsidRPr="00B033FB">
        <w:rPr>
          <w:rFonts w:cs="Arial"/>
        </w:rPr>
        <w:tab/>
      </w:r>
      <w:r w:rsidRPr="00B033FB">
        <w:rPr>
          <w:rFonts w:cs="Arial"/>
        </w:rPr>
        <w:tab/>
        <w:t xml:space="preserve">:  </w:t>
      </w:r>
    </w:p>
    <w:p w:rsidR="00860967" w:rsidRPr="00B033FB" w:rsidRDefault="00860967" w:rsidP="00860967">
      <w:pPr>
        <w:rPr>
          <w:rFonts w:cs="Arial"/>
          <w:sz w:val="24"/>
        </w:rPr>
      </w:pPr>
    </w:p>
    <w:p w:rsidR="00860967" w:rsidRPr="00B033FB" w:rsidRDefault="00860967" w:rsidP="00860967">
      <w:pPr>
        <w:rPr>
          <w:rFonts w:cs="Arial"/>
          <w:sz w:val="24"/>
        </w:rPr>
      </w:pPr>
    </w:p>
    <w:p w:rsidR="00860967" w:rsidRPr="00B033FB" w:rsidRDefault="00860967" w:rsidP="00860967">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860967" w:rsidRPr="00B033FB" w:rsidRDefault="006267A6" w:rsidP="00860967">
      <w:pPr>
        <w:rPr>
          <w:rFonts w:cs="Arial"/>
        </w:rPr>
      </w:pPr>
      <w:r w:rsidRPr="006267A6">
        <w:rPr>
          <w:rFonts w:cs="Arial"/>
          <w:noProof/>
          <w:lang w:val="id-ID" w:eastAsia="id-ID"/>
        </w:rPr>
        <w:pict>
          <v:rect id="Rectangle 2" o:spid="_x0000_s1035" style="position:absolute;left:0;text-align:left;margin-left:149.5pt;margin-top:22.4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tA/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5crQPyACAAA8BAAADgAAAAAAAAAAAAAAAAAuAgAAZHJzL2Uyb0RvYy54bWxQ&#10;SwECLQAUAAYACAAAACEAigPmd94AAAAJAQAADwAAAAAAAAAAAAAAAAB6BAAAZHJzL2Rvd25yZXYu&#10;eG1sUEsFBgAAAAAEAAQA8wAAAIUFAAAAAA==&#10;"/>
        </w:pict>
      </w:r>
      <w:r w:rsidR="00860967" w:rsidRPr="00B033FB">
        <w:rPr>
          <w:rFonts w:cs="Arial"/>
        </w:rPr>
        <w:t>Tanggal Pengisian</w:t>
      </w:r>
      <w:r w:rsidR="00860967" w:rsidRPr="00B033FB">
        <w:rPr>
          <w:rFonts w:cs="Arial"/>
        </w:rPr>
        <w:tab/>
      </w:r>
      <w:r w:rsidR="00860967" w:rsidRPr="00B033FB">
        <w:rPr>
          <w:rFonts w:cs="Arial"/>
        </w:rPr>
        <w:tab/>
        <w:t xml:space="preserve">:  </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sym w:font="Symbol" w:char="F096"/>
      </w:r>
      <w:r w:rsidR="00860967" w:rsidRPr="00B033FB">
        <w:rPr>
          <w:sz w:val="32"/>
        </w:rPr>
        <w:sym w:font="Symbol" w:char="F096"/>
      </w:r>
    </w:p>
    <w:p w:rsidR="00860967" w:rsidRPr="00B033FB" w:rsidRDefault="00860967" w:rsidP="00860967">
      <w:pPr>
        <w:rPr>
          <w:rFonts w:cs="Arial"/>
          <w:sz w:val="24"/>
        </w:rPr>
      </w:pPr>
      <w:r w:rsidRPr="00B033FB">
        <w:rPr>
          <w:rFonts w:cs="Arial"/>
        </w:rPr>
        <w:t>Tanda Tangan</w:t>
      </w:r>
      <w:r w:rsidRPr="00B033FB">
        <w:rPr>
          <w:rFonts w:cs="Arial"/>
        </w:rPr>
        <w:tab/>
      </w:r>
      <w:r w:rsidRPr="00B033FB">
        <w:rPr>
          <w:rFonts w:cs="Arial"/>
        </w:rPr>
        <w:tab/>
        <w:t xml:space="preserve">:  </w:t>
      </w:r>
    </w:p>
    <w:p w:rsidR="00860967" w:rsidRPr="00B033FB" w:rsidRDefault="00860967" w:rsidP="00860967">
      <w:pPr>
        <w:rPr>
          <w:rFonts w:cs="Arial"/>
          <w:sz w:val="24"/>
        </w:rPr>
      </w:pPr>
    </w:p>
    <w:p w:rsidR="00860967" w:rsidRPr="00B033FB" w:rsidRDefault="00860967" w:rsidP="00860967">
      <w:pPr>
        <w:rPr>
          <w:rFonts w:cs="Arial"/>
          <w:sz w:val="24"/>
        </w:rPr>
      </w:pPr>
    </w:p>
    <w:p w:rsidR="00860967" w:rsidRPr="00B033FB" w:rsidRDefault="00860967" w:rsidP="00860967">
      <w:pPr>
        <w:rPr>
          <w:rFonts w:cs="Arial"/>
        </w:rPr>
      </w:pPr>
      <w:r w:rsidRPr="00B033FB">
        <w:rPr>
          <w:rFonts w:cs="Arial"/>
        </w:rPr>
        <w:t>Nama</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NIDN</w:t>
      </w:r>
      <w:r w:rsidRPr="00B033FB">
        <w:rPr>
          <w:rFonts w:cs="Arial"/>
        </w:rPr>
        <w:tab/>
      </w:r>
      <w:r w:rsidRPr="00B033FB">
        <w:rPr>
          <w:rFonts w:cs="Arial"/>
        </w:rPr>
        <w:tab/>
      </w:r>
      <w:proofErr w:type="gramStart"/>
      <w:r w:rsidRPr="00B033FB">
        <w:rPr>
          <w:rFonts w:cs="Arial"/>
        </w:rPr>
        <w:tab/>
      </w:r>
      <w:r w:rsidRPr="00B033FB">
        <w:rPr>
          <w:rFonts w:cs="Arial"/>
        </w:rPr>
        <w:tab/>
        <w:t>:  ......................................................................</w:t>
      </w:r>
      <w:proofErr w:type="gramEnd"/>
    </w:p>
    <w:p w:rsidR="00860967" w:rsidRPr="00B033FB" w:rsidRDefault="00860967" w:rsidP="00860967">
      <w:pPr>
        <w:rPr>
          <w:rFonts w:cs="Arial"/>
        </w:rPr>
      </w:pPr>
      <w:r w:rsidRPr="00B033FB">
        <w:rPr>
          <w:rFonts w:cs="Arial"/>
        </w:rPr>
        <w:t>Jabatan</w:t>
      </w:r>
      <w:r w:rsidRPr="00B033FB">
        <w:rPr>
          <w:rFonts w:cs="Arial"/>
        </w:rPr>
        <w:tab/>
      </w:r>
      <w:proofErr w:type="gramStart"/>
      <w:r w:rsidRPr="00B033FB">
        <w:rPr>
          <w:rFonts w:cs="Arial"/>
        </w:rPr>
        <w:tab/>
      </w:r>
      <w:r w:rsidRPr="00B033FB">
        <w:rPr>
          <w:rFonts w:cs="Arial"/>
        </w:rPr>
        <w:tab/>
        <w:t>:  ......................................................................</w:t>
      </w:r>
      <w:proofErr w:type="gramEnd"/>
    </w:p>
    <w:p w:rsidR="00860967" w:rsidRPr="00B033FB" w:rsidRDefault="006267A6" w:rsidP="00860967">
      <w:pPr>
        <w:rPr>
          <w:rFonts w:cs="Arial"/>
        </w:rPr>
      </w:pPr>
      <w:r w:rsidRPr="006267A6">
        <w:rPr>
          <w:rFonts w:cs="Arial"/>
          <w:noProof/>
          <w:lang w:val="id-ID" w:eastAsia="id-ID"/>
        </w:rPr>
        <w:pict>
          <v:rect id="Rectangle 1" o:spid="_x0000_s1034"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"/>
        </w:pict>
      </w:r>
      <w:r w:rsidR="00860967" w:rsidRPr="00B033FB">
        <w:rPr>
          <w:rFonts w:cs="Arial"/>
        </w:rPr>
        <w:t>Tanggal Pengisian</w:t>
      </w:r>
      <w:r w:rsidR="00860967" w:rsidRPr="00B033FB">
        <w:rPr>
          <w:rFonts w:cs="Arial"/>
        </w:rPr>
        <w:tab/>
      </w:r>
      <w:r w:rsidR="00860967" w:rsidRPr="00B033FB">
        <w:rPr>
          <w:rFonts w:cs="Arial"/>
        </w:rPr>
        <w:tab/>
        <w:t xml:space="preserve">:  </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t>-</w:t>
      </w:r>
      <w:r w:rsidR="00860967" w:rsidRPr="00B033FB">
        <w:rPr>
          <w:sz w:val="32"/>
        </w:rPr>
        <w:sym w:font="Symbol" w:char="F096"/>
      </w:r>
      <w:r w:rsidR="00860967" w:rsidRPr="00B033FB">
        <w:rPr>
          <w:sz w:val="32"/>
        </w:rPr>
        <w:sym w:font="Symbol" w:char="F096"/>
      </w:r>
      <w:r w:rsidR="00860967" w:rsidRPr="00B033FB">
        <w:rPr>
          <w:sz w:val="32"/>
        </w:rPr>
        <w:sym w:font="Symbol" w:char="F096"/>
      </w:r>
      <w:r w:rsidR="00860967" w:rsidRPr="00B033FB">
        <w:rPr>
          <w:sz w:val="32"/>
        </w:rPr>
        <w:sym w:font="Symbol" w:char="F096"/>
      </w:r>
    </w:p>
    <w:p w:rsidR="00860967" w:rsidRPr="00B033FB" w:rsidRDefault="00860967" w:rsidP="00860967">
      <w:pPr>
        <w:rPr>
          <w:rFonts w:cs="Arial"/>
          <w:sz w:val="24"/>
        </w:rPr>
      </w:pPr>
      <w:r w:rsidRPr="00B033FB">
        <w:rPr>
          <w:rFonts w:cs="Arial"/>
        </w:rPr>
        <w:t>Tanda Tangan</w:t>
      </w:r>
      <w:r w:rsidRPr="00B033FB">
        <w:rPr>
          <w:rFonts w:cs="Arial"/>
        </w:rPr>
        <w:tab/>
      </w:r>
      <w:r w:rsidRPr="00B033FB">
        <w:rPr>
          <w:rFonts w:cs="Arial"/>
        </w:rPr>
        <w:tab/>
        <w:t xml:space="preserve">:  </w:t>
      </w:r>
    </w:p>
    <w:p w:rsidR="00860967" w:rsidRPr="00B033FB" w:rsidRDefault="00860967" w:rsidP="00860967">
      <w:pPr>
        <w:rPr>
          <w:rFonts w:cs="Arial"/>
          <w:sz w:val="24"/>
        </w:rPr>
      </w:pPr>
    </w:p>
    <w:p w:rsidR="00860967" w:rsidRPr="00B033FB" w:rsidRDefault="00860967" w:rsidP="00860967">
      <w:pPr>
        <w:rPr>
          <w:rFonts w:cs="Arial"/>
          <w:sz w:val="24"/>
        </w:rPr>
      </w:pPr>
    </w:p>
    <w:p w:rsidR="00860967" w:rsidRPr="00B033FB" w:rsidRDefault="00860967" w:rsidP="00860967">
      <w:pPr>
        <w:rPr>
          <w:rFonts w:cs="Arial"/>
          <w:sz w:val="24"/>
        </w:rPr>
      </w:pPr>
    </w:p>
    <w:p w:rsidR="00860967" w:rsidRPr="00B033FB" w:rsidRDefault="00860967" w:rsidP="00860967">
      <w:r w:rsidRPr="00B033FB">
        <w:br w:type="page"/>
      </w:r>
    </w:p>
    <w:p w:rsidR="002A0163" w:rsidRDefault="00860967">
      <w:pPr>
        <w:pStyle w:val="Heading1"/>
        <w:ind w:left="1843" w:hanging="1843"/>
        <w:jc w:val="left"/>
        <w:rPr>
          <w:rFonts w:cs="Arial"/>
          <w:caps/>
          <w:color w:val="000000"/>
          <w:sz w:val="28"/>
          <w:lang w:val="id-ID"/>
        </w:rPr>
      </w:pPr>
      <w:r w:rsidRPr="006D62C2">
        <w:rPr>
          <w:sz w:val="28"/>
        </w:rPr>
        <w:lastRenderedPageBreak/>
        <w:t xml:space="preserve">STANDAR 1  </w:t>
      </w:r>
      <w:r w:rsidRPr="006D62C2">
        <w:rPr>
          <w:rFonts w:cs="Arial"/>
          <w:caps/>
          <w:color w:val="000000"/>
          <w:sz w:val="28"/>
        </w:rPr>
        <w:t>Visi, Misi, Tujuan dan Sasaran</w:t>
      </w:r>
      <w:r w:rsidRPr="006D62C2">
        <w:rPr>
          <w:rFonts w:cs="Arial"/>
          <w:caps/>
          <w:color w:val="000000"/>
          <w:sz w:val="28"/>
          <w:lang w:val="id-ID"/>
        </w:rPr>
        <w:t>, serta strategi PENCAPAIAN</w:t>
      </w:r>
    </w:p>
    <w:p w:rsidR="006D62C2" w:rsidRPr="006D62C2" w:rsidRDefault="006D62C2" w:rsidP="006D62C2">
      <w:pPr>
        <w:rPr>
          <w:lang w:val="id-ID"/>
        </w:rPr>
      </w:pPr>
    </w:p>
    <w:p w:rsidR="00860967" w:rsidRPr="004066A6" w:rsidRDefault="00860967" w:rsidP="00860967">
      <w:pPr>
        <w:rPr>
          <w:lang w:val="id-ID"/>
        </w:rPr>
      </w:pPr>
    </w:p>
    <w:p w:rsidR="00860967" w:rsidRDefault="00860967" w:rsidP="00860967">
      <w:pPr>
        <w:numPr>
          <w:ilvl w:val="1"/>
          <w:numId w:val="2"/>
        </w:numPr>
      </w:pPr>
      <w:r>
        <w:rPr>
          <w:lang w:val="fi-FI"/>
        </w:rPr>
        <w:t>Visi, Misi, Tujuan, dan Sas</w:t>
      </w:r>
      <w:r>
        <w:rPr>
          <w:lang w:val="id-ID"/>
        </w:rPr>
        <w:t>ar</w:t>
      </w:r>
      <w:r>
        <w:rPr>
          <w:lang w:val="fi-FI"/>
        </w:rPr>
        <w:t>an</w:t>
      </w:r>
      <w:r>
        <w:t>serta S</w:t>
      </w:r>
      <w:r>
        <w:rPr>
          <w:lang w:val="id-ID"/>
        </w:rPr>
        <w:t xml:space="preserve">trategi </w:t>
      </w:r>
      <w:r>
        <w:t>Pencapaian</w:t>
      </w:r>
    </w:p>
    <w:p w:rsidR="00860967" w:rsidRDefault="00860967" w:rsidP="00860967">
      <w:pPr>
        <w:ind w:left="480"/>
        <w:rPr>
          <w:lang w:val="fi-FI"/>
        </w:rPr>
      </w:pPr>
    </w:p>
    <w:p w:rsidR="00567728" w:rsidRDefault="00860967" w:rsidP="00567728">
      <w:pPr>
        <w:ind w:left="450"/>
        <w:rPr>
          <w:rFonts w:cs="Arial"/>
          <w:szCs w:val="22"/>
        </w:rPr>
      </w:pPr>
      <w:proofErr w:type="gramStart"/>
      <w:r>
        <w:rPr>
          <w:rFonts w:cs="Arial"/>
          <w:szCs w:val="22"/>
        </w:rPr>
        <w:t xml:space="preserve">Jelaskan mekanisme penyusunan visi, misi, tujuan dan sasaran </w:t>
      </w:r>
      <w:r>
        <w:rPr>
          <w:rFonts w:cs="Arial"/>
          <w:szCs w:val="22"/>
          <w:lang w:val="id-ID"/>
        </w:rPr>
        <w:t>Program Pendidikan Profesi Akuntansi (</w:t>
      </w:r>
      <w:r w:rsidR="00AA6BC1">
        <w:rPr>
          <w:rFonts w:cs="Arial"/>
          <w:szCs w:val="22"/>
          <w:lang w:val="id-ID"/>
        </w:rPr>
        <w:t>program PPAk</w:t>
      </w:r>
      <w:r>
        <w:rPr>
          <w:rFonts w:cs="Arial"/>
          <w:szCs w:val="22"/>
          <w:lang w:val="id-ID"/>
        </w:rPr>
        <w:t>)</w:t>
      </w:r>
      <w:r>
        <w:rPr>
          <w:rFonts w:cs="Arial"/>
          <w:szCs w:val="22"/>
        </w:rPr>
        <w:t>, serta pihak-pihak yang dilibatkan.</w:t>
      </w:r>
      <w:proofErr w:type="gramEnd"/>
    </w:p>
    <w:p w:rsidR="00860967" w:rsidRPr="00B033FB" w:rsidRDefault="00860967" w:rsidP="00860967">
      <w:pPr>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01"/>
      </w:tblGrid>
      <w:tr w:rsidR="00860967" w:rsidRPr="00B033FB" w:rsidTr="001D6CBA">
        <w:tc>
          <w:tcPr>
            <w:tcW w:w="8301"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3E2D08" w:rsidRDefault="00860967" w:rsidP="00860967">
      <w:pPr>
        <w:ind w:left="720"/>
        <w:rPr>
          <w:rFonts w:cs="Arial"/>
          <w:szCs w:val="22"/>
        </w:rPr>
      </w:pPr>
    </w:p>
    <w:p w:rsidR="00567728" w:rsidRDefault="00860967" w:rsidP="00567728">
      <w:pPr>
        <w:ind w:left="426"/>
        <w:rPr>
          <w:rFonts w:cs="Arial"/>
          <w:szCs w:val="22"/>
        </w:rPr>
      </w:pPr>
      <w:r>
        <w:rPr>
          <w:rFonts w:cs="Arial"/>
          <w:szCs w:val="22"/>
        </w:rPr>
        <w:t xml:space="preserve">Visi </w:t>
      </w:r>
    </w:p>
    <w:p w:rsidR="00860967" w:rsidRPr="00B033FB" w:rsidRDefault="00860967" w:rsidP="00860967">
      <w:pPr>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01"/>
      </w:tblGrid>
      <w:tr w:rsidR="00860967" w:rsidRPr="00B033FB" w:rsidTr="001D6CBA">
        <w:tc>
          <w:tcPr>
            <w:tcW w:w="8301"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B033FB" w:rsidRDefault="00860967" w:rsidP="00860967">
      <w:pPr>
        <w:rPr>
          <w:rFonts w:cs="Arial"/>
          <w:szCs w:val="22"/>
        </w:rPr>
      </w:pPr>
    </w:p>
    <w:p w:rsidR="00567728" w:rsidRDefault="00860967" w:rsidP="00567728">
      <w:pPr>
        <w:ind w:left="426"/>
        <w:rPr>
          <w:rFonts w:cs="Arial"/>
          <w:szCs w:val="22"/>
        </w:rPr>
      </w:pPr>
      <w:r w:rsidRPr="00B033FB">
        <w:rPr>
          <w:rFonts w:cs="Arial"/>
          <w:szCs w:val="22"/>
        </w:rPr>
        <w:t xml:space="preserve">Misi </w:t>
      </w:r>
    </w:p>
    <w:p w:rsidR="00860967" w:rsidRPr="00B033FB" w:rsidRDefault="00860967" w:rsidP="00860967">
      <w:pPr>
        <w:ind w:left="630" w:hanging="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01"/>
      </w:tblGrid>
      <w:tr w:rsidR="00860967" w:rsidRPr="00B033FB" w:rsidTr="001D6CBA">
        <w:tc>
          <w:tcPr>
            <w:tcW w:w="8301"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B033FB" w:rsidRDefault="00860967" w:rsidP="00860967">
      <w:pPr>
        <w:ind w:left="630" w:hanging="630"/>
        <w:rPr>
          <w:rFonts w:cs="Arial"/>
          <w:szCs w:val="22"/>
        </w:rPr>
      </w:pPr>
    </w:p>
    <w:p w:rsidR="00567728" w:rsidRDefault="00860967" w:rsidP="00567728">
      <w:pPr>
        <w:ind w:left="426"/>
        <w:rPr>
          <w:rFonts w:cs="Arial"/>
          <w:szCs w:val="22"/>
        </w:rPr>
      </w:pPr>
      <w:r w:rsidRPr="00B033FB">
        <w:rPr>
          <w:rFonts w:cs="Arial"/>
          <w:szCs w:val="22"/>
        </w:rPr>
        <w:t xml:space="preserve">Tujuan </w:t>
      </w:r>
    </w:p>
    <w:p w:rsidR="00860967" w:rsidRPr="00B033FB" w:rsidRDefault="00860967" w:rsidP="00860967">
      <w:pPr>
        <w:ind w:left="630" w:hanging="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01"/>
      </w:tblGrid>
      <w:tr w:rsidR="00860967" w:rsidRPr="00B033FB" w:rsidTr="001D6CBA">
        <w:tc>
          <w:tcPr>
            <w:tcW w:w="8301"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6D62C2" w:rsidRDefault="00860967" w:rsidP="00461EF6">
            <w:pPr>
              <w:rPr>
                <w:rFonts w:cs="Arial"/>
                <w:szCs w:val="22"/>
                <w:lang w:val="id-ID"/>
              </w:rPr>
            </w:pPr>
          </w:p>
          <w:p w:rsidR="00860967" w:rsidRPr="00B033FB" w:rsidRDefault="00860967" w:rsidP="00461EF6">
            <w:pPr>
              <w:rPr>
                <w:rFonts w:cs="Arial"/>
                <w:szCs w:val="22"/>
              </w:rPr>
            </w:pPr>
          </w:p>
        </w:tc>
      </w:tr>
    </w:tbl>
    <w:p w:rsidR="00860967" w:rsidRDefault="00860967" w:rsidP="00860967">
      <w:pPr>
        <w:ind w:left="630" w:hanging="630"/>
        <w:rPr>
          <w:rFonts w:cs="Arial"/>
          <w:szCs w:val="22"/>
          <w:lang w:val="id-ID"/>
        </w:rPr>
      </w:pPr>
    </w:p>
    <w:p w:rsidR="00567728" w:rsidRDefault="00860967" w:rsidP="00567728">
      <w:pPr>
        <w:ind w:left="450"/>
        <w:rPr>
          <w:rFonts w:cs="Arial"/>
          <w:szCs w:val="22"/>
          <w:lang w:val="id-ID"/>
        </w:rPr>
      </w:pPr>
      <w:r>
        <w:rPr>
          <w:rFonts w:cs="Arial"/>
          <w:szCs w:val="22"/>
        </w:rPr>
        <w:t xml:space="preserve">Sasaran </w:t>
      </w:r>
      <w:r w:rsidR="00933E4D">
        <w:rPr>
          <w:rFonts w:cs="Arial"/>
          <w:szCs w:val="22"/>
          <w:lang w:val="id-ID"/>
        </w:rPr>
        <w:t xml:space="preserve">yang merupakan target terukur </w:t>
      </w:r>
      <w:r>
        <w:rPr>
          <w:rFonts w:cs="Arial"/>
          <w:szCs w:val="22"/>
        </w:rPr>
        <w:t xml:space="preserve">dan </w:t>
      </w:r>
      <w:r w:rsidR="00933E4D">
        <w:rPr>
          <w:rFonts w:cs="Arial"/>
          <w:szCs w:val="22"/>
          <w:lang w:val="id-ID"/>
        </w:rPr>
        <w:t>penjelasan mengenai s</w:t>
      </w:r>
      <w:r>
        <w:rPr>
          <w:rFonts w:cs="Arial"/>
          <w:szCs w:val="22"/>
        </w:rPr>
        <w:t xml:space="preserve">trategi </w:t>
      </w:r>
      <w:r w:rsidR="00933E4D">
        <w:rPr>
          <w:rFonts w:cs="Arial"/>
          <w:szCs w:val="22"/>
          <w:lang w:val="id-ID"/>
        </w:rPr>
        <w:t>dan tahapan pencapaian.</w:t>
      </w:r>
    </w:p>
    <w:p w:rsidR="00860967" w:rsidRPr="00B033FB" w:rsidRDefault="00860967" w:rsidP="00860967">
      <w:pPr>
        <w:ind w:left="630" w:hanging="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01"/>
      </w:tblGrid>
      <w:tr w:rsidR="00860967" w:rsidRPr="00B033FB" w:rsidTr="001D6CBA">
        <w:tc>
          <w:tcPr>
            <w:tcW w:w="8301"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Default="00860967" w:rsidP="00860967">
      <w:pPr>
        <w:ind w:left="630" w:hanging="630"/>
        <w:rPr>
          <w:rFonts w:cs="Arial"/>
          <w:szCs w:val="22"/>
          <w:lang w:val="id-ID"/>
        </w:rPr>
      </w:pPr>
    </w:p>
    <w:p w:rsidR="006D62C2" w:rsidRPr="006D62C2" w:rsidRDefault="006D62C2" w:rsidP="00860967">
      <w:pPr>
        <w:ind w:left="630" w:hanging="630"/>
        <w:rPr>
          <w:rFonts w:cs="Arial"/>
          <w:szCs w:val="22"/>
          <w:lang w:val="id-ID"/>
        </w:rPr>
      </w:pPr>
    </w:p>
    <w:p w:rsidR="00860967" w:rsidRDefault="00860967" w:rsidP="00860967">
      <w:pPr>
        <w:numPr>
          <w:ilvl w:val="1"/>
          <w:numId w:val="2"/>
        </w:numPr>
        <w:jc w:val="left"/>
        <w:rPr>
          <w:rFonts w:cs="Arial"/>
          <w:szCs w:val="22"/>
        </w:rPr>
      </w:pPr>
      <w:r>
        <w:rPr>
          <w:rFonts w:cs="Arial"/>
          <w:szCs w:val="22"/>
        </w:rPr>
        <w:t xml:space="preserve">Sosialisasi </w:t>
      </w:r>
    </w:p>
    <w:p w:rsidR="00860967" w:rsidRDefault="00860967" w:rsidP="00860967">
      <w:pPr>
        <w:tabs>
          <w:tab w:val="left" w:pos="284"/>
        </w:tabs>
        <w:ind w:left="450" w:hanging="450"/>
        <w:rPr>
          <w:lang w:val="fi-FI"/>
        </w:rPr>
      </w:pPr>
      <w:r>
        <w:rPr>
          <w:lang w:val="fi-FI"/>
        </w:rPr>
        <w:tab/>
      </w:r>
      <w:r>
        <w:rPr>
          <w:lang w:val="fi-FI"/>
        </w:rPr>
        <w:tab/>
        <w:t xml:space="preserve">Uraikan upaya penyebaran/sosialisasi visi, misi dan tujuan </w:t>
      </w:r>
      <w:r w:rsidR="00AA6BC1">
        <w:rPr>
          <w:lang w:val="id-ID"/>
        </w:rPr>
        <w:t>program PPAk</w:t>
      </w:r>
      <w:r>
        <w:rPr>
          <w:lang w:val="id-ID"/>
        </w:rPr>
        <w:t xml:space="preserve"> </w:t>
      </w:r>
      <w:r>
        <w:rPr>
          <w:lang w:val="fi-FI"/>
        </w:rPr>
        <w:t>serta pemahaman sivitas akademika (dosen dan mahasiswa) dan tenaga kependidikan.</w:t>
      </w:r>
    </w:p>
    <w:p w:rsidR="00860967" w:rsidRDefault="00860967" w:rsidP="00860967">
      <w:pPr>
        <w:tabs>
          <w:tab w:val="left" w:pos="284"/>
        </w:tabs>
        <w:rPr>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01"/>
      </w:tblGrid>
      <w:tr w:rsidR="00860967" w:rsidRPr="00B033FB" w:rsidTr="001D6CBA">
        <w:tc>
          <w:tcPr>
            <w:tcW w:w="8301"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27431F" w:rsidRDefault="00860967" w:rsidP="00860967">
      <w:pPr>
        <w:ind w:left="540" w:hanging="540"/>
        <w:rPr>
          <w:rFonts w:cs="Arial"/>
          <w:szCs w:val="22"/>
        </w:rPr>
      </w:pPr>
    </w:p>
    <w:p w:rsidR="002A0163" w:rsidRDefault="00860967">
      <w:pPr>
        <w:ind w:left="1843" w:hanging="1843"/>
        <w:jc w:val="left"/>
        <w:rPr>
          <w:rFonts w:cs="Arial"/>
          <w:b/>
          <w:bCs/>
          <w:caps/>
          <w:color w:val="000000"/>
          <w:sz w:val="28"/>
          <w:szCs w:val="24"/>
          <w:lang w:val="id-ID"/>
        </w:rPr>
      </w:pPr>
      <w:bookmarkStart w:id="4" w:name="_Toc122838029"/>
      <w:r w:rsidRPr="006D62C2">
        <w:rPr>
          <w:rFonts w:cs="Arial"/>
          <w:b/>
          <w:caps/>
          <w:color w:val="000000"/>
          <w:sz w:val="28"/>
          <w:szCs w:val="24"/>
        </w:rPr>
        <w:lastRenderedPageBreak/>
        <w:t>Standar 2</w:t>
      </w:r>
      <w:r w:rsidR="00AA6BC1">
        <w:rPr>
          <w:rFonts w:cs="Arial"/>
          <w:b/>
          <w:caps/>
          <w:color w:val="000000"/>
          <w:sz w:val="28"/>
          <w:szCs w:val="24"/>
        </w:rPr>
        <w:t xml:space="preserve">  </w:t>
      </w:r>
      <w:r w:rsidRPr="006D62C2">
        <w:rPr>
          <w:rFonts w:cs="Arial"/>
          <w:b/>
          <w:caps/>
          <w:color w:val="000000"/>
          <w:sz w:val="28"/>
          <w:szCs w:val="24"/>
        </w:rPr>
        <w:t xml:space="preserve"> </w:t>
      </w:r>
      <w:proofErr w:type="gramStart"/>
      <w:r w:rsidRPr="006D62C2">
        <w:rPr>
          <w:rFonts w:cs="Arial"/>
          <w:b/>
          <w:caps/>
          <w:color w:val="000000"/>
          <w:sz w:val="28"/>
          <w:szCs w:val="24"/>
        </w:rPr>
        <w:t>Tata  Pamong</w:t>
      </w:r>
      <w:bookmarkEnd w:id="4"/>
      <w:proofErr w:type="gramEnd"/>
      <w:r w:rsidRPr="006D62C2">
        <w:rPr>
          <w:rFonts w:cs="Arial"/>
          <w:b/>
          <w:caps/>
          <w:color w:val="000000"/>
          <w:sz w:val="28"/>
          <w:szCs w:val="24"/>
        </w:rPr>
        <w:t xml:space="preserve">, KEPEMIMPINAN, SISTEM  Pengelolaan, DAN </w:t>
      </w:r>
      <w:r w:rsidRPr="006D62C2">
        <w:rPr>
          <w:rFonts w:cs="Arial"/>
          <w:b/>
          <w:bCs/>
          <w:caps/>
          <w:color w:val="000000"/>
          <w:sz w:val="28"/>
          <w:szCs w:val="24"/>
          <w:lang w:val="fi-FI"/>
        </w:rPr>
        <w:t>Penjaminan Mutu</w:t>
      </w:r>
    </w:p>
    <w:p w:rsidR="007317D2" w:rsidRPr="007317D2" w:rsidRDefault="007317D2" w:rsidP="007317D2">
      <w:pPr>
        <w:jc w:val="left"/>
        <w:rPr>
          <w:rFonts w:cs="Arial"/>
          <w:b/>
          <w:bCs/>
          <w:caps/>
          <w:color w:val="000000"/>
          <w:sz w:val="28"/>
          <w:szCs w:val="24"/>
          <w:lang w:val="id-ID"/>
        </w:rPr>
      </w:pPr>
    </w:p>
    <w:p w:rsidR="00860967" w:rsidRDefault="00860967" w:rsidP="00860967">
      <w:pPr>
        <w:pStyle w:val="ListParagraph"/>
        <w:ind w:left="450" w:hanging="450"/>
        <w:jc w:val="both"/>
        <w:rPr>
          <w:rFonts w:ascii="Arial" w:hAnsi="Arial" w:cs="Arial"/>
          <w:sz w:val="22"/>
          <w:szCs w:val="22"/>
        </w:rPr>
      </w:pPr>
      <w:r>
        <w:rPr>
          <w:rFonts w:ascii="Arial" w:hAnsi="Arial" w:cs="Arial"/>
          <w:sz w:val="22"/>
          <w:szCs w:val="22"/>
        </w:rPr>
        <w:t>2.1   Sistem Tata Pamong</w:t>
      </w:r>
    </w:p>
    <w:p w:rsidR="00860967" w:rsidRPr="00D005E0" w:rsidRDefault="00860967" w:rsidP="00860967">
      <w:pPr>
        <w:pStyle w:val="ListParagraph"/>
        <w:ind w:left="450"/>
        <w:jc w:val="both"/>
        <w:rPr>
          <w:rFonts w:ascii="Arial" w:hAnsi="Arial" w:cs="Arial"/>
          <w:sz w:val="22"/>
          <w:szCs w:val="22"/>
          <w:lang w:val="id-ID"/>
        </w:rPr>
      </w:pPr>
      <w:r w:rsidRPr="00D005E0">
        <w:rPr>
          <w:rFonts w:ascii="Arial" w:hAnsi="Arial" w:cs="Arial"/>
          <w:sz w:val="22"/>
          <w:szCs w:val="22"/>
          <w:lang w:val="id-ID"/>
        </w:rPr>
        <w:t xml:space="preserve">Sistem tata pamong berjalan secara efektif melalui mekanisme yang disepakati bersama, serta dapat memelihara dan mengakomodasi semua unsur, fungsi, dan peran dalam </w:t>
      </w:r>
      <w:r w:rsidR="00AA6BC1">
        <w:rPr>
          <w:rFonts w:ascii="Arial" w:hAnsi="Arial" w:cs="Arial"/>
          <w:sz w:val="22"/>
          <w:szCs w:val="22"/>
          <w:lang w:val="id-ID"/>
        </w:rPr>
        <w:t>program PPAk</w:t>
      </w:r>
      <w:r w:rsidRPr="00D005E0">
        <w:rPr>
          <w:rFonts w:ascii="Arial" w:hAnsi="Arial" w:cs="Arial"/>
          <w:sz w:val="22"/>
          <w:szCs w:val="22"/>
          <w:lang w:val="id-ID"/>
        </w:rPr>
        <w:t xml:space="preserve">. Tata pamong didukung dengan budaya organisasi yang dicerminkan dengan </w:t>
      </w:r>
      <w:r>
        <w:rPr>
          <w:rFonts w:ascii="Arial" w:hAnsi="Arial" w:cs="Arial"/>
          <w:sz w:val="22"/>
          <w:szCs w:val="22"/>
        </w:rPr>
        <w:t xml:space="preserve">ada dan </w:t>
      </w:r>
      <w:r w:rsidRPr="00D005E0">
        <w:rPr>
          <w:rFonts w:ascii="Arial" w:hAnsi="Arial" w:cs="Arial"/>
          <w:sz w:val="22"/>
          <w:szCs w:val="22"/>
          <w:lang w:val="id-ID"/>
        </w:rPr>
        <w:t xml:space="preserve">tegaknya aturan, </w:t>
      </w:r>
      <w:r>
        <w:rPr>
          <w:rFonts w:ascii="Arial" w:hAnsi="Arial" w:cs="Arial"/>
          <w:sz w:val="22"/>
          <w:szCs w:val="22"/>
        </w:rPr>
        <w:t xml:space="preserve">tatacara pemilihan pimpinan, </w:t>
      </w:r>
      <w:r w:rsidRPr="00D005E0">
        <w:rPr>
          <w:rFonts w:ascii="Arial" w:hAnsi="Arial" w:cs="Arial"/>
          <w:sz w:val="22"/>
          <w:szCs w:val="22"/>
          <w:lang w:val="id-ID"/>
        </w:rPr>
        <w:t>etika dosen,</w:t>
      </w:r>
      <w:r>
        <w:rPr>
          <w:rFonts w:ascii="Arial" w:hAnsi="Arial" w:cs="Arial"/>
          <w:sz w:val="22"/>
          <w:szCs w:val="22"/>
          <w:lang w:val="id-ID"/>
        </w:rPr>
        <w:t xml:space="preserve"> etika mahasiswa, etika </w:t>
      </w:r>
      <w:r>
        <w:rPr>
          <w:rFonts w:ascii="Arial" w:hAnsi="Arial" w:cs="Arial"/>
          <w:sz w:val="22"/>
          <w:szCs w:val="22"/>
        </w:rPr>
        <w:t>tenaga kependidikan</w:t>
      </w:r>
      <w:r w:rsidRPr="00D005E0">
        <w:rPr>
          <w:rFonts w:ascii="Arial" w:hAnsi="Arial" w:cs="Arial"/>
          <w:sz w:val="22"/>
          <w:szCs w:val="22"/>
          <w:lang w:val="id-ID"/>
        </w:rPr>
        <w:t>, sistem penghargaan dan sanksi serta pedoman dan prosedur pelayanan (administrasi, perpustakaan, laboratorium, dan studio)</w:t>
      </w:r>
      <w:r>
        <w:rPr>
          <w:rFonts w:ascii="Arial" w:hAnsi="Arial" w:cs="Arial"/>
          <w:sz w:val="22"/>
          <w:szCs w:val="22"/>
        </w:rPr>
        <w:t xml:space="preserve">. </w:t>
      </w:r>
      <w:proofErr w:type="gramStart"/>
      <w:r>
        <w:rPr>
          <w:rFonts w:ascii="Arial" w:hAnsi="Arial" w:cs="Arial"/>
          <w:sz w:val="22"/>
          <w:szCs w:val="22"/>
        </w:rPr>
        <w:t>Sistem tata pamong (</w:t>
      </w:r>
      <w:r w:rsidRPr="00146FB8">
        <w:rPr>
          <w:rFonts w:ascii="Arial" w:hAnsi="Arial" w:cs="Arial"/>
          <w:i/>
          <w:sz w:val="22"/>
          <w:szCs w:val="22"/>
        </w:rPr>
        <w:t>input</w:t>
      </w:r>
      <w:r>
        <w:rPr>
          <w:rFonts w:ascii="Arial" w:hAnsi="Arial" w:cs="Arial"/>
          <w:sz w:val="22"/>
          <w:szCs w:val="22"/>
        </w:rPr>
        <w:t xml:space="preserve">, proses, </w:t>
      </w:r>
      <w:r w:rsidRPr="00146FB8">
        <w:rPr>
          <w:rFonts w:ascii="Arial" w:hAnsi="Arial" w:cs="Arial"/>
          <w:i/>
          <w:sz w:val="22"/>
          <w:szCs w:val="22"/>
        </w:rPr>
        <w:t>output</w:t>
      </w:r>
      <w:r>
        <w:rPr>
          <w:rFonts w:ascii="Arial" w:hAnsi="Arial" w:cs="Arial"/>
          <w:sz w:val="22"/>
          <w:szCs w:val="22"/>
        </w:rPr>
        <w:t xml:space="preserve"> dan </w:t>
      </w:r>
      <w:r w:rsidRPr="00146FB8">
        <w:rPr>
          <w:rFonts w:ascii="Arial" w:hAnsi="Arial" w:cs="Arial"/>
          <w:i/>
          <w:sz w:val="22"/>
          <w:szCs w:val="22"/>
        </w:rPr>
        <w:t>outcome</w:t>
      </w:r>
      <w:r>
        <w:rPr>
          <w:rFonts w:ascii="Arial" w:hAnsi="Arial" w:cs="Arial"/>
          <w:sz w:val="22"/>
          <w:szCs w:val="22"/>
        </w:rPr>
        <w:t xml:space="preserve"> serta lingkungan eksternal yang menjamin terlaksananya tata pamong yang baik)</w:t>
      </w:r>
      <w:r w:rsidRPr="00D005E0">
        <w:rPr>
          <w:rFonts w:ascii="Arial" w:hAnsi="Arial" w:cs="Arial"/>
          <w:sz w:val="22"/>
          <w:szCs w:val="22"/>
          <w:lang w:val="id-ID"/>
        </w:rPr>
        <w:t xml:space="preserve"> harus diformulasi</w:t>
      </w:r>
      <w:r>
        <w:rPr>
          <w:rFonts w:ascii="Arial" w:hAnsi="Arial" w:cs="Arial"/>
          <w:sz w:val="22"/>
          <w:szCs w:val="22"/>
        </w:rPr>
        <w:t>kan</w:t>
      </w:r>
      <w:r w:rsidRPr="00D005E0">
        <w:rPr>
          <w:rFonts w:ascii="Arial" w:hAnsi="Arial" w:cs="Arial"/>
          <w:sz w:val="22"/>
          <w:szCs w:val="22"/>
          <w:lang w:val="id-ID"/>
        </w:rPr>
        <w:t>, dis</w:t>
      </w:r>
      <w:r w:rsidR="006972D7">
        <w:rPr>
          <w:rFonts w:ascii="Arial" w:hAnsi="Arial" w:cs="Arial"/>
          <w:sz w:val="22"/>
          <w:szCs w:val="22"/>
          <w:lang w:val="id-ID"/>
        </w:rPr>
        <w:t xml:space="preserve">osialisasikan, dilaksanakan, </w:t>
      </w:r>
      <w:r w:rsidRPr="00D005E0">
        <w:rPr>
          <w:rFonts w:ascii="Arial" w:hAnsi="Arial" w:cs="Arial"/>
          <w:sz w:val="22"/>
          <w:szCs w:val="22"/>
          <w:lang w:val="id-ID"/>
        </w:rPr>
        <w:t xml:space="preserve">dipantau </w:t>
      </w:r>
      <w:r>
        <w:rPr>
          <w:rFonts w:ascii="Arial" w:hAnsi="Arial" w:cs="Arial"/>
          <w:sz w:val="22"/>
          <w:szCs w:val="22"/>
        </w:rPr>
        <w:t xml:space="preserve">dan </w:t>
      </w:r>
      <w:r>
        <w:rPr>
          <w:rFonts w:ascii="Arial" w:hAnsi="Arial" w:cs="Arial"/>
          <w:sz w:val="22"/>
          <w:szCs w:val="22"/>
          <w:lang w:val="id-ID"/>
        </w:rPr>
        <w:t xml:space="preserve">dievaluasi </w:t>
      </w:r>
      <w:r w:rsidRPr="00D005E0">
        <w:rPr>
          <w:rFonts w:ascii="Arial" w:hAnsi="Arial" w:cs="Arial"/>
          <w:sz w:val="22"/>
          <w:szCs w:val="22"/>
          <w:lang w:val="id-ID"/>
        </w:rPr>
        <w:t>dengan peraturan dan prosedur yang jelas.</w:t>
      </w:r>
      <w:proofErr w:type="gramEnd"/>
      <w:r w:rsidRPr="00D005E0">
        <w:rPr>
          <w:rFonts w:ascii="Arial" w:hAnsi="Arial" w:cs="Arial"/>
          <w:sz w:val="22"/>
          <w:szCs w:val="22"/>
          <w:lang w:val="id-ID"/>
        </w:rPr>
        <w:t xml:space="preserve"> </w:t>
      </w:r>
    </w:p>
    <w:p w:rsidR="00860967" w:rsidRDefault="00860967" w:rsidP="00860967">
      <w:pPr>
        <w:tabs>
          <w:tab w:val="left" w:pos="2430"/>
        </w:tabs>
        <w:ind w:left="1890" w:hanging="1620"/>
        <w:rPr>
          <w:bCs/>
          <w:szCs w:val="24"/>
        </w:rPr>
      </w:pPr>
    </w:p>
    <w:p w:rsidR="00860967" w:rsidRDefault="00860967" w:rsidP="00860967">
      <w:pPr>
        <w:ind w:left="450"/>
        <w:rPr>
          <w:bCs/>
          <w:szCs w:val="24"/>
          <w:lang w:val="id-ID"/>
        </w:rPr>
      </w:pPr>
      <w:r>
        <w:rPr>
          <w:bCs/>
          <w:szCs w:val="24"/>
        </w:rPr>
        <w:t xml:space="preserve">Uraikan secara ringkas sistem dan pelaksanaan tata pamong di </w:t>
      </w:r>
      <w:r w:rsidR="00AA6BC1">
        <w:rPr>
          <w:bCs/>
          <w:szCs w:val="24"/>
          <w:lang w:val="id-ID"/>
        </w:rPr>
        <w:t>program PPAk</w:t>
      </w:r>
      <w:r w:rsidR="00AA6BC1">
        <w:rPr>
          <w:bCs/>
          <w:szCs w:val="24"/>
        </w:rPr>
        <w:t xml:space="preserve"> </w:t>
      </w:r>
      <w:r w:rsidR="006972D7">
        <w:rPr>
          <w:bCs/>
          <w:szCs w:val="24"/>
        </w:rPr>
        <w:t xml:space="preserve">untuk </w:t>
      </w:r>
      <w:r>
        <w:rPr>
          <w:bCs/>
          <w:szCs w:val="24"/>
        </w:rPr>
        <w:t>membangun sistem tata pamong yang kredibel, transparan, akuntabel, bertanggung jawab dan adil.</w:t>
      </w:r>
    </w:p>
    <w:p w:rsidR="006D62C2" w:rsidRPr="006D62C2" w:rsidRDefault="006D62C2" w:rsidP="00860967">
      <w:pPr>
        <w:ind w:left="450"/>
        <w:rPr>
          <w:bCs/>
          <w:szCs w:val="24"/>
          <w:lang w:val="id-ID"/>
        </w:rPr>
      </w:pPr>
    </w:p>
    <w:p w:rsidR="00860967" w:rsidRDefault="00860967" w:rsidP="006D62C2">
      <w:pPr>
        <w:pBdr>
          <w:top w:val="single" w:sz="4" w:space="0" w:color="auto"/>
          <w:left w:val="single" w:sz="4" w:space="0" w:color="auto"/>
          <w:bottom w:val="single" w:sz="4" w:space="1" w:color="auto"/>
          <w:right w:val="single" w:sz="4" w:space="4" w:color="auto"/>
        </w:pBdr>
        <w:ind w:left="540" w:hanging="270"/>
        <w:jc w:val="left"/>
      </w:pPr>
    </w:p>
    <w:p w:rsidR="00860967" w:rsidRDefault="00860967" w:rsidP="006D62C2">
      <w:pPr>
        <w:pBdr>
          <w:top w:val="single" w:sz="4" w:space="0" w:color="auto"/>
          <w:left w:val="single" w:sz="4" w:space="0" w:color="auto"/>
          <w:bottom w:val="single" w:sz="4" w:space="1" w:color="auto"/>
          <w:right w:val="single" w:sz="4" w:space="4" w:color="auto"/>
        </w:pBdr>
        <w:ind w:left="540" w:hanging="270"/>
        <w:jc w:val="left"/>
      </w:pPr>
    </w:p>
    <w:p w:rsidR="00860967" w:rsidRDefault="00860967" w:rsidP="006D62C2">
      <w:pPr>
        <w:pBdr>
          <w:top w:val="single" w:sz="4" w:space="0" w:color="auto"/>
          <w:left w:val="single" w:sz="4" w:space="0" w:color="auto"/>
          <w:bottom w:val="single" w:sz="4" w:space="1" w:color="auto"/>
          <w:right w:val="single" w:sz="4" w:space="4" w:color="auto"/>
        </w:pBdr>
        <w:ind w:left="540" w:hanging="270"/>
        <w:jc w:val="left"/>
      </w:pPr>
    </w:p>
    <w:p w:rsidR="00860967" w:rsidRDefault="00860967" w:rsidP="006D62C2">
      <w:pPr>
        <w:pBdr>
          <w:top w:val="single" w:sz="4" w:space="0" w:color="auto"/>
          <w:left w:val="single" w:sz="4" w:space="0" w:color="auto"/>
          <w:bottom w:val="single" w:sz="4" w:space="1" w:color="auto"/>
          <w:right w:val="single" w:sz="4" w:space="4" w:color="auto"/>
        </w:pBdr>
        <w:ind w:left="540" w:hanging="270"/>
        <w:jc w:val="left"/>
      </w:pPr>
    </w:p>
    <w:p w:rsidR="006D62C2" w:rsidRPr="006D62C2" w:rsidRDefault="006D62C2" w:rsidP="00860967">
      <w:pPr>
        <w:tabs>
          <w:tab w:val="left" w:pos="2430"/>
        </w:tabs>
        <w:ind w:left="1890" w:hanging="1847"/>
        <w:rPr>
          <w:bCs/>
          <w:szCs w:val="24"/>
          <w:lang w:val="id-ID"/>
        </w:rPr>
      </w:pPr>
    </w:p>
    <w:p w:rsidR="00860967" w:rsidRPr="006D62C2" w:rsidRDefault="00860967" w:rsidP="006D62C2">
      <w:pPr>
        <w:spacing w:line="276" w:lineRule="auto"/>
        <w:jc w:val="left"/>
        <w:rPr>
          <w:szCs w:val="22"/>
          <w:lang w:val="sv-SE"/>
        </w:rPr>
      </w:pPr>
      <w:r w:rsidRPr="006D62C2">
        <w:rPr>
          <w:szCs w:val="22"/>
          <w:lang w:val="sv-SE"/>
        </w:rPr>
        <w:t>2.2   Kepemimpinan</w:t>
      </w:r>
    </w:p>
    <w:p w:rsidR="00860967" w:rsidRPr="006D62C2" w:rsidRDefault="00860967" w:rsidP="006D62C2">
      <w:pPr>
        <w:spacing w:line="276" w:lineRule="auto"/>
        <w:ind w:left="450"/>
        <w:rPr>
          <w:rFonts w:cs="Arial"/>
          <w:szCs w:val="22"/>
        </w:rPr>
      </w:pPr>
      <w:r w:rsidRPr="006D62C2">
        <w:rPr>
          <w:rFonts w:cs="Arial"/>
          <w:szCs w:val="22"/>
          <w:lang w:val="id-ID"/>
        </w:rPr>
        <w:t xml:space="preserve">Kepemimpinan efektif mengarahkan dan mempengaruhi perilaku semua unsur dalam </w:t>
      </w:r>
      <w:r w:rsidR="00AA6BC1">
        <w:rPr>
          <w:rFonts w:cs="Arial"/>
          <w:szCs w:val="22"/>
        </w:rPr>
        <w:t>p</w:t>
      </w:r>
      <w:r w:rsidR="001D6CBA">
        <w:rPr>
          <w:rFonts w:cs="Arial"/>
          <w:szCs w:val="22"/>
          <w:lang w:val="id-ID"/>
        </w:rPr>
        <w:t>rogram PPAk</w:t>
      </w:r>
      <w:r w:rsidRPr="006D62C2">
        <w:rPr>
          <w:rFonts w:cs="Arial"/>
          <w:szCs w:val="22"/>
          <w:lang w:val="id-ID"/>
        </w:rPr>
        <w:t>, mengikuti nilai, norma, etika, dan budaya organisasi yang disepakati bersama, serta mampu membuat keputusan yang tepat dan cepat.</w:t>
      </w:r>
    </w:p>
    <w:p w:rsidR="00860967" w:rsidRPr="006D62C2" w:rsidRDefault="00860967" w:rsidP="006D62C2">
      <w:pPr>
        <w:spacing w:line="276" w:lineRule="auto"/>
        <w:ind w:left="450"/>
        <w:rPr>
          <w:rFonts w:cs="Arial"/>
          <w:szCs w:val="22"/>
          <w:lang w:val="id-ID"/>
        </w:rPr>
      </w:pPr>
      <w:r w:rsidRPr="006D62C2">
        <w:rPr>
          <w:rFonts w:cs="Arial"/>
          <w:szCs w:val="22"/>
          <w:lang w:val="id-ID"/>
        </w:rPr>
        <w:t>Kepemimpinan mampu memprediksi masa depan, merumuskan dan mengartikulasi visi yang realisti</w:t>
      </w:r>
      <w:r w:rsidRPr="006D62C2">
        <w:rPr>
          <w:rFonts w:cs="Arial"/>
          <w:szCs w:val="22"/>
        </w:rPr>
        <w:t>k</w:t>
      </w:r>
      <w:r w:rsidRPr="006D62C2">
        <w:rPr>
          <w:rFonts w:cs="Arial"/>
          <w:szCs w:val="22"/>
          <w:lang w:val="id-ID"/>
        </w:rPr>
        <w:t>, kredibel, serta mengkomunikasikan visi ke</w:t>
      </w:r>
      <w:r w:rsidR="00702609">
        <w:rPr>
          <w:rFonts w:cs="Arial"/>
          <w:szCs w:val="22"/>
        </w:rPr>
        <w:t xml:space="preserve"> </w:t>
      </w:r>
      <w:r w:rsidRPr="006D62C2">
        <w:rPr>
          <w:rFonts w:cs="Arial"/>
          <w:szCs w:val="22"/>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r w:rsidRPr="006D62C2">
        <w:rPr>
          <w:rFonts w:cs="Arial"/>
          <w:szCs w:val="22"/>
          <w:lang w:val="sv-SE"/>
        </w:rPr>
        <w:t xml:space="preserve"> Dalam menjalankan fungsi kepemimpinan dikenal kepemimpinan operasional, kepemimpinan organisasi, dan kepemimpinan publik.  Kepemimpinan operasional berkaitan dengan kemampuan menjabarkan visi, misi ke dalam kegiatan operasional </w:t>
      </w:r>
      <w:r w:rsidR="00AA6BC1">
        <w:rPr>
          <w:rFonts w:cs="Arial"/>
          <w:szCs w:val="22"/>
          <w:lang w:val="id-ID"/>
        </w:rPr>
        <w:t>program PPAk</w:t>
      </w:r>
      <w:r w:rsidRPr="006D62C2">
        <w:rPr>
          <w:rFonts w:cs="Arial"/>
          <w:szCs w:val="22"/>
          <w:lang w:val="sv-SE"/>
        </w:rPr>
        <w:t xml:space="preserve">.  </w:t>
      </w:r>
      <w:r w:rsidRPr="006D62C2">
        <w:rPr>
          <w:rFonts w:cs="Arial"/>
          <w:szCs w:val="22"/>
          <w:lang w:val="fi-FI"/>
        </w:rPr>
        <w:t>Kepemimpinan organisasi berkaitan dengan pemahaman tata kerja antar unit dalam organisasi perguruan tinggi. Kepemimpinan publik berkaitan dengan kemampuan menjalin kerjasama dan menjadi rujukan bagi publik</w:t>
      </w:r>
      <w:r w:rsidRPr="006D62C2">
        <w:rPr>
          <w:rFonts w:cs="Arial"/>
          <w:szCs w:val="22"/>
          <w:lang w:val="id-ID"/>
        </w:rPr>
        <w:t>.</w:t>
      </w:r>
    </w:p>
    <w:p w:rsidR="00860967" w:rsidRDefault="00860967" w:rsidP="006D62C2">
      <w:pPr>
        <w:spacing w:line="276" w:lineRule="auto"/>
        <w:ind w:left="450"/>
        <w:rPr>
          <w:rFonts w:cs="Arial"/>
          <w:szCs w:val="22"/>
          <w:lang w:val="id-ID"/>
        </w:rPr>
      </w:pPr>
    </w:p>
    <w:p w:rsidR="002A0163" w:rsidRDefault="001D6CBA">
      <w:pPr>
        <w:spacing w:line="276" w:lineRule="auto"/>
        <w:rPr>
          <w:rFonts w:cs="Arial"/>
          <w:szCs w:val="22"/>
          <w:lang w:val="id-ID"/>
        </w:rPr>
      </w:pPr>
      <w:r>
        <w:rPr>
          <w:rFonts w:cs="Arial"/>
          <w:szCs w:val="22"/>
          <w:lang w:val="id-ID"/>
        </w:rPr>
        <w:t>2.2.1  Jelaskan tingkat pendidikan</w:t>
      </w:r>
      <w:r w:rsidR="000D4031">
        <w:rPr>
          <w:rFonts w:cs="Arial"/>
          <w:szCs w:val="22"/>
          <w:lang w:val="id-ID"/>
        </w:rPr>
        <w:t xml:space="preserve">, jenjang </w:t>
      </w:r>
      <w:r w:rsidR="0052461E">
        <w:rPr>
          <w:rFonts w:cs="Arial"/>
          <w:szCs w:val="22"/>
        </w:rPr>
        <w:t>akademik/fungsional</w:t>
      </w:r>
      <w:r w:rsidR="000D4031">
        <w:rPr>
          <w:rFonts w:cs="Arial"/>
          <w:szCs w:val="22"/>
          <w:lang w:val="id-ID"/>
        </w:rPr>
        <w:t>, dan sertifikasi</w:t>
      </w:r>
      <w:r>
        <w:rPr>
          <w:rFonts w:cs="Arial"/>
          <w:szCs w:val="22"/>
          <w:lang w:val="id-ID"/>
        </w:rPr>
        <w:t xml:space="preserve"> </w:t>
      </w:r>
      <w:r w:rsidR="00702609">
        <w:rPr>
          <w:rFonts w:cs="Arial"/>
          <w:szCs w:val="22"/>
        </w:rPr>
        <w:t>k</w:t>
      </w:r>
      <w:r>
        <w:rPr>
          <w:rFonts w:cs="Arial"/>
          <w:szCs w:val="22"/>
          <w:lang w:val="id-ID"/>
        </w:rPr>
        <w:t xml:space="preserve">etua </w:t>
      </w:r>
      <w:r w:rsidR="00AA6BC1">
        <w:rPr>
          <w:rFonts w:cs="Arial"/>
          <w:szCs w:val="22"/>
          <w:lang w:val="id-ID"/>
        </w:rPr>
        <w:t>program PPAk</w:t>
      </w:r>
      <w:r>
        <w:rPr>
          <w:rFonts w:cs="Arial"/>
          <w:szCs w:val="22"/>
          <w:lang w:val="id-ID"/>
        </w:rPr>
        <w:t>.</w:t>
      </w:r>
    </w:p>
    <w:p w:rsidR="001D6CBA" w:rsidRPr="001D6CBA" w:rsidRDefault="001D6CBA" w:rsidP="001D6CBA">
      <w:pPr>
        <w:spacing w:line="276" w:lineRule="auto"/>
        <w:ind w:firstLine="450"/>
        <w:jc w:val="left"/>
        <w:rPr>
          <w:szCs w:val="22"/>
          <w:lang w:val="id-I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9"/>
      </w:tblGrid>
      <w:tr w:rsidR="001D6CBA" w:rsidRPr="00DD6146" w:rsidTr="000235CB">
        <w:tc>
          <w:tcPr>
            <w:tcW w:w="8749" w:type="dxa"/>
            <w:tcBorders>
              <w:top w:val="single" w:sz="4" w:space="0" w:color="auto"/>
              <w:left w:val="single" w:sz="4" w:space="0" w:color="auto"/>
              <w:bottom w:val="single" w:sz="4" w:space="0" w:color="auto"/>
              <w:right w:val="single" w:sz="4" w:space="0" w:color="auto"/>
            </w:tcBorders>
          </w:tcPr>
          <w:p w:rsidR="001D6CBA" w:rsidRPr="005E26C8" w:rsidRDefault="001D6CBA" w:rsidP="000235CB">
            <w:pPr>
              <w:pStyle w:val="Header"/>
              <w:tabs>
                <w:tab w:val="clear" w:pos="4320"/>
                <w:tab w:val="clear" w:pos="8640"/>
              </w:tabs>
              <w:rPr>
                <w:sz w:val="22"/>
                <w:lang w:val="sv-SE"/>
              </w:rPr>
            </w:pPr>
            <w:r w:rsidRPr="005E26C8">
              <w:rPr>
                <w:sz w:val="22"/>
                <w:lang w:val="sv-SE"/>
              </w:rPr>
              <w:tab/>
            </w:r>
          </w:p>
          <w:p w:rsidR="001D6CBA" w:rsidRPr="005E26C8" w:rsidRDefault="001D6CBA" w:rsidP="000235CB">
            <w:pPr>
              <w:pStyle w:val="Header"/>
              <w:tabs>
                <w:tab w:val="clear" w:pos="4320"/>
                <w:tab w:val="clear" w:pos="8640"/>
              </w:tabs>
              <w:rPr>
                <w:sz w:val="22"/>
                <w:lang w:val="sv-SE"/>
              </w:rPr>
            </w:pPr>
          </w:p>
          <w:p w:rsidR="001D6CBA" w:rsidRPr="005E26C8" w:rsidRDefault="001D6CBA" w:rsidP="000235CB">
            <w:pPr>
              <w:pStyle w:val="Header"/>
              <w:tabs>
                <w:tab w:val="clear" w:pos="4320"/>
                <w:tab w:val="clear" w:pos="8640"/>
              </w:tabs>
              <w:rPr>
                <w:sz w:val="22"/>
                <w:lang w:val="sv-SE"/>
              </w:rPr>
            </w:pPr>
          </w:p>
          <w:p w:rsidR="001D6CBA" w:rsidRPr="005E26C8" w:rsidRDefault="001D6CBA" w:rsidP="000235CB">
            <w:pPr>
              <w:pStyle w:val="Header"/>
              <w:tabs>
                <w:tab w:val="clear" w:pos="4320"/>
                <w:tab w:val="clear" w:pos="8640"/>
              </w:tabs>
              <w:rPr>
                <w:sz w:val="22"/>
                <w:lang w:val="sv-SE"/>
              </w:rPr>
            </w:pPr>
          </w:p>
        </w:tc>
      </w:tr>
    </w:tbl>
    <w:p w:rsidR="001D6CBA" w:rsidRDefault="001D6CBA" w:rsidP="001D6CBA">
      <w:pPr>
        <w:tabs>
          <w:tab w:val="left" w:pos="2430"/>
        </w:tabs>
        <w:ind w:left="1890" w:hanging="1847"/>
        <w:rPr>
          <w:bCs/>
          <w:szCs w:val="24"/>
          <w:lang w:val="id-ID"/>
        </w:rPr>
      </w:pPr>
    </w:p>
    <w:p w:rsidR="002A0163" w:rsidRDefault="001D6CBA">
      <w:pPr>
        <w:spacing w:line="276" w:lineRule="auto"/>
        <w:rPr>
          <w:rFonts w:cs="Arial"/>
          <w:szCs w:val="22"/>
          <w:lang w:val="id-ID"/>
        </w:rPr>
      </w:pPr>
      <w:r>
        <w:rPr>
          <w:rFonts w:cs="Arial"/>
          <w:szCs w:val="22"/>
          <w:lang w:val="id-ID"/>
        </w:rPr>
        <w:t>2.2.2  Jelaskan pengalaman publikasi</w:t>
      </w:r>
      <w:r w:rsidR="003E2CC8">
        <w:rPr>
          <w:rFonts w:cs="Arial"/>
          <w:szCs w:val="22"/>
          <w:lang w:val="id-ID"/>
        </w:rPr>
        <w:t xml:space="preserve"> dan pengalaman praktik</w:t>
      </w:r>
      <w:r w:rsidR="001A650A">
        <w:rPr>
          <w:rFonts w:cs="Arial"/>
          <w:szCs w:val="22"/>
          <w:lang w:val="id-ID"/>
        </w:rPr>
        <w:t xml:space="preserve"> </w:t>
      </w:r>
      <w:r w:rsidR="00702609">
        <w:rPr>
          <w:rFonts w:cs="Arial"/>
          <w:szCs w:val="22"/>
        </w:rPr>
        <w:t>k</w:t>
      </w:r>
      <w:r>
        <w:rPr>
          <w:rFonts w:cs="Arial"/>
          <w:szCs w:val="22"/>
          <w:lang w:val="id-ID"/>
        </w:rPr>
        <w:t xml:space="preserve">etua </w:t>
      </w:r>
      <w:r w:rsidR="00702609">
        <w:rPr>
          <w:rFonts w:cs="Arial"/>
          <w:szCs w:val="22"/>
        </w:rPr>
        <w:t>p</w:t>
      </w:r>
      <w:r>
        <w:rPr>
          <w:rFonts w:cs="Arial"/>
          <w:szCs w:val="22"/>
          <w:lang w:val="id-ID"/>
        </w:rPr>
        <w:t>rogram PPAk.</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9"/>
      </w:tblGrid>
      <w:tr w:rsidR="00BD3D4F" w:rsidRPr="00DD6146" w:rsidTr="000235CB">
        <w:tc>
          <w:tcPr>
            <w:tcW w:w="8749" w:type="dxa"/>
            <w:tcBorders>
              <w:top w:val="single" w:sz="4" w:space="0" w:color="auto"/>
              <w:left w:val="single" w:sz="4" w:space="0" w:color="auto"/>
              <w:bottom w:val="single" w:sz="4" w:space="0" w:color="auto"/>
              <w:right w:val="single" w:sz="4" w:space="0" w:color="auto"/>
            </w:tcBorders>
          </w:tcPr>
          <w:p w:rsidR="00BD3D4F" w:rsidRPr="005E26C8" w:rsidRDefault="00BD3D4F" w:rsidP="000235CB">
            <w:pPr>
              <w:pStyle w:val="Header"/>
              <w:tabs>
                <w:tab w:val="clear" w:pos="4320"/>
                <w:tab w:val="clear" w:pos="8640"/>
              </w:tabs>
              <w:rPr>
                <w:sz w:val="22"/>
                <w:lang w:val="sv-SE"/>
              </w:rPr>
            </w:pPr>
            <w:r w:rsidRPr="005E26C8">
              <w:rPr>
                <w:sz w:val="22"/>
                <w:lang w:val="sv-SE"/>
              </w:rPr>
              <w:tab/>
            </w:r>
          </w:p>
          <w:p w:rsidR="00BD3D4F" w:rsidRPr="005E26C8" w:rsidRDefault="00BD3D4F" w:rsidP="000235CB">
            <w:pPr>
              <w:pStyle w:val="Header"/>
              <w:tabs>
                <w:tab w:val="clear" w:pos="4320"/>
                <w:tab w:val="clear" w:pos="8640"/>
              </w:tabs>
              <w:rPr>
                <w:sz w:val="22"/>
                <w:lang w:val="sv-SE"/>
              </w:rPr>
            </w:pPr>
          </w:p>
          <w:p w:rsidR="00BD3D4F" w:rsidRPr="005E26C8" w:rsidRDefault="00BD3D4F" w:rsidP="000235CB">
            <w:pPr>
              <w:pStyle w:val="Header"/>
              <w:tabs>
                <w:tab w:val="clear" w:pos="4320"/>
                <w:tab w:val="clear" w:pos="8640"/>
              </w:tabs>
              <w:rPr>
                <w:sz w:val="22"/>
                <w:lang w:val="sv-SE"/>
              </w:rPr>
            </w:pPr>
          </w:p>
          <w:p w:rsidR="00BD3D4F" w:rsidRPr="005E26C8" w:rsidRDefault="00BD3D4F" w:rsidP="000235CB">
            <w:pPr>
              <w:pStyle w:val="Header"/>
              <w:tabs>
                <w:tab w:val="clear" w:pos="4320"/>
                <w:tab w:val="clear" w:pos="8640"/>
              </w:tabs>
              <w:rPr>
                <w:sz w:val="22"/>
                <w:lang w:val="sv-SE"/>
              </w:rPr>
            </w:pPr>
          </w:p>
        </w:tc>
      </w:tr>
    </w:tbl>
    <w:p w:rsidR="002A0163" w:rsidRDefault="00BD3D4F">
      <w:pPr>
        <w:spacing w:line="276" w:lineRule="auto"/>
        <w:ind w:left="567" w:hanging="567"/>
        <w:jc w:val="left"/>
        <w:rPr>
          <w:szCs w:val="22"/>
          <w:lang w:val="id-ID"/>
        </w:rPr>
      </w:pPr>
      <w:r>
        <w:rPr>
          <w:szCs w:val="22"/>
          <w:lang w:val="id-ID"/>
        </w:rPr>
        <w:lastRenderedPageBreak/>
        <w:t xml:space="preserve">2.2.3  </w:t>
      </w:r>
      <w:r w:rsidR="00860967" w:rsidRPr="006D62C2">
        <w:rPr>
          <w:szCs w:val="22"/>
          <w:lang w:val="sv-SE"/>
        </w:rPr>
        <w:t xml:space="preserve">Jelaskan pola kepemimpinan dalam </w:t>
      </w:r>
      <w:r w:rsidR="00AA6BC1">
        <w:rPr>
          <w:szCs w:val="22"/>
          <w:lang w:val="id-ID"/>
        </w:rPr>
        <w:t>program PPAk</w:t>
      </w:r>
      <w:r>
        <w:rPr>
          <w:szCs w:val="22"/>
          <w:lang w:val="id-ID"/>
        </w:rPr>
        <w:t xml:space="preserve"> yang mencakup informasi tentang kepemimpinan operasional, kepemimpinan organisasi, dan kepemimpinan publik.</w:t>
      </w:r>
    </w:p>
    <w:p w:rsidR="001D6CBA" w:rsidRPr="001D6CBA" w:rsidRDefault="001D6CBA" w:rsidP="006D62C2">
      <w:pPr>
        <w:spacing w:line="276" w:lineRule="auto"/>
        <w:ind w:firstLine="450"/>
        <w:jc w:val="left"/>
        <w:rPr>
          <w:szCs w:val="22"/>
          <w:lang w:val="id-I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9"/>
      </w:tblGrid>
      <w:tr w:rsidR="00860967" w:rsidRPr="00DD6146" w:rsidTr="006D62C2">
        <w:tc>
          <w:tcPr>
            <w:tcW w:w="8749" w:type="dxa"/>
            <w:tcBorders>
              <w:top w:val="single" w:sz="4" w:space="0" w:color="auto"/>
              <w:left w:val="single" w:sz="4" w:space="0" w:color="auto"/>
              <w:bottom w:val="single" w:sz="4" w:space="0" w:color="auto"/>
              <w:right w:val="single" w:sz="4" w:space="0" w:color="auto"/>
            </w:tcBorders>
          </w:tcPr>
          <w:p w:rsidR="00860967" w:rsidRPr="005E26C8" w:rsidRDefault="00860967" w:rsidP="00461EF6">
            <w:pPr>
              <w:pStyle w:val="Header"/>
              <w:tabs>
                <w:tab w:val="clear" w:pos="4320"/>
                <w:tab w:val="clear" w:pos="8640"/>
              </w:tabs>
              <w:rPr>
                <w:sz w:val="22"/>
                <w:lang w:val="sv-SE"/>
              </w:rPr>
            </w:pPr>
            <w:r w:rsidRPr="005E26C8">
              <w:rPr>
                <w:sz w:val="22"/>
                <w:lang w:val="sv-SE"/>
              </w:rPr>
              <w:tab/>
            </w:r>
          </w:p>
          <w:p w:rsidR="00860967" w:rsidRPr="005E26C8" w:rsidRDefault="00860967" w:rsidP="00461EF6">
            <w:pPr>
              <w:pStyle w:val="Header"/>
              <w:tabs>
                <w:tab w:val="clear" w:pos="4320"/>
                <w:tab w:val="clear" w:pos="8640"/>
              </w:tabs>
              <w:rPr>
                <w:sz w:val="22"/>
                <w:lang w:val="sv-SE"/>
              </w:rPr>
            </w:pPr>
          </w:p>
          <w:p w:rsidR="00860967" w:rsidRPr="005E26C8" w:rsidRDefault="00860967" w:rsidP="00461EF6">
            <w:pPr>
              <w:pStyle w:val="Header"/>
              <w:tabs>
                <w:tab w:val="clear" w:pos="4320"/>
                <w:tab w:val="clear" w:pos="8640"/>
              </w:tabs>
              <w:rPr>
                <w:sz w:val="22"/>
                <w:lang w:val="sv-SE"/>
              </w:rPr>
            </w:pPr>
          </w:p>
          <w:p w:rsidR="00860967" w:rsidRPr="005E26C8" w:rsidRDefault="00860967" w:rsidP="00461EF6">
            <w:pPr>
              <w:pStyle w:val="Header"/>
              <w:tabs>
                <w:tab w:val="clear" w:pos="4320"/>
                <w:tab w:val="clear" w:pos="8640"/>
              </w:tabs>
              <w:rPr>
                <w:sz w:val="22"/>
                <w:lang w:val="sv-SE"/>
              </w:rPr>
            </w:pPr>
          </w:p>
        </w:tc>
      </w:tr>
    </w:tbl>
    <w:p w:rsidR="007317D2" w:rsidRDefault="007317D2" w:rsidP="00860967">
      <w:pPr>
        <w:tabs>
          <w:tab w:val="left" w:pos="2430"/>
        </w:tabs>
        <w:ind w:left="1890" w:hanging="1847"/>
        <w:rPr>
          <w:bCs/>
          <w:szCs w:val="24"/>
          <w:lang w:val="id-ID"/>
        </w:rPr>
      </w:pPr>
    </w:p>
    <w:p w:rsidR="00860967" w:rsidRDefault="00860967" w:rsidP="00860967">
      <w:pPr>
        <w:rPr>
          <w:lang w:val="sv-SE"/>
        </w:rPr>
      </w:pPr>
      <w:r>
        <w:rPr>
          <w:lang w:val="sv-SE"/>
        </w:rPr>
        <w:t>2.3    Sistem Pengelolaan</w:t>
      </w:r>
    </w:p>
    <w:p w:rsidR="00860967" w:rsidRPr="0070795F" w:rsidRDefault="00860967" w:rsidP="00860967">
      <w:pPr>
        <w:ind w:left="540"/>
        <w:rPr>
          <w:rFonts w:cs="Arial"/>
          <w:iCs/>
          <w:szCs w:val="22"/>
        </w:rPr>
      </w:pPr>
      <w:r w:rsidRPr="001E4891">
        <w:rPr>
          <w:rFonts w:cs="Arial"/>
          <w:szCs w:val="22"/>
          <w:lang w:val="id-ID"/>
        </w:rPr>
        <w:t xml:space="preserve">Sistem pengelolaan fungsional dan operasional </w:t>
      </w:r>
      <w:r w:rsidR="00AA6BC1">
        <w:rPr>
          <w:rFonts w:cs="Arial"/>
          <w:szCs w:val="22"/>
          <w:lang w:val="id-ID"/>
        </w:rPr>
        <w:t>program PPAk</w:t>
      </w:r>
      <w:r w:rsidR="00702609">
        <w:rPr>
          <w:rFonts w:cs="Arial"/>
          <w:szCs w:val="22"/>
        </w:rPr>
        <w:t xml:space="preserve"> </w:t>
      </w:r>
      <w:r>
        <w:rPr>
          <w:rFonts w:cs="Arial"/>
          <w:szCs w:val="22"/>
        </w:rPr>
        <w:t xml:space="preserve">mencakup </w:t>
      </w:r>
      <w:r w:rsidR="00AF464E">
        <w:rPr>
          <w:rFonts w:cs="Arial"/>
          <w:szCs w:val="22"/>
          <w:lang w:val="id-ID"/>
        </w:rPr>
        <w:t xml:space="preserve">perencanaan, pengorganisasian, penstafan, pengarahan, dan pengendalian </w:t>
      </w:r>
      <w:r w:rsidRPr="00CB1B49">
        <w:rPr>
          <w:rFonts w:cs="Arial"/>
          <w:iCs/>
          <w:szCs w:val="22"/>
        </w:rPr>
        <w:t>dalam kegiatan</w:t>
      </w:r>
      <w:r>
        <w:rPr>
          <w:rFonts w:cs="Arial"/>
          <w:szCs w:val="22"/>
          <w:lang w:val="id-ID"/>
        </w:rPr>
        <w:t xml:space="preserve"> internal </w:t>
      </w:r>
      <w:r>
        <w:rPr>
          <w:rFonts w:cs="Arial"/>
          <w:szCs w:val="22"/>
        </w:rPr>
        <w:t>maupun</w:t>
      </w:r>
      <w:r>
        <w:rPr>
          <w:rFonts w:cs="Arial"/>
          <w:szCs w:val="22"/>
          <w:lang w:val="id-ID"/>
        </w:rPr>
        <w:t xml:space="preserve"> eksternal</w:t>
      </w:r>
      <w:r>
        <w:rPr>
          <w:rFonts w:cs="Arial"/>
          <w:i/>
          <w:iCs/>
          <w:szCs w:val="22"/>
        </w:rPr>
        <w:t>.</w:t>
      </w:r>
    </w:p>
    <w:p w:rsidR="00860967" w:rsidRDefault="00860967" w:rsidP="00860967">
      <w:pPr>
        <w:ind w:left="540"/>
        <w:rPr>
          <w:lang w:val="sv-SE"/>
        </w:rPr>
      </w:pPr>
    </w:p>
    <w:p w:rsidR="00860967" w:rsidRDefault="00860967" w:rsidP="00860967">
      <w:pPr>
        <w:ind w:left="540"/>
        <w:rPr>
          <w:lang w:val="sv-SE"/>
        </w:rPr>
      </w:pPr>
      <w:r>
        <w:rPr>
          <w:lang w:val="sv-SE"/>
        </w:rPr>
        <w:t xml:space="preserve">Jelaskan sistem pengelolaan </w:t>
      </w:r>
      <w:r w:rsidR="00AA6BC1">
        <w:rPr>
          <w:lang w:val="id-ID"/>
        </w:rPr>
        <w:t>program PPAk</w:t>
      </w:r>
      <w:r w:rsidR="00702609">
        <w:t xml:space="preserve"> </w:t>
      </w:r>
      <w:r>
        <w:rPr>
          <w:lang w:val="sv-SE"/>
        </w:rPr>
        <w:t>serta dokumen pendukungnya.</w:t>
      </w:r>
    </w:p>
    <w:p w:rsidR="00860967" w:rsidRPr="001E4891" w:rsidRDefault="00860967" w:rsidP="00860967">
      <w:pPr>
        <w:ind w:left="450"/>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860967" w:rsidRPr="00DD6146" w:rsidTr="00461EF6">
        <w:tc>
          <w:tcPr>
            <w:tcW w:w="9175" w:type="dxa"/>
            <w:tcBorders>
              <w:top w:val="single" w:sz="4" w:space="0" w:color="auto"/>
              <w:left w:val="single" w:sz="4" w:space="0" w:color="auto"/>
              <w:bottom w:val="single" w:sz="4" w:space="0" w:color="auto"/>
              <w:right w:val="single" w:sz="4" w:space="0" w:color="auto"/>
            </w:tcBorders>
          </w:tcPr>
          <w:p w:rsidR="00860967" w:rsidRPr="005E26C8" w:rsidRDefault="00860967" w:rsidP="00461EF6">
            <w:pPr>
              <w:pStyle w:val="Header"/>
              <w:tabs>
                <w:tab w:val="clear" w:pos="4320"/>
                <w:tab w:val="clear" w:pos="8640"/>
              </w:tabs>
              <w:rPr>
                <w:sz w:val="22"/>
                <w:lang w:val="sv-SE"/>
              </w:rPr>
            </w:pPr>
            <w:r w:rsidRPr="005E26C8">
              <w:rPr>
                <w:sz w:val="22"/>
                <w:lang w:val="sv-SE"/>
              </w:rPr>
              <w:tab/>
            </w:r>
          </w:p>
          <w:p w:rsidR="00860967" w:rsidRPr="005E26C8" w:rsidRDefault="00860967" w:rsidP="00461EF6">
            <w:pPr>
              <w:pStyle w:val="Header"/>
              <w:tabs>
                <w:tab w:val="clear" w:pos="4320"/>
                <w:tab w:val="clear" w:pos="8640"/>
              </w:tabs>
              <w:rPr>
                <w:sz w:val="22"/>
                <w:lang w:val="sv-SE"/>
              </w:rPr>
            </w:pPr>
          </w:p>
          <w:p w:rsidR="00860967" w:rsidRPr="005E26C8" w:rsidRDefault="00860967" w:rsidP="00461EF6">
            <w:pPr>
              <w:pStyle w:val="Header"/>
              <w:tabs>
                <w:tab w:val="clear" w:pos="4320"/>
                <w:tab w:val="clear" w:pos="8640"/>
              </w:tabs>
              <w:rPr>
                <w:sz w:val="22"/>
                <w:lang w:val="sv-SE"/>
              </w:rPr>
            </w:pPr>
          </w:p>
          <w:p w:rsidR="00860967" w:rsidRPr="005E26C8" w:rsidRDefault="00860967" w:rsidP="00461EF6">
            <w:pPr>
              <w:pStyle w:val="Header"/>
              <w:tabs>
                <w:tab w:val="clear" w:pos="4320"/>
                <w:tab w:val="clear" w:pos="8640"/>
              </w:tabs>
              <w:rPr>
                <w:sz w:val="22"/>
                <w:lang w:val="sv-SE"/>
              </w:rPr>
            </w:pPr>
          </w:p>
        </w:tc>
      </w:tr>
    </w:tbl>
    <w:p w:rsidR="00860967" w:rsidRDefault="00860967" w:rsidP="00860967">
      <w:pPr>
        <w:ind w:left="360" w:hanging="360"/>
        <w:rPr>
          <w:lang w:val="sv-SE"/>
        </w:rPr>
      </w:pPr>
    </w:p>
    <w:p w:rsidR="00860967" w:rsidRDefault="00860967" w:rsidP="00860967">
      <w:pPr>
        <w:ind w:left="360" w:hanging="360"/>
        <w:rPr>
          <w:rFonts w:cs="Arial"/>
          <w:lang w:val="sv-SE"/>
        </w:rPr>
      </w:pPr>
      <w:r>
        <w:rPr>
          <w:lang w:val="sv-SE"/>
        </w:rPr>
        <w:t>2.4</w:t>
      </w:r>
      <w:r w:rsidR="00702609">
        <w:rPr>
          <w:lang w:val="sv-SE"/>
        </w:rPr>
        <w:t xml:space="preserve">  </w:t>
      </w:r>
      <w:r w:rsidRPr="00B23B34">
        <w:rPr>
          <w:rFonts w:cs="Arial"/>
          <w:lang w:val="sv-SE"/>
        </w:rPr>
        <w:t>Penjaminan Mutu</w:t>
      </w:r>
    </w:p>
    <w:p w:rsidR="002A0163" w:rsidRDefault="00702609">
      <w:pPr>
        <w:ind w:firstLine="360"/>
        <w:rPr>
          <w:rFonts w:cs="Arial"/>
        </w:rPr>
      </w:pPr>
      <w:r>
        <w:rPr>
          <w:rFonts w:cs="Arial"/>
          <w:lang w:val="sv-SE"/>
        </w:rPr>
        <w:t xml:space="preserve"> </w:t>
      </w:r>
      <w:r w:rsidR="00860967" w:rsidRPr="00B23B34">
        <w:rPr>
          <w:rFonts w:cs="Arial"/>
          <w:lang w:val="sv-SE"/>
        </w:rPr>
        <w:t>Bagaimanakah pelaksana</w:t>
      </w:r>
      <w:r w:rsidR="00860967">
        <w:rPr>
          <w:rFonts w:cs="Arial"/>
          <w:lang w:val="sv-SE"/>
        </w:rPr>
        <w:t xml:space="preserve">an penjaminan mutu pada </w:t>
      </w:r>
      <w:r w:rsidR="00AA6BC1">
        <w:rPr>
          <w:rFonts w:cs="Arial"/>
          <w:lang w:val="id-ID"/>
        </w:rPr>
        <w:t>program PPAk</w:t>
      </w:r>
      <w:r w:rsidR="00860967" w:rsidRPr="00B23B34">
        <w:rPr>
          <w:rFonts w:cs="Arial"/>
          <w:lang w:val="sv-SE"/>
        </w:rPr>
        <w:t xml:space="preserve">? </w:t>
      </w:r>
      <w:proofErr w:type="gramStart"/>
      <w:r w:rsidR="00860967" w:rsidRPr="00B033FB">
        <w:rPr>
          <w:rFonts w:cs="Arial"/>
        </w:rPr>
        <w:t>Jelaskan.</w:t>
      </w:r>
      <w:proofErr w:type="gramEnd"/>
    </w:p>
    <w:p w:rsidR="00860967" w:rsidRPr="00B033FB" w:rsidRDefault="00860967" w:rsidP="00860967">
      <w:pPr>
        <w:ind w:left="993" w:hanging="633"/>
        <w:rPr>
          <w:rFonts w:cs="Arial"/>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2"/>
      </w:tblGrid>
      <w:tr w:rsidR="00860967" w:rsidRPr="00B033FB" w:rsidTr="00461EF6">
        <w:tc>
          <w:tcPr>
            <w:tcW w:w="9502" w:type="dxa"/>
          </w:tcPr>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tc>
      </w:tr>
    </w:tbl>
    <w:p w:rsidR="00860967" w:rsidRDefault="00860967" w:rsidP="00860967">
      <w:pPr>
        <w:ind w:left="66"/>
        <w:rPr>
          <w:rFonts w:cs="Arial"/>
          <w:lang w:val="id-ID"/>
        </w:rPr>
      </w:pPr>
    </w:p>
    <w:p w:rsidR="00860967" w:rsidRPr="00B033FB" w:rsidRDefault="00860967" w:rsidP="00860967">
      <w:pPr>
        <w:rPr>
          <w:bCs/>
        </w:rPr>
      </w:pPr>
      <w:r>
        <w:rPr>
          <w:bCs/>
        </w:rPr>
        <w:t xml:space="preserve">2.5   </w:t>
      </w:r>
      <w:r w:rsidRPr="00B033FB">
        <w:rPr>
          <w:bCs/>
        </w:rPr>
        <w:t>Umpan Balik</w:t>
      </w:r>
    </w:p>
    <w:p w:rsidR="00860967" w:rsidRDefault="00860967" w:rsidP="00860967">
      <w:pPr>
        <w:ind w:left="450"/>
      </w:pPr>
    </w:p>
    <w:p w:rsidR="00860967" w:rsidRPr="00B033FB" w:rsidRDefault="00860967" w:rsidP="00860967">
      <w:pPr>
        <w:ind w:left="450"/>
      </w:pPr>
      <w:r>
        <w:t>A</w:t>
      </w:r>
      <w:r w:rsidRPr="00B033FB">
        <w:t xml:space="preserve">pakah </w:t>
      </w:r>
      <w:r w:rsidR="00AA6BC1">
        <w:rPr>
          <w:lang w:val="id-ID"/>
        </w:rPr>
        <w:t>program PPAk</w:t>
      </w:r>
      <w:r w:rsidRPr="00B033FB">
        <w:t xml:space="preserve"> tela</w:t>
      </w:r>
      <w:r>
        <w:t xml:space="preserve">h melakukan kajian tentang </w:t>
      </w:r>
      <w:r w:rsidRPr="00445051">
        <w:t xml:space="preserve">proses pembelajaran </w:t>
      </w:r>
      <w:r w:rsidRPr="00B033FB">
        <w:t xml:space="preserve">melalui umpan </w:t>
      </w:r>
      <w:r>
        <w:t xml:space="preserve">balik dari dosen, mahasiswa, </w:t>
      </w:r>
      <w:r w:rsidRPr="00B033FB">
        <w:t>alumni</w:t>
      </w:r>
      <w:r>
        <w:t>, dan pengguna lulusan</w:t>
      </w:r>
      <w:r w:rsidRPr="00B033FB">
        <w:t xml:space="preserve"> mengenai harapan dan persepsi mereka? Jika Ya, jelaskan isi umpan balik dan tindak lanjutnya.</w:t>
      </w:r>
    </w:p>
    <w:p w:rsidR="00860967" w:rsidRPr="00B033FB" w:rsidRDefault="00860967" w:rsidP="00860967">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0"/>
        <w:gridCol w:w="3096"/>
        <w:gridCol w:w="3092"/>
      </w:tblGrid>
      <w:tr w:rsidR="00860967" w:rsidRPr="00B033FB" w:rsidTr="00702609">
        <w:trPr>
          <w:cantSplit/>
          <w:trHeight w:val="61"/>
        </w:trPr>
        <w:tc>
          <w:tcPr>
            <w:tcW w:w="3310" w:type="dxa"/>
            <w:tcBorders>
              <w:bottom w:val="double" w:sz="4" w:space="0" w:color="auto"/>
            </w:tcBorders>
            <w:shd w:val="clear" w:color="auto" w:fill="auto"/>
          </w:tcPr>
          <w:p w:rsidR="00860967" w:rsidRPr="00B033FB" w:rsidRDefault="00860967" w:rsidP="00461EF6">
            <w:pPr>
              <w:jc w:val="center"/>
              <w:rPr>
                <w:rFonts w:cs="Arial"/>
                <w:b/>
                <w:bCs/>
                <w:sz w:val="20"/>
              </w:rPr>
            </w:pPr>
            <w:r w:rsidRPr="00B033FB">
              <w:rPr>
                <w:rFonts w:cs="Arial"/>
                <w:b/>
                <w:bCs/>
                <w:sz w:val="20"/>
              </w:rPr>
              <w:t>Umpan Balik dari</w:t>
            </w:r>
          </w:p>
        </w:tc>
        <w:tc>
          <w:tcPr>
            <w:tcW w:w="3096" w:type="dxa"/>
            <w:tcBorders>
              <w:bottom w:val="double" w:sz="4" w:space="0" w:color="auto"/>
            </w:tcBorders>
            <w:shd w:val="clear" w:color="auto" w:fill="auto"/>
          </w:tcPr>
          <w:p w:rsidR="00860967" w:rsidRPr="00B033FB" w:rsidRDefault="00860967" w:rsidP="00461EF6">
            <w:pPr>
              <w:jc w:val="center"/>
              <w:rPr>
                <w:rFonts w:cs="Arial"/>
                <w:b/>
                <w:bCs/>
                <w:sz w:val="20"/>
              </w:rPr>
            </w:pPr>
            <w:r>
              <w:rPr>
                <w:rFonts w:cs="Arial"/>
                <w:b/>
                <w:bCs/>
                <w:sz w:val="20"/>
              </w:rPr>
              <w:t>Isi Umpan B</w:t>
            </w:r>
            <w:r w:rsidRPr="00B033FB">
              <w:rPr>
                <w:rFonts w:cs="Arial"/>
                <w:b/>
                <w:bCs/>
                <w:sz w:val="20"/>
              </w:rPr>
              <w:t>alik</w:t>
            </w:r>
          </w:p>
        </w:tc>
        <w:tc>
          <w:tcPr>
            <w:tcW w:w="3092" w:type="dxa"/>
            <w:tcBorders>
              <w:bottom w:val="double" w:sz="4" w:space="0" w:color="auto"/>
            </w:tcBorders>
            <w:shd w:val="clear" w:color="auto" w:fill="auto"/>
          </w:tcPr>
          <w:p w:rsidR="00860967" w:rsidRPr="00B033FB" w:rsidRDefault="00860967" w:rsidP="00461EF6">
            <w:pPr>
              <w:jc w:val="center"/>
              <w:rPr>
                <w:rFonts w:cs="Arial"/>
                <w:b/>
                <w:bCs/>
                <w:sz w:val="20"/>
              </w:rPr>
            </w:pPr>
            <w:r w:rsidRPr="00B033FB">
              <w:rPr>
                <w:rFonts w:cs="Arial"/>
                <w:b/>
                <w:bCs/>
                <w:sz w:val="20"/>
              </w:rPr>
              <w:t>Tindak Lanjut</w:t>
            </w:r>
          </w:p>
        </w:tc>
      </w:tr>
      <w:tr w:rsidR="00860967" w:rsidRPr="00B033FB" w:rsidTr="00702609">
        <w:trPr>
          <w:cantSplit/>
          <w:trHeight w:val="61"/>
        </w:trPr>
        <w:tc>
          <w:tcPr>
            <w:tcW w:w="3310" w:type="dxa"/>
            <w:tcBorders>
              <w:top w:val="double" w:sz="4" w:space="0" w:color="auto"/>
            </w:tcBorders>
          </w:tcPr>
          <w:p w:rsidR="00860967" w:rsidRPr="00B033FB" w:rsidRDefault="00860967" w:rsidP="00461EF6">
            <w:pPr>
              <w:jc w:val="center"/>
              <w:rPr>
                <w:rFonts w:cs="Arial"/>
                <w:b/>
                <w:bCs/>
                <w:sz w:val="20"/>
              </w:rPr>
            </w:pPr>
            <w:r w:rsidRPr="00B033FB">
              <w:rPr>
                <w:rFonts w:cs="Arial"/>
                <w:b/>
                <w:bCs/>
                <w:sz w:val="20"/>
              </w:rPr>
              <w:t>(1)</w:t>
            </w:r>
          </w:p>
        </w:tc>
        <w:tc>
          <w:tcPr>
            <w:tcW w:w="3096" w:type="dxa"/>
            <w:tcBorders>
              <w:top w:val="double" w:sz="4" w:space="0" w:color="auto"/>
            </w:tcBorders>
          </w:tcPr>
          <w:p w:rsidR="00860967" w:rsidRPr="00B033FB" w:rsidRDefault="00860967" w:rsidP="00461EF6">
            <w:pPr>
              <w:jc w:val="center"/>
              <w:rPr>
                <w:rFonts w:cs="Arial"/>
                <w:b/>
                <w:bCs/>
                <w:sz w:val="20"/>
              </w:rPr>
            </w:pPr>
            <w:r w:rsidRPr="00B033FB">
              <w:rPr>
                <w:rFonts w:cs="Arial"/>
                <w:b/>
                <w:bCs/>
                <w:sz w:val="20"/>
              </w:rPr>
              <w:t>(2)</w:t>
            </w:r>
          </w:p>
        </w:tc>
        <w:tc>
          <w:tcPr>
            <w:tcW w:w="3092" w:type="dxa"/>
            <w:tcBorders>
              <w:top w:val="double" w:sz="4" w:space="0" w:color="auto"/>
            </w:tcBorders>
          </w:tcPr>
          <w:p w:rsidR="00860967" w:rsidRPr="00B033FB" w:rsidRDefault="00860967" w:rsidP="00461EF6">
            <w:pPr>
              <w:jc w:val="center"/>
              <w:rPr>
                <w:rFonts w:cs="Arial"/>
                <w:b/>
                <w:bCs/>
                <w:sz w:val="20"/>
              </w:rPr>
            </w:pPr>
            <w:r w:rsidRPr="00B033FB">
              <w:rPr>
                <w:rFonts w:cs="Arial"/>
                <w:b/>
                <w:bCs/>
                <w:sz w:val="20"/>
              </w:rPr>
              <w:t>(3)</w:t>
            </w:r>
          </w:p>
        </w:tc>
      </w:tr>
      <w:tr w:rsidR="00860967" w:rsidRPr="00B033FB" w:rsidTr="00702609">
        <w:trPr>
          <w:cantSplit/>
          <w:trHeight w:val="299"/>
        </w:trPr>
        <w:tc>
          <w:tcPr>
            <w:tcW w:w="3310" w:type="dxa"/>
          </w:tcPr>
          <w:p w:rsidR="00860967" w:rsidRPr="00B033FB" w:rsidRDefault="00860967" w:rsidP="00461EF6">
            <w:pPr>
              <w:rPr>
                <w:rFonts w:cs="Arial"/>
              </w:rPr>
            </w:pPr>
            <w:r w:rsidRPr="00B033FB">
              <w:rPr>
                <w:rFonts w:cs="Arial"/>
              </w:rPr>
              <w:t>Dosen</w:t>
            </w:r>
          </w:p>
        </w:tc>
        <w:tc>
          <w:tcPr>
            <w:tcW w:w="3096" w:type="dxa"/>
          </w:tcPr>
          <w:p w:rsidR="00860967" w:rsidRPr="00B033FB" w:rsidRDefault="00860967" w:rsidP="00461EF6">
            <w:pPr>
              <w:rPr>
                <w:rFonts w:cs="Arial"/>
              </w:rPr>
            </w:pPr>
          </w:p>
        </w:tc>
        <w:tc>
          <w:tcPr>
            <w:tcW w:w="3092" w:type="dxa"/>
          </w:tcPr>
          <w:p w:rsidR="00860967" w:rsidRPr="00B033FB" w:rsidRDefault="00860967" w:rsidP="00461EF6">
            <w:pPr>
              <w:rPr>
                <w:rFonts w:cs="Arial"/>
              </w:rPr>
            </w:pPr>
          </w:p>
        </w:tc>
      </w:tr>
      <w:tr w:rsidR="00860967" w:rsidRPr="00B033FB" w:rsidTr="00702609">
        <w:trPr>
          <w:cantSplit/>
          <w:trHeight w:val="299"/>
        </w:trPr>
        <w:tc>
          <w:tcPr>
            <w:tcW w:w="3310" w:type="dxa"/>
          </w:tcPr>
          <w:p w:rsidR="00860967" w:rsidRPr="00B033FB" w:rsidRDefault="00860967" w:rsidP="00461EF6">
            <w:pPr>
              <w:rPr>
                <w:rFonts w:cs="Arial"/>
              </w:rPr>
            </w:pPr>
            <w:r w:rsidRPr="00B033FB">
              <w:rPr>
                <w:rFonts w:cs="Arial"/>
              </w:rPr>
              <w:t>Mahasiswa</w:t>
            </w:r>
          </w:p>
        </w:tc>
        <w:tc>
          <w:tcPr>
            <w:tcW w:w="3096" w:type="dxa"/>
          </w:tcPr>
          <w:p w:rsidR="00860967" w:rsidRPr="00B033FB" w:rsidRDefault="00860967" w:rsidP="00461EF6">
            <w:pPr>
              <w:rPr>
                <w:rFonts w:cs="Arial"/>
              </w:rPr>
            </w:pPr>
          </w:p>
        </w:tc>
        <w:tc>
          <w:tcPr>
            <w:tcW w:w="3092" w:type="dxa"/>
          </w:tcPr>
          <w:p w:rsidR="00860967" w:rsidRPr="00B033FB" w:rsidRDefault="00860967" w:rsidP="00461EF6">
            <w:pPr>
              <w:rPr>
                <w:rFonts w:cs="Arial"/>
              </w:rPr>
            </w:pPr>
          </w:p>
        </w:tc>
      </w:tr>
      <w:tr w:rsidR="00860967" w:rsidRPr="00B033FB" w:rsidTr="00702609">
        <w:trPr>
          <w:cantSplit/>
          <w:trHeight w:val="299"/>
        </w:trPr>
        <w:tc>
          <w:tcPr>
            <w:tcW w:w="3310" w:type="dxa"/>
          </w:tcPr>
          <w:p w:rsidR="00860967" w:rsidRPr="00B033FB" w:rsidRDefault="00860967" w:rsidP="00461EF6">
            <w:pPr>
              <w:rPr>
                <w:rFonts w:cs="Arial"/>
              </w:rPr>
            </w:pPr>
            <w:r w:rsidRPr="00B033FB">
              <w:rPr>
                <w:rFonts w:cs="Arial"/>
              </w:rPr>
              <w:t>Alumni</w:t>
            </w:r>
          </w:p>
        </w:tc>
        <w:tc>
          <w:tcPr>
            <w:tcW w:w="3096" w:type="dxa"/>
          </w:tcPr>
          <w:p w:rsidR="00860967" w:rsidRPr="00B033FB" w:rsidRDefault="00860967" w:rsidP="00461EF6">
            <w:pPr>
              <w:rPr>
                <w:rFonts w:cs="Arial"/>
              </w:rPr>
            </w:pPr>
          </w:p>
        </w:tc>
        <w:tc>
          <w:tcPr>
            <w:tcW w:w="3092" w:type="dxa"/>
          </w:tcPr>
          <w:p w:rsidR="00860967" w:rsidRPr="00B033FB" w:rsidRDefault="00860967" w:rsidP="00461EF6">
            <w:pPr>
              <w:rPr>
                <w:rFonts w:cs="Arial"/>
              </w:rPr>
            </w:pPr>
          </w:p>
        </w:tc>
      </w:tr>
      <w:tr w:rsidR="00860967" w:rsidRPr="00B033FB" w:rsidTr="00702609">
        <w:trPr>
          <w:cantSplit/>
          <w:trHeight w:val="299"/>
        </w:trPr>
        <w:tc>
          <w:tcPr>
            <w:tcW w:w="3310" w:type="dxa"/>
          </w:tcPr>
          <w:p w:rsidR="00860967" w:rsidRPr="00B033FB" w:rsidRDefault="00860967" w:rsidP="00461EF6">
            <w:pPr>
              <w:rPr>
                <w:rFonts w:cs="Arial"/>
              </w:rPr>
            </w:pPr>
            <w:r>
              <w:rPr>
                <w:rFonts w:cs="Arial"/>
              </w:rPr>
              <w:t>Pengguna lulusan</w:t>
            </w:r>
          </w:p>
        </w:tc>
        <w:tc>
          <w:tcPr>
            <w:tcW w:w="3096" w:type="dxa"/>
          </w:tcPr>
          <w:p w:rsidR="00860967" w:rsidRPr="00B033FB" w:rsidRDefault="00860967" w:rsidP="00461EF6">
            <w:pPr>
              <w:rPr>
                <w:rFonts w:cs="Arial"/>
              </w:rPr>
            </w:pPr>
          </w:p>
        </w:tc>
        <w:tc>
          <w:tcPr>
            <w:tcW w:w="3092" w:type="dxa"/>
          </w:tcPr>
          <w:p w:rsidR="00860967" w:rsidRPr="00B033FB" w:rsidRDefault="00860967" w:rsidP="00461EF6">
            <w:pPr>
              <w:rPr>
                <w:rFonts w:cs="Arial"/>
              </w:rPr>
            </w:pPr>
          </w:p>
        </w:tc>
      </w:tr>
      <w:tr w:rsidR="00860967" w:rsidRPr="00B033FB" w:rsidTr="00702609">
        <w:trPr>
          <w:cantSplit/>
          <w:trHeight w:val="299"/>
        </w:trPr>
        <w:tc>
          <w:tcPr>
            <w:tcW w:w="3310" w:type="dxa"/>
          </w:tcPr>
          <w:p w:rsidR="00860967" w:rsidRPr="00445051" w:rsidRDefault="002A5C47" w:rsidP="002A5C47">
            <w:pPr>
              <w:rPr>
                <w:rFonts w:cs="Arial"/>
                <w:lang w:val="id-ID"/>
              </w:rPr>
            </w:pPr>
            <w:r>
              <w:rPr>
                <w:rFonts w:cs="Arial"/>
                <w:lang w:val="id-ID"/>
              </w:rPr>
              <w:t>Asosiasi Profesi</w:t>
            </w:r>
          </w:p>
        </w:tc>
        <w:tc>
          <w:tcPr>
            <w:tcW w:w="3096" w:type="dxa"/>
          </w:tcPr>
          <w:p w:rsidR="00860967" w:rsidRPr="00B033FB" w:rsidRDefault="00860967" w:rsidP="00461EF6">
            <w:pPr>
              <w:rPr>
                <w:rFonts w:cs="Arial"/>
              </w:rPr>
            </w:pPr>
          </w:p>
        </w:tc>
        <w:tc>
          <w:tcPr>
            <w:tcW w:w="3092" w:type="dxa"/>
          </w:tcPr>
          <w:p w:rsidR="00860967" w:rsidRPr="00B033FB" w:rsidRDefault="00860967" w:rsidP="00461EF6">
            <w:pPr>
              <w:rPr>
                <w:rFonts w:cs="Arial"/>
              </w:rPr>
            </w:pPr>
          </w:p>
        </w:tc>
      </w:tr>
    </w:tbl>
    <w:p w:rsidR="00860967" w:rsidRDefault="00860967" w:rsidP="00860967">
      <w:pPr>
        <w:rPr>
          <w:lang w:val="id-ID"/>
        </w:rPr>
      </w:pPr>
    </w:p>
    <w:p w:rsidR="00860967" w:rsidRDefault="00860967" w:rsidP="00860967">
      <w:pPr>
        <w:numPr>
          <w:ilvl w:val="1"/>
          <w:numId w:val="3"/>
        </w:numPr>
        <w:rPr>
          <w:rFonts w:cs="Arial"/>
        </w:rPr>
      </w:pPr>
      <w:r>
        <w:rPr>
          <w:rFonts w:cs="Arial"/>
        </w:rPr>
        <w:t xml:space="preserve">  Keberlanjutan</w:t>
      </w:r>
    </w:p>
    <w:p w:rsidR="00860967" w:rsidRDefault="00860967" w:rsidP="00860967">
      <w:pPr>
        <w:ind w:left="450"/>
      </w:pPr>
      <w:r>
        <w:t xml:space="preserve">Jelaskan upaya </w:t>
      </w:r>
      <w:r w:rsidRPr="00B033FB">
        <w:t>untuk menjamin keberlanjutan (</w:t>
      </w:r>
      <w:r w:rsidRPr="00B033FB">
        <w:rPr>
          <w:i/>
          <w:iCs/>
        </w:rPr>
        <w:t>sustainability</w:t>
      </w:r>
      <w:r w:rsidRPr="00B033FB">
        <w:t xml:space="preserve">) </w:t>
      </w:r>
      <w:r w:rsidR="00AA6BC1">
        <w:rPr>
          <w:lang w:val="id-ID"/>
        </w:rPr>
        <w:t>program PPAk</w:t>
      </w:r>
      <w:r w:rsidRPr="00B033FB">
        <w:t xml:space="preserve">, </w:t>
      </w:r>
      <w:r w:rsidR="00814CC8">
        <w:rPr>
          <w:lang w:val="id-ID"/>
        </w:rPr>
        <w:t xml:space="preserve">beserta hasilnya, </w:t>
      </w:r>
      <w:r w:rsidRPr="00B033FB">
        <w:t>khususnya dalam hal:</w:t>
      </w:r>
    </w:p>
    <w:p w:rsidR="00860967" w:rsidRPr="00B033FB" w:rsidRDefault="00860967" w:rsidP="00860967">
      <w:pPr>
        <w:ind w:left="54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860967" w:rsidRPr="00B23B34" w:rsidTr="00461EF6">
        <w:tc>
          <w:tcPr>
            <w:tcW w:w="9498" w:type="dxa"/>
          </w:tcPr>
          <w:p w:rsidR="00860967" w:rsidRDefault="00860967" w:rsidP="00461EF6">
            <w:pPr>
              <w:ind w:left="900"/>
            </w:pPr>
          </w:p>
          <w:p w:rsidR="00860967" w:rsidRPr="00B033FB" w:rsidRDefault="00860967" w:rsidP="00860967">
            <w:pPr>
              <w:numPr>
                <w:ilvl w:val="0"/>
                <w:numId w:val="1"/>
              </w:numPr>
            </w:pPr>
            <w:r w:rsidRPr="00B033FB">
              <w:t>Upaya untuk peningkatan animo calon mahasiswa:</w:t>
            </w:r>
          </w:p>
          <w:p w:rsidR="00860967" w:rsidRDefault="00860967" w:rsidP="00860967">
            <w:pPr>
              <w:numPr>
                <w:ilvl w:val="0"/>
                <w:numId w:val="1"/>
              </w:numPr>
              <w:rPr>
                <w:lang w:val="fi-FI"/>
              </w:rPr>
            </w:pPr>
            <w:r>
              <w:rPr>
                <w:lang w:val="fi-FI"/>
              </w:rPr>
              <w:t>Upaya peningkatan mutu manajemen:</w:t>
            </w:r>
          </w:p>
          <w:p w:rsidR="00860967" w:rsidRPr="00B23B34" w:rsidRDefault="00860967" w:rsidP="00860967">
            <w:pPr>
              <w:numPr>
                <w:ilvl w:val="0"/>
                <w:numId w:val="1"/>
              </w:numPr>
              <w:rPr>
                <w:lang w:val="fi-FI"/>
              </w:rPr>
            </w:pPr>
            <w:r w:rsidRPr="00B23B34">
              <w:rPr>
                <w:lang w:val="fi-FI"/>
              </w:rPr>
              <w:t>Upaya untuk peningkatan mutu lulusan:</w:t>
            </w:r>
          </w:p>
          <w:p w:rsidR="00567728" w:rsidRDefault="00860967" w:rsidP="00567728">
            <w:pPr>
              <w:numPr>
                <w:ilvl w:val="0"/>
                <w:numId w:val="1"/>
              </w:numPr>
              <w:rPr>
                <w:lang w:val="fi-FI"/>
              </w:rPr>
            </w:pPr>
            <w:r w:rsidRPr="00606BAD">
              <w:rPr>
                <w:lang w:val="fi-FI"/>
              </w:rPr>
              <w:t>Upaya untuk pelaksanaan dan hasil kerjasama kemitraan:</w:t>
            </w:r>
          </w:p>
          <w:p w:rsidR="00860967" w:rsidRPr="00B23B34" w:rsidRDefault="00860967" w:rsidP="00461EF6">
            <w:pPr>
              <w:ind w:left="900"/>
              <w:rPr>
                <w:rFonts w:cs="Arial"/>
                <w:lang w:val="it-IT"/>
              </w:rPr>
            </w:pPr>
          </w:p>
        </w:tc>
      </w:tr>
    </w:tbl>
    <w:p w:rsidR="00567728" w:rsidDel="00AB20C0" w:rsidRDefault="00567728" w:rsidP="00567728">
      <w:pPr>
        <w:jc w:val="left"/>
        <w:rPr>
          <w:del w:id="5" w:author="Acer" w:date="2014-04-16T14:38:00Z"/>
          <w:lang w:val="sv-SE"/>
        </w:rPr>
      </w:pPr>
    </w:p>
    <w:p w:rsidR="0025738C" w:rsidRDefault="0025738C" w:rsidP="00AB20C0">
      <w:pPr>
        <w:rPr>
          <w:lang w:val="sv-SE"/>
        </w:rPr>
        <w:sectPr w:rsidR="0025738C" w:rsidSect="00917A40">
          <w:footerReference w:type="default" r:id="rId9"/>
          <w:pgSz w:w="11907" w:h="16840" w:code="9"/>
          <w:pgMar w:top="1389" w:right="1411" w:bottom="1138" w:left="1282" w:header="720" w:footer="792" w:gutter="0"/>
          <w:pgNumType w:start="0"/>
          <w:cols w:space="720"/>
          <w:titlePg/>
          <w:docGrid w:linePitch="299"/>
        </w:sectPr>
        <w:pPrChange w:id="8" w:author="Acer" w:date="2014-04-16T14:38:00Z">
          <w:pPr>
            <w:ind w:left="426" w:hanging="426"/>
          </w:pPr>
        </w:pPrChange>
      </w:pPr>
    </w:p>
    <w:p w:rsidR="00702609" w:rsidRDefault="00567728" w:rsidP="00860967">
      <w:pPr>
        <w:ind w:left="426" w:hanging="426"/>
        <w:rPr>
          <w:b/>
          <w:sz w:val="28"/>
        </w:rPr>
      </w:pPr>
      <w:r w:rsidRPr="00567728">
        <w:rPr>
          <w:b/>
          <w:sz w:val="28"/>
        </w:rPr>
        <w:lastRenderedPageBreak/>
        <w:t xml:space="preserve">STANDAR </w:t>
      </w:r>
      <w:proofErr w:type="gramStart"/>
      <w:r w:rsidRPr="00567728">
        <w:rPr>
          <w:b/>
          <w:sz w:val="28"/>
        </w:rPr>
        <w:t>3</w:t>
      </w:r>
      <w:r w:rsidR="00702609">
        <w:rPr>
          <w:b/>
          <w:sz w:val="28"/>
        </w:rPr>
        <w:t xml:space="preserve"> </w:t>
      </w:r>
      <w:r w:rsidRPr="00567728">
        <w:rPr>
          <w:b/>
          <w:sz w:val="28"/>
        </w:rPr>
        <w:t xml:space="preserve"> MAHASISWA</w:t>
      </w:r>
      <w:proofErr w:type="gramEnd"/>
      <w:r w:rsidRPr="00567728">
        <w:rPr>
          <w:b/>
          <w:sz w:val="28"/>
        </w:rPr>
        <w:t xml:space="preserve"> DAN LULUSAN</w:t>
      </w:r>
    </w:p>
    <w:p w:rsidR="00702609" w:rsidRPr="00702609" w:rsidRDefault="00702609" w:rsidP="00860967">
      <w:pPr>
        <w:ind w:left="426" w:hanging="426"/>
        <w:rPr>
          <w:b/>
          <w:lang w:val="sv-SE"/>
        </w:rPr>
      </w:pPr>
    </w:p>
    <w:p w:rsidR="00860967" w:rsidRDefault="00860967" w:rsidP="00860967">
      <w:pPr>
        <w:ind w:left="426" w:hanging="426"/>
        <w:rPr>
          <w:lang w:val="sv-SE"/>
        </w:rPr>
      </w:pPr>
      <w:r>
        <w:rPr>
          <w:lang w:val="sv-SE"/>
        </w:rPr>
        <w:t>3.1</w:t>
      </w:r>
      <w:r w:rsidRPr="00A53EA5">
        <w:rPr>
          <w:lang w:val="sv-SE"/>
        </w:rPr>
        <w:t xml:space="preserve">  Profil Mahasiswa dan Lulusan</w:t>
      </w:r>
    </w:p>
    <w:p w:rsidR="00860967" w:rsidRPr="00A53EA5" w:rsidRDefault="00860967" w:rsidP="00860967">
      <w:pPr>
        <w:ind w:left="426" w:hanging="426"/>
        <w:rPr>
          <w:lang w:val="sv-SE"/>
        </w:rPr>
      </w:pPr>
    </w:p>
    <w:p w:rsidR="00860967" w:rsidRDefault="00860967" w:rsidP="007E7A48">
      <w:pPr>
        <w:tabs>
          <w:tab w:val="left" w:pos="709"/>
        </w:tabs>
        <w:ind w:left="709" w:hanging="709"/>
        <w:rPr>
          <w:lang w:val="id-ID"/>
        </w:rPr>
      </w:pPr>
      <w:r>
        <w:rPr>
          <w:lang w:val="sv-SE"/>
        </w:rPr>
        <w:t>3</w:t>
      </w:r>
      <w:r w:rsidRPr="00A53EA5">
        <w:rPr>
          <w:lang w:val="sv-SE"/>
        </w:rPr>
        <w:t>.1</w:t>
      </w:r>
      <w:r>
        <w:rPr>
          <w:lang w:val="sv-SE"/>
        </w:rPr>
        <w:t>.1</w:t>
      </w:r>
      <w:r w:rsidR="004C01A6">
        <w:rPr>
          <w:lang w:val="id-ID"/>
        </w:rPr>
        <w:tab/>
      </w:r>
      <w:r w:rsidRPr="00A53EA5">
        <w:rPr>
          <w:lang w:val="sv-SE"/>
        </w:rPr>
        <w:t xml:space="preserve">Tuliskan data </w:t>
      </w:r>
      <w:r w:rsidR="00567728" w:rsidRPr="00567728">
        <w:rPr>
          <w:lang w:val="sv-SE"/>
        </w:rPr>
        <w:t>seluruh</w:t>
      </w:r>
      <w:r w:rsidR="00FA74F1">
        <w:rPr>
          <w:b/>
          <w:lang w:val="sv-SE"/>
        </w:rPr>
        <w:t xml:space="preserve"> </w:t>
      </w:r>
      <w:r w:rsidRPr="00A53EA5">
        <w:rPr>
          <w:lang w:val="sv-SE"/>
        </w:rPr>
        <w:t xml:space="preserve">mahasiswa </w:t>
      </w:r>
      <w:r w:rsidRPr="00A53EA5">
        <w:rPr>
          <w:szCs w:val="22"/>
          <w:vertAlign w:val="superscript"/>
          <w:lang w:val="sv-SE"/>
        </w:rPr>
        <w:t>(1)</w:t>
      </w:r>
      <w:r w:rsidRPr="00A53EA5">
        <w:rPr>
          <w:lang w:val="sv-SE"/>
        </w:rPr>
        <w:t xml:space="preserve"> dan lulusannya dalam </w:t>
      </w:r>
      <w:r>
        <w:rPr>
          <w:lang w:val="id-ID"/>
        </w:rPr>
        <w:t>lima</w:t>
      </w:r>
      <w:r w:rsidRPr="00A53EA5">
        <w:rPr>
          <w:lang w:val="sv-SE"/>
        </w:rPr>
        <w:t xml:space="preserve"> tahun terakhir dengan meng</w:t>
      </w:r>
      <w:r w:rsidRPr="00B033FB">
        <w:t>ikuti format tabel berikut:</w:t>
      </w:r>
    </w:p>
    <w:p w:rsidR="00503E1A" w:rsidRPr="00503E1A" w:rsidRDefault="00503E1A" w:rsidP="00860967">
      <w:pPr>
        <w:ind w:left="360" w:hanging="360"/>
        <w:rPr>
          <w:lang w:val="id-ID"/>
        </w:rPr>
      </w:pPr>
    </w:p>
    <w:tbl>
      <w:tblPr>
        <w:tblW w:w="13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991"/>
        <w:gridCol w:w="1136"/>
        <w:gridCol w:w="1134"/>
        <w:gridCol w:w="1134"/>
        <w:gridCol w:w="1278"/>
        <w:gridCol w:w="1276"/>
        <w:gridCol w:w="1277"/>
        <w:gridCol w:w="895"/>
        <w:gridCol w:w="948"/>
        <w:gridCol w:w="993"/>
        <w:gridCol w:w="1700"/>
      </w:tblGrid>
      <w:tr w:rsidR="00FA74F1" w:rsidRPr="00B033FB" w:rsidTr="00E605C4">
        <w:trPr>
          <w:cantSplit/>
          <w:trHeight w:val="357"/>
        </w:trPr>
        <w:tc>
          <w:tcPr>
            <w:tcW w:w="990" w:type="dxa"/>
            <w:vMerge w:val="restart"/>
            <w:tcBorders>
              <w:top w:val="single" w:sz="4" w:space="0" w:color="auto"/>
              <w:left w:val="single" w:sz="4" w:space="0" w:color="auto"/>
            </w:tcBorders>
            <w:shd w:val="clear" w:color="auto" w:fill="auto"/>
            <w:vAlign w:val="center"/>
          </w:tcPr>
          <w:p w:rsidR="00FA74F1" w:rsidRDefault="00FA74F1">
            <w:pPr>
              <w:jc w:val="center"/>
              <w:rPr>
                <w:b/>
                <w:bCs/>
                <w:sz w:val="16"/>
              </w:rPr>
            </w:pPr>
            <w:r w:rsidRPr="00B033FB">
              <w:rPr>
                <w:b/>
                <w:bCs/>
                <w:sz w:val="16"/>
              </w:rPr>
              <w:t>Tahun Akade-mik</w:t>
            </w:r>
          </w:p>
        </w:tc>
        <w:tc>
          <w:tcPr>
            <w:tcW w:w="991" w:type="dxa"/>
            <w:vMerge w:val="restart"/>
            <w:tcBorders>
              <w:top w:val="single" w:sz="4" w:space="0" w:color="auto"/>
              <w:right w:val="nil"/>
            </w:tcBorders>
            <w:shd w:val="clear" w:color="auto" w:fill="auto"/>
            <w:vAlign w:val="center"/>
          </w:tcPr>
          <w:p w:rsidR="00FA74F1" w:rsidRPr="00B033FB" w:rsidRDefault="00FA74F1" w:rsidP="00461EF6">
            <w:pPr>
              <w:jc w:val="center"/>
              <w:rPr>
                <w:rFonts w:cs="Arial"/>
                <w:b/>
                <w:bCs/>
                <w:sz w:val="16"/>
                <w:szCs w:val="16"/>
              </w:rPr>
            </w:pPr>
            <w:r w:rsidRPr="00B033FB">
              <w:rPr>
                <w:rFonts w:cs="Arial"/>
                <w:b/>
                <w:bCs/>
                <w:sz w:val="16"/>
                <w:szCs w:val="16"/>
              </w:rPr>
              <w:t>Daya Tampung</w:t>
            </w:r>
          </w:p>
        </w:tc>
        <w:tc>
          <w:tcPr>
            <w:tcW w:w="2270" w:type="dxa"/>
            <w:gridSpan w:val="2"/>
            <w:tcBorders>
              <w:top w:val="single" w:sz="4" w:space="0" w:color="auto"/>
              <w:left w:val="single" w:sz="4" w:space="0" w:color="auto"/>
            </w:tcBorders>
            <w:shd w:val="clear" w:color="auto" w:fill="auto"/>
            <w:vAlign w:val="center"/>
          </w:tcPr>
          <w:p w:rsidR="00FA74F1" w:rsidRDefault="00FA74F1" w:rsidP="00461EF6">
            <w:pPr>
              <w:jc w:val="center"/>
              <w:rPr>
                <w:rFonts w:cs="Arial"/>
                <w:b/>
                <w:bCs/>
                <w:sz w:val="16"/>
                <w:szCs w:val="16"/>
                <w:lang w:val="id-ID"/>
              </w:rPr>
            </w:pPr>
            <w:r w:rsidRPr="00B033FB">
              <w:rPr>
                <w:rFonts w:cs="Arial"/>
                <w:b/>
                <w:bCs/>
                <w:sz w:val="16"/>
                <w:szCs w:val="16"/>
              </w:rPr>
              <w:t xml:space="preserve">Jumlah Calon Mahasiswa </w:t>
            </w:r>
          </w:p>
        </w:tc>
        <w:tc>
          <w:tcPr>
            <w:tcW w:w="1134" w:type="dxa"/>
            <w:vMerge w:val="restart"/>
            <w:tcBorders>
              <w:top w:val="single" w:sz="4" w:space="0" w:color="auto"/>
            </w:tcBorders>
            <w:shd w:val="clear" w:color="auto" w:fill="auto"/>
            <w:vAlign w:val="center"/>
          </w:tcPr>
          <w:p w:rsidR="00567728" w:rsidRPr="00567728" w:rsidRDefault="00FA74F1">
            <w:pPr>
              <w:jc w:val="center"/>
              <w:rPr>
                <w:rFonts w:cs="Arial"/>
                <w:b/>
                <w:bCs/>
                <w:sz w:val="16"/>
                <w:szCs w:val="16"/>
              </w:rPr>
            </w:pPr>
            <w:r>
              <w:rPr>
                <w:rFonts w:cs="Arial"/>
                <w:b/>
                <w:bCs/>
                <w:sz w:val="16"/>
                <w:szCs w:val="16"/>
                <w:lang w:val="id-ID"/>
              </w:rPr>
              <w:t xml:space="preserve">Jumlah </w:t>
            </w:r>
            <w:r w:rsidR="00B72DAD">
              <w:rPr>
                <w:rFonts w:cs="Arial"/>
                <w:b/>
                <w:bCs/>
                <w:sz w:val="16"/>
                <w:szCs w:val="16"/>
              </w:rPr>
              <w:t>Mahasiswa Baru</w:t>
            </w:r>
          </w:p>
        </w:tc>
        <w:tc>
          <w:tcPr>
            <w:tcW w:w="2554" w:type="dxa"/>
            <w:gridSpan w:val="2"/>
            <w:tcBorders>
              <w:top w:val="single" w:sz="4" w:space="0" w:color="auto"/>
              <w:bottom w:val="single" w:sz="4" w:space="0" w:color="auto"/>
            </w:tcBorders>
            <w:shd w:val="clear" w:color="auto" w:fill="auto"/>
            <w:vAlign w:val="center"/>
          </w:tcPr>
          <w:p w:rsidR="00FA74F1" w:rsidRDefault="00FA74F1">
            <w:pPr>
              <w:jc w:val="center"/>
              <w:rPr>
                <w:rFonts w:cs="Arial"/>
                <w:b/>
                <w:bCs/>
                <w:sz w:val="16"/>
                <w:szCs w:val="16"/>
                <w:lang w:val="id-ID"/>
              </w:rPr>
            </w:pPr>
            <w:r>
              <w:rPr>
                <w:rFonts w:cs="Arial"/>
                <w:b/>
                <w:bCs/>
                <w:sz w:val="16"/>
                <w:szCs w:val="16"/>
                <w:lang w:val="id-ID"/>
              </w:rPr>
              <w:t>Persyaratan Masuk Program PPAk</w:t>
            </w:r>
          </w:p>
        </w:tc>
        <w:tc>
          <w:tcPr>
            <w:tcW w:w="1277" w:type="dxa"/>
            <w:vMerge w:val="restart"/>
            <w:tcBorders>
              <w:top w:val="single" w:sz="4" w:space="0" w:color="auto"/>
            </w:tcBorders>
            <w:shd w:val="clear" w:color="auto" w:fill="auto"/>
            <w:vAlign w:val="center"/>
          </w:tcPr>
          <w:p w:rsidR="00FA74F1" w:rsidRDefault="00FA74F1" w:rsidP="00E605C4">
            <w:pPr>
              <w:jc w:val="center"/>
              <w:rPr>
                <w:rFonts w:cs="Arial"/>
                <w:b/>
                <w:bCs/>
                <w:sz w:val="16"/>
                <w:szCs w:val="16"/>
                <w:lang w:val="id-ID"/>
              </w:rPr>
            </w:pPr>
            <w:r>
              <w:rPr>
                <w:rFonts w:cs="Arial"/>
                <w:b/>
                <w:sz w:val="16"/>
                <w:szCs w:val="16"/>
              </w:rPr>
              <w:t>Jumlah Lulusan</w:t>
            </w:r>
          </w:p>
        </w:tc>
        <w:tc>
          <w:tcPr>
            <w:tcW w:w="2836" w:type="dxa"/>
            <w:gridSpan w:val="3"/>
            <w:tcBorders>
              <w:top w:val="single" w:sz="4" w:space="0" w:color="auto"/>
              <w:bottom w:val="single" w:sz="4" w:space="0" w:color="auto"/>
              <w:right w:val="single" w:sz="4" w:space="0" w:color="auto"/>
            </w:tcBorders>
            <w:shd w:val="clear" w:color="auto" w:fill="auto"/>
            <w:vAlign w:val="center"/>
          </w:tcPr>
          <w:p w:rsidR="00FA74F1" w:rsidRPr="00525820" w:rsidRDefault="00FA74F1">
            <w:pPr>
              <w:jc w:val="center"/>
              <w:rPr>
                <w:rFonts w:cs="Arial"/>
                <w:b/>
                <w:bCs/>
                <w:sz w:val="16"/>
                <w:szCs w:val="16"/>
                <w:lang w:val="id-ID"/>
              </w:rPr>
            </w:pPr>
            <w:r>
              <w:rPr>
                <w:rFonts w:cs="Arial"/>
                <w:b/>
                <w:bCs/>
                <w:sz w:val="16"/>
                <w:szCs w:val="16"/>
                <w:lang w:val="id-ID"/>
              </w:rPr>
              <w:t>Banyaknya Lulusan dengan IPK</w:t>
            </w:r>
          </w:p>
        </w:tc>
        <w:tc>
          <w:tcPr>
            <w:tcW w:w="1700" w:type="dxa"/>
            <w:vMerge w:val="restart"/>
            <w:tcBorders>
              <w:top w:val="single" w:sz="4" w:space="0" w:color="auto"/>
              <w:right w:val="single" w:sz="4" w:space="0" w:color="auto"/>
            </w:tcBorders>
            <w:vAlign w:val="center"/>
          </w:tcPr>
          <w:p w:rsidR="00FA74F1" w:rsidRDefault="00FA74F1">
            <w:pPr>
              <w:jc w:val="center"/>
              <w:rPr>
                <w:rFonts w:cs="Arial"/>
                <w:b/>
                <w:bCs/>
                <w:sz w:val="16"/>
                <w:szCs w:val="16"/>
                <w:lang w:val="id-ID"/>
              </w:rPr>
            </w:pPr>
            <w:r>
              <w:rPr>
                <w:rFonts w:cs="Arial"/>
                <w:b/>
                <w:bCs/>
                <w:sz w:val="16"/>
                <w:szCs w:val="16"/>
                <w:lang w:val="id-ID"/>
              </w:rPr>
              <w:t>Rata-rata Nilai TOEFL Lulusan</w:t>
            </w:r>
          </w:p>
        </w:tc>
      </w:tr>
      <w:tr w:rsidR="00FA74F1" w:rsidRPr="00B033FB" w:rsidTr="00FA74F1">
        <w:trPr>
          <w:cantSplit/>
          <w:trHeight w:val="360"/>
        </w:trPr>
        <w:tc>
          <w:tcPr>
            <w:tcW w:w="990" w:type="dxa"/>
            <w:vMerge/>
            <w:tcBorders>
              <w:left w:val="single" w:sz="4" w:space="0" w:color="auto"/>
              <w:bottom w:val="double" w:sz="4" w:space="0" w:color="auto"/>
            </w:tcBorders>
            <w:shd w:val="clear" w:color="auto" w:fill="auto"/>
            <w:vAlign w:val="center"/>
          </w:tcPr>
          <w:p w:rsidR="00FA74F1" w:rsidRPr="00B033FB" w:rsidRDefault="00FA74F1" w:rsidP="00461EF6">
            <w:pPr>
              <w:rPr>
                <w:rFonts w:cs="Arial"/>
                <w:b/>
                <w:sz w:val="16"/>
                <w:szCs w:val="16"/>
              </w:rPr>
            </w:pPr>
          </w:p>
        </w:tc>
        <w:tc>
          <w:tcPr>
            <w:tcW w:w="991" w:type="dxa"/>
            <w:vMerge/>
            <w:tcBorders>
              <w:bottom w:val="double" w:sz="4" w:space="0" w:color="auto"/>
              <w:right w:val="nil"/>
            </w:tcBorders>
            <w:shd w:val="clear" w:color="auto" w:fill="auto"/>
            <w:vAlign w:val="center"/>
          </w:tcPr>
          <w:p w:rsidR="00FA74F1" w:rsidRPr="00B033FB" w:rsidRDefault="00FA74F1" w:rsidP="00461EF6">
            <w:pPr>
              <w:rPr>
                <w:rFonts w:cs="Arial"/>
                <w:b/>
                <w:sz w:val="16"/>
                <w:szCs w:val="16"/>
              </w:rPr>
            </w:pPr>
          </w:p>
        </w:tc>
        <w:tc>
          <w:tcPr>
            <w:tcW w:w="1136" w:type="dxa"/>
            <w:tcBorders>
              <w:left w:val="single" w:sz="4" w:space="0" w:color="auto"/>
              <w:bottom w:val="double" w:sz="4" w:space="0" w:color="auto"/>
            </w:tcBorders>
            <w:shd w:val="clear" w:color="auto" w:fill="auto"/>
            <w:vAlign w:val="center"/>
          </w:tcPr>
          <w:p w:rsidR="00FA74F1" w:rsidRPr="00B033FB" w:rsidRDefault="00FA74F1" w:rsidP="00461EF6">
            <w:pPr>
              <w:jc w:val="center"/>
              <w:rPr>
                <w:rFonts w:cs="Arial"/>
                <w:b/>
                <w:sz w:val="16"/>
                <w:szCs w:val="16"/>
              </w:rPr>
            </w:pPr>
            <w:r w:rsidRPr="00B033FB">
              <w:rPr>
                <w:rFonts w:cs="Arial"/>
                <w:b/>
                <w:sz w:val="16"/>
                <w:szCs w:val="16"/>
              </w:rPr>
              <w:t>Ikut Seleksi</w:t>
            </w:r>
          </w:p>
        </w:tc>
        <w:tc>
          <w:tcPr>
            <w:tcW w:w="1134" w:type="dxa"/>
            <w:tcBorders>
              <w:left w:val="single" w:sz="4" w:space="0" w:color="auto"/>
              <w:bottom w:val="double" w:sz="4" w:space="0" w:color="auto"/>
            </w:tcBorders>
            <w:shd w:val="clear" w:color="auto" w:fill="auto"/>
            <w:vAlign w:val="center"/>
          </w:tcPr>
          <w:p w:rsidR="00FA74F1" w:rsidRPr="00D709CC" w:rsidRDefault="00FA74F1" w:rsidP="00461EF6">
            <w:pPr>
              <w:jc w:val="center"/>
              <w:rPr>
                <w:rFonts w:cs="Arial"/>
                <w:b/>
                <w:sz w:val="16"/>
                <w:szCs w:val="16"/>
                <w:lang w:val="id-ID"/>
              </w:rPr>
            </w:pPr>
            <w:r w:rsidRPr="00D709CC">
              <w:rPr>
                <w:rFonts w:cs="Arial"/>
                <w:b/>
                <w:sz w:val="16"/>
                <w:szCs w:val="16"/>
                <w:lang w:val="id-ID"/>
              </w:rPr>
              <w:t xml:space="preserve">Lulus </w:t>
            </w:r>
            <w:r>
              <w:rPr>
                <w:rFonts w:cs="Arial"/>
                <w:b/>
                <w:sz w:val="16"/>
                <w:szCs w:val="16"/>
                <w:lang w:val="id-ID"/>
              </w:rPr>
              <w:t>S</w:t>
            </w:r>
            <w:r w:rsidRPr="00D709CC">
              <w:rPr>
                <w:rFonts w:cs="Arial"/>
                <w:b/>
                <w:sz w:val="16"/>
                <w:szCs w:val="16"/>
                <w:lang w:val="id-ID"/>
              </w:rPr>
              <w:t>eleksi</w:t>
            </w:r>
          </w:p>
        </w:tc>
        <w:tc>
          <w:tcPr>
            <w:tcW w:w="1134" w:type="dxa"/>
            <w:vMerge/>
            <w:tcBorders>
              <w:bottom w:val="double" w:sz="4" w:space="0" w:color="auto"/>
            </w:tcBorders>
            <w:shd w:val="clear" w:color="auto" w:fill="auto"/>
          </w:tcPr>
          <w:p w:rsidR="00FA74F1" w:rsidRPr="00D709CC" w:rsidRDefault="00FA74F1" w:rsidP="00461EF6">
            <w:pPr>
              <w:jc w:val="center"/>
              <w:rPr>
                <w:rFonts w:cs="Arial"/>
                <w:b/>
                <w:sz w:val="16"/>
                <w:szCs w:val="16"/>
              </w:rPr>
            </w:pPr>
          </w:p>
        </w:tc>
        <w:tc>
          <w:tcPr>
            <w:tcW w:w="1278" w:type="dxa"/>
            <w:tcBorders>
              <w:bottom w:val="double" w:sz="4" w:space="0" w:color="auto"/>
            </w:tcBorders>
            <w:shd w:val="clear" w:color="auto" w:fill="auto"/>
            <w:vAlign w:val="center"/>
          </w:tcPr>
          <w:p w:rsidR="00FA74F1" w:rsidRDefault="00FA74F1">
            <w:pPr>
              <w:jc w:val="center"/>
              <w:rPr>
                <w:rFonts w:cs="Arial"/>
                <w:b/>
                <w:sz w:val="16"/>
                <w:szCs w:val="16"/>
                <w:lang w:val="id-ID"/>
              </w:rPr>
            </w:pPr>
            <w:r w:rsidRPr="00D709CC">
              <w:rPr>
                <w:rFonts w:cs="Arial"/>
                <w:b/>
                <w:sz w:val="16"/>
                <w:szCs w:val="16"/>
              </w:rPr>
              <w:t>Rat</w:t>
            </w:r>
            <w:r w:rsidRPr="00D709CC">
              <w:rPr>
                <w:rFonts w:cs="Arial"/>
                <w:b/>
                <w:sz w:val="16"/>
                <w:szCs w:val="16"/>
                <w:lang w:val="id-ID"/>
              </w:rPr>
              <w:t>a-rata</w:t>
            </w:r>
            <w:r>
              <w:rPr>
                <w:rFonts w:cs="Arial"/>
                <w:b/>
                <w:sz w:val="16"/>
                <w:szCs w:val="16"/>
                <w:lang w:val="id-ID"/>
              </w:rPr>
              <w:t xml:space="preserve"> Nilai Ujian yang Diterima</w:t>
            </w:r>
            <w:r>
              <w:rPr>
                <w:rFonts w:cs="Arial"/>
                <w:b/>
                <w:sz w:val="16"/>
                <w:szCs w:val="16"/>
              </w:rPr>
              <w:t xml:space="preserve"> </w:t>
            </w:r>
            <w:r>
              <w:rPr>
                <w:rFonts w:cs="Arial"/>
                <w:b/>
                <w:sz w:val="16"/>
                <w:szCs w:val="16"/>
                <w:lang w:val="id-ID"/>
              </w:rPr>
              <w:t>di PPAk</w:t>
            </w:r>
          </w:p>
        </w:tc>
        <w:tc>
          <w:tcPr>
            <w:tcW w:w="1276" w:type="dxa"/>
            <w:tcBorders>
              <w:bottom w:val="double" w:sz="4" w:space="0" w:color="auto"/>
            </w:tcBorders>
            <w:shd w:val="clear" w:color="auto" w:fill="auto"/>
            <w:vAlign w:val="center"/>
          </w:tcPr>
          <w:p w:rsidR="00FA74F1" w:rsidRDefault="00FA74F1">
            <w:pPr>
              <w:jc w:val="center"/>
              <w:rPr>
                <w:rFonts w:cs="Arial"/>
                <w:b/>
                <w:sz w:val="16"/>
                <w:szCs w:val="16"/>
                <w:lang w:val="id-ID"/>
              </w:rPr>
            </w:pPr>
            <w:r>
              <w:rPr>
                <w:rFonts w:cs="Arial"/>
                <w:b/>
                <w:sz w:val="16"/>
                <w:szCs w:val="16"/>
                <w:lang w:val="id-ID"/>
              </w:rPr>
              <w:t xml:space="preserve">IPK S-1/D4 </w:t>
            </w:r>
          </w:p>
        </w:tc>
        <w:tc>
          <w:tcPr>
            <w:tcW w:w="1277" w:type="dxa"/>
            <w:vMerge/>
            <w:tcBorders>
              <w:bottom w:val="double" w:sz="4" w:space="0" w:color="auto"/>
            </w:tcBorders>
            <w:vAlign w:val="center"/>
          </w:tcPr>
          <w:p w:rsidR="00FA74F1" w:rsidRDefault="00FA74F1">
            <w:pPr>
              <w:jc w:val="center"/>
              <w:rPr>
                <w:rFonts w:cs="Arial"/>
                <w:b/>
                <w:sz w:val="16"/>
                <w:szCs w:val="16"/>
              </w:rPr>
            </w:pPr>
          </w:p>
        </w:tc>
        <w:tc>
          <w:tcPr>
            <w:tcW w:w="895" w:type="dxa"/>
            <w:tcBorders>
              <w:bottom w:val="double" w:sz="4" w:space="0" w:color="auto"/>
            </w:tcBorders>
            <w:shd w:val="clear" w:color="auto" w:fill="auto"/>
            <w:vAlign w:val="center"/>
          </w:tcPr>
          <w:p w:rsidR="00FA74F1" w:rsidRPr="00B033FB" w:rsidRDefault="00FA74F1" w:rsidP="00461EF6">
            <w:pPr>
              <w:jc w:val="center"/>
              <w:rPr>
                <w:rFonts w:cs="Arial"/>
                <w:b/>
                <w:sz w:val="16"/>
                <w:szCs w:val="16"/>
              </w:rPr>
            </w:pPr>
            <w:r w:rsidRPr="00B033FB">
              <w:rPr>
                <w:rFonts w:cs="Arial"/>
                <w:b/>
                <w:sz w:val="16"/>
                <w:szCs w:val="16"/>
              </w:rPr>
              <w:t>&lt; 2</w:t>
            </w:r>
            <w:r>
              <w:rPr>
                <w:rFonts w:cs="Arial"/>
                <w:b/>
                <w:sz w:val="16"/>
                <w:szCs w:val="16"/>
                <w:lang w:val="id-ID"/>
              </w:rPr>
              <w:t>.</w:t>
            </w:r>
            <w:r w:rsidRPr="00B033FB">
              <w:rPr>
                <w:rFonts w:cs="Arial"/>
                <w:b/>
                <w:sz w:val="16"/>
                <w:szCs w:val="16"/>
              </w:rPr>
              <w:t>75</w:t>
            </w:r>
          </w:p>
        </w:tc>
        <w:tc>
          <w:tcPr>
            <w:tcW w:w="948" w:type="dxa"/>
            <w:tcBorders>
              <w:bottom w:val="double" w:sz="4" w:space="0" w:color="auto"/>
              <w:right w:val="single" w:sz="4" w:space="0" w:color="auto"/>
            </w:tcBorders>
            <w:shd w:val="clear" w:color="auto" w:fill="auto"/>
            <w:vAlign w:val="center"/>
          </w:tcPr>
          <w:p w:rsidR="00FA74F1" w:rsidRPr="00B033FB" w:rsidRDefault="00FA74F1" w:rsidP="00461EF6">
            <w:pPr>
              <w:jc w:val="center"/>
              <w:rPr>
                <w:rFonts w:cs="Arial"/>
                <w:b/>
                <w:sz w:val="16"/>
                <w:szCs w:val="16"/>
              </w:rPr>
            </w:pPr>
            <w:r w:rsidRPr="00B033FB">
              <w:rPr>
                <w:rFonts w:cs="Arial"/>
                <w:b/>
                <w:sz w:val="16"/>
                <w:szCs w:val="16"/>
              </w:rPr>
              <w:t>2</w:t>
            </w:r>
            <w:r>
              <w:rPr>
                <w:rFonts w:cs="Arial"/>
                <w:b/>
                <w:sz w:val="16"/>
                <w:szCs w:val="16"/>
                <w:lang w:val="id-ID"/>
              </w:rPr>
              <w:t>.</w:t>
            </w:r>
            <w:r w:rsidRPr="00B033FB">
              <w:rPr>
                <w:rFonts w:cs="Arial"/>
                <w:b/>
                <w:sz w:val="16"/>
                <w:szCs w:val="16"/>
              </w:rPr>
              <w:t>75-3</w:t>
            </w:r>
            <w:r>
              <w:rPr>
                <w:rFonts w:cs="Arial"/>
                <w:b/>
                <w:sz w:val="16"/>
                <w:szCs w:val="16"/>
                <w:lang w:val="id-ID"/>
              </w:rPr>
              <w:t>.</w:t>
            </w:r>
            <w:r w:rsidRPr="00B033FB">
              <w:rPr>
                <w:rFonts w:cs="Arial"/>
                <w:b/>
                <w:sz w:val="16"/>
                <w:szCs w:val="16"/>
              </w:rPr>
              <w:t>50</w:t>
            </w:r>
          </w:p>
        </w:tc>
        <w:tc>
          <w:tcPr>
            <w:tcW w:w="993" w:type="dxa"/>
            <w:tcBorders>
              <w:bottom w:val="double" w:sz="4" w:space="0" w:color="auto"/>
              <w:right w:val="single" w:sz="4" w:space="0" w:color="auto"/>
            </w:tcBorders>
            <w:shd w:val="clear" w:color="auto" w:fill="auto"/>
            <w:vAlign w:val="center"/>
          </w:tcPr>
          <w:p w:rsidR="00FA74F1" w:rsidRPr="00B033FB" w:rsidRDefault="00FA74F1" w:rsidP="00461EF6">
            <w:pPr>
              <w:jc w:val="center"/>
              <w:rPr>
                <w:rFonts w:cs="Arial"/>
                <w:b/>
                <w:sz w:val="16"/>
                <w:szCs w:val="16"/>
              </w:rPr>
            </w:pPr>
            <w:r w:rsidRPr="00B033FB">
              <w:rPr>
                <w:rFonts w:cs="Arial"/>
                <w:b/>
                <w:sz w:val="16"/>
                <w:szCs w:val="16"/>
              </w:rPr>
              <w:t>&gt; 3</w:t>
            </w:r>
            <w:r>
              <w:rPr>
                <w:rFonts w:cs="Arial"/>
                <w:b/>
                <w:sz w:val="16"/>
                <w:szCs w:val="16"/>
                <w:lang w:val="id-ID"/>
              </w:rPr>
              <w:t>.</w:t>
            </w:r>
            <w:r w:rsidRPr="00B033FB">
              <w:rPr>
                <w:rFonts w:cs="Arial"/>
                <w:b/>
                <w:sz w:val="16"/>
                <w:szCs w:val="16"/>
              </w:rPr>
              <w:t>50</w:t>
            </w:r>
          </w:p>
        </w:tc>
        <w:tc>
          <w:tcPr>
            <w:tcW w:w="1700" w:type="dxa"/>
            <w:vMerge/>
            <w:tcBorders>
              <w:bottom w:val="double" w:sz="4" w:space="0" w:color="auto"/>
              <w:right w:val="single" w:sz="4" w:space="0" w:color="auto"/>
            </w:tcBorders>
          </w:tcPr>
          <w:p w:rsidR="00FA74F1" w:rsidRPr="00B033FB" w:rsidRDefault="00FA74F1" w:rsidP="00461EF6">
            <w:pPr>
              <w:jc w:val="center"/>
              <w:rPr>
                <w:rFonts w:cs="Arial"/>
                <w:b/>
                <w:sz w:val="16"/>
                <w:szCs w:val="16"/>
              </w:rPr>
            </w:pPr>
          </w:p>
        </w:tc>
      </w:tr>
      <w:tr w:rsidR="00165D55" w:rsidRPr="00B033FB" w:rsidTr="00FA74F1">
        <w:trPr>
          <w:cantSplit/>
          <w:trHeight w:val="157"/>
        </w:trPr>
        <w:tc>
          <w:tcPr>
            <w:tcW w:w="990" w:type="dxa"/>
            <w:tcBorders>
              <w:top w:val="double" w:sz="4" w:space="0" w:color="auto"/>
              <w:left w:val="single" w:sz="4" w:space="0" w:color="auto"/>
              <w:bottom w:val="single" w:sz="4" w:space="0" w:color="auto"/>
            </w:tcBorders>
            <w:shd w:val="clear" w:color="auto" w:fill="FFFFFF"/>
          </w:tcPr>
          <w:p w:rsidR="00DB0AAD" w:rsidRPr="00B033FB" w:rsidRDefault="00DB0AAD" w:rsidP="00461EF6">
            <w:pPr>
              <w:jc w:val="center"/>
              <w:rPr>
                <w:rFonts w:cs="Arial"/>
                <w:b/>
                <w:sz w:val="16"/>
                <w:szCs w:val="16"/>
              </w:rPr>
            </w:pPr>
            <w:r w:rsidRPr="00B033FB">
              <w:rPr>
                <w:rFonts w:cs="Arial"/>
                <w:b/>
                <w:sz w:val="16"/>
                <w:szCs w:val="16"/>
              </w:rPr>
              <w:t>(1)</w:t>
            </w:r>
          </w:p>
        </w:tc>
        <w:tc>
          <w:tcPr>
            <w:tcW w:w="991" w:type="dxa"/>
            <w:tcBorders>
              <w:top w:val="double" w:sz="4" w:space="0" w:color="auto"/>
              <w:bottom w:val="single" w:sz="4" w:space="0" w:color="auto"/>
            </w:tcBorders>
            <w:shd w:val="clear" w:color="auto" w:fill="FFFFFF"/>
          </w:tcPr>
          <w:p w:rsidR="00DB0AAD" w:rsidRPr="00B033FB" w:rsidRDefault="00DB0AAD" w:rsidP="00461EF6">
            <w:pPr>
              <w:jc w:val="center"/>
              <w:rPr>
                <w:rFonts w:cs="Arial"/>
                <w:b/>
                <w:sz w:val="16"/>
                <w:szCs w:val="16"/>
              </w:rPr>
            </w:pPr>
            <w:r w:rsidRPr="00B033FB">
              <w:rPr>
                <w:rFonts w:cs="Arial"/>
                <w:b/>
                <w:sz w:val="16"/>
                <w:szCs w:val="16"/>
              </w:rPr>
              <w:t>(2)</w:t>
            </w:r>
          </w:p>
        </w:tc>
        <w:tc>
          <w:tcPr>
            <w:tcW w:w="1136" w:type="dxa"/>
            <w:tcBorders>
              <w:top w:val="double" w:sz="4" w:space="0" w:color="auto"/>
              <w:bottom w:val="single" w:sz="4" w:space="0" w:color="auto"/>
            </w:tcBorders>
            <w:shd w:val="clear" w:color="auto" w:fill="FFFFFF"/>
          </w:tcPr>
          <w:p w:rsidR="00DB0AAD" w:rsidRPr="00B033FB" w:rsidRDefault="00DB0AAD" w:rsidP="00461EF6">
            <w:pPr>
              <w:jc w:val="center"/>
              <w:rPr>
                <w:rFonts w:cs="Arial"/>
                <w:b/>
                <w:sz w:val="16"/>
                <w:szCs w:val="16"/>
              </w:rPr>
            </w:pPr>
            <w:r w:rsidRPr="00B033FB">
              <w:rPr>
                <w:rFonts w:cs="Arial"/>
                <w:b/>
                <w:sz w:val="16"/>
                <w:szCs w:val="16"/>
              </w:rPr>
              <w:t>(3)</w:t>
            </w:r>
          </w:p>
        </w:tc>
        <w:tc>
          <w:tcPr>
            <w:tcW w:w="1134" w:type="dxa"/>
            <w:tcBorders>
              <w:top w:val="double" w:sz="4" w:space="0" w:color="auto"/>
              <w:bottom w:val="single" w:sz="4" w:space="0" w:color="auto"/>
            </w:tcBorders>
            <w:shd w:val="clear" w:color="auto" w:fill="FFFFFF"/>
          </w:tcPr>
          <w:p w:rsidR="00DB0AAD" w:rsidRPr="00D709CC" w:rsidRDefault="00DB0AAD" w:rsidP="00461EF6">
            <w:pPr>
              <w:jc w:val="center"/>
              <w:rPr>
                <w:rFonts w:cs="Arial"/>
                <w:b/>
                <w:sz w:val="16"/>
                <w:szCs w:val="16"/>
                <w:lang w:val="id-ID"/>
              </w:rPr>
            </w:pPr>
            <w:r w:rsidRPr="00D709CC">
              <w:rPr>
                <w:rFonts w:cs="Arial"/>
                <w:b/>
                <w:sz w:val="16"/>
                <w:szCs w:val="16"/>
                <w:lang w:val="id-ID"/>
              </w:rPr>
              <w:t>(4)</w:t>
            </w:r>
          </w:p>
        </w:tc>
        <w:tc>
          <w:tcPr>
            <w:tcW w:w="1134" w:type="dxa"/>
            <w:tcBorders>
              <w:top w:val="double" w:sz="4" w:space="0" w:color="auto"/>
              <w:bottom w:val="single" w:sz="4" w:space="0" w:color="auto"/>
            </w:tcBorders>
            <w:shd w:val="clear" w:color="auto" w:fill="FFFFFF"/>
          </w:tcPr>
          <w:p w:rsidR="00DB0AAD" w:rsidRPr="00D709CC" w:rsidRDefault="00DB0AAD" w:rsidP="00461EF6">
            <w:pPr>
              <w:jc w:val="center"/>
              <w:rPr>
                <w:rFonts w:cs="Arial"/>
                <w:b/>
                <w:sz w:val="16"/>
                <w:szCs w:val="16"/>
                <w:lang w:val="id-ID"/>
              </w:rPr>
            </w:pPr>
            <w:r w:rsidRPr="00D709CC">
              <w:rPr>
                <w:rFonts w:cs="Arial"/>
                <w:b/>
                <w:sz w:val="16"/>
                <w:szCs w:val="16"/>
                <w:lang w:val="id-ID"/>
              </w:rPr>
              <w:t>(5)</w:t>
            </w:r>
          </w:p>
        </w:tc>
        <w:tc>
          <w:tcPr>
            <w:tcW w:w="1278" w:type="dxa"/>
            <w:tcBorders>
              <w:top w:val="double" w:sz="4" w:space="0" w:color="auto"/>
              <w:bottom w:val="single" w:sz="4" w:space="0" w:color="auto"/>
            </w:tcBorders>
            <w:shd w:val="clear" w:color="auto" w:fill="FFFFFF"/>
          </w:tcPr>
          <w:p w:rsidR="00DB0AAD" w:rsidRPr="00D709CC" w:rsidRDefault="00DB0AAD" w:rsidP="00461EF6">
            <w:pPr>
              <w:jc w:val="center"/>
              <w:rPr>
                <w:rFonts w:cs="Arial"/>
                <w:b/>
                <w:sz w:val="16"/>
                <w:szCs w:val="16"/>
                <w:lang w:val="id-ID"/>
              </w:rPr>
            </w:pPr>
            <w:r w:rsidRPr="00D709CC">
              <w:rPr>
                <w:rFonts w:cs="Arial"/>
                <w:b/>
                <w:sz w:val="16"/>
                <w:szCs w:val="16"/>
              </w:rPr>
              <w:t>(</w:t>
            </w:r>
            <w:r w:rsidRPr="00D709CC">
              <w:rPr>
                <w:rFonts w:cs="Arial"/>
                <w:b/>
                <w:sz w:val="16"/>
                <w:szCs w:val="16"/>
                <w:lang w:val="id-ID"/>
              </w:rPr>
              <w:t>6</w:t>
            </w:r>
            <w:r w:rsidRPr="00D709CC">
              <w:rPr>
                <w:rFonts w:cs="Arial"/>
                <w:b/>
                <w:sz w:val="16"/>
                <w:szCs w:val="16"/>
              </w:rPr>
              <w:t>)</w:t>
            </w:r>
          </w:p>
        </w:tc>
        <w:tc>
          <w:tcPr>
            <w:tcW w:w="1276" w:type="dxa"/>
            <w:tcBorders>
              <w:top w:val="double" w:sz="4" w:space="0" w:color="auto"/>
              <w:bottom w:val="single" w:sz="4" w:space="0" w:color="auto"/>
            </w:tcBorders>
            <w:shd w:val="clear" w:color="auto" w:fill="FFFFFF"/>
          </w:tcPr>
          <w:p w:rsidR="00DB0AAD" w:rsidRPr="00D709CC" w:rsidRDefault="00FA74F1" w:rsidP="00814CC8">
            <w:pPr>
              <w:jc w:val="center"/>
              <w:rPr>
                <w:rFonts w:cs="Arial"/>
                <w:b/>
                <w:sz w:val="16"/>
                <w:szCs w:val="16"/>
              </w:rPr>
            </w:pPr>
            <w:r>
              <w:rPr>
                <w:rFonts w:cs="Arial"/>
                <w:b/>
                <w:sz w:val="16"/>
                <w:szCs w:val="16"/>
              </w:rPr>
              <w:t>(7)</w:t>
            </w:r>
          </w:p>
        </w:tc>
        <w:tc>
          <w:tcPr>
            <w:tcW w:w="1277" w:type="dxa"/>
            <w:tcBorders>
              <w:top w:val="double" w:sz="4" w:space="0" w:color="auto"/>
              <w:bottom w:val="single" w:sz="4" w:space="0" w:color="auto"/>
            </w:tcBorders>
            <w:shd w:val="clear" w:color="auto" w:fill="FFFFFF"/>
          </w:tcPr>
          <w:p w:rsidR="00DB0AAD" w:rsidRPr="00B033FB" w:rsidRDefault="00FA74F1" w:rsidP="00461EF6">
            <w:pPr>
              <w:ind w:left="-108"/>
              <w:jc w:val="center"/>
              <w:rPr>
                <w:rFonts w:cs="Arial"/>
                <w:b/>
                <w:sz w:val="16"/>
                <w:szCs w:val="16"/>
              </w:rPr>
            </w:pPr>
            <w:r>
              <w:rPr>
                <w:rFonts w:cs="Arial"/>
                <w:b/>
                <w:sz w:val="16"/>
                <w:szCs w:val="16"/>
              </w:rPr>
              <w:t>(8)</w:t>
            </w:r>
          </w:p>
        </w:tc>
        <w:tc>
          <w:tcPr>
            <w:tcW w:w="895" w:type="dxa"/>
            <w:tcBorders>
              <w:top w:val="double" w:sz="4" w:space="0" w:color="auto"/>
              <w:bottom w:val="single" w:sz="4" w:space="0" w:color="auto"/>
            </w:tcBorders>
            <w:shd w:val="clear" w:color="auto" w:fill="FFFFFF"/>
          </w:tcPr>
          <w:p w:rsidR="00DB0AAD" w:rsidRPr="00B033FB" w:rsidRDefault="00DB0AAD" w:rsidP="00461EF6">
            <w:pPr>
              <w:ind w:left="-108"/>
              <w:jc w:val="center"/>
              <w:rPr>
                <w:rFonts w:cs="Arial"/>
                <w:b/>
                <w:sz w:val="16"/>
                <w:szCs w:val="16"/>
              </w:rPr>
            </w:pPr>
            <w:r w:rsidRPr="00B033FB">
              <w:rPr>
                <w:rFonts w:cs="Arial"/>
                <w:b/>
                <w:sz w:val="16"/>
                <w:szCs w:val="16"/>
              </w:rPr>
              <w:t>(</w:t>
            </w:r>
            <w:r>
              <w:rPr>
                <w:rFonts w:cs="Arial"/>
                <w:b/>
                <w:sz w:val="16"/>
                <w:szCs w:val="16"/>
                <w:lang w:val="id-ID"/>
              </w:rPr>
              <w:t>9</w:t>
            </w:r>
            <w:r w:rsidRPr="00B033FB">
              <w:rPr>
                <w:rFonts w:cs="Arial"/>
                <w:b/>
                <w:sz w:val="16"/>
                <w:szCs w:val="16"/>
              </w:rPr>
              <w:t>)</w:t>
            </w:r>
          </w:p>
        </w:tc>
        <w:tc>
          <w:tcPr>
            <w:tcW w:w="948" w:type="dxa"/>
            <w:tcBorders>
              <w:top w:val="double" w:sz="4" w:space="0" w:color="auto"/>
              <w:bottom w:val="single" w:sz="4" w:space="0" w:color="auto"/>
              <w:right w:val="single" w:sz="4" w:space="0" w:color="auto"/>
            </w:tcBorders>
            <w:shd w:val="clear" w:color="auto" w:fill="FFFFFF"/>
          </w:tcPr>
          <w:p w:rsidR="00DB0AAD" w:rsidRPr="00B033FB" w:rsidRDefault="00DB0AAD" w:rsidP="00461EF6">
            <w:pPr>
              <w:ind w:left="-108"/>
              <w:jc w:val="center"/>
              <w:rPr>
                <w:rFonts w:cs="Arial"/>
                <w:b/>
                <w:sz w:val="16"/>
                <w:szCs w:val="16"/>
              </w:rPr>
            </w:pPr>
            <w:r>
              <w:rPr>
                <w:rFonts w:cs="Arial"/>
                <w:b/>
                <w:sz w:val="16"/>
                <w:szCs w:val="16"/>
                <w:lang w:val="id-ID"/>
              </w:rPr>
              <w:t>(10)</w:t>
            </w:r>
          </w:p>
        </w:tc>
        <w:tc>
          <w:tcPr>
            <w:tcW w:w="993" w:type="dxa"/>
            <w:tcBorders>
              <w:top w:val="double" w:sz="4" w:space="0" w:color="auto"/>
              <w:bottom w:val="single" w:sz="4" w:space="0" w:color="auto"/>
              <w:right w:val="single" w:sz="4" w:space="0" w:color="auto"/>
            </w:tcBorders>
            <w:shd w:val="clear" w:color="auto" w:fill="FFFFFF"/>
          </w:tcPr>
          <w:p w:rsidR="00DB0AAD" w:rsidRPr="00D93B8E" w:rsidRDefault="00DB0AAD" w:rsidP="00461EF6">
            <w:pPr>
              <w:ind w:left="-108"/>
              <w:jc w:val="center"/>
              <w:rPr>
                <w:rFonts w:cs="Arial"/>
                <w:b/>
                <w:sz w:val="16"/>
                <w:szCs w:val="16"/>
                <w:lang w:val="id-ID"/>
              </w:rPr>
            </w:pPr>
            <w:r>
              <w:rPr>
                <w:rFonts w:cs="Arial"/>
                <w:b/>
                <w:sz w:val="16"/>
                <w:szCs w:val="16"/>
                <w:lang w:val="id-ID"/>
              </w:rPr>
              <w:t>(11)</w:t>
            </w:r>
          </w:p>
        </w:tc>
        <w:tc>
          <w:tcPr>
            <w:tcW w:w="1700" w:type="dxa"/>
            <w:tcBorders>
              <w:top w:val="double" w:sz="4" w:space="0" w:color="auto"/>
              <w:bottom w:val="single" w:sz="4" w:space="0" w:color="auto"/>
              <w:right w:val="single" w:sz="4" w:space="0" w:color="auto"/>
            </w:tcBorders>
            <w:shd w:val="clear" w:color="auto" w:fill="FFFFFF"/>
          </w:tcPr>
          <w:p w:rsidR="00DB0AAD" w:rsidRDefault="00DB0AAD" w:rsidP="00461EF6">
            <w:pPr>
              <w:ind w:left="-108"/>
              <w:jc w:val="center"/>
              <w:rPr>
                <w:rFonts w:cs="Arial"/>
                <w:b/>
                <w:sz w:val="16"/>
                <w:szCs w:val="16"/>
                <w:lang w:val="id-ID"/>
              </w:rPr>
            </w:pPr>
            <w:r>
              <w:rPr>
                <w:rFonts w:cs="Arial"/>
                <w:b/>
                <w:sz w:val="16"/>
                <w:szCs w:val="16"/>
                <w:lang w:val="id-ID"/>
              </w:rPr>
              <w:t>(12)</w:t>
            </w:r>
          </w:p>
        </w:tc>
      </w:tr>
      <w:tr w:rsidR="00E15375" w:rsidRPr="00B033FB" w:rsidTr="00B72DAD">
        <w:trPr>
          <w:cantSplit/>
          <w:trHeight w:val="243"/>
        </w:trPr>
        <w:tc>
          <w:tcPr>
            <w:tcW w:w="990" w:type="dxa"/>
            <w:tcBorders>
              <w:top w:val="single" w:sz="4" w:space="0" w:color="auto"/>
            </w:tcBorders>
          </w:tcPr>
          <w:p w:rsidR="00E15375" w:rsidRPr="00204324" w:rsidRDefault="00E15375" w:rsidP="00461EF6">
            <w:pPr>
              <w:jc w:val="center"/>
              <w:rPr>
                <w:lang w:val="id-ID"/>
              </w:rPr>
            </w:pPr>
            <w:r>
              <w:rPr>
                <w:lang w:val="id-ID"/>
              </w:rPr>
              <w:t>TS-4</w:t>
            </w:r>
          </w:p>
        </w:tc>
        <w:tc>
          <w:tcPr>
            <w:tcW w:w="991" w:type="dxa"/>
            <w:tcBorders>
              <w:top w:val="single" w:sz="4" w:space="0" w:color="auto"/>
            </w:tcBorders>
          </w:tcPr>
          <w:p w:rsidR="00E15375" w:rsidRPr="00B033FB" w:rsidRDefault="00E15375" w:rsidP="00461EF6">
            <w:pPr>
              <w:rPr>
                <w:rFonts w:cs="Arial"/>
                <w:sz w:val="16"/>
              </w:rPr>
            </w:pPr>
          </w:p>
        </w:tc>
        <w:tc>
          <w:tcPr>
            <w:tcW w:w="1136" w:type="dxa"/>
            <w:tcBorders>
              <w:top w:val="single" w:sz="4" w:space="0" w:color="auto"/>
            </w:tcBorders>
            <w:vAlign w:val="center"/>
          </w:tcPr>
          <w:p w:rsidR="00567728" w:rsidRDefault="00567728" w:rsidP="00567728">
            <w:pPr>
              <w:jc w:val="left"/>
              <w:rPr>
                <w:rFonts w:cs="Arial"/>
                <w:sz w:val="16"/>
                <w:lang w:val="id-ID"/>
              </w:rPr>
            </w:pPr>
          </w:p>
        </w:tc>
        <w:tc>
          <w:tcPr>
            <w:tcW w:w="1134" w:type="dxa"/>
            <w:tcBorders>
              <w:top w:val="single" w:sz="4" w:space="0" w:color="auto"/>
            </w:tcBorders>
            <w:vAlign w:val="center"/>
          </w:tcPr>
          <w:p w:rsidR="00567728" w:rsidRDefault="00567728">
            <w:pPr>
              <w:jc w:val="left"/>
              <w:rPr>
                <w:rFonts w:cs="Arial"/>
                <w:sz w:val="16"/>
              </w:rPr>
            </w:pPr>
          </w:p>
        </w:tc>
        <w:tc>
          <w:tcPr>
            <w:tcW w:w="1134" w:type="dxa"/>
            <w:tcBorders>
              <w:top w:val="single" w:sz="4" w:space="0" w:color="auto"/>
            </w:tcBorders>
            <w:vAlign w:val="center"/>
          </w:tcPr>
          <w:p w:rsidR="00567728" w:rsidRDefault="00E15375">
            <w:pPr>
              <w:jc w:val="left"/>
              <w:rPr>
                <w:rFonts w:cs="Arial"/>
                <w:sz w:val="16"/>
              </w:rPr>
            </w:pPr>
            <w:r>
              <w:rPr>
                <w:rFonts w:cs="Arial"/>
                <w:sz w:val="16"/>
              </w:rPr>
              <w:t>C</w:t>
            </w:r>
            <w:r w:rsidRPr="0061116D">
              <w:rPr>
                <w:rFonts w:cs="Arial"/>
                <w:sz w:val="16"/>
                <w:lang w:val="id-ID"/>
              </w:rPr>
              <w:t>1=</w:t>
            </w:r>
          </w:p>
        </w:tc>
        <w:tc>
          <w:tcPr>
            <w:tcW w:w="1278" w:type="dxa"/>
            <w:tcBorders>
              <w:top w:val="single" w:sz="4" w:space="0" w:color="auto"/>
            </w:tcBorders>
            <w:vAlign w:val="center"/>
          </w:tcPr>
          <w:p w:rsidR="00567728" w:rsidRDefault="00E15375">
            <w:pPr>
              <w:jc w:val="left"/>
              <w:rPr>
                <w:rFonts w:cs="Arial"/>
                <w:sz w:val="16"/>
                <w:lang w:val="id-ID"/>
              </w:rPr>
            </w:pPr>
            <w:r>
              <w:rPr>
                <w:rFonts w:cs="Arial"/>
                <w:sz w:val="16"/>
              </w:rPr>
              <w:t>D</w:t>
            </w:r>
            <w:r w:rsidRPr="0061116D">
              <w:rPr>
                <w:rFonts w:cs="Arial"/>
                <w:sz w:val="16"/>
                <w:lang w:val="id-ID"/>
              </w:rPr>
              <w:t>1=</w:t>
            </w:r>
          </w:p>
        </w:tc>
        <w:tc>
          <w:tcPr>
            <w:tcW w:w="1276" w:type="dxa"/>
            <w:tcBorders>
              <w:top w:val="single" w:sz="4" w:space="0" w:color="auto"/>
            </w:tcBorders>
            <w:vAlign w:val="center"/>
          </w:tcPr>
          <w:p w:rsidR="00567728" w:rsidRDefault="00E15375">
            <w:pPr>
              <w:jc w:val="left"/>
              <w:rPr>
                <w:rFonts w:cs="Arial"/>
                <w:sz w:val="16"/>
                <w:lang w:val="id-ID"/>
              </w:rPr>
            </w:pPr>
            <w:r>
              <w:rPr>
                <w:rFonts w:cs="Arial"/>
                <w:sz w:val="16"/>
              </w:rPr>
              <w:t>E</w:t>
            </w:r>
            <w:r w:rsidRPr="0061116D">
              <w:rPr>
                <w:rFonts w:cs="Arial"/>
                <w:sz w:val="16"/>
                <w:lang w:val="id-ID"/>
              </w:rPr>
              <w:t>1=</w:t>
            </w:r>
          </w:p>
        </w:tc>
        <w:tc>
          <w:tcPr>
            <w:tcW w:w="1277" w:type="dxa"/>
            <w:tcBorders>
              <w:top w:val="single" w:sz="4" w:space="0" w:color="auto"/>
            </w:tcBorders>
            <w:vAlign w:val="center"/>
          </w:tcPr>
          <w:p w:rsidR="00567728" w:rsidRDefault="00E15375">
            <w:pPr>
              <w:jc w:val="left"/>
              <w:rPr>
                <w:rFonts w:cs="Arial"/>
                <w:sz w:val="16"/>
              </w:rPr>
            </w:pPr>
            <w:r>
              <w:rPr>
                <w:rFonts w:cs="Arial"/>
                <w:sz w:val="16"/>
              </w:rPr>
              <w:t>F1=</w:t>
            </w:r>
          </w:p>
        </w:tc>
        <w:tc>
          <w:tcPr>
            <w:tcW w:w="895" w:type="dxa"/>
            <w:tcBorders>
              <w:top w:val="single" w:sz="4" w:space="0" w:color="auto"/>
            </w:tcBorders>
            <w:vAlign w:val="center"/>
          </w:tcPr>
          <w:p w:rsidR="00567728" w:rsidRDefault="00567728" w:rsidP="00567728">
            <w:pPr>
              <w:jc w:val="left"/>
              <w:rPr>
                <w:rFonts w:cs="Arial"/>
                <w:sz w:val="16"/>
              </w:rPr>
            </w:pPr>
          </w:p>
        </w:tc>
        <w:tc>
          <w:tcPr>
            <w:tcW w:w="948" w:type="dxa"/>
            <w:tcBorders>
              <w:top w:val="single" w:sz="4" w:space="0" w:color="auto"/>
            </w:tcBorders>
            <w:vAlign w:val="center"/>
          </w:tcPr>
          <w:p w:rsidR="00567728" w:rsidRDefault="00567728" w:rsidP="00567728">
            <w:pPr>
              <w:jc w:val="left"/>
              <w:rPr>
                <w:rFonts w:cs="Arial"/>
                <w:sz w:val="16"/>
              </w:rPr>
            </w:pPr>
          </w:p>
        </w:tc>
        <w:tc>
          <w:tcPr>
            <w:tcW w:w="993" w:type="dxa"/>
            <w:tcBorders>
              <w:top w:val="single" w:sz="4" w:space="0" w:color="auto"/>
            </w:tcBorders>
            <w:vAlign w:val="center"/>
          </w:tcPr>
          <w:p w:rsidR="00567728" w:rsidRDefault="00567728" w:rsidP="00567728">
            <w:pPr>
              <w:jc w:val="left"/>
              <w:rPr>
                <w:rFonts w:cs="Arial"/>
                <w:sz w:val="16"/>
              </w:rPr>
            </w:pPr>
          </w:p>
        </w:tc>
        <w:tc>
          <w:tcPr>
            <w:tcW w:w="1700" w:type="dxa"/>
            <w:tcBorders>
              <w:top w:val="single" w:sz="4" w:space="0" w:color="auto"/>
            </w:tcBorders>
            <w:vAlign w:val="center"/>
          </w:tcPr>
          <w:p w:rsidR="00567728" w:rsidRDefault="00E15375" w:rsidP="00567728">
            <w:pPr>
              <w:jc w:val="left"/>
              <w:rPr>
                <w:rFonts w:cs="Arial"/>
                <w:sz w:val="16"/>
              </w:rPr>
            </w:pPr>
            <w:r>
              <w:rPr>
                <w:rFonts w:cs="Arial"/>
                <w:sz w:val="16"/>
              </w:rPr>
              <w:t>J1=</w:t>
            </w:r>
          </w:p>
        </w:tc>
      </w:tr>
      <w:tr w:rsidR="00E15375" w:rsidRPr="00B033FB" w:rsidTr="00B72DAD">
        <w:trPr>
          <w:cantSplit/>
          <w:trHeight w:val="229"/>
        </w:trPr>
        <w:tc>
          <w:tcPr>
            <w:tcW w:w="990" w:type="dxa"/>
          </w:tcPr>
          <w:p w:rsidR="00E15375" w:rsidRPr="00204324" w:rsidRDefault="00E15375" w:rsidP="00461EF6">
            <w:pPr>
              <w:jc w:val="center"/>
              <w:rPr>
                <w:lang w:val="id-ID"/>
              </w:rPr>
            </w:pPr>
            <w:r>
              <w:rPr>
                <w:lang w:val="id-ID"/>
              </w:rPr>
              <w:t>TS-3</w:t>
            </w:r>
          </w:p>
        </w:tc>
        <w:tc>
          <w:tcPr>
            <w:tcW w:w="991" w:type="dxa"/>
          </w:tcPr>
          <w:p w:rsidR="00E15375" w:rsidRPr="00B033FB" w:rsidRDefault="00E15375" w:rsidP="00461EF6">
            <w:pPr>
              <w:rPr>
                <w:rFonts w:cs="Arial"/>
                <w:sz w:val="16"/>
              </w:rPr>
            </w:pPr>
          </w:p>
        </w:tc>
        <w:tc>
          <w:tcPr>
            <w:tcW w:w="1136" w:type="dxa"/>
            <w:vAlign w:val="center"/>
          </w:tcPr>
          <w:p w:rsidR="00567728" w:rsidRDefault="00567728" w:rsidP="00567728">
            <w:pPr>
              <w:jc w:val="left"/>
              <w:rPr>
                <w:rFonts w:cs="Arial"/>
                <w:sz w:val="16"/>
                <w:lang w:val="id-ID"/>
              </w:rPr>
            </w:pPr>
          </w:p>
        </w:tc>
        <w:tc>
          <w:tcPr>
            <w:tcW w:w="1134" w:type="dxa"/>
            <w:vAlign w:val="center"/>
          </w:tcPr>
          <w:p w:rsidR="00567728" w:rsidRDefault="00567728">
            <w:pPr>
              <w:jc w:val="left"/>
              <w:rPr>
                <w:rFonts w:cs="Arial"/>
                <w:sz w:val="16"/>
              </w:rPr>
            </w:pPr>
          </w:p>
        </w:tc>
        <w:tc>
          <w:tcPr>
            <w:tcW w:w="1134" w:type="dxa"/>
            <w:vAlign w:val="center"/>
          </w:tcPr>
          <w:p w:rsidR="00567728" w:rsidRDefault="00E15375">
            <w:pPr>
              <w:jc w:val="left"/>
              <w:rPr>
                <w:rFonts w:cs="Arial"/>
                <w:sz w:val="16"/>
              </w:rPr>
            </w:pPr>
            <w:r>
              <w:rPr>
                <w:rFonts w:cs="Arial"/>
                <w:sz w:val="16"/>
              </w:rPr>
              <w:t>C</w:t>
            </w:r>
            <w:r w:rsidRPr="0061116D">
              <w:rPr>
                <w:rFonts w:cs="Arial"/>
                <w:sz w:val="16"/>
                <w:lang w:val="id-ID"/>
              </w:rPr>
              <w:t>2=</w:t>
            </w:r>
          </w:p>
        </w:tc>
        <w:tc>
          <w:tcPr>
            <w:tcW w:w="1278" w:type="dxa"/>
            <w:vAlign w:val="center"/>
          </w:tcPr>
          <w:p w:rsidR="00567728" w:rsidRDefault="00E15375">
            <w:pPr>
              <w:jc w:val="left"/>
              <w:rPr>
                <w:rFonts w:cs="Arial"/>
                <w:sz w:val="16"/>
                <w:lang w:val="id-ID"/>
              </w:rPr>
            </w:pPr>
            <w:r>
              <w:rPr>
                <w:rFonts w:cs="Arial"/>
                <w:sz w:val="16"/>
              </w:rPr>
              <w:t>D</w:t>
            </w:r>
            <w:r w:rsidRPr="0061116D">
              <w:rPr>
                <w:rFonts w:cs="Arial"/>
                <w:sz w:val="16"/>
                <w:lang w:val="id-ID"/>
              </w:rPr>
              <w:t>2=</w:t>
            </w:r>
          </w:p>
        </w:tc>
        <w:tc>
          <w:tcPr>
            <w:tcW w:w="1276" w:type="dxa"/>
            <w:vAlign w:val="center"/>
          </w:tcPr>
          <w:p w:rsidR="00567728" w:rsidRDefault="00E15375">
            <w:pPr>
              <w:jc w:val="left"/>
              <w:rPr>
                <w:rFonts w:cs="Arial"/>
                <w:sz w:val="16"/>
                <w:lang w:val="id-ID"/>
              </w:rPr>
            </w:pPr>
            <w:r>
              <w:rPr>
                <w:rFonts w:cs="Arial"/>
                <w:sz w:val="16"/>
              </w:rPr>
              <w:t>E</w:t>
            </w:r>
            <w:r w:rsidRPr="0061116D">
              <w:rPr>
                <w:rFonts w:cs="Arial"/>
                <w:sz w:val="16"/>
                <w:lang w:val="id-ID"/>
              </w:rPr>
              <w:t>2=</w:t>
            </w:r>
          </w:p>
        </w:tc>
        <w:tc>
          <w:tcPr>
            <w:tcW w:w="1277" w:type="dxa"/>
            <w:vAlign w:val="center"/>
          </w:tcPr>
          <w:p w:rsidR="00567728" w:rsidRDefault="00E15375">
            <w:pPr>
              <w:jc w:val="left"/>
              <w:rPr>
                <w:rFonts w:cs="Arial"/>
                <w:sz w:val="16"/>
              </w:rPr>
            </w:pPr>
            <w:r>
              <w:rPr>
                <w:rFonts w:cs="Arial"/>
                <w:sz w:val="16"/>
              </w:rPr>
              <w:t>F2=</w:t>
            </w:r>
          </w:p>
        </w:tc>
        <w:tc>
          <w:tcPr>
            <w:tcW w:w="895" w:type="dxa"/>
            <w:vAlign w:val="center"/>
          </w:tcPr>
          <w:p w:rsidR="00567728" w:rsidRDefault="00567728" w:rsidP="00567728">
            <w:pPr>
              <w:jc w:val="left"/>
              <w:rPr>
                <w:rFonts w:cs="Arial"/>
                <w:sz w:val="16"/>
              </w:rPr>
            </w:pPr>
          </w:p>
        </w:tc>
        <w:tc>
          <w:tcPr>
            <w:tcW w:w="948" w:type="dxa"/>
            <w:vAlign w:val="center"/>
          </w:tcPr>
          <w:p w:rsidR="00567728" w:rsidRDefault="00567728" w:rsidP="00567728">
            <w:pPr>
              <w:jc w:val="left"/>
              <w:rPr>
                <w:rFonts w:cs="Arial"/>
                <w:sz w:val="16"/>
              </w:rPr>
            </w:pPr>
          </w:p>
        </w:tc>
        <w:tc>
          <w:tcPr>
            <w:tcW w:w="993" w:type="dxa"/>
            <w:vAlign w:val="center"/>
          </w:tcPr>
          <w:p w:rsidR="00567728" w:rsidRDefault="00567728" w:rsidP="00567728">
            <w:pPr>
              <w:jc w:val="left"/>
              <w:rPr>
                <w:rFonts w:cs="Arial"/>
                <w:sz w:val="16"/>
              </w:rPr>
            </w:pPr>
          </w:p>
        </w:tc>
        <w:tc>
          <w:tcPr>
            <w:tcW w:w="1700" w:type="dxa"/>
            <w:vAlign w:val="center"/>
          </w:tcPr>
          <w:p w:rsidR="00567728" w:rsidRDefault="00E15375" w:rsidP="00567728">
            <w:pPr>
              <w:jc w:val="left"/>
              <w:rPr>
                <w:rFonts w:cs="Arial"/>
                <w:sz w:val="16"/>
              </w:rPr>
            </w:pPr>
            <w:r>
              <w:rPr>
                <w:rFonts w:cs="Arial"/>
                <w:sz w:val="16"/>
              </w:rPr>
              <w:t>J2=</w:t>
            </w:r>
          </w:p>
        </w:tc>
      </w:tr>
      <w:tr w:rsidR="00E15375" w:rsidRPr="00B033FB" w:rsidTr="00B72DAD">
        <w:trPr>
          <w:cantSplit/>
          <w:trHeight w:val="243"/>
        </w:trPr>
        <w:tc>
          <w:tcPr>
            <w:tcW w:w="990" w:type="dxa"/>
          </w:tcPr>
          <w:p w:rsidR="00E15375" w:rsidRPr="00B033FB" w:rsidRDefault="00E15375" w:rsidP="00461EF6">
            <w:pPr>
              <w:jc w:val="center"/>
            </w:pPr>
            <w:r w:rsidRPr="00B033FB">
              <w:t>TS-2</w:t>
            </w:r>
          </w:p>
        </w:tc>
        <w:tc>
          <w:tcPr>
            <w:tcW w:w="991" w:type="dxa"/>
          </w:tcPr>
          <w:p w:rsidR="00E15375" w:rsidRPr="00B033FB" w:rsidRDefault="00E15375" w:rsidP="00461EF6">
            <w:pPr>
              <w:rPr>
                <w:rFonts w:cs="Arial"/>
                <w:sz w:val="16"/>
              </w:rPr>
            </w:pPr>
          </w:p>
        </w:tc>
        <w:tc>
          <w:tcPr>
            <w:tcW w:w="1136" w:type="dxa"/>
            <w:vAlign w:val="center"/>
          </w:tcPr>
          <w:p w:rsidR="00567728" w:rsidRDefault="00567728" w:rsidP="00567728">
            <w:pPr>
              <w:jc w:val="left"/>
              <w:rPr>
                <w:rFonts w:cs="Arial"/>
                <w:sz w:val="16"/>
                <w:lang w:val="id-ID"/>
              </w:rPr>
            </w:pPr>
          </w:p>
        </w:tc>
        <w:tc>
          <w:tcPr>
            <w:tcW w:w="1134" w:type="dxa"/>
            <w:vAlign w:val="center"/>
          </w:tcPr>
          <w:p w:rsidR="00567728" w:rsidRDefault="00567728">
            <w:pPr>
              <w:jc w:val="left"/>
              <w:rPr>
                <w:rFonts w:cs="Arial"/>
                <w:sz w:val="16"/>
              </w:rPr>
            </w:pPr>
          </w:p>
        </w:tc>
        <w:tc>
          <w:tcPr>
            <w:tcW w:w="1134" w:type="dxa"/>
            <w:vAlign w:val="center"/>
          </w:tcPr>
          <w:p w:rsidR="00567728" w:rsidRDefault="00E15375">
            <w:pPr>
              <w:jc w:val="left"/>
              <w:rPr>
                <w:rFonts w:cs="Arial"/>
                <w:sz w:val="16"/>
              </w:rPr>
            </w:pPr>
            <w:r>
              <w:rPr>
                <w:rFonts w:cs="Arial"/>
                <w:sz w:val="16"/>
              </w:rPr>
              <w:t>C</w:t>
            </w:r>
            <w:r w:rsidRPr="0061116D">
              <w:rPr>
                <w:rFonts w:cs="Arial"/>
                <w:sz w:val="16"/>
                <w:lang w:val="id-ID"/>
              </w:rPr>
              <w:t>3=</w:t>
            </w:r>
          </w:p>
        </w:tc>
        <w:tc>
          <w:tcPr>
            <w:tcW w:w="1278" w:type="dxa"/>
            <w:vAlign w:val="center"/>
          </w:tcPr>
          <w:p w:rsidR="00567728" w:rsidRDefault="00E15375">
            <w:pPr>
              <w:jc w:val="left"/>
              <w:rPr>
                <w:rFonts w:cs="Arial"/>
                <w:sz w:val="16"/>
                <w:lang w:val="id-ID"/>
              </w:rPr>
            </w:pPr>
            <w:r>
              <w:rPr>
                <w:rFonts w:cs="Arial"/>
                <w:sz w:val="16"/>
              </w:rPr>
              <w:t>D</w:t>
            </w:r>
            <w:r w:rsidRPr="0061116D">
              <w:rPr>
                <w:rFonts w:cs="Arial"/>
                <w:sz w:val="16"/>
                <w:lang w:val="id-ID"/>
              </w:rPr>
              <w:t>3=</w:t>
            </w:r>
          </w:p>
        </w:tc>
        <w:tc>
          <w:tcPr>
            <w:tcW w:w="1276" w:type="dxa"/>
            <w:vAlign w:val="center"/>
          </w:tcPr>
          <w:p w:rsidR="00567728" w:rsidRDefault="00E15375">
            <w:pPr>
              <w:jc w:val="left"/>
              <w:rPr>
                <w:rFonts w:cs="Arial"/>
                <w:sz w:val="16"/>
                <w:lang w:val="id-ID"/>
              </w:rPr>
            </w:pPr>
            <w:r>
              <w:rPr>
                <w:rFonts w:cs="Arial"/>
                <w:sz w:val="16"/>
              </w:rPr>
              <w:t>E</w:t>
            </w:r>
            <w:r w:rsidRPr="0061116D">
              <w:rPr>
                <w:rFonts w:cs="Arial"/>
                <w:sz w:val="16"/>
                <w:lang w:val="id-ID"/>
              </w:rPr>
              <w:t>3=</w:t>
            </w:r>
          </w:p>
        </w:tc>
        <w:tc>
          <w:tcPr>
            <w:tcW w:w="1277" w:type="dxa"/>
            <w:vAlign w:val="center"/>
          </w:tcPr>
          <w:p w:rsidR="00567728" w:rsidRDefault="00E15375" w:rsidP="00567728">
            <w:pPr>
              <w:jc w:val="left"/>
              <w:rPr>
                <w:rFonts w:cs="Arial"/>
                <w:sz w:val="16"/>
              </w:rPr>
            </w:pPr>
            <w:r>
              <w:rPr>
                <w:rFonts w:cs="Arial"/>
                <w:sz w:val="16"/>
              </w:rPr>
              <w:t>F3=</w:t>
            </w:r>
          </w:p>
        </w:tc>
        <w:tc>
          <w:tcPr>
            <w:tcW w:w="895" w:type="dxa"/>
            <w:vAlign w:val="center"/>
          </w:tcPr>
          <w:p w:rsidR="00567728" w:rsidRDefault="00567728" w:rsidP="00567728">
            <w:pPr>
              <w:jc w:val="left"/>
              <w:rPr>
                <w:rFonts w:cs="Arial"/>
                <w:sz w:val="16"/>
              </w:rPr>
            </w:pPr>
          </w:p>
        </w:tc>
        <w:tc>
          <w:tcPr>
            <w:tcW w:w="948" w:type="dxa"/>
            <w:vAlign w:val="center"/>
          </w:tcPr>
          <w:p w:rsidR="00567728" w:rsidRDefault="00567728" w:rsidP="00567728">
            <w:pPr>
              <w:jc w:val="left"/>
              <w:rPr>
                <w:rFonts w:cs="Arial"/>
                <w:sz w:val="16"/>
              </w:rPr>
            </w:pPr>
          </w:p>
        </w:tc>
        <w:tc>
          <w:tcPr>
            <w:tcW w:w="993" w:type="dxa"/>
            <w:vAlign w:val="center"/>
          </w:tcPr>
          <w:p w:rsidR="00567728" w:rsidRDefault="00567728" w:rsidP="00567728">
            <w:pPr>
              <w:jc w:val="left"/>
              <w:rPr>
                <w:rFonts w:cs="Arial"/>
                <w:sz w:val="16"/>
              </w:rPr>
            </w:pPr>
          </w:p>
        </w:tc>
        <w:tc>
          <w:tcPr>
            <w:tcW w:w="1700" w:type="dxa"/>
            <w:vAlign w:val="center"/>
          </w:tcPr>
          <w:p w:rsidR="00567728" w:rsidRDefault="00E15375" w:rsidP="00567728">
            <w:pPr>
              <w:jc w:val="left"/>
              <w:rPr>
                <w:rFonts w:cs="Arial"/>
                <w:sz w:val="16"/>
              </w:rPr>
            </w:pPr>
            <w:r>
              <w:rPr>
                <w:rFonts w:cs="Arial"/>
                <w:sz w:val="16"/>
              </w:rPr>
              <w:t>J3=</w:t>
            </w:r>
          </w:p>
        </w:tc>
      </w:tr>
      <w:tr w:rsidR="00E15375" w:rsidRPr="00B033FB" w:rsidTr="00B72DAD">
        <w:trPr>
          <w:cantSplit/>
          <w:trHeight w:val="229"/>
        </w:trPr>
        <w:tc>
          <w:tcPr>
            <w:tcW w:w="990" w:type="dxa"/>
            <w:tcBorders>
              <w:bottom w:val="single" w:sz="4" w:space="0" w:color="auto"/>
            </w:tcBorders>
          </w:tcPr>
          <w:p w:rsidR="00E15375" w:rsidRPr="00B033FB" w:rsidRDefault="00E15375" w:rsidP="00461EF6">
            <w:pPr>
              <w:jc w:val="center"/>
            </w:pPr>
            <w:r w:rsidRPr="00B033FB">
              <w:t>TS-1</w:t>
            </w:r>
          </w:p>
        </w:tc>
        <w:tc>
          <w:tcPr>
            <w:tcW w:w="991" w:type="dxa"/>
            <w:tcBorders>
              <w:bottom w:val="single" w:sz="4" w:space="0" w:color="auto"/>
            </w:tcBorders>
          </w:tcPr>
          <w:p w:rsidR="00E15375" w:rsidRPr="00B033FB" w:rsidRDefault="00E15375" w:rsidP="00461EF6">
            <w:pPr>
              <w:rPr>
                <w:rFonts w:cs="Arial"/>
                <w:sz w:val="16"/>
              </w:rPr>
            </w:pPr>
          </w:p>
        </w:tc>
        <w:tc>
          <w:tcPr>
            <w:tcW w:w="1136" w:type="dxa"/>
            <w:tcBorders>
              <w:bottom w:val="single" w:sz="4" w:space="0" w:color="auto"/>
            </w:tcBorders>
            <w:vAlign w:val="center"/>
          </w:tcPr>
          <w:p w:rsidR="00567728" w:rsidRDefault="00567728" w:rsidP="00567728">
            <w:pPr>
              <w:jc w:val="left"/>
              <w:rPr>
                <w:rFonts w:cs="Arial"/>
                <w:sz w:val="16"/>
                <w:lang w:val="id-ID"/>
              </w:rPr>
            </w:pPr>
          </w:p>
        </w:tc>
        <w:tc>
          <w:tcPr>
            <w:tcW w:w="1134" w:type="dxa"/>
            <w:tcBorders>
              <w:bottom w:val="single" w:sz="4" w:space="0" w:color="auto"/>
            </w:tcBorders>
            <w:vAlign w:val="center"/>
          </w:tcPr>
          <w:p w:rsidR="00567728" w:rsidRDefault="00567728">
            <w:pPr>
              <w:jc w:val="left"/>
              <w:rPr>
                <w:rFonts w:cs="Arial"/>
                <w:sz w:val="16"/>
              </w:rPr>
            </w:pPr>
          </w:p>
        </w:tc>
        <w:tc>
          <w:tcPr>
            <w:tcW w:w="1134" w:type="dxa"/>
            <w:tcBorders>
              <w:bottom w:val="single" w:sz="4" w:space="0" w:color="auto"/>
            </w:tcBorders>
            <w:vAlign w:val="center"/>
          </w:tcPr>
          <w:p w:rsidR="00567728" w:rsidRDefault="00E15375">
            <w:pPr>
              <w:jc w:val="left"/>
              <w:rPr>
                <w:rFonts w:cs="Arial"/>
                <w:sz w:val="16"/>
              </w:rPr>
            </w:pPr>
            <w:r>
              <w:rPr>
                <w:rFonts w:cs="Arial"/>
                <w:sz w:val="16"/>
              </w:rPr>
              <w:t>C</w:t>
            </w:r>
            <w:r w:rsidRPr="0061116D">
              <w:rPr>
                <w:rFonts w:cs="Arial"/>
                <w:sz w:val="16"/>
                <w:lang w:val="id-ID"/>
              </w:rPr>
              <w:t>4=</w:t>
            </w:r>
          </w:p>
        </w:tc>
        <w:tc>
          <w:tcPr>
            <w:tcW w:w="1278" w:type="dxa"/>
            <w:tcBorders>
              <w:bottom w:val="single" w:sz="4" w:space="0" w:color="auto"/>
            </w:tcBorders>
            <w:vAlign w:val="center"/>
          </w:tcPr>
          <w:p w:rsidR="00567728" w:rsidRDefault="00E15375">
            <w:pPr>
              <w:jc w:val="left"/>
              <w:rPr>
                <w:rFonts w:cs="Arial"/>
                <w:sz w:val="16"/>
                <w:lang w:val="id-ID"/>
              </w:rPr>
            </w:pPr>
            <w:r>
              <w:rPr>
                <w:rFonts w:cs="Arial"/>
                <w:sz w:val="16"/>
              </w:rPr>
              <w:t>D</w:t>
            </w:r>
            <w:r w:rsidRPr="0061116D">
              <w:rPr>
                <w:rFonts w:cs="Arial"/>
                <w:sz w:val="16"/>
                <w:lang w:val="id-ID"/>
              </w:rPr>
              <w:t>4=</w:t>
            </w:r>
          </w:p>
        </w:tc>
        <w:tc>
          <w:tcPr>
            <w:tcW w:w="1276" w:type="dxa"/>
            <w:tcBorders>
              <w:bottom w:val="single" w:sz="4" w:space="0" w:color="auto"/>
            </w:tcBorders>
            <w:vAlign w:val="center"/>
          </w:tcPr>
          <w:p w:rsidR="00567728" w:rsidRDefault="00E15375">
            <w:pPr>
              <w:jc w:val="left"/>
              <w:rPr>
                <w:rFonts w:cs="Arial"/>
                <w:sz w:val="16"/>
                <w:lang w:val="id-ID"/>
              </w:rPr>
            </w:pPr>
            <w:r>
              <w:rPr>
                <w:rFonts w:cs="Arial"/>
                <w:sz w:val="16"/>
              </w:rPr>
              <w:t>E</w:t>
            </w:r>
            <w:r w:rsidRPr="0061116D">
              <w:rPr>
                <w:rFonts w:cs="Arial"/>
                <w:sz w:val="16"/>
                <w:lang w:val="id-ID"/>
              </w:rPr>
              <w:t>4=</w:t>
            </w:r>
          </w:p>
        </w:tc>
        <w:tc>
          <w:tcPr>
            <w:tcW w:w="1277" w:type="dxa"/>
            <w:tcBorders>
              <w:bottom w:val="single" w:sz="4" w:space="0" w:color="auto"/>
            </w:tcBorders>
            <w:vAlign w:val="center"/>
          </w:tcPr>
          <w:p w:rsidR="00567728" w:rsidRDefault="00E15375">
            <w:pPr>
              <w:jc w:val="left"/>
              <w:rPr>
                <w:rFonts w:cs="Arial"/>
                <w:sz w:val="16"/>
              </w:rPr>
            </w:pPr>
            <w:r>
              <w:rPr>
                <w:rFonts w:cs="Arial"/>
                <w:sz w:val="16"/>
              </w:rPr>
              <w:t>F4=</w:t>
            </w:r>
          </w:p>
        </w:tc>
        <w:tc>
          <w:tcPr>
            <w:tcW w:w="895" w:type="dxa"/>
            <w:tcBorders>
              <w:bottom w:val="single" w:sz="4" w:space="0" w:color="auto"/>
            </w:tcBorders>
            <w:vAlign w:val="center"/>
          </w:tcPr>
          <w:p w:rsidR="00567728" w:rsidRDefault="00567728" w:rsidP="00567728">
            <w:pPr>
              <w:jc w:val="left"/>
              <w:rPr>
                <w:rFonts w:cs="Arial"/>
                <w:sz w:val="16"/>
              </w:rPr>
            </w:pPr>
          </w:p>
        </w:tc>
        <w:tc>
          <w:tcPr>
            <w:tcW w:w="948" w:type="dxa"/>
            <w:tcBorders>
              <w:bottom w:val="single" w:sz="4" w:space="0" w:color="auto"/>
            </w:tcBorders>
            <w:vAlign w:val="center"/>
          </w:tcPr>
          <w:p w:rsidR="00567728" w:rsidRDefault="00567728" w:rsidP="00567728">
            <w:pPr>
              <w:jc w:val="left"/>
              <w:rPr>
                <w:rFonts w:cs="Arial"/>
                <w:sz w:val="16"/>
              </w:rPr>
            </w:pPr>
          </w:p>
        </w:tc>
        <w:tc>
          <w:tcPr>
            <w:tcW w:w="993" w:type="dxa"/>
            <w:tcBorders>
              <w:bottom w:val="single" w:sz="4" w:space="0" w:color="auto"/>
            </w:tcBorders>
            <w:vAlign w:val="center"/>
          </w:tcPr>
          <w:p w:rsidR="00567728" w:rsidRDefault="00567728" w:rsidP="00567728">
            <w:pPr>
              <w:jc w:val="left"/>
              <w:rPr>
                <w:rFonts w:cs="Arial"/>
                <w:sz w:val="16"/>
              </w:rPr>
            </w:pPr>
          </w:p>
        </w:tc>
        <w:tc>
          <w:tcPr>
            <w:tcW w:w="1700" w:type="dxa"/>
            <w:tcBorders>
              <w:bottom w:val="single" w:sz="4" w:space="0" w:color="auto"/>
            </w:tcBorders>
            <w:vAlign w:val="center"/>
          </w:tcPr>
          <w:p w:rsidR="00567728" w:rsidRDefault="00E15375" w:rsidP="00567728">
            <w:pPr>
              <w:jc w:val="left"/>
              <w:rPr>
                <w:rFonts w:cs="Arial"/>
                <w:sz w:val="16"/>
              </w:rPr>
            </w:pPr>
            <w:r>
              <w:rPr>
                <w:rFonts w:cs="Arial"/>
                <w:sz w:val="16"/>
              </w:rPr>
              <w:t>J4=</w:t>
            </w:r>
          </w:p>
        </w:tc>
      </w:tr>
      <w:tr w:rsidR="00E15375" w:rsidRPr="00B033FB" w:rsidTr="00B72DAD">
        <w:trPr>
          <w:cantSplit/>
          <w:trHeight w:val="243"/>
        </w:trPr>
        <w:tc>
          <w:tcPr>
            <w:tcW w:w="990" w:type="dxa"/>
            <w:tcBorders>
              <w:bottom w:val="double" w:sz="4" w:space="0" w:color="auto"/>
            </w:tcBorders>
          </w:tcPr>
          <w:p w:rsidR="00E15375" w:rsidRPr="00B033FB" w:rsidRDefault="00E15375" w:rsidP="00461EF6">
            <w:pPr>
              <w:jc w:val="center"/>
            </w:pPr>
            <w:r w:rsidRPr="00B033FB">
              <w:t>TS</w:t>
            </w:r>
          </w:p>
        </w:tc>
        <w:tc>
          <w:tcPr>
            <w:tcW w:w="991" w:type="dxa"/>
            <w:tcBorders>
              <w:bottom w:val="double" w:sz="4" w:space="0" w:color="auto"/>
            </w:tcBorders>
          </w:tcPr>
          <w:p w:rsidR="00E15375" w:rsidRPr="00B033FB" w:rsidRDefault="00E15375" w:rsidP="00461EF6">
            <w:pPr>
              <w:rPr>
                <w:rFonts w:cs="Arial"/>
                <w:sz w:val="16"/>
              </w:rPr>
            </w:pPr>
          </w:p>
        </w:tc>
        <w:tc>
          <w:tcPr>
            <w:tcW w:w="1136" w:type="dxa"/>
            <w:tcBorders>
              <w:bottom w:val="double" w:sz="4" w:space="0" w:color="auto"/>
            </w:tcBorders>
            <w:vAlign w:val="center"/>
          </w:tcPr>
          <w:p w:rsidR="00567728" w:rsidRDefault="00567728" w:rsidP="00567728">
            <w:pPr>
              <w:jc w:val="left"/>
              <w:rPr>
                <w:rFonts w:cs="Arial"/>
                <w:sz w:val="16"/>
                <w:lang w:val="id-ID"/>
              </w:rPr>
            </w:pPr>
          </w:p>
        </w:tc>
        <w:tc>
          <w:tcPr>
            <w:tcW w:w="1134" w:type="dxa"/>
            <w:tcBorders>
              <w:bottom w:val="double" w:sz="4" w:space="0" w:color="auto"/>
            </w:tcBorders>
            <w:vAlign w:val="center"/>
          </w:tcPr>
          <w:p w:rsidR="00567728" w:rsidRDefault="00567728">
            <w:pPr>
              <w:jc w:val="left"/>
              <w:rPr>
                <w:rFonts w:cs="Arial"/>
                <w:sz w:val="16"/>
              </w:rPr>
            </w:pPr>
          </w:p>
        </w:tc>
        <w:tc>
          <w:tcPr>
            <w:tcW w:w="1134" w:type="dxa"/>
            <w:tcBorders>
              <w:bottom w:val="double" w:sz="4" w:space="0" w:color="auto"/>
            </w:tcBorders>
            <w:vAlign w:val="center"/>
          </w:tcPr>
          <w:p w:rsidR="00567728" w:rsidRDefault="00E15375">
            <w:pPr>
              <w:jc w:val="left"/>
              <w:rPr>
                <w:rFonts w:cs="Arial"/>
                <w:sz w:val="16"/>
              </w:rPr>
            </w:pPr>
            <w:r>
              <w:rPr>
                <w:rFonts w:cs="Arial"/>
                <w:sz w:val="16"/>
              </w:rPr>
              <w:t>C</w:t>
            </w:r>
            <w:r w:rsidRPr="0061116D">
              <w:rPr>
                <w:rFonts w:cs="Arial"/>
                <w:sz w:val="16"/>
                <w:lang w:val="id-ID"/>
              </w:rPr>
              <w:t>5=</w:t>
            </w:r>
          </w:p>
        </w:tc>
        <w:tc>
          <w:tcPr>
            <w:tcW w:w="1278" w:type="dxa"/>
            <w:tcBorders>
              <w:bottom w:val="double" w:sz="4" w:space="0" w:color="auto"/>
            </w:tcBorders>
            <w:vAlign w:val="center"/>
          </w:tcPr>
          <w:p w:rsidR="00567728" w:rsidRDefault="00E15375">
            <w:pPr>
              <w:jc w:val="left"/>
              <w:rPr>
                <w:rFonts w:cs="Arial"/>
                <w:sz w:val="16"/>
                <w:lang w:val="id-ID"/>
              </w:rPr>
            </w:pPr>
            <w:r>
              <w:rPr>
                <w:rFonts w:cs="Arial"/>
                <w:sz w:val="16"/>
              </w:rPr>
              <w:t>D</w:t>
            </w:r>
            <w:r w:rsidRPr="0061116D">
              <w:rPr>
                <w:rFonts w:cs="Arial"/>
                <w:sz w:val="16"/>
                <w:lang w:val="id-ID"/>
              </w:rPr>
              <w:t>5=</w:t>
            </w:r>
          </w:p>
        </w:tc>
        <w:tc>
          <w:tcPr>
            <w:tcW w:w="1276" w:type="dxa"/>
            <w:tcBorders>
              <w:bottom w:val="double" w:sz="4" w:space="0" w:color="auto"/>
            </w:tcBorders>
            <w:vAlign w:val="center"/>
          </w:tcPr>
          <w:p w:rsidR="00567728" w:rsidRDefault="00E15375">
            <w:pPr>
              <w:jc w:val="left"/>
              <w:rPr>
                <w:rFonts w:cs="Arial"/>
                <w:sz w:val="16"/>
                <w:lang w:val="id-ID"/>
              </w:rPr>
            </w:pPr>
            <w:r>
              <w:rPr>
                <w:rFonts w:cs="Arial"/>
                <w:sz w:val="16"/>
              </w:rPr>
              <w:t>E</w:t>
            </w:r>
            <w:r w:rsidRPr="0061116D">
              <w:rPr>
                <w:rFonts w:cs="Arial"/>
                <w:sz w:val="16"/>
                <w:lang w:val="id-ID"/>
              </w:rPr>
              <w:t>5=</w:t>
            </w:r>
          </w:p>
        </w:tc>
        <w:tc>
          <w:tcPr>
            <w:tcW w:w="1277" w:type="dxa"/>
            <w:tcBorders>
              <w:bottom w:val="double" w:sz="4" w:space="0" w:color="auto"/>
            </w:tcBorders>
            <w:vAlign w:val="center"/>
          </w:tcPr>
          <w:p w:rsidR="00567728" w:rsidRDefault="00E15375">
            <w:pPr>
              <w:jc w:val="left"/>
              <w:rPr>
                <w:rFonts w:cs="Arial"/>
                <w:sz w:val="16"/>
              </w:rPr>
            </w:pPr>
            <w:r>
              <w:rPr>
                <w:rFonts w:cs="Arial"/>
                <w:sz w:val="16"/>
              </w:rPr>
              <w:t>F5=</w:t>
            </w:r>
          </w:p>
        </w:tc>
        <w:tc>
          <w:tcPr>
            <w:tcW w:w="895" w:type="dxa"/>
            <w:tcBorders>
              <w:bottom w:val="double" w:sz="4" w:space="0" w:color="auto"/>
            </w:tcBorders>
            <w:vAlign w:val="center"/>
          </w:tcPr>
          <w:p w:rsidR="00567728" w:rsidRDefault="00567728" w:rsidP="00567728">
            <w:pPr>
              <w:jc w:val="left"/>
              <w:rPr>
                <w:rFonts w:cs="Arial"/>
                <w:sz w:val="16"/>
              </w:rPr>
            </w:pPr>
          </w:p>
        </w:tc>
        <w:tc>
          <w:tcPr>
            <w:tcW w:w="948" w:type="dxa"/>
            <w:tcBorders>
              <w:bottom w:val="double" w:sz="4" w:space="0" w:color="auto"/>
            </w:tcBorders>
            <w:vAlign w:val="center"/>
          </w:tcPr>
          <w:p w:rsidR="00567728" w:rsidRDefault="00567728" w:rsidP="00567728">
            <w:pPr>
              <w:jc w:val="left"/>
              <w:rPr>
                <w:rFonts w:cs="Arial"/>
                <w:sz w:val="16"/>
              </w:rPr>
            </w:pPr>
          </w:p>
        </w:tc>
        <w:tc>
          <w:tcPr>
            <w:tcW w:w="993" w:type="dxa"/>
            <w:tcBorders>
              <w:bottom w:val="double" w:sz="4" w:space="0" w:color="auto"/>
            </w:tcBorders>
            <w:vAlign w:val="center"/>
          </w:tcPr>
          <w:p w:rsidR="00567728" w:rsidRDefault="00567728" w:rsidP="00567728">
            <w:pPr>
              <w:jc w:val="left"/>
              <w:rPr>
                <w:rFonts w:cs="Arial"/>
                <w:sz w:val="16"/>
              </w:rPr>
            </w:pPr>
          </w:p>
        </w:tc>
        <w:tc>
          <w:tcPr>
            <w:tcW w:w="1700" w:type="dxa"/>
            <w:tcBorders>
              <w:bottom w:val="double" w:sz="4" w:space="0" w:color="auto"/>
            </w:tcBorders>
            <w:vAlign w:val="center"/>
          </w:tcPr>
          <w:p w:rsidR="00567728" w:rsidRDefault="00E15375" w:rsidP="00567728">
            <w:pPr>
              <w:jc w:val="left"/>
              <w:rPr>
                <w:rFonts w:cs="Arial"/>
                <w:sz w:val="16"/>
              </w:rPr>
            </w:pPr>
            <w:r>
              <w:rPr>
                <w:rFonts w:cs="Arial"/>
                <w:sz w:val="16"/>
              </w:rPr>
              <w:t>J5=</w:t>
            </w:r>
          </w:p>
        </w:tc>
      </w:tr>
      <w:tr w:rsidR="00E15375" w:rsidRPr="00B033FB" w:rsidTr="00E15375">
        <w:trPr>
          <w:cantSplit/>
          <w:trHeight w:val="229"/>
        </w:trPr>
        <w:tc>
          <w:tcPr>
            <w:tcW w:w="990" w:type="dxa"/>
            <w:tcBorders>
              <w:top w:val="double" w:sz="4" w:space="0" w:color="auto"/>
              <w:bottom w:val="double" w:sz="4" w:space="0" w:color="auto"/>
            </w:tcBorders>
            <w:vAlign w:val="center"/>
          </w:tcPr>
          <w:p w:rsidR="00567728" w:rsidRDefault="00E15375" w:rsidP="00567728">
            <w:pPr>
              <w:jc w:val="left"/>
            </w:pPr>
            <w:r w:rsidRPr="0061116D">
              <w:rPr>
                <w:sz w:val="20"/>
              </w:rPr>
              <w:t>Jumlah</w:t>
            </w:r>
          </w:p>
        </w:tc>
        <w:tc>
          <w:tcPr>
            <w:tcW w:w="991" w:type="dxa"/>
            <w:tcBorders>
              <w:top w:val="double" w:sz="4" w:space="0" w:color="auto"/>
              <w:bottom w:val="double" w:sz="4" w:space="0" w:color="auto"/>
            </w:tcBorders>
            <w:vAlign w:val="center"/>
          </w:tcPr>
          <w:p w:rsidR="00567728" w:rsidRDefault="00567728" w:rsidP="00567728">
            <w:pPr>
              <w:jc w:val="left"/>
              <w:rPr>
                <w:rFonts w:cs="Arial"/>
                <w:sz w:val="16"/>
              </w:rPr>
            </w:pPr>
          </w:p>
        </w:tc>
        <w:tc>
          <w:tcPr>
            <w:tcW w:w="1136" w:type="dxa"/>
            <w:tcBorders>
              <w:top w:val="double" w:sz="4" w:space="0" w:color="auto"/>
              <w:bottom w:val="double" w:sz="4" w:space="0" w:color="auto"/>
            </w:tcBorders>
            <w:vAlign w:val="center"/>
          </w:tcPr>
          <w:p w:rsidR="00567728" w:rsidRDefault="00E15375" w:rsidP="00567728">
            <w:pPr>
              <w:jc w:val="left"/>
              <w:rPr>
                <w:rFonts w:cs="Arial"/>
                <w:sz w:val="16"/>
                <w:lang w:val="id-ID"/>
              </w:rPr>
            </w:pPr>
            <w:r>
              <w:rPr>
                <w:rFonts w:cs="Arial"/>
                <w:sz w:val="16"/>
                <w:lang w:val="id-ID"/>
              </w:rPr>
              <w:t>A=</w:t>
            </w:r>
          </w:p>
        </w:tc>
        <w:tc>
          <w:tcPr>
            <w:tcW w:w="1134" w:type="dxa"/>
            <w:tcBorders>
              <w:top w:val="double" w:sz="4" w:space="0" w:color="auto"/>
              <w:bottom w:val="double" w:sz="4" w:space="0" w:color="auto"/>
            </w:tcBorders>
            <w:vAlign w:val="center"/>
          </w:tcPr>
          <w:p w:rsidR="00567728" w:rsidRDefault="00E15375">
            <w:pPr>
              <w:jc w:val="left"/>
              <w:rPr>
                <w:rFonts w:cs="Arial"/>
                <w:sz w:val="16"/>
                <w:lang w:val="id-ID"/>
              </w:rPr>
            </w:pPr>
            <w:r>
              <w:rPr>
                <w:rFonts w:cs="Arial"/>
                <w:sz w:val="16"/>
                <w:lang w:val="id-ID"/>
              </w:rPr>
              <w:t>B=</w:t>
            </w:r>
          </w:p>
        </w:tc>
        <w:tc>
          <w:tcPr>
            <w:tcW w:w="1134" w:type="dxa"/>
            <w:tcBorders>
              <w:top w:val="double" w:sz="4" w:space="0" w:color="auto"/>
              <w:bottom w:val="double" w:sz="4" w:space="0" w:color="auto"/>
            </w:tcBorders>
            <w:shd w:val="clear" w:color="auto" w:fill="auto"/>
            <w:vAlign w:val="center"/>
          </w:tcPr>
          <w:p w:rsidR="00567728" w:rsidRDefault="00E15375" w:rsidP="00567728">
            <w:pPr>
              <w:jc w:val="left"/>
              <w:rPr>
                <w:rFonts w:cs="Arial"/>
                <w:sz w:val="16"/>
              </w:rPr>
            </w:pPr>
            <w:r>
              <w:rPr>
                <w:rFonts w:cs="Arial"/>
                <w:sz w:val="16"/>
              </w:rPr>
              <w:t>C=</w:t>
            </w:r>
          </w:p>
        </w:tc>
        <w:tc>
          <w:tcPr>
            <w:tcW w:w="1278" w:type="dxa"/>
            <w:tcBorders>
              <w:top w:val="double" w:sz="4" w:space="0" w:color="auto"/>
              <w:bottom w:val="double" w:sz="4" w:space="0" w:color="auto"/>
            </w:tcBorders>
            <w:shd w:val="thinReverseDiagStripe" w:color="auto" w:fill="auto"/>
            <w:vAlign w:val="center"/>
          </w:tcPr>
          <w:p w:rsidR="00567728" w:rsidRDefault="00567728" w:rsidP="00567728">
            <w:pPr>
              <w:jc w:val="left"/>
              <w:rPr>
                <w:rFonts w:cs="Arial"/>
                <w:sz w:val="16"/>
              </w:rPr>
            </w:pPr>
          </w:p>
        </w:tc>
        <w:tc>
          <w:tcPr>
            <w:tcW w:w="1276" w:type="dxa"/>
            <w:tcBorders>
              <w:top w:val="double" w:sz="4" w:space="0" w:color="auto"/>
              <w:bottom w:val="double" w:sz="4" w:space="0" w:color="auto"/>
            </w:tcBorders>
            <w:shd w:val="thinReverseDiagStripe" w:color="auto" w:fill="auto"/>
            <w:vAlign w:val="center"/>
          </w:tcPr>
          <w:p w:rsidR="00567728" w:rsidRPr="00567728" w:rsidRDefault="00567728">
            <w:pPr>
              <w:jc w:val="left"/>
              <w:rPr>
                <w:rFonts w:cs="Arial"/>
                <w:sz w:val="16"/>
              </w:rPr>
            </w:pPr>
          </w:p>
        </w:tc>
        <w:tc>
          <w:tcPr>
            <w:tcW w:w="1277" w:type="dxa"/>
            <w:tcBorders>
              <w:top w:val="double" w:sz="4" w:space="0" w:color="auto"/>
              <w:bottom w:val="double" w:sz="4" w:space="0" w:color="auto"/>
            </w:tcBorders>
            <w:shd w:val="clear" w:color="auto" w:fill="auto"/>
            <w:vAlign w:val="center"/>
          </w:tcPr>
          <w:p w:rsidR="00567728" w:rsidRPr="00567728" w:rsidRDefault="00E15375">
            <w:pPr>
              <w:jc w:val="left"/>
              <w:rPr>
                <w:rFonts w:cs="Arial"/>
                <w:sz w:val="16"/>
              </w:rPr>
            </w:pPr>
            <w:r>
              <w:rPr>
                <w:rFonts w:cs="Arial"/>
                <w:sz w:val="16"/>
              </w:rPr>
              <w:t>F=</w:t>
            </w:r>
          </w:p>
        </w:tc>
        <w:tc>
          <w:tcPr>
            <w:tcW w:w="895" w:type="dxa"/>
            <w:tcBorders>
              <w:top w:val="double" w:sz="4" w:space="0" w:color="auto"/>
              <w:bottom w:val="double" w:sz="4" w:space="0" w:color="auto"/>
            </w:tcBorders>
            <w:shd w:val="clear" w:color="auto" w:fill="auto"/>
            <w:vAlign w:val="center"/>
          </w:tcPr>
          <w:p w:rsidR="00567728" w:rsidRDefault="00E15375">
            <w:pPr>
              <w:jc w:val="left"/>
              <w:rPr>
                <w:rFonts w:cs="Arial"/>
                <w:sz w:val="16"/>
                <w:lang w:val="id-ID"/>
              </w:rPr>
            </w:pPr>
            <w:r>
              <w:rPr>
                <w:rFonts w:cs="Arial"/>
                <w:sz w:val="16"/>
              </w:rPr>
              <w:t>G</w:t>
            </w:r>
            <w:r>
              <w:rPr>
                <w:rFonts w:cs="Arial"/>
                <w:sz w:val="16"/>
                <w:lang w:val="id-ID"/>
              </w:rPr>
              <w:t>=</w:t>
            </w:r>
          </w:p>
        </w:tc>
        <w:tc>
          <w:tcPr>
            <w:tcW w:w="948" w:type="dxa"/>
            <w:tcBorders>
              <w:top w:val="double" w:sz="4" w:space="0" w:color="auto"/>
              <w:bottom w:val="double" w:sz="4" w:space="0" w:color="auto"/>
            </w:tcBorders>
            <w:shd w:val="clear" w:color="auto" w:fill="auto"/>
            <w:vAlign w:val="center"/>
          </w:tcPr>
          <w:p w:rsidR="00567728" w:rsidRDefault="00E15375">
            <w:pPr>
              <w:jc w:val="left"/>
              <w:rPr>
                <w:rFonts w:cs="Arial"/>
                <w:sz w:val="16"/>
                <w:lang w:val="id-ID"/>
              </w:rPr>
            </w:pPr>
            <w:r>
              <w:rPr>
                <w:rFonts w:cs="Arial"/>
                <w:sz w:val="16"/>
              </w:rPr>
              <w:t>H</w:t>
            </w:r>
            <w:r>
              <w:rPr>
                <w:rFonts w:cs="Arial"/>
                <w:sz w:val="16"/>
                <w:lang w:val="id-ID"/>
              </w:rPr>
              <w:t>=</w:t>
            </w:r>
          </w:p>
        </w:tc>
        <w:tc>
          <w:tcPr>
            <w:tcW w:w="993" w:type="dxa"/>
            <w:tcBorders>
              <w:top w:val="double" w:sz="4" w:space="0" w:color="auto"/>
              <w:bottom w:val="double" w:sz="4" w:space="0" w:color="auto"/>
            </w:tcBorders>
            <w:shd w:val="clear" w:color="auto" w:fill="auto"/>
            <w:vAlign w:val="center"/>
          </w:tcPr>
          <w:p w:rsidR="00567728" w:rsidRDefault="00E15375">
            <w:pPr>
              <w:jc w:val="left"/>
              <w:rPr>
                <w:rFonts w:cs="Arial"/>
                <w:sz w:val="16"/>
                <w:lang w:val="id-ID"/>
              </w:rPr>
            </w:pPr>
            <w:r>
              <w:rPr>
                <w:rFonts w:cs="Arial"/>
                <w:sz w:val="16"/>
              </w:rPr>
              <w:t>I</w:t>
            </w:r>
            <w:r>
              <w:rPr>
                <w:rFonts w:cs="Arial"/>
                <w:sz w:val="16"/>
                <w:lang w:val="id-ID"/>
              </w:rPr>
              <w:t>=</w:t>
            </w:r>
          </w:p>
        </w:tc>
        <w:tc>
          <w:tcPr>
            <w:tcW w:w="1700" w:type="dxa"/>
            <w:tcBorders>
              <w:top w:val="double" w:sz="4" w:space="0" w:color="auto"/>
              <w:bottom w:val="double" w:sz="4" w:space="0" w:color="auto"/>
            </w:tcBorders>
            <w:shd w:val="reverseDiagStripe" w:color="auto" w:fill="auto"/>
            <w:vAlign w:val="center"/>
          </w:tcPr>
          <w:p w:rsidR="00567728" w:rsidRDefault="00567728">
            <w:pPr>
              <w:jc w:val="left"/>
              <w:rPr>
                <w:rFonts w:cs="Arial"/>
                <w:sz w:val="16"/>
                <w:lang w:val="id-ID"/>
              </w:rPr>
            </w:pPr>
          </w:p>
        </w:tc>
      </w:tr>
      <w:tr w:rsidR="00E15375" w:rsidRPr="00B033FB" w:rsidTr="00E15375">
        <w:trPr>
          <w:cantSplit/>
          <w:trHeight w:val="241"/>
        </w:trPr>
        <w:tc>
          <w:tcPr>
            <w:tcW w:w="990" w:type="dxa"/>
            <w:tcBorders>
              <w:top w:val="double" w:sz="4" w:space="0" w:color="auto"/>
            </w:tcBorders>
            <w:vAlign w:val="center"/>
          </w:tcPr>
          <w:p w:rsidR="00567728" w:rsidRDefault="00E15375" w:rsidP="00567728">
            <w:pPr>
              <w:jc w:val="left"/>
              <w:rPr>
                <w:lang w:val="id-ID"/>
              </w:rPr>
            </w:pPr>
            <w:r w:rsidRPr="0061116D">
              <w:rPr>
                <w:sz w:val="18"/>
                <w:lang w:val="id-ID"/>
              </w:rPr>
              <w:t>Rata-rata</w:t>
            </w:r>
          </w:p>
        </w:tc>
        <w:tc>
          <w:tcPr>
            <w:tcW w:w="991" w:type="dxa"/>
            <w:tcBorders>
              <w:top w:val="double" w:sz="4" w:space="0" w:color="auto"/>
            </w:tcBorders>
            <w:shd w:val="reverseDiagStripe" w:color="auto" w:fill="auto"/>
            <w:vAlign w:val="center"/>
          </w:tcPr>
          <w:p w:rsidR="00567728" w:rsidRDefault="00567728" w:rsidP="00567728">
            <w:pPr>
              <w:jc w:val="left"/>
              <w:rPr>
                <w:rFonts w:cs="Arial"/>
                <w:sz w:val="16"/>
              </w:rPr>
            </w:pPr>
          </w:p>
        </w:tc>
        <w:tc>
          <w:tcPr>
            <w:tcW w:w="1136" w:type="dxa"/>
            <w:tcBorders>
              <w:top w:val="double" w:sz="4" w:space="0" w:color="auto"/>
            </w:tcBorders>
            <w:shd w:val="reverseDiagStripe" w:color="auto" w:fill="auto"/>
            <w:vAlign w:val="center"/>
          </w:tcPr>
          <w:p w:rsidR="00567728" w:rsidRDefault="00567728" w:rsidP="00567728">
            <w:pPr>
              <w:jc w:val="left"/>
              <w:rPr>
                <w:rFonts w:cs="Arial"/>
                <w:sz w:val="16"/>
              </w:rPr>
            </w:pPr>
          </w:p>
        </w:tc>
        <w:tc>
          <w:tcPr>
            <w:tcW w:w="1134" w:type="dxa"/>
            <w:tcBorders>
              <w:top w:val="double" w:sz="4" w:space="0" w:color="auto"/>
            </w:tcBorders>
            <w:shd w:val="reverseDiagStripe" w:color="auto" w:fill="auto"/>
            <w:vAlign w:val="center"/>
          </w:tcPr>
          <w:p w:rsidR="00567728" w:rsidRDefault="00567728" w:rsidP="00567728">
            <w:pPr>
              <w:jc w:val="left"/>
              <w:rPr>
                <w:rFonts w:cs="Arial"/>
                <w:sz w:val="16"/>
              </w:rPr>
            </w:pPr>
          </w:p>
        </w:tc>
        <w:tc>
          <w:tcPr>
            <w:tcW w:w="1134" w:type="dxa"/>
            <w:tcBorders>
              <w:top w:val="double" w:sz="4" w:space="0" w:color="auto"/>
            </w:tcBorders>
            <w:shd w:val="reverseDiagStripe" w:color="auto" w:fill="auto"/>
            <w:vAlign w:val="center"/>
          </w:tcPr>
          <w:p w:rsidR="00567728" w:rsidRDefault="00567728" w:rsidP="00567728">
            <w:pPr>
              <w:jc w:val="left"/>
              <w:rPr>
                <w:rFonts w:cs="Arial"/>
                <w:sz w:val="16"/>
              </w:rPr>
            </w:pPr>
          </w:p>
        </w:tc>
        <w:tc>
          <w:tcPr>
            <w:tcW w:w="1278" w:type="dxa"/>
            <w:tcBorders>
              <w:top w:val="double" w:sz="4" w:space="0" w:color="auto"/>
            </w:tcBorders>
            <w:shd w:val="clear" w:color="auto" w:fill="auto"/>
            <w:vAlign w:val="center"/>
          </w:tcPr>
          <w:p w:rsidR="00567728" w:rsidRDefault="00E15375">
            <w:pPr>
              <w:jc w:val="left"/>
              <w:rPr>
                <w:rFonts w:cs="Arial"/>
                <w:sz w:val="16"/>
                <w:lang w:val="id-ID"/>
              </w:rPr>
            </w:pPr>
            <w:r>
              <w:rPr>
                <w:rFonts w:cs="Arial"/>
                <w:sz w:val="16"/>
              </w:rPr>
              <w:t>D</w:t>
            </w:r>
            <w:r>
              <w:rPr>
                <w:rFonts w:cs="Arial"/>
                <w:sz w:val="16"/>
                <w:lang w:val="id-ID"/>
              </w:rPr>
              <w:t>=</w:t>
            </w:r>
          </w:p>
        </w:tc>
        <w:tc>
          <w:tcPr>
            <w:tcW w:w="1276" w:type="dxa"/>
            <w:tcBorders>
              <w:top w:val="double" w:sz="4" w:space="0" w:color="auto"/>
            </w:tcBorders>
            <w:shd w:val="clear" w:color="auto" w:fill="auto"/>
            <w:vAlign w:val="center"/>
          </w:tcPr>
          <w:p w:rsidR="00567728" w:rsidRPr="00567728" w:rsidRDefault="00E15375">
            <w:pPr>
              <w:jc w:val="left"/>
              <w:rPr>
                <w:rFonts w:cs="Arial"/>
                <w:sz w:val="16"/>
              </w:rPr>
            </w:pPr>
            <w:r>
              <w:rPr>
                <w:rFonts w:cs="Arial"/>
                <w:sz w:val="16"/>
              </w:rPr>
              <w:t>E=</w:t>
            </w:r>
          </w:p>
        </w:tc>
        <w:tc>
          <w:tcPr>
            <w:tcW w:w="1277" w:type="dxa"/>
            <w:tcBorders>
              <w:top w:val="double" w:sz="4" w:space="0" w:color="auto"/>
            </w:tcBorders>
            <w:shd w:val="reverseDiagStripe" w:color="auto" w:fill="auto"/>
            <w:vAlign w:val="center"/>
          </w:tcPr>
          <w:p w:rsidR="00567728" w:rsidRDefault="00567728">
            <w:pPr>
              <w:jc w:val="left"/>
              <w:rPr>
                <w:rFonts w:cs="Arial"/>
                <w:sz w:val="16"/>
                <w:lang w:val="id-ID"/>
              </w:rPr>
            </w:pPr>
          </w:p>
        </w:tc>
        <w:tc>
          <w:tcPr>
            <w:tcW w:w="895" w:type="dxa"/>
            <w:tcBorders>
              <w:top w:val="double" w:sz="4" w:space="0" w:color="auto"/>
            </w:tcBorders>
            <w:shd w:val="reverseDiagStripe" w:color="auto" w:fill="auto"/>
            <w:vAlign w:val="center"/>
          </w:tcPr>
          <w:p w:rsidR="00567728" w:rsidRDefault="00567728">
            <w:pPr>
              <w:jc w:val="left"/>
              <w:rPr>
                <w:rFonts w:cs="Arial"/>
                <w:sz w:val="16"/>
                <w:lang w:val="id-ID"/>
              </w:rPr>
            </w:pPr>
          </w:p>
        </w:tc>
        <w:tc>
          <w:tcPr>
            <w:tcW w:w="948" w:type="dxa"/>
            <w:tcBorders>
              <w:top w:val="double" w:sz="4" w:space="0" w:color="auto"/>
            </w:tcBorders>
            <w:shd w:val="reverseDiagStripe" w:color="auto" w:fill="auto"/>
            <w:vAlign w:val="center"/>
          </w:tcPr>
          <w:p w:rsidR="00567728" w:rsidRDefault="00567728">
            <w:pPr>
              <w:jc w:val="left"/>
              <w:rPr>
                <w:rFonts w:cs="Arial"/>
                <w:sz w:val="16"/>
                <w:lang w:val="id-ID"/>
              </w:rPr>
            </w:pPr>
          </w:p>
        </w:tc>
        <w:tc>
          <w:tcPr>
            <w:tcW w:w="993" w:type="dxa"/>
            <w:tcBorders>
              <w:top w:val="double" w:sz="4" w:space="0" w:color="auto"/>
            </w:tcBorders>
            <w:shd w:val="reverseDiagStripe" w:color="auto" w:fill="auto"/>
            <w:vAlign w:val="center"/>
          </w:tcPr>
          <w:p w:rsidR="00567728" w:rsidRDefault="00567728">
            <w:pPr>
              <w:jc w:val="left"/>
              <w:rPr>
                <w:rFonts w:cs="Arial"/>
                <w:sz w:val="16"/>
                <w:lang w:val="id-ID"/>
              </w:rPr>
            </w:pPr>
          </w:p>
        </w:tc>
        <w:tc>
          <w:tcPr>
            <w:tcW w:w="1700" w:type="dxa"/>
            <w:tcBorders>
              <w:top w:val="double" w:sz="4" w:space="0" w:color="auto"/>
            </w:tcBorders>
            <w:shd w:val="clear" w:color="auto" w:fill="auto"/>
            <w:vAlign w:val="center"/>
          </w:tcPr>
          <w:p w:rsidR="00567728" w:rsidRDefault="00E15375">
            <w:pPr>
              <w:jc w:val="left"/>
              <w:rPr>
                <w:rFonts w:cs="Arial"/>
                <w:sz w:val="16"/>
                <w:lang w:val="id-ID"/>
              </w:rPr>
            </w:pPr>
            <w:r>
              <w:rPr>
                <w:rFonts w:cs="Arial"/>
                <w:sz w:val="16"/>
              </w:rPr>
              <w:t>J</w:t>
            </w:r>
            <w:r>
              <w:rPr>
                <w:rFonts w:cs="Arial"/>
                <w:sz w:val="16"/>
                <w:lang w:val="id-ID"/>
              </w:rPr>
              <w:t>=</w:t>
            </w:r>
          </w:p>
        </w:tc>
      </w:tr>
    </w:tbl>
    <w:p w:rsidR="00860967" w:rsidRPr="00B033FB" w:rsidRDefault="00860967" w:rsidP="00860967">
      <w:pPr>
        <w:ind w:left="1134" w:hanging="774"/>
        <w:rPr>
          <w:rFonts w:cs="Arial"/>
          <w:sz w:val="20"/>
        </w:rPr>
      </w:pPr>
      <w:r w:rsidRPr="00B033FB">
        <w:rPr>
          <w:rFonts w:cs="Arial"/>
          <w:sz w:val="20"/>
        </w:rPr>
        <w:t xml:space="preserve">Catatan: </w:t>
      </w:r>
    </w:p>
    <w:p w:rsidR="00860967" w:rsidRPr="00D93B8E" w:rsidRDefault="0061116D" w:rsidP="004A4D48">
      <w:pPr>
        <w:pStyle w:val="ListParagraph"/>
        <w:numPr>
          <w:ilvl w:val="0"/>
          <w:numId w:val="10"/>
        </w:numPr>
        <w:rPr>
          <w:rFonts w:ascii="Arial" w:hAnsi="Arial" w:cs="Arial"/>
          <w:sz w:val="20"/>
        </w:rPr>
      </w:pPr>
      <w:r w:rsidRPr="0061116D">
        <w:rPr>
          <w:rFonts w:ascii="Arial" w:hAnsi="Arial" w:cs="Arial"/>
          <w:sz w:val="20"/>
        </w:rPr>
        <w:t>TS</w:t>
      </w:r>
      <w:proofErr w:type="gramStart"/>
      <w:r w:rsidRPr="0061116D">
        <w:rPr>
          <w:rFonts w:ascii="Arial" w:hAnsi="Arial" w:cs="Arial"/>
          <w:sz w:val="20"/>
        </w:rPr>
        <w:t>:Tahun</w:t>
      </w:r>
      <w:proofErr w:type="gramEnd"/>
      <w:r w:rsidRPr="0061116D">
        <w:rPr>
          <w:rFonts w:ascii="Arial" w:hAnsi="Arial" w:cs="Arial"/>
          <w:sz w:val="20"/>
        </w:rPr>
        <w:t xml:space="preserve"> akademik penuh terakhir saat pengisian borang </w:t>
      </w:r>
      <w:r w:rsidRPr="0061116D">
        <w:rPr>
          <w:rFonts w:ascii="Arial" w:hAnsi="Arial" w:cs="Arial"/>
          <w:sz w:val="20"/>
          <w:lang w:val="id-ID"/>
        </w:rPr>
        <w:t xml:space="preserve"> (untuk program PPAk yang  </w:t>
      </w:r>
      <w:r w:rsidR="00FA74F1">
        <w:rPr>
          <w:rFonts w:ascii="Arial" w:hAnsi="Arial" w:cs="Arial"/>
          <w:sz w:val="20"/>
        </w:rPr>
        <w:t xml:space="preserve">menerima </w:t>
      </w:r>
      <w:r w:rsidRPr="0061116D">
        <w:rPr>
          <w:rFonts w:ascii="Arial" w:hAnsi="Arial" w:cs="Arial"/>
          <w:sz w:val="20"/>
          <w:lang w:val="id-ID"/>
        </w:rPr>
        <w:t>mahasiswa tiap semester, diisi jumlah untuk satu tahun (2 semester))</w:t>
      </w:r>
      <w:r w:rsidR="00565688">
        <w:rPr>
          <w:rFonts w:ascii="Arial" w:hAnsi="Arial" w:cs="Arial"/>
          <w:sz w:val="20"/>
          <w:lang w:val="id-ID"/>
        </w:rPr>
        <w:t>.</w:t>
      </w:r>
    </w:p>
    <w:p w:rsidR="00860967" w:rsidRDefault="0061116D" w:rsidP="004A4D48">
      <w:pPr>
        <w:pStyle w:val="ListParagraph"/>
        <w:numPr>
          <w:ilvl w:val="0"/>
          <w:numId w:val="10"/>
        </w:numPr>
        <w:rPr>
          <w:rFonts w:ascii="Arial" w:hAnsi="Arial" w:cs="Arial"/>
          <w:sz w:val="20"/>
          <w:lang w:val="id-ID"/>
        </w:rPr>
      </w:pPr>
      <w:r w:rsidRPr="0061116D">
        <w:rPr>
          <w:rFonts w:ascii="Arial" w:hAnsi="Arial" w:cs="Arial"/>
          <w:sz w:val="20"/>
          <w:lang w:val="id-ID"/>
        </w:rPr>
        <w:t>Daya tampung adalah kuota yang diberikan oleh KERPPA IAI pada saat memberikan i</w:t>
      </w:r>
      <w:r w:rsidR="00565688">
        <w:rPr>
          <w:rFonts w:ascii="Arial" w:hAnsi="Arial" w:cs="Arial"/>
          <w:sz w:val="20"/>
          <w:lang w:val="id-ID"/>
        </w:rPr>
        <w:t>z</w:t>
      </w:r>
      <w:r w:rsidRPr="0061116D">
        <w:rPr>
          <w:rFonts w:ascii="Arial" w:hAnsi="Arial" w:cs="Arial"/>
          <w:sz w:val="20"/>
          <w:lang w:val="id-ID"/>
        </w:rPr>
        <w:t>in penyelenggaraan</w:t>
      </w:r>
      <w:r w:rsidR="00565688">
        <w:rPr>
          <w:rFonts w:ascii="Arial" w:hAnsi="Arial" w:cs="Arial"/>
          <w:sz w:val="20"/>
          <w:lang w:val="id-ID"/>
        </w:rPr>
        <w:t>.</w:t>
      </w:r>
    </w:p>
    <w:p w:rsidR="00565688" w:rsidRDefault="00565688" w:rsidP="004A4D48">
      <w:pPr>
        <w:pStyle w:val="ListParagraph"/>
        <w:numPr>
          <w:ilvl w:val="0"/>
          <w:numId w:val="10"/>
        </w:numPr>
        <w:rPr>
          <w:rFonts w:ascii="Arial" w:hAnsi="Arial" w:cs="Arial"/>
          <w:sz w:val="20"/>
          <w:lang w:val="id-ID"/>
        </w:rPr>
      </w:pPr>
      <w:r>
        <w:rPr>
          <w:rFonts w:ascii="Arial" w:hAnsi="Arial" w:cs="Arial"/>
          <w:sz w:val="20"/>
          <w:lang w:val="id-ID"/>
        </w:rPr>
        <w:t xml:space="preserve">Nilai </w:t>
      </w:r>
      <w:r w:rsidR="00B72DAD">
        <w:rPr>
          <w:rFonts w:ascii="Arial" w:hAnsi="Arial" w:cs="Arial"/>
          <w:sz w:val="20"/>
        </w:rPr>
        <w:t>D</w:t>
      </w:r>
      <w:r>
        <w:rPr>
          <w:rFonts w:ascii="Arial" w:hAnsi="Arial" w:cs="Arial"/>
          <w:sz w:val="20"/>
          <w:lang w:val="id-ID"/>
        </w:rPr>
        <w:t xml:space="preserve"> pada kolom (6) diperoleh </w:t>
      </w:r>
      <w:r w:rsidR="009767EB">
        <w:rPr>
          <w:rFonts w:ascii="Arial" w:hAnsi="Arial" w:cs="Arial"/>
          <w:sz w:val="20"/>
          <w:lang w:val="id-ID"/>
        </w:rPr>
        <w:t xml:space="preserve">dengan rumus: </w:t>
      </w:r>
      <w:r w:rsidR="00B72DAD">
        <w:rPr>
          <w:rFonts w:ascii="Arial" w:hAnsi="Arial" w:cs="Arial"/>
          <w:sz w:val="20"/>
        </w:rPr>
        <w:t>D</w:t>
      </w:r>
      <w:r w:rsidR="009767EB">
        <w:rPr>
          <w:rFonts w:ascii="Arial" w:hAnsi="Arial" w:cs="Arial"/>
          <w:sz w:val="20"/>
          <w:lang w:val="id-ID"/>
        </w:rPr>
        <w:t xml:space="preserve"> = (∑(</w:t>
      </w:r>
      <w:r w:rsidR="00B72DAD">
        <w:rPr>
          <w:rFonts w:ascii="Arial" w:hAnsi="Arial" w:cs="Arial"/>
          <w:sz w:val="20"/>
        </w:rPr>
        <w:t>C</w:t>
      </w:r>
      <w:r w:rsidR="009767EB">
        <w:rPr>
          <w:rFonts w:ascii="Arial" w:hAnsi="Arial" w:cs="Arial"/>
          <w:sz w:val="20"/>
          <w:lang w:val="id-ID"/>
        </w:rPr>
        <w:t xml:space="preserve">i x </w:t>
      </w:r>
      <w:r w:rsidR="00B72DAD">
        <w:rPr>
          <w:rFonts w:ascii="Arial" w:hAnsi="Arial" w:cs="Arial"/>
          <w:sz w:val="20"/>
        </w:rPr>
        <w:t>D</w:t>
      </w:r>
      <w:r w:rsidR="009767EB">
        <w:rPr>
          <w:rFonts w:ascii="Arial" w:hAnsi="Arial" w:cs="Arial"/>
          <w:sz w:val="20"/>
          <w:lang w:val="id-ID"/>
        </w:rPr>
        <w:t>i)) /</w:t>
      </w:r>
      <w:r w:rsidR="00B72DAD">
        <w:rPr>
          <w:rFonts w:ascii="Arial" w:hAnsi="Arial" w:cs="Arial"/>
          <w:sz w:val="20"/>
        </w:rPr>
        <w:t>C</w:t>
      </w:r>
      <w:r w:rsidR="00261122">
        <w:rPr>
          <w:rFonts w:ascii="Arial" w:hAnsi="Arial" w:cs="Arial"/>
          <w:sz w:val="20"/>
        </w:rPr>
        <w:t>.</w:t>
      </w:r>
    </w:p>
    <w:p w:rsidR="00E15375" w:rsidRPr="00E15375" w:rsidRDefault="009767EB">
      <w:pPr>
        <w:pStyle w:val="ListParagraph"/>
        <w:numPr>
          <w:ilvl w:val="0"/>
          <w:numId w:val="10"/>
        </w:numPr>
        <w:rPr>
          <w:rFonts w:ascii="Arial" w:hAnsi="Arial" w:cs="Arial"/>
          <w:sz w:val="20"/>
          <w:lang w:val="id-ID"/>
        </w:rPr>
      </w:pPr>
      <w:r>
        <w:rPr>
          <w:rFonts w:ascii="Arial" w:hAnsi="Arial" w:cs="Arial"/>
          <w:sz w:val="20"/>
          <w:lang w:val="id-ID"/>
        </w:rPr>
        <w:t xml:space="preserve">Nilai </w:t>
      </w:r>
      <w:r w:rsidR="001C456B">
        <w:rPr>
          <w:rFonts w:ascii="Arial" w:hAnsi="Arial" w:cs="Arial"/>
          <w:sz w:val="20"/>
          <w:lang w:val="id-ID"/>
        </w:rPr>
        <w:t>E</w:t>
      </w:r>
      <w:r>
        <w:rPr>
          <w:rFonts w:ascii="Arial" w:hAnsi="Arial" w:cs="Arial"/>
          <w:sz w:val="20"/>
          <w:lang w:val="id-ID"/>
        </w:rPr>
        <w:t xml:space="preserve"> pada kolom (7) diperoleh </w:t>
      </w:r>
      <w:r w:rsidR="001C456B">
        <w:rPr>
          <w:rFonts w:ascii="Arial" w:hAnsi="Arial" w:cs="Arial"/>
          <w:sz w:val="20"/>
          <w:lang w:val="id-ID"/>
        </w:rPr>
        <w:t>dengan rumus: E = (∑(</w:t>
      </w:r>
      <w:r w:rsidR="00E15375">
        <w:rPr>
          <w:rFonts w:ascii="Arial" w:hAnsi="Arial" w:cs="Arial"/>
          <w:sz w:val="20"/>
        </w:rPr>
        <w:t>C</w:t>
      </w:r>
      <w:r w:rsidR="001C456B">
        <w:rPr>
          <w:rFonts w:ascii="Arial" w:hAnsi="Arial" w:cs="Arial"/>
          <w:sz w:val="20"/>
          <w:lang w:val="id-ID"/>
        </w:rPr>
        <w:t>i x Ei)) /</w:t>
      </w:r>
      <w:r w:rsidR="00E15375">
        <w:rPr>
          <w:rFonts w:ascii="Arial" w:hAnsi="Arial" w:cs="Arial"/>
          <w:sz w:val="20"/>
        </w:rPr>
        <w:t>C</w:t>
      </w:r>
      <w:r w:rsidR="00261122">
        <w:rPr>
          <w:rFonts w:ascii="Arial" w:hAnsi="Arial" w:cs="Arial"/>
          <w:sz w:val="20"/>
        </w:rPr>
        <w:t>.</w:t>
      </w:r>
    </w:p>
    <w:p w:rsidR="00E15375" w:rsidRPr="00E15375" w:rsidRDefault="00E15375" w:rsidP="00E15375">
      <w:pPr>
        <w:pStyle w:val="ListParagraph"/>
        <w:numPr>
          <w:ilvl w:val="0"/>
          <w:numId w:val="10"/>
        </w:numPr>
        <w:rPr>
          <w:rFonts w:ascii="Arial" w:hAnsi="Arial" w:cs="Arial"/>
          <w:sz w:val="20"/>
          <w:lang w:val="id-ID"/>
        </w:rPr>
      </w:pPr>
      <w:r>
        <w:rPr>
          <w:rFonts w:ascii="Arial" w:hAnsi="Arial" w:cs="Arial"/>
          <w:sz w:val="20"/>
          <w:lang w:val="id-ID"/>
        </w:rPr>
        <w:t xml:space="preserve">Nilai </w:t>
      </w:r>
      <w:r>
        <w:rPr>
          <w:rFonts w:ascii="Arial" w:hAnsi="Arial" w:cs="Arial"/>
          <w:sz w:val="20"/>
        </w:rPr>
        <w:t>J</w:t>
      </w:r>
      <w:r>
        <w:rPr>
          <w:rFonts w:ascii="Arial" w:hAnsi="Arial" w:cs="Arial"/>
          <w:sz w:val="20"/>
          <w:lang w:val="id-ID"/>
        </w:rPr>
        <w:t xml:space="preserve"> pada kolom (</w:t>
      </w:r>
      <w:r>
        <w:rPr>
          <w:rFonts w:ascii="Arial" w:hAnsi="Arial" w:cs="Arial"/>
          <w:sz w:val="20"/>
        </w:rPr>
        <w:t>12</w:t>
      </w:r>
      <w:r>
        <w:rPr>
          <w:rFonts w:ascii="Arial" w:hAnsi="Arial" w:cs="Arial"/>
          <w:sz w:val="20"/>
          <w:lang w:val="id-ID"/>
        </w:rPr>
        <w:t xml:space="preserve">) diperoleh dengan rumus: </w:t>
      </w:r>
      <w:r>
        <w:rPr>
          <w:rFonts w:ascii="Arial" w:hAnsi="Arial" w:cs="Arial"/>
          <w:sz w:val="20"/>
        </w:rPr>
        <w:t>J</w:t>
      </w:r>
      <w:r>
        <w:rPr>
          <w:rFonts w:ascii="Arial" w:hAnsi="Arial" w:cs="Arial"/>
          <w:sz w:val="20"/>
          <w:lang w:val="id-ID"/>
        </w:rPr>
        <w:t xml:space="preserve"> = (∑(</w:t>
      </w:r>
      <w:r>
        <w:rPr>
          <w:rFonts w:ascii="Arial" w:hAnsi="Arial" w:cs="Arial"/>
          <w:sz w:val="20"/>
        </w:rPr>
        <w:t>F</w:t>
      </w:r>
      <w:r>
        <w:rPr>
          <w:rFonts w:ascii="Arial" w:hAnsi="Arial" w:cs="Arial"/>
          <w:sz w:val="20"/>
          <w:lang w:val="id-ID"/>
        </w:rPr>
        <w:t xml:space="preserve">i x </w:t>
      </w:r>
      <w:r>
        <w:rPr>
          <w:rFonts w:ascii="Arial" w:hAnsi="Arial" w:cs="Arial"/>
          <w:sz w:val="20"/>
        </w:rPr>
        <w:t>J</w:t>
      </w:r>
      <w:r>
        <w:rPr>
          <w:rFonts w:ascii="Arial" w:hAnsi="Arial" w:cs="Arial"/>
          <w:sz w:val="20"/>
          <w:lang w:val="id-ID"/>
        </w:rPr>
        <w:t>i)) /</w:t>
      </w:r>
      <w:r>
        <w:rPr>
          <w:rFonts w:ascii="Arial" w:hAnsi="Arial" w:cs="Arial"/>
          <w:sz w:val="20"/>
        </w:rPr>
        <w:t>F</w:t>
      </w:r>
      <w:r w:rsidR="00261122">
        <w:rPr>
          <w:rFonts w:ascii="Arial" w:hAnsi="Arial" w:cs="Arial"/>
          <w:sz w:val="20"/>
        </w:rPr>
        <w:t>.</w:t>
      </w:r>
    </w:p>
    <w:p w:rsidR="0025738C" w:rsidRDefault="0025738C">
      <w:pPr>
        <w:rPr>
          <w:lang w:val="id-ID"/>
        </w:rPr>
        <w:sectPr w:rsidR="0025738C" w:rsidSect="0025738C">
          <w:pgSz w:w="16840" w:h="11907" w:orient="landscape" w:code="9"/>
          <w:pgMar w:top="1412" w:right="1140" w:bottom="1281" w:left="1389" w:header="720" w:footer="794" w:gutter="0"/>
          <w:pgNumType w:start="0"/>
          <w:cols w:space="720"/>
          <w:titlePg/>
          <w:docGrid w:linePitch="299"/>
        </w:sectPr>
      </w:pPr>
    </w:p>
    <w:p w:rsidR="002A0163" w:rsidRDefault="004D3446">
      <w:pPr>
        <w:rPr>
          <w:lang w:val="id-ID"/>
        </w:rPr>
      </w:pPr>
      <w:r>
        <w:rPr>
          <w:lang w:val="id-ID"/>
        </w:rPr>
        <w:lastRenderedPageBreak/>
        <w:t>3.1.</w:t>
      </w:r>
      <w:r w:rsidR="000D25B7">
        <w:t>2</w:t>
      </w:r>
      <w:r w:rsidR="003A6999">
        <w:rPr>
          <w:lang w:val="id-ID"/>
        </w:rPr>
        <w:t xml:space="preserve"> </w:t>
      </w:r>
      <w:r w:rsidR="000D25B7">
        <w:t xml:space="preserve"> P</w:t>
      </w:r>
      <w:r w:rsidR="003A6999">
        <w:rPr>
          <w:lang w:val="id-ID"/>
        </w:rPr>
        <w:t>rogram matrikulasi untuk mahasiswa</w:t>
      </w:r>
    </w:p>
    <w:p w:rsidR="003A6999" w:rsidRDefault="003A6999">
      <w:pPr>
        <w:rPr>
          <w:lang w:val="id-ID"/>
        </w:rPr>
      </w:pPr>
    </w:p>
    <w:p w:rsidR="00567728" w:rsidRPr="00567728" w:rsidRDefault="004D3446" w:rsidP="00567728">
      <w:pPr>
        <w:ind w:left="900" w:hanging="900"/>
      </w:pPr>
      <w:r>
        <w:rPr>
          <w:lang w:val="id-ID"/>
        </w:rPr>
        <w:t>3.1.</w:t>
      </w:r>
      <w:r w:rsidR="000D25B7">
        <w:t>2.1</w:t>
      </w:r>
      <w:r>
        <w:rPr>
          <w:lang w:val="id-ID"/>
        </w:rPr>
        <w:t xml:space="preserve"> </w:t>
      </w:r>
      <w:r w:rsidR="00350B0F">
        <w:rPr>
          <w:lang w:val="id-ID"/>
        </w:rPr>
        <w:t xml:space="preserve"> </w:t>
      </w:r>
      <w:r w:rsidR="000D25B7">
        <w:t>Jelaskan p</w:t>
      </w:r>
      <w:r w:rsidR="00350B0F">
        <w:rPr>
          <w:lang w:val="id-ID"/>
        </w:rPr>
        <w:t xml:space="preserve">rogram </w:t>
      </w:r>
      <w:r w:rsidR="000D25B7">
        <w:t>m</w:t>
      </w:r>
      <w:r w:rsidR="00350B0F">
        <w:rPr>
          <w:lang w:val="id-ID"/>
        </w:rPr>
        <w:t>atrikulasi untuk mahasiswa yang berlatar belakang pendidikan Akuntansi</w:t>
      </w:r>
      <w:r w:rsidR="000D25B7">
        <w:t>.</w:t>
      </w:r>
    </w:p>
    <w:p w:rsidR="00350B0F" w:rsidRDefault="00350B0F">
      <w:pPr>
        <w:rPr>
          <w:lang w:val="id-ID"/>
        </w:rPr>
      </w:pPr>
    </w:p>
    <w:tbl>
      <w:tblPr>
        <w:tblW w:w="94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0"/>
      </w:tblGrid>
      <w:tr w:rsidR="003A6999" w:rsidRPr="009E79AE" w:rsidTr="000D25B7">
        <w:trPr>
          <w:trHeight w:val="1796"/>
        </w:trPr>
        <w:tc>
          <w:tcPr>
            <w:tcW w:w="9430" w:type="dxa"/>
          </w:tcPr>
          <w:p w:rsidR="003A6999" w:rsidRPr="009E79AE" w:rsidRDefault="003A6999">
            <w:pPr>
              <w:rPr>
                <w:lang w:val="id-ID"/>
              </w:rPr>
            </w:pPr>
          </w:p>
        </w:tc>
      </w:tr>
    </w:tbl>
    <w:p w:rsidR="003A6999" w:rsidRDefault="003A6999">
      <w:pPr>
        <w:rPr>
          <w:lang w:val="id-ID"/>
        </w:rPr>
      </w:pPr>
    </w:p>
    <w:p w:rsidR="00567728" w:rsidRPr="00567728" w:rsidRDefault="004D3446" w:rsidP="00567728">
      <w:pPr>
        <w:ind w:left="810" w:hanging="810"/>
        <w:rPr>
          <w:rFonts w:cs="Arial"/>
        </w:rPr>
      </w:pPr>
      <w:r>
        <w:rPr>
          <w:rFonts w:cs="Arial"/>
          <w:lang w:val="id-ID"/>
        </w:rPr>
        <w:t>3.1.</w:t>
      </w:r>
      <w:r w:rsidR="000D25B7">
        <w:rPr>
          <w:rFonts w:cs="Arial"/>
        </w:rPr>
        <w:t>2.2</w:t>
      </w:r>
      <w:r w:rsidR="00350B0F">
        <w:rPr>
          <w:rFonts w:cs="Arial"/>
          <w:lang w:val="id-ID"/>
        </w:rPr>
        <w:t xml:space="preserve"> </w:t>
      </w:r>
      <w:r w:rsidR="000D25B7">
        <w:rPr>
          <w:rFonts w:cs="Arial"/>
        </w:rPr>
        <w:t xml:space="preserve">Jelaskan </w:t>
      </w:r>
      <w:r w:rsidR="0007356D">
        <w:rPr>
          <w:rFonts w:cs="Arial"/>
          <w:lang w:val="id-ID"/>
        </w:rPr>
        <w:t xml:space="preserve">proses </w:t>
      </w:r>
      <w:r w:rsidR="000D25B7">
        <w:rPr>
          <w:rFonts w:cs="Arial"/>
        </w:rPr>
        <w:t>p</w:t>
      </w:r>
      <w:r w:rsidR="00350B0F">
        <w:rPr>
          <w:rFonts w:cs="Arial"/>
          <w:lang w:val="id-ID"/>
        </w:rPr>
        <w:t xml:space="preserve">rogram </w:t>
      </w:r>
      <w:r w:rsidR="000D25B7">
        <w:rPr>
          <w:rFonts w:cs="Arial"/>
        </w:rPr>
        <w:t>m</w:t>
      </w:r>
      <w:r w:rsidR="00350B0F">
        <w:rPr>
          <w:rFonts w:cs="Arial"/>
          <w:lang w:val="id-ID"/>
        </w:rPr>
        <w:t xml:space="preserve">atrikulasi </w:t>
      </w:r>
      <w:del w:id="9" w:author="SANI" w:date="2014-03-25T22:39:00Z">
        <w:r w:rsidR="00350B0F" w:rsidDel="0007356D">
          <w:rPr>
            <w:rFonts w:cs="Arial"/>
            <w:lang w:val="id-ID"/>
          </w:rPr>
          <w:delText>untuk mahasiswa yang berlatar belakang pendidikan selain Akuntansi</w:delText>
        </w:r>
        <w:r w:rsidR="000D25B7" w:rsidDel="0007356D">
          <w:rPr>
            <w:rFonts w:cs="Arial"/>
          </w:rPr>
          <w:delText>.</w:delText>
        </w:r>
      </w:del>
      <w:ins w:id="10" w:author="SANI" w:date="2014-03-25T22:39:00Z">
        <w:r w:rsidR="0007356D">
          <w:rPr>
            <w:rFonts w:cs="Arial"/>
            <w:lang w:val="id-ID"/>
          </w:rPr>
          <w:t>yang dijalankan</w:t>
        </w:r>
      </w:ins>
    </w:p>
    <w:p w:rsidR="00350B0F" w:rsidRDefault="00350B0F" w:rsidP="004A4D48">
      <w:pPr>
        <w:rPr>
          <w:rFonts w:cs="Arial"/>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2"/>
      </w:tblGrid>
      <w:tr w:rsidR="00350B0F" w:rsidRPr="009E79AE" w:rsidTr="000D25B7">
        <w:trPr>
          <w:trHeight w:val="1826"/>
        </w:trPr>
        <w:tc>
          <w:tcPr>
            <w:tcW w:w="9232" w:type="dxa"/>
          </w:tcPr>
          <w:p w:rsidR="00350B0F" w:rsidRPr="009E79AE" w:rsidRDefault="00350B0F" w:rsidP="004A4D48">
            <w:pPr>
              <w:rPr>
                <w:rFonts w:cs="Arial"/>
                <w:lang w:val="id-ID"/>
              </w:rPr>
            </w:pPr>
          </w:p>
        </w:tc>
      </w:tr>
    </w:tbl>
    <w:p w:rsidR="00350B0F" w:rsidRDefault="00350B0F" w:rsidP="004A4D48">
      <w:pPr>
        <w:rPr>
          <w:rFonts w:cs="Arial"/>
          <w:lang w:val="id-ID"/>
        </w:rPr>
      </w:pPr>
    </w:p>
    <w:p w:rsidR="00350B0F" w:rsidRDefault="00350B0F" w:rsidP="004A4D48">
      <w:pPr>
        <w:rPr>
          <w:rFonts w:cs="Arial"/>
          <w:lang w:val="id-ID"/>
        </w:rPr>
      </w:pPr>
    </w:p>
    <w:p w:rsidR="00860967" w:rsidRDefault="007B4F60" w:rsidP="004A4D48">
      <w:pPr>
        <w:rPr>
          <w:rFonts w:cs="Arial"/>
          <w:lang w:val="id-ID"/>
        </w:rPr>
      </w:pPr>
      <w:r>
        <w:rPr>
          <w:rFonts w:cs="Arial"/>
          <w:lang w:val="id-ID"/>
        </w:rPr>
        <w:t>3.1.</w:t>
      </w:r>
      <w:r w:rsidR="000D25B7">
        <w:rPr>
          <w:rFonts w:cs="Arial"/>
        </w:rPr>
        <w:t xml:space="preserve">3 </w:t>
      </w:r>
      <w:r>
        <w:rPr>
          <w:rFonts w:cs="Arial"/>
          <w:lang w:val="id-ID"/>
        </w:rPr>
        <w:t xml:space="preserve"> Kebijakan, </w:t>
      </w:r>
      <w:r w:rsidR="000D25B7">
        <w:rPr>
          <w:rFonts w:cs="Arial"/>
        </w:rPr>
        <w:t>m</w:t>
      </w:r>
      <w:r>
        <w:rPr>
          <w:rFonts w:cs="Arial"/>
          <w:lang w:val="id-ID"/>
        </w:rPr>
        <w:t xml:space="preserve">ekanisme dan </w:t>
      </w:r>
      <w:r w:rsidR="000D25B7">
        <w:rPr>
          <w:rFonts w:cs="Arial"/>
        </w:rPr>
        <w:t>t</w:t>
      </w:r>
      <w:r>
        <w:rPr>
          <w:rFonts w:cs="Arial"/>
          <w:lang w:val="id-ID"/>
        </w:rPr>
        <w:t>empat</w:t>
      </w:r>
      <w:r w:rsidR="004A4D48" w:rsidRPr="004A4D48">
        <w:rPr>
          <w:rFonts w:cs="Arial"/>
          <w:lang w:val="id-ID"/>
        </w:rPr>
        <w:t xml:space="preserve"> </w:t>
      </w:r>
      <w:r w:rsidR="000D25B7">
        <w:rPr>
          <w:rFonts w:cs="Arial"/>
        </w:rPr>
        <w:t>m</w:t>
      </w:r>
      <w:r w:rsidR="004A4D48" w:rsidRPr="004A4D48">
        <w:rPr>
          <w:rFonts w:cs="Arial"/>
          <w:lang w:val="id-ID"/>
        </w:rPr>
        <w:t xml:space="preserve">agang </w:t>
      </w:r>
      <w:r w:rsidR="000D25B7">
        <w:rPr>
          <w:rFonts w:cs="Arial"/>
        </w:rPr>
        <w:t>m</w:t>
      </w:r>
      <w:r w:rsidR="004A4D48" w:rsidRPr="004A4D48">
        <w:rPr>
          <w:rFonts w:cs="Arial"/>
          <w:lang w:val="id-ID"/>
        </w:rPr>
        <w:t>ahasiswa</w:t>
      </w:r>
    </w:p>
    <w:p w:rsidR="004A4D48" w:rsidRPr="004A4D48" w:rsidRDefault="004A4D48" w:rsidP="004A4D48">
      <w:pPr>
        <w:rPr>
          <w:rFonts w:cs="Arial"/>
          <w:lang w:val="id-ID"/>
        </w:rPr>
      </w:pPr>
    </w:p>
    <w:p w:rsidR="0091234D" w:rsidRPr="00503E1A" w:rsidRDefault="0091234D" w:rsidP="0091234D">
      <w:pPr>
        <w:rPr>
          <w:rFonts w:cs="Arial"/>
          <w:szCs w:val="22"/>
          <w:lang w:val="id-ID"/>
        </w:rPr>
      </w:pPr>
      <w:r>
        <w:rPr>
          <w:rFonts w:cs="Arial"/>
          <w:szCs w:val="22"/>
          <w:lang w:val="id-ID"/>
        </w:rPr>
        <w:t>Jelaskan kebijakan dan mekanisme kerjasama magang</w:t>
      </w:r>
      <w:r w:rsidR="000D25B7">
        <w:rPr>
          <w:rFonts w:cs="Arial"/>
          <w:szCs w:val="22"/>
        </w:rPr>
        <w:t>.</w:t>
      </w:r>
      <w:r>
        <w:rPr>
          <w:rFonts w:cs="Arial"/>
          <w:szCs w:val="22"/>
          <w:lang w:val="id-ID"/>
        </w:rPr>
        <w:t xml:space="preserve"> </w:t>
      </w:r>
    </w:p>
    <w:p w:rsidR="0091234D" w:rsidRDefault="0091234D" w:rsidP="0091234D">
      <w:pPr>
        <w:rPr>
          <w:rFonts w:cs="Arial"/>
          <w:sz w:val="20"/>
          <w:lang w:val="id-ID"/>
        </w:rPr>
      </w:pPr>
    </w:p>
    <w:tbl>
      <w:tblPr>
        <w:tblpPr w:leftFromText="180" w:rightFromText="180" w:vertAnchor="text" w:horzAnchor="page" w:tblpX="1453" w:tblpY="10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91234D" w:rsidRPr="00B033FB" w:rsidTr="00D93B8E">
        <w:trPr>
          <w:trHeight w:val="1215"/>
        </w:trPr>
        <w:tc>
          <w:tcPr>
            <w:tcW w:w="9322" w:type="dxa"/>
          </w:tcPr>
          <w:p w:rsidR="0091234D" w:rsidRPr="00B033FB" w:rsidRDefault="0091234D" w:rsidP="00EA28A2">
            <w:pPr>
              <w:rPr>
                <w:rFonts w:cs="Arial"/>
              </w:rPr>
            </w:pPr>
          </w:p>
          <w:p w:rsidR="0091234D" w:rsidRPr="00B033FB" w:rsidRDefault="0091234D" w:rsidP="00EA28A2">
            <w:pPr>
              <w:rPr>
                <w:rFonts w:cs="Arial"/>
              </w:rPr>
            </w:pPr>
          </w:p>
          <w:p w:rsidR="0091234D" w:rsidRPr="00B033FB" w:rsidRDefault="0091234D" w:rsidP="00EA28A2">
            <w:pPr>
              <w:rPr>
                <w:rFonts w:cs="Arial"/>
              </w:rPr>
            </w:pPr>
          </w:p>
          <w:p w:rsidR="0091234D" w:rsidRPr="00B033FB" w:rsidRDefault="0091234D" w:rsidP="00EA28A2">
            <w:pPr>
              <w:rPr>
                <w:rFonts w:cs="Arial"/>
              </w:rPr>
            </w:pPr>
          </w:p>
        </w:tc>
      </w:tr>
    </w:tbl>
    <w:p w:rsidR="0091234D" w:rsidRDefault="0091234D" w:rsidP="0091234D">
      <w:pPr>
        <w:rPr>
          <w:rFonts w:cs="Arial"/>
          <w:sz w:val="20"/>
          <w:lang w:val="id-ID"/>
        </w:rPr>
      </w:pPr>
    </w:p>
    <w:p w:rsidR="00860967" w:rsidRPr="00503E1A" w:rsidRDefault="00860967" w:rsidP="00860967">
      <w:pPr>
        <w:rPr>
          <w:rFonts w:cs="Arial"/>
          <w:szCs w:val="22"/>
          <w:lang w:val="id-ID"/>
        </w:rPr>
      </w:pPr>
      <w:r w:rsidRPr="00503E1A">
        <w:rPr>
          <w:rFonts w:cs="Arial"/>
          <w:szCs w:val="22"/>
          <w:lang w:val="id-ID"/>
        </w:rPr>
        <w:t xml:space="preserve">Sebutkan instansi yang dijadikan tempat magang oleh mahasiswa dalam </w:t>
      </w:r>
      <w:r w:rsidR="000235CB">
        <w:rPr>
          <w:rFonts w:cs="Arial"/>
          <w:szCs w:val="22"/>
          <w:lang w:val="id-ID"/>
        </w:rPr>
        <w:t>tiga</w:t>
      </w:r>
      <w:r w:rsidRPr="00503E1A">
        <w:rPr>
          <w:rFonts w:cs="Arial"/>
          <w:szCs w:val="22"/>
          <w:lang w:val="id-ID"/>
        </w:rPr>
        <w:t xml:space="preserve"> tahun terakhir</w:t>
      </w:r>
      <w:r w:rsidR="00565688">
        <w:rPr>
          <w:rFonts w:cs="Arial"/>
          <w:szCs w:val="22"/>
          <w:lang w:val="id-ID"/>
        </w:rPr>
        <w:t>.</w:t>
      </w:r>
    </w:p>
    <w:p w:rsidR="00860967" w:rsidRDefault="00860967" w:rsidP="00860967">
      <w:pPr>
        <w:rPr>
          <w:rFonts w:cs="Arial"/>
          <w:sz w:val="20"/>
          <w:lang w:val="id-ID"/>
        </w:rPr>
      </w:pP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5"/>
        <w:gridCol w:w="3346"/>
        <w:gridCol w:w="2543"/>
        <w:gridCol w:w="2406"/>
      </w:tblGrid>
      <w:tr w:rsidR="00860967" w:rsidRPr="00786411" w:rsidTr="000D25B7">
        <w:tc>
          <w:tcPr>
            <w:tcW w:w="595" w:type="dxa"/>
            <w:tcBorders>
              <w:bottom w:val="double" w:sz="4" w:space="0" w:color="auto"/>
            </w:tcBorders>
            <w:shd w:val="clear" w:color="auto" w:fill="auto"/>
            <w:vAlign w:val="center"/>
          </w:tcPr>
          <w:p w:rsidR="00860967" w:rsidRPr="00B13B28" w:rsidRDefault="00860967" w:rsidP="00461EF6">
            <w:pPr>
              <w:jc w:val="center"/>
              <w:rPr>
                <w:b/>
                <w:sz w:val="20"/>
                <w:lang w:val="fi-FI"/>
              </w:rPr>
            </w:pPr>
            <w:r w:rsidRPr="00B13B28">
              <w:rPr>
                <w:b/>
                <w:sz w:val="20"/>
                <w:lang w:val="fi-FI"/>
              </w:rPr>
              <w:t>No.</w:t>
            </w:r>
          </w:p>
        </w:tc>
        <w:tc>
          <w:tcPr>
            <w:tcW w:w="3346" w:type="dxa"/>
            <w:tcBorders>
              <w:bottom w:val="double" w:sz="4" w:space="0" w:color="auto"/>
            </w:tcBorders>
            <w:shd w:val="clear" w:color="auto" w:fill="auto"/>
            <w:vAlign w:val="center"/>
          </w:tcPr>
          <w:p w:rsidR="00860967" w:rsidRPr="00B13B28" w:rsidRDefault="00860967" w:rsidP="00461EF6">
            <w:pPr>
              <w:jc w:val="center"/>
              <w:rPr>
                <w:b/>
                <w:sz w:val="20"/>
                <w:lang w:val="fi-FI"/>
              </w:rPr>
            </w:pPr>
            <w:r>
              <w:rPr>
                <w:b/>
                <w:sz w:val="20"/>
                <w:lang w:val="id-ID"/>
              </w:rPr>
              <w:t xml:space="preserve">Nama </w:t>
            </w:r>
            <w:r w:rsidR="00917A40">
              <w:rPr>
                <w:b/>
                <w:sz w:val="20"/>
                <w:lang w:val="id-ID"/>
              </w:rPr>
              <w:t>I</w:t>
            </w:r>
            <w:r>
              <w:rPr>
                <w:b/>
                <w:sz w:val="20"/>
                <w:lang w:val="id-ID"/>
              </w:rPr>
              <w:t>nstansi</w:t>
            </w:r>
          </w:p>
        </w:tc>
        <w:tc>
          <w:tcPr>
            <w:tcW w:w="2543" w:type="dxa"/>
            <w:tcBorders>
              <w:bottom w:val="double" w:sz="4" w:space="0" w:color="auto"/>
            </w:tcBorders>
            <w:shd w:val="clear" w:color="auto" w:fill="auto"/>
            <w:vAlign w:val="center"/>
          </w:tcPr>
          <w:p w:rsidR="00860967" w:rsidRPr="00E17CCA" w:rsidRDefault="00860967" w:rsidP="00461EF6">
            <w:pPr>
              <w:jc w:val="center"/>
              <w:rPr>
                <w:b/>
                <w:sz w:val="20"/>
                <w:lang w:val="id-ID"/>
              </w:rPr>
            </w:pPr>
            <w:r>
              <w:rPr>
                <w:b/>
                <w:sz w:val="20"/>
                <w:lang w:val="id-ID"/>
              </w:rPr>
              <w:t>Tingkat (</w:t>
            </w:r>
            <w:r w:rsidR="00917A40">
              <w:rPr>
                <w:b/>
                <w:sz w:val="20"/>
                <w:lang w:val="id-ID"/>
              </w:rPr>
              <w:t>L</w:t>
            </w:r>
            <w:r>
              <w:rPr>
                <w:b/>
                <w:sz w:val="20"/>
                <w:lang w:val="id-ID"/>
              </w:rPr>
              <w:t xml:space="preserve">okal, Wilayah, Nasional, atau </w:t>
            </w:r>
            <w:r w:rsidR="00917A40">
              <w:rPr>
                <w:b/>
                <w:sz w:val="20"/>
                <w:lang w:val="id-ID"/>
              </w:rPr>
              <w:t>I</w:t>
            </w:r>
            <w:r>
              <w:rPr>
                <w:b/>
                <w:sz w:val="20"/>
                <w:lang w:val="id-ID"/>
              </w:rPr>
              <w:t>nternasional)</w:t>
            </w:r>
          </w:p>
        </w:tc>
        <w:tc>
          <w:tcPr>
            <w:tcW w:w="2406" w:type="dxa"/>
            <w:tcBorders>
              <w:bottom w:val="double" w:sz="4" w:space="0" w:color="auto"/>
            </w:tcBorders>
            <w:shd w:val="clear" w:color="auto" w:fill="auto"/>
            <w:vAlign w:val="center"/>
          </w:tcPr>
          <w:p w:rsidR="00860967" w:rsidRPr="00E17CCA" w:rsidRDefault="00860967" w:rsidP="00461EF6">
            <w:pPr>
              <w:jc w:val="center"/>
              <w:rPr>
                <w:b/>
                <w:sz w:val="20"/>
                <w:lang w:val="id-ID"/>
              </w:rPr>
            </w:pPr>
            <w:r>
              <w:rPr>
                <w:b/>
                <w:sz w:val="20"/>
                <w:lang w:val="id-ID"/>
              </w:rPr>
              <w:t xml:space="preserve">Bentuk </w:t>
            </w:r>
            <w:r w:rsidR="00917A40">
              <w:rPr>
                <w:b/>
                <w:sz w:val="20"/>
                <w:lang w:val="id-ID"/>
              </w:rPr>
              <w:t>M</w:t>
            </w:r>
            <w:r>
              <w:rPr>
                <w:b/>
                <w:sz w:val="20"/>
                <w:lang w:val="id-ID"/>
              </w:rPr>
              <w:t>agang (</w:t>
            </w:r>
            <w:r w:rsidR="00917A40">
              <w:rPr>
                <w:b/>
                <w:sz w:val="20"/>
                <w:lang w:val="id-ID"/>
              </w:rPr>
              <w:t>A</w:t>
            </w:r>
            <w:r>
              <w:rPr>
                <w:b/>
                <w:sz w:val="20"/>
                <w:lang w:val="id-ID"/>
              </w:rPr>
              <w:t xml:space="preserve">uditor </w:t>
            </w:r>
            <w:r w:rsidR="00917A40">
              <w:rPr>
                <w:b/>
                <w:sz w:val="20"/>
                <w:lang w:val="id-ID"/>
              </w:rPr>
              <w:t>Y</w:t>
            </w:r>
            <w:r>
              <w:rPr>
                <w:b/>
                <w:sz w:val="20"/>
                <w:lang w:val="id-ID"/>
              </w:rPr>
              <w:t xml:space="preserve">unior, </w:t>
            </w:r>
            <w:r w:rsidR="00917A40">
              <w:rPr>
                <w:b/>
                <w:sz w:val="20"/>
                <w:lang w:val="id-ID"/>
              </w:rPr>
              <w:t>I</w:t>
            </w:r>
            <w:r>
              <w:rPr>
                <w:b/>
                <w:sz w:val="20"/>
                <w:lang w:val="id-ID"/>
              </w:rPr>
              <w:t xml:space="preserve">nternal </w:t>
            </w:r>
            <w:r w:rsidR="00917A40">
              <w:rPr>
                <w:b/>
                <w:sz w:val="20"/>
                <w:lang w:val="id-ID"/>
              </w:rPr>
              <w:t>A</w:t>
            </w:r>
            <w:r>
              <w:rPr>
                <w:b/>
                <w:sz w:val="20"/>
                <w:lang w:val="id-ID"/>
              </w:rPr>
              <w:t>uditor</w:t>
            </w:r>
            <w:r w:rsidR="00917A40">
              <w:rPr>
                <w:b/>
                <w:sz w:val="20"/>
                <w:lang w:val="id-ID"/>
              </w:rPr>
              <w:t>, S</w:t>
            </w:r>
            <w:r>
              <w:rPr>
                <w:b/>
                <w:sz w:val="20"/>
                <w:lang w:val="id-ID"/>
              </w:rPr>
              <w:t xml:space="preserve">taff </w:t>
            </w:r>
            <w:r w:rsidR="00917A40">
              <w:rPr>
                <w:b/>
                <w:sz w:val="20"/>
                <w:lang w:val="id-ID"/>
              </w:rPr>
              <w:t>K</w:t>
            </w:r>
            <w:r>
              <w:rPr>
                <w:b/>
                <w:sz w:val="20"/>
                <w:lang w:val="id-ID"/>
              </w:rPr>
              <w:t xml:space="preserve">euangan, dsb) </w:t>
            </w:r>
          </w:p>
        </w:tc>
      </w:tr>
      <w:tr w:rsidR="00860967" w:rsidRPr="00786411" w:rsidTr="000D25B7">
        <w:tc>
          <w:tcPr>
            <w:tcW w:w="595" w:type="dxa"/>
            <w:tcBorders>
              <w:top w:val="double" w:sz="4" w:space="0" w:color="auto"/>
            </w:tcBorders>
          </w:tcPr>
          <w:p w:rsidR="00860967" w:rsidRPr="00B13B28" w:rsidRDefault="00860967" w:rsidP="00461EF6">
            <w:pPr>
              <w:jc w:val="center"/>
              <w:rPr>
                <w:b/>
                <w:sz w:val="20"/>
                <w:lang w:val="fi-FI"/>
              </w:rPr>
            </w:pPr>
            <w:r w:rsidRPr="00B13B28">
              <w:rPr>
                <w:b/>
                <w:sz w:val="20"/>
                <w:lang w:val="fi-FI"/>
              </w:rPr>
              <w:t>(1)</w:t>
            </w:r>
          </w:p>
        </w:tc>
        <w:tc>
          <w:tcPr>
            <w:tcW w:w="3346" w:type="dxa"/>
            <w:tcBorders>
              <w:top w:val="double" w:sz="4" w:space="0" w:color="auto"/>
            </w:tcBorders>
          </w:tcPr>
          <w:p w:rsidR="00860967" w:rsidRPr="00B13B28" w:rsidRDefault="00860967" w:rsidP="00461EF6">
            <w:pPr>
              <w:jc w:val="center"/>
              <w:rPr>
                <w:b/>
                <w:sz w:val="20"/>
                <w:lang w:val="fi-FI"/>
              </w:rPr>
            </w:pPr>
            <w:r w:rsidRPr="00B13B28">
              <w:rPr>
                <w:b/>
                <w:sz w:val="20"/>
                <w:lang w:val="fi-FI"/>
              </w:rPr>
              <w:t>(2)</w:t>
            </w:r>
          </w:p>
        </w:tc>
        <w:tc>
          <w:tcPr>
            <w:tcW w:w="2543" w:type="dxa"/>
            <w:tcBorders>
              <w:top w:val="double" w:sz="4" w:space="0" w:color="auto"/>
            </w:tcBorders>
          </w:tcPr>
          <w:p w:rsidR="00860967" w:rsidRPr="00B13B28" w:rsidRDefault="00860967" w:rsidP="00461EF6">
            <w:pPr>
              <w:jc w:val="center"/>
              <w:rPr>
                <w:b/>
                <w:sz w:val="20"/>
                <w:lang w:val="fi-FI"/>
              </w:rPr>
            </w:pPr>
            <w:r w:rsidRPr="00B13B28">
              <w:rPr>
                <w:b/>
                <w:sz w:val="20"/>
                <w:lang w:val="fi-FI"/>
              </w:rPr>
              <w:t>(3)</w:t>
            </w:r>
          </w:p>
        </w:tc>
        <w:tc>
          <w:tcPr>
            <w:tcW w:w="2406" w:type="dxa"/>
            <w:tcBorders>
              <w:top w:val="double" w:sz="4" w:space="0" w:color="auto"/>
            </w:tcBorders>
          </w:tcPr>
          <w:p w:rsidR="00860967" w:rsidRPr="00B13B28" w:rsidRDefault="00860967" w:rsidP="00461EF6">
            <w:pPr>
              <w:jc w:val="center"/>
              <w:rPr>
                <w:b/>
                <w:sz w:val="20"/>
                <w:lang w:val="fi-FI"/>
              </w:rPr>
            </w:pPr>
            <w:r w:rsidRPr="00B13B28">
              <w:rPr>
                <w:b/>
                <w:sz w:val="20"/>
                <w:lang w:val="fi-FI"/>
              </w:rPr>
              <w:t>(4)</w:t>
            </w:r>
          </w:p>
        </w:tc>
      </w:tr>
      <w:tr w:rsidR="00860967" w:rsidRPr="00786411" w:rsidTr="000D25B7">
        <w:tc>
          <w:tcPr>
            <w:tcW w:w="595" w:type="dxa"/>
          </w:tcPr>
          <w:p w:rsidR="00860967" w:rsidRPr="00786411" w:rsidRDefault="00860967" w:rsidP="00461EF6">
            <w:pPr>
              <w:rPr>
                <w:lang w:val="fi-FI"/>
              </w:rPr>
            </w:pPr>
          </w:p>
        </w:tc>
        <w:tc>
          <w:tcPr>
            <w:tcW w:w="3346" w:type="dxa"/>
          </w:tcPr>
          <w:p w:rsidR="00860967" w:rsidRPr="00786411" w:rsidRDefault="00860967" w:rsidP="00461EF6">
            <w:pPr>
              <w:rPr>
                <w:lang w:val="fi-FI"/>
              </w:rPr>
            </w:pPr>
          </w:p>
        </w:tc>
        <w:tc>
          <w:tcPr>
            <w:tcW w:w="2543" w:type="dxa"/>
          </w:tcPr>
          <w:p w:rsidR="00860967" w:rsidRPr="00786411" w:rsidRDefault="00860967" w:rsidP="00461EF6">
            <w:pPr>
              <w:rPr>
                <w:lang w:val="fi-FI"/>
              </w:rPr>
            </w:pPr>
          </w:p>
        </w:tc>
        <w:tc>
          <w:tcPr>
            <w:tcW w:w="2406" w:type="dxa"/>
          </w:tcPr>
          <w:p w:rsidR="00860967" w:rsidRPr="00786411" w:rsidRDefault="00860967" w:rsidP="00461EF6">
            <w:pPr>
              <w:rPr>
                <w:lang w:val="fi-FI"/>
              </w:rPr>
            </w:pPr>
          </w:p>
        </w:tc>
      </w:tr>
      <w:tr w:rsidR="00860967" w:rsidRPr="00786411" w:rsidTr="000D25B7">
        <w:tc>
          <w:tcPr>
            <w:tcW w:w="595" w:type="dxa"/>
          </w:tcPr>
          <w:p w:rsidR="00860967" w:rsidRPr="00786411" w:rsidRDefault="00860967" w:rsidP="00461EF6">
            <w:pPr>
              <w:rPr>
                <w:lang w:val="fi-FI"/>
              </w:rPr>
            </w:pPr>
          </w:p>
        </w:tc>
        <w:tc>
          <w:tcPr>
            <w:tcW w:w="3346" w:type="dxa"/>
          </w:tcPr>
          <w:p w:rsidR="00860967" w:rsidRPr="00786411" w:rsidRDefault="00860967" w:rsidP="00461EF6">
            <w:pPr>
              <w:rPr>
                <w:lang w:val="fi-FI"/>
              </w:rPr>
            </w:pPr>
          </w:p>
        </w:tc>
        <w:tc>
          <w:tcPr>
            <w:tcW w:w="2543" w:type="dxa"/>
          </w:tcPr>
          <w:p w:rsidR="00860967" w:rsidRPr="00786411" w:rsidRDefault="00860967" w:rsidP="00461EF6">
            <w:pPr>
              <w:rPr>
                <w:lang w:val="fi-FI"/>
              </w:rPr>
            </w:pPr>
          </w:p>
        </w:tc>
        <w:tc>
          <w:tcPr>
            <w:tcW w:w="2406" w:type="dxa"/>
          </w:tcPr>
          <w:p w:rsidR="00860967" w:rsidRPr="00786411" w:rsidRDefault="00860967" w:rsidP="00461EF6">
            <w:pPr>
              <w:rPr>
                <w:lang w:val="fi-FI"/>
              </w:rPr>
            </w:pPr>
          </w:p>
        </w:tc>
      </w:tr>
      <w:tr w:rsidR="00860967" w:rsidRPr="00786411" w:rsidTr="000D25B7">
        <w:tc>
          <w:tcPr>
            <w:tcW w:w="595" w:type="dxa"/>
          </w:tcPr>
          <w:p w:rsidR="00860967" w:rsidRPr="00786411" w:rsidRDefault="00860967" w:rsidP="00461EF6">
            <w:pPr>
              <w:rPr>
                <w:lang w:val="fi-FI"/>
              </w:rPr>
            </w:pPr>
          </w:p>
        </w:tc>
        <w:tc>
          <w:tcPr>
            <w:tcW w:w="3346" w:type="dxa"/>
          </w:tcPr>
          <w:p w:rsidR="00860967" w:rsidRPr="00786411" w:rsidRDefault="00860967" w:rsidP="00461EF6">
            <w:pPr>
              <w:rPr>
                <w:lang w:val="fi-FI"/>
              </w:rPr>
            </w:pPr>
          </w:p>
        </w:tc>
        <w:tc>
          <w:tcPr>
            <w:tcW w:w="2543" w:type="dxa"/>
          </w:tcPr>
          <w:p w:rsidR="00860967" w:rsidRPr="00786411" w:rsidRDefault="00860967" w:rsidP="00461EF6">
            <w:pPr>
              <w:rPr>
                <w:lang w:val="fi-FI"/>
              </w:rPr>
            </w:pPr>
          </w:p>
        </w:tc>
        <w:tc>
          <w:tcPr>
            <w:tcW w:w="2406" w:type="dxa"/>
          </w:tcPr>
          <w:p w:rsidR="00860967" w:rsidRPr="00786411" w:rsidRDefault="00860967" w:rsidP="00461EF6">
            <w:pPr>
              <w:rPr>
                <w:lang w:val="fi-FI"/>
              </w:rPr>
            </w:pPr>
          </w:p>
        </w:tc>
      </w:tr>
      <w:tr w:rsidR="00860967" w:rsidRPr="00786411" w:rsidTr="000D25B7">
        <w:tc>
          <w:tcPr>
            <w:tcW w:w="595" w:type="dxa"/>
          </w:tcPr>
          <w:p w:rsidR="00860967" w:rsidRPr="00786411" w:rsidRDefault="00860967" w:rsidP="00461EF6">
            <w:pPr>
              <w:rPr>
                <w:lang w:val="fi-FI"/>
              </w:rPr>
            </w:pPr>
          </w:p>
        </w:tc>
        <w:tc>
          <w:tcPr>
            <w:tcW w:w="3346" w:type="dxa"/>
          </w:tcPr>
          <w:p w:rsidR="00860967" w:rsidRPr="00786411" w:rsidRDefault="00860967" w:rsidP="00461EF6">
            <w:pPr>
              <w:rPr>
                <w:lang w:val="fi-FI"/>
              </w:rPr>
            </w:pPr>
          </w:p>
        </w:tc>
        <w:tc>
          <w:tcPr>
            <w:tcW w:w="2543" w:type="dxa"/>
          </w:tcPr>
          <w:p w:rsidR="00860967" w:rsidRPr="00786411" w:rsidRDefault="00860967" w:rsidP="00461EF6">
            <w:pPr>
              <w:rPr>
                <w:lang w:val="fi-FI"/>
              </w:rPr>
            </w:pPr>
          </w:p>
        </w:tc>
        <w:tc>
          <w:tcPr>
            <w:tcW w:w="2406" w:type="dxa"/>
          </w:tcPr>
          <w:p w:rsidR="00860967" w:rsidRPr="00786411" w:rsidRDefault="00860967" w:rsidP="00461EF6">
            <w:pPr>
              <w:rPr>
                <w:lang w:val="fi-FI"/>
              </w:rPr>
            </w:pPr>
          </w:p>
        </w:tc>
      </w:tr>
    </w:tbl>
    <w:p w:rsidR="00860967" w:rsidRDefault="005225C1" w:rsidP="00860967">
      <w:pPr>
        <w:rPr>
          <w:rFonts w:cs="Arial"/>
          <w:sz w:val="20"/>
          <w:lang w:val="id-ID"/>
        </w:rPr>
      </w:pPr>
      <w:r>
        <w:rPr>
          <w:rFonts w:cs="Arial"/>
          <w:sz w:val="20"/>
          <w:lang w:val="id-ID"/>
        </w:rPr>
        <w:tab/>
      </w:r>
    </w:p>
    <w:p w:rsidR="00503E1A" w:rsidRDefault="00503E1A" w:rsidP="00860967">
      <w:pPr>
        <w:rPr>
          <w:rFonts w:cs="Arial"/>
          <w:sz w:val="20"/>
          <w:lang w:val="id-ID"/>
        </w:rPr>
      </w:pPr>
    </w:p>
    <w:p w:rsidR="00525820" w:rsidRDefault="005322B7">
      <w:pPr>
        <w:tabs>
          <w:tab w:val="left" w:pos="709"/>
        </w:tabs>
        <w:ind w:left="709" w:hanging="709"/>
        <w:rPr>
          <w:rFonts w:cs="Arial"/>
          <w:szCs w:val="22"/>
        </w:rPr>
      </w:pPr>
      <w:proofErr w:type="gramStart"/>
      <w:r w:rsidRPr="00503E1A">
        <w:rPr>
          <w:rFonts w:cs="Arial"/>
          <w:szCs w:val="22"/>
        </w:rPr>
        <w:t>3.1.</w:t>
      </w:r>
      <w:r w:rsidR="000D25B7">
        <w:rPr>
          <w:rFonts w:cs="Arial"/>
          <w:szCs w:val="22"/>
        </w:rPr>
        <w:t xml:space="preserve">4  </w:t>
      </w:r>
      <w:r w:rsidR="00860967" w:rsidRPr="00503E1A">
        <w:rPr>
          <w:rFonts w:cs="Arial"/>
          <w:szCs w:val="22"/>
        </w:rPr>
        <w:t>Tuliskan</w:t>
      </w:r>
      <w:proofErr w:type="gramEnd"/>
      <w:r w:rsidR="00860967" w:rsidRPr="00503E1A">
        <w:rPr>
          <w:rFonts w:cs="Arial"/>
          <w:szCs w:val="22"/>
        </w:rPr>
        <w:t xml:space="preserve"> data jumlah mahasiswa </w:t>
      </w:r>
      <w:r w:rsidR="00772BB6">
        <w:rPr>
          <w:rFonts w:cs="Arial"/>
          <w:szCs w:val="22"/>
        </w:rPr>
        <w:t>tiga</w:t>
      </w:r>
      <w:r w:rsidR="00860967" w:rsidRPr="00503E1A">
        <w:rPr>
          <w:rFonts w:cs="Arial"/>
          <w:szCs w:val="22"/>
          <w:lang w:val="id-ID"/>
        </w:rPr>
        <w:t xml:space="preserve"> </w:t>
      </w:r>
      <w:r w:rsidR="00860967" w:rsidRPr="00503E1A">
        <w:rPr>
          <w:rFonts w:cs="Arial"/>
          <w:szCs w:val="22"/>
        </w:rPr>
        <w:t>tahun terakhir dengan mengikuti format tabel berikut:</w:t>
      </w:r>
    </w:p>
    <w:p w:rsidR="00860967" w:rsidRPr="00503E1A" w:rsidRDefault="00860967" w:rsidP="00860967">
      <w:pPr>
        <w:ind w:left="360" w:hanging="360"/>
        <w:rPr>
          <w:rFonts w:cs="Arial"/>
          <w:szCs w:val="22"/>
          <w:lang w:val="id-ID"/>
        </w:rPr>
      </w:pPr>
    </w:p>
    <w:p w:rsidR="00567728" w:rsidRPr="00567728" w:rsidRDefault="00860967" w:rsidP="00567728">
      <w:pPr>
        <w:ind w:left="491" w:firstLine="229"/>
        <w:rPr>
          <w:rFonts w:cs="Arial"/>
          <w:szCs w:val="22"/>
        </w:rPr>
      </w:pPr>
      <w:r w:rsidRPr="00503E1A">
        <w:rPr>
          <w:rFonts w:cs="Arial"/>
          <w:szCs w:val="22"/>
          <w:lang w:val="id-ID"/>
        </w:rPr>
        <w:t>Masa studi normal adalah . . . . . . . semester</w:t>
      </w:r>
      <w:r w:rsidR="00772BB6">
        <w:rPr>
          <w:rFonts w:cs="Arial"/>
          <w:szCs w:val="22"/>
        </w:rPr>
        <w:t>.</w:t>
      </w:r>
    </w:p>
    <w:p w:rsidR="00DD7362" w:rsidRPr="00503E1A" w:rsidRDefault="00DD7362" w:rsidP="00860967">
      <w:pPr>
        <w:ind w:left="360" w:hanging="360"/>
        <w:rPr>
          <w:rFonts w:cs="Arial"/>
          <w:szCs w:val="22"/>
          <w:lang w:val="id-ID"/>
        </w:rPr>
      </w:pPr>
    </w:p>
    <w:p w:rsidR="006C3C4E" w:rsidRPr="00503E1A" w:rsidRDefault="004A4D48" w:rsidP="00503E1A">
      <w:pPr>
        <w:pStyle w:val="ListParagraph"/>
        <w:numPr>
          <w:ilvl w:val="0"/>
          <w:numId w:val="9"/>
        </w:numPr>
        <w:rPr>
          <w:rFonts w:ascii="Arial" w:hAnsi="Arial" w:cs="Arial"/>
          <w:sz w:val="22"/>
          <w:szCs w:val="22"/>
          <w:lang w:val="id-ID"/>
        </w:rPr>
      </w:pPr>
      <w:r>
        <w:rPr>
          <w:rFonts w:ascii="Arial" w:hAnsi="Arial" w:cs="Arial"/>
          <w:sz w:val="22"/>
          <w:szCs w:val="22"/>
          <w:lang w:val="id-ID"/>
        </w:rPr>
        <w:t xml:space="preserve">Khusus untuk </w:t>
      </w:r>
      <w:r w:rsidR="00AA6BC1">
        <w:rPr>
          <w:rFonts w:ascii="Arial" w:hAnsi="Arial" w:cs="Arial"/>
          <w:sz w:val="22"/>
          <w:szCs w:val="22"/>
          <w:lang w:val="id-ID"/>
        </w:rPr>
        <w:t>program PPAk</w:t>
      </w:r>
      <w:r w:rsidR="00DD7362" w:rsidRPr="00503E1A">
        <w:rPr>
          <w:rFonts w:ascii="Arial" w:hAnsi="Arial" w:cs="Arial"/>
          <w:sz w:val="22"/>
          <w:szCs w:val="22"/>
          <w:lang w:val="id-ID"/>
        </w:rPr>
        <w:t xml:space="preserve"> yang membuka penerimaan mahasiswa baru tiap tahun</w:t>
      </w:r>
      <w:r w:rsidR="00503E1A" w:rsidRPr="00503E1A">
        <w:rPr>
          <w:rFonts w:ascii="Arial" w:hAnsi="Arial" w:cs="Arial"/>
          <w:sz w:val="22"/>
          <w:szCs w:val="22"/>
          <w:lang w:val="id-ID"/>
        </w:rPr>
        <w:t>:</w:t>
      </w:r>
    </w:p>
    <w:p w:rsidR="00503E1A" w:rsidRPr="000A3B88" w:rsidRDefault="00503E1A" w:rsidP="00503E1A">
      <w:pPr>
        <w:pStyle w:val="ListParagraph"/>
        <w:rPr>
          <w:rFonts w:cs="Arial"/>
          <w:lang w:val="id-ID"/>
        </w:rPr>
      </w:pPr>
    </w:p>
    <w:tbl>
      <w:tblPr>
        <w:tblW w:w="74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0"/>
        <w:gridCol w:w="1080"/>
        <w:gridCol w:w="1080"/>
        <w:gridCol w:w="1208"/>
        <w:gridCol w:w="2888"/>
      </w:tblGrid>
      <w:tr w:rsidR="00256706" w:rsidRPr="000A3B88" w:rsidTr="00256706">
        <w:trPr>
          <w:cantSplit/>
          <w:trHeight w:val="149"/>
        </w:trPr>
        <w:tc>
          <w:tcPr>
            <w:tcW w:w="1160" w:type="dxa"/>
            <w:vMerge w:val="restart"/>
            <w:tcBorders>
              <w:bottom w:val="single" w:sz="4" w:space="0" w:color="auto"/>
            </w:tcBorders>
            <w:shd w:val="clear" w:color="auto" w:fill="auto"/>
            <w:vAlign w:val="center"/>
          </w:tcPr>
          <w:p w:rsidR="00567728" w:rsidRDefault="00256706">
            <w:pPr>
              <w:jc w:val="center"/>
              <w:rPr>
                <w:b/>
                <w:bCs/>
                <w:sz w:val="16"/>
                <w:lang w:val="id-ID"/>
              </w:rPr>
            </w:pPr>
            <w:r>
              <w:rPr>
                <w:b/>
                <w:bCs/>
                <w:sz w:val="16"/>
                <w:lang w:val="id-ID"/>
              </w:rPr>
              <w:lastRenderedPageBreak/>
              <w:t>Tahun Masuk</w:t>
            </w:r>
          </w:p>
        </w:tc>
        <w:tc>
          <w:tcPr>
            <w:tcW w:w="3368" w:type="dxa"/>
            <w:gridSpan w:val="3"/>
            <w:tcBorders>
              <w:top w:val="single" w:sz="4" w:space="0" w:color="auto"/>
              <w:bottom w:val="single" w:sz="4" w:space="0" w:color="auto"/>
            </w:tcBorders>
            <w:shd w:val="clear" w:color="auto" w:fill="auto"/>
            <w:vAlign w:val="center"/>
          </w:tcPr>
          <w:p w:rsidR="00567728" w:rsidRDefault="00256706">
            <w:pPr>
              <w:jc w:val="center"/>
              <w:rPr>
                <w:b/>
                <w:bCs/>
                <w:sz w:val="16"/>
              </w:rPr>
            </w:pPr>
            <w:r w:rsidRPr="000A3B88">
              <w:rPr>
                <w:b/>
                <w:bCs/>
                <w:sz w:val="16"/>
              </w:rPr>
              <w:t>Jumlah Mahasiswa per Angkatan pada Tahun</w:t>
            </w:r>
          </w:p>
        </w:tc>
        <w:tc>
          <w:tcPr>
            <w:tcW w:w="2888" w:type="dxa"/>
            <w:vMerge w:val="restart"/>
            <w:tcBorders>
              <w:top w:val="single" w:sz="4" w:space="0" w:color="auto"/>
            </w:tcBorders>
            <w:shd w:val="clear" w:color="auto" w:fill="auto"/>
            <w:vAlign w:val="center"/>
          </w:tcPr>
          <w:p w:rsidR="00567728" w:rsidRDefault="00256706">
            <w:pPr>
              <w:jc w:val="center"/>
              <w:rPr>
                <w:b/>
                <w:bCs/>
                <w:sz w:val="16"/>
                <w:lang w:val="id-ID"/>
              </w:rPr>
            </w:pPr>
            <w:r w:rsidRPr="000A3B88">
              <w:rPr>
                <w:b/>
                <w:bCs/>
                <w:sz w:val="16"/>
              </w:rPr>
              <w:t xml:space="preserve">Jumlah Lulusan s.d. </w:t>
            </w:r>
            <w:r>
              <w:rPr>
                <w:b/>
                <w:bCs/>
                <w:sz w:val="16"/>
                <w:lang w:val="id-ID"/>
              </w:rPr>
              <w:t xml:space="preserve">Awal </w:t>
            </w:r>
            <w:r w:rsidRPr="000A3B88">
              <w:rPr>
                <w:b/>
                <w:bCs/>
                <w:sz w:val="16"/>
              </w:rPr>
              <w:t>TS</w:t>
            </w:r>
          </w:p>
        </w:tc>
      </w:tr>
      <w:tr w:rsidR="00256706" w:rsidRPr="000A3B88" w:rsidTr="00256706">
        <w:trPr>
          <w:cantSplit/>
          <w:trHeight w:val="149"/>
        </w:trPr>
        <w:tc>
          <w:tcPr>
            <w:tcW w:w="1160" w:type="dxa"/>
            <w:vMerge/>
            <w:tcBorders>
              <w:bottom w:val="single" w:sz="4" w:space="0" w:color="auto"/>
            </w:tcBorders>
            <w:shd w:val="clear" w:color="auto" w:fill="auto"/>
            <w:vAlign w:val="center"/>
          </w:tcPr>
          <w:p w:rsidR="00567728" w:rsidRDefault="00567728">
            <w:pPr>
              <w:jc w:val="center"/>
              <w:rPr>
                <w:b/>
                <w:bCs/>
                <w:sz w:val="16"/>
              </w:rPr>
            </w:pPr>
          </w:p>
        </w:tc>
        <w:tc>
          <w:tcPr>
            <w:tcW w:w="1080" w:type="dxa"/>
            <w:tcBorders>
              <w:top w:val="single" w:sz="4" w:space="0" w:color="auto"/>
              <w:bottom w:val="double" w:sz="4" w:space="0" w:color="auto"/>
            </w:tcBorders>
            <w:shd w:val="clear" w:color="auto" w:fill="auto"/>
            <w:vAlign w:val="center"/>
          </w:tcPr>
          <w:p w:rsidR="00567728" w:rsidRDefault="00256706">
            <w:pPr>
              <w:jc w:val="center"/>
              <w:rPr>
                <w:b/>
                <w:bCs/>
                <w:sz w:val="16"/>
                <w:lang w:val="id-ID"/>
              </w:rPr>
            </w:pPr>
            <w:r w:rsidRPr="000A3B88">
              <w:rPr>
                <w:b/>
                <w:bCs/>
                <w:sz w:val="16"/>
              </w:rPr>
              <w:t>TS-</w:t>
            </w:r>
            <w:r w:rsidRPr="000A3B88">
              <w:rPr>
                <w:b/>
                <w:bCs/>
                <w:sz w:val="16"/>
                <w:lang w:val="id-ID"/>
              </w:rPr>
              <w:t>2</w:t>
            </w:r>
          </w:p>
        </w:tc>
        <w:tc>
          <w:tcPr>
            <w:tcW w:w="1080" w:type="dxa"/>
            <w:tcBorders>
              <w:top w:val="single" w:sz="4" w:space="0" w:color="auto"/>
              <w:bottom w:val="double" w:sz="4" w:space="0" w:color="auto"/>
            </w:tcBorders>
            <w:shd w:val="clear" w:color="auto" w:fill="auto"/>
            <w:vAlign w:val="center"/>
          </w:tcPr>
          <w:p w:rsidR="00567728" w:rsidRDefault="00256706">
            <w:pPr>
              <w:jc w:val="center"/>
              <w:rPr>
                <w:b/>
                <w:bCs/>
                <w:sz w:val="16"/>
                <w:lang w:val="id-ID"/>
              </w:rPr>
            </w:pPr>
            <w:r w:rsidRPr="000A3B88">
              <w:rPr>
                <w:b/>
                <w:bCs/>
                <w:sz w:val="16"/>
              </w:rPr>
              <w:t>TS-</w:t>
            </w:r>
            <w:r w:rsidRPr="000A3B88">
              <w:rPr>
                <w:b/>
                <w:bCs/>
                <w:sz w:val="16"/>
                <w:lang w:val="id-ID"/>
              </w:rPr>
              <w:t>1</w:t>
            </w:r>
          </w:p>
        </w:tc>
        <w:tc>
          <w:tcPr>
            <w:tcW w:w="1208" w:type="dxa"/>
            <w:tcBorders>
              <w:top w:val="single" w:sz="4" w:space="0" w:color="auto"/>
              <w:bottom w:val="double" w:sz="4" w:space="0" w:color="auto"/>
            </w:tcBorders>
            <w:shd w:val="clear" w:color="auto" w:fill="auto"/>
            <w:vAlign w:val="center"/>
          </w:tcPr>
          <w:p w:rsidR="00567728" w:rsidRDefault="00256706">
            <w:pPr>
              <w:jc w:val="center"/>
              <w:rPr>
                <w:b/>
                <w:bCs/>
                <w:sz w:val="16"/>
                <w:lang w:val="id-ID"/>
              </w:rPr>
            </w:pPr>
            <w:r w:rsidRPr="000A3B88">
              <w:rPr>
                <w:b/>
                <w:bCs/>
                <w:sz w:val="16"/>
              </w:rPr>
              <w:t>TS</w:t>
            </w:r>
          </w:p>
        </w:tc>
        <w:tc>
          <w:tcPr>
            <w:tcW w:w="2888" w:type="dxa"/>
            <w:vMerge/>
            <w:tcBorders>
              <w:bottom w:val="double" w:sz="4" w:space="0" w:color="auto"/>
            </w:tcBorders>
            <w:shd w:val="clear" w:color="auto" w:fill="auto"/>
            <w:vAlign w:val="center"/>
          </w:tcPr>
          <w:p w:rsidR="00567728" w:rsidRDefault="00567728">
            <w:pPr>
              <w:jc w:val="center"/>
              <w:rPr>
                <w:b/>
                <w:bCs/>
                <w:sz w:val="16"/>
              </w:rPr>
            </w:pPr>
          </w:p>
        </w:tc>
      </w:tr>
      <w:tr w:rsidR="00256706" w:rsidRPr="000A3B88" w:rsidTr="00256706">
        <w:trPr>
          <w:cantSplit/>
          <w:trHeight w:val="171"/>
        </w:trPr>
        <w:tc>
          <w:tcPr>
            <w:tcW w:w="1160" w:type="dxa"/>
            <w:tcBorders>
              <w:top w:val="double" w:sz="4" w:space="0" w:color="auto"/>
              <w:bottom w:val="single" w:sz="4" w:space="0" w:color="auto"/>
            </w:tcBorders>
            <w:shd w:val="clear" w:color="auto" w:fill="FFFFFF"/>
            <w:vAlign w:val="center"/>
          </w:tcPr>
          <w:p w:rsidR="00567728" w:rsidRDefault="00256706">
            <w:pPr>
              <w:jc w:val="center"/>
              <w:rPr>
                <w:b/>
                <w:bCs/>
                <w:sz w:val="16"/>
              </w:rPr>
            </w:pPr>
            <w:r w:rsidRPr="000A3B88">
              <w:rPr>
                <w:b/>
                <w:bCs/>
                <w:sz w:val="16"/>
              </w:rPr>
              <w:t>(1)</w:t>
            </w:r>
          </w:p>
        </w:tc>
        <w:tc>
          <w:tcPr>
            <w:tcW w:w="1080" w:type="dxa"/>
            <w:tcBorders>
              <w:top w:val="double" w:sz="4" w:space="0" w:color="auto"/>
              <w:bottom w:val="single" w:sz="4" w:space="0" w:color="auto"/>
            </w:tcBorders>
            <w:shd w:val="clear" w:color="auto" w:fill="FFFFFF"/>
            <w:vAlign w:val="center"/>
          </w:tcPr>
          <w:p w:rsidR="00567728" w:rsidRDefault="00256706">
            <w:pPr>
              <w:jc w:val="center"/>
              <w:rPr>
                <w:b/>
                <w:bCs/>
                <w:sz w:val="16"/>
              </w:rPr>
            </w:pPr>
            <w:r w:rsidRPr="000A3B88">
              <w:rPr>
                <w:b/>
                <w:bCs/>
                <w:sz w:val="16"/>
              </w:rPr>
              <w:t>(</w:t>
            </w:r>
            <w:r>
              <w:rPr>
                <w:b/>
                <w:bCs/>
                <w:sz w:val="16"/>
              </w:rPr>
              <w:t>2</w:t>
            </w:r>
            <w:r w:rsidRPr="000A3B88">
              <w:rPr>
                <w:b/>
                <w:bCs/>
                <w:sz w:val="16"/>
              </w:rPr>
              <w:t>)</w:t>
            </w:r>
          </w:p>
        </w:tc>
        <w:tc>
          <w:tcPr>
            <w:tcW w:w="1080" w:type="dxa"/>
            <w:tcBorders>
              <w:top w:val="double" w:sz="4" w:space="0" w:color="auto"/>
              <w:bottom w:val="single" w:sz="4" w:space="0" w:color="auto"/>
            </w:tcBorders>
            <w:shd w:val="clear" w:color="auto" w:fill="FFFFFF"/>
            <w:vAlign w:val="center"/>
          </w:tcPr>
          <w:p w:rsidR="00567728" w:rsidRDefault="00256706">
            <w:pPr>
              <w:jc w:val="center"/>
              <w:rPr>
                <w:b/>
                <w:bCs/>
                <w:sz w:val="16"/>
              </w:rPr>
            </w:pPr>
            <w:r w:rsidRPr="000A3B88">
              <w:rPr>
                <w:b/>
                <w:bCs/>
                <w:sz w:val="16"/>
              </w:rPr>
              <w:t>(</w:t>
            </w:r>
            <w:r>
              <w:rPr>
                <w:b/>
                <w:bCs/>
                <w:sz w:val="16"/>
              </w:rPr>
              <w:t>3</w:t>
            </w:r>
            <w:r w:rsidRPr="000A3B88">
              <w:rPr>
                <w:b/>
                <w:bCs/>
                <w:sz w:val="16"/>
              </w:rPr>
              <w:t>)</w:t>
            </w:r>
          </w:p>
        </w:tc>
        <w:tc>
          <w:tcPr>
            <w:tcW w:w="1208" w:type="dxa"/>
            <w:tcBorders>
              <w:top w:val="double" w:sz="4" w:space="0" w:color="auto"/>
              <w:bottom w:val="single" w:sz="4" w:space="0" w:color="auto"/>
            </w:tcBorders>
            <w:shd w:val="clear" w:color="auto" w:fill="FFFFFF"/>
            <w:vAlign w:val="center"/>
          </w:tcPr>
          <w:p w:rsidR="00567728" w:rsidRDefault="00256706">
            <w:pPr>
              <w:jc w:val="center"/>
              <w:rPr>
                <w:b/>
                <w:bCs/>
                <w:sz w:val="16"/>
              </w:rPr>
            </w:pPr>
            <w:r w:rsidRPr="000A3B88">
              <w:rPr>
                <w:b/>
                <w:bCs/>
                <w:sz w:val="16"/>
              </w:rPr>
              <w:t>(</w:t>
            </w:r>
            <w:r>
              <w:rPr>
                <w:b/>
                <w:bCs/>
                <w:sz w:val="16"/>
              </w:rPr>
              <w:t>4</w:t>
            </w:r>
            <w:r w:rsidRPr="000A3B88">
              <w:rPr>
                <w:b/>
                <w:bCs/>
                <w:sz w:val="16"/>
              </w:rPr>
              <w:t>)</w:t>
            </w:r>
          </w:p>
        </w:tc>
        <w:tc>
          <w:tcPr>
            <w:tcW w:w="2888" w:type="dxa"/>
            <w:tcBorders>
              <w:top w:val="double" w:sz="4" w:space="0" w:color="auto"/>
              <w:bottom w:val="single" w:sz="4" w:space="0" w:color="auto"/>
            </w:tcBorders>
            <w:shd w:val="clear" w:color="auto" w:fill="FFFFFF"/>
            <w:vAlign w:val="center"/>
          </w:tcPr>
          <w:p w:rsidR="00567728" w:rsidRDefault="00256706">
            <w:pPr>
              <w:jc w:val="center"/>
              <w:rPr>
                <w:b/>
                <w:bCs/>
                <w:sz w:val="16"/>
              </w:rPr>
            </w:pPr>
            <w:r w:rsidRPr="000A3B88">
              <w:rPr>
                <w:b/>
                <w:bCs/>
                <w:sz w:val="16"/>
              </w:rPr>
              <w:t>(</w:t>
            </w:r>
            <w:r>
              <w:rPr>
                <w:b/>
                <w:bCs/>
                <w:sz w:val="16"/>
              </w:rPr>
              <w:t>5</w:t>
            </w:r>
            <w:r w:rsidRPr="000A3B88">
              <w:rPr>
                <w:b/>
                <w:bCs/>
                <w:sz w:val="16"/>
              </w:rPr>
              <w:t>)</w:t>
            </w:r>
          </w:p>
        </w:tc>
      </w:tr>
      <w:tr w:rsidR="00256706" w:rsidRPr="000A3B88" w:rsidTr="00256706">
        <w:trPr>
          <w:cantSplit/>
          <w:trHeight w:val="249"/>
        </w:trPr>
        <w:tc>
          <w:tcPr>
            <w:tcW w:w="1160" w:type="dxa"/>
            <w:tcBorders>
              <w:bottom w:val="single" w:sz="4" w:space="0" w:color="auto"/>
            </w:tcBorders>
          </w:tcPr>
          <w:p w:rsidR="00256706" w:rsidRPr="000A3B88" w:rsidRDefault="00256706" w:rsidP="00461EF6">
            <w:pPr>
              <w:jc w:val="center"/>
            </w:pPr>
            <w:r w:rsidRPr="000A3B88">
              <w:t>TS-2</w:t>
            </w:r>
          </w:p>
        </w:tc>
        <w:tc>
          <w:tcPr>
            <w:tcW w:w="1080" w:type="dxa"/>
            <w:tcBorders>
              <w:top w:val="single" w:sz="4" w:space="0" w:color="auto"/>
              <w:left w:val="single" w:sz="4" w:space="0" w:color="auto"/>
              <w:bottom w:val="single" w:sz="4" w:space="0" w:color="auto"/>
            </w:tcBorders>
          </w:tcPr>
          <w:p w:rsidR="00256706" w:rsidRPr="000A3B88" w:rsidRDefault="00256706" w:rsidP="00461EF6">
            <w:pPr>
              <w:rPr>
                <w:rFonts w:cs="Arial"/>
                <w:i/>
                <w:iCs/>
                <w:sz w:val="18"/>
              </w:rPr>
            </w:pPr>
          </w:p>
        </w:tc>
        <w:tc>
          <w:tcPr>
            <w:tcW w:w="1080" w:type="dxa"/>
            <w:tcBorders>
              <w:top w:val="single" w:sz="4" w:space="0" w:color="auto"/>
              <w:bottom w:val="nil"/>
            </w:tcBorders>
          </w:tcPr>
          <w:p w:rsidR="00256706" w:rsidRPr="000A3B88" w:rsidRDefault="00256706" w:rsidP="00461EF6">
            <w:pPr>
              <w:rPr>
                <w:rFonts w:cs="Arial"/>
                <w:sz w:val="18"/>
                <w:lang w:val="id-ID"/>
              </w:rPr>
            </w:pPr>
          </w:p>
        </w:tc>
        <w:tc>
          <w:tcPr>
            <w:tcW w:w="1208" w:type="dxa"/>
            <w:tcBorders>
              <w:bottom w:val="single" w:sz="4" w:space="0" w:color="auto"/>
            </w:tcBorders>
          </w:tcPr>
          <w:p w:rsidR="00256706" w:rsidRPr="000A3B88" w:rsidRDefault="00256706" w:rsidP="00461EF6">
            <w:pPr>
              <w:rPr>
                <w:rFonts w:cs="Arial"/>
                <w:i/>
                <w:iCs/>
                <w:sz w:val="18"/>
              </w:rPr>
            </w:pPr>
          </w:p>
        </w:tc>
        <w:tc>
          <w:tcPr>
            <w:tcW w:w="2888" w:type="dxa"/>
            <w:tcBorders>
              <w:top w:val="single" w:sz="4" w:space="0" w:color="auto"/>
              <w:bottom w:val="single" w:sz="4" w:space="0" w:color="auto"/>
            </w:tcBorders>
            <w:shd w:val="clear" w:color="auto" w:fill="auto"/>
          </w:tcPr>
          <w:p w:rsidR="00256706" w:rsidRPr="000A3B88" w:rsidRDefault="00256706" w:rsidP="00461EF6">
            <w:pPr>
              <w:rPr>
                <w:rFonts w:cs="Arial"/>
                <w:i/>
                <w:iCs/>
                <w:sz w:val="18"/>
                <w:lang w:val="id-ID"/>
              </w:rPr>
            </w:pPr>
          </w:p>
        </w:tc>
      </w:tr>
      <w:tr w:rsidR="00256706" w:rsidRPr="000A3B88" w:rsidTr="00256706">
        <w:trPr>
          <w:cantSplit/>
          <w:trHeight w:val="264"/>
        </w:trPr>
        <w:tc>
          <w:tcPr>
            <w:tcW w:w="1160" w:type="dxa"/>
            <w:tcBorders>
              <w:bottom w:val="nil"/>
            </w:tcBorders>
          </w:tcPr>
          <w:p w:rsidR="00256706" w:rsidRPr="002B36AF" w:rsidRDefault="00256706" w:rsidP="00461EF6">
            <w:pPr>
              <w:jc w:val="center"/>
              <w:rPr>
                <w:lang w:val="id-ID"/>
              </w:rPr>
            </w:pPr>
            <w:r w:rsidRPr="000A3B88">
              <w:t>TS</w:t>
            </w:r>
            <w:r>
              <w:rPr>
                <w:lang w:val="id-ID"/>
              </w:rPr>
              <w:t>-1</w:t>
            </w:r>
          </w:p>
        </w:tc>
        <w:tc>
          <w:tcPr>
            <w:tcW w:w="1080" w:type="dxa"/>
            <w:tcBorders>
              <w:left w:val="nil"/>
              <w:bottom w:val="nil"/>
              <w:right w:val="single" w:sz="4" w:space="0" w:color="auto"/>
            </w:tcBorders>
            <w:shd w:val="horzCross" w:color="auto" w:fill="FFFFFF"/>
          </w:tcPr>
          <w:p w:rsidR="00256706" w:rsidRPr="000A3B88" w:rsidRDefault="00256706" w:rsidP="00461EF6">
            <w:pPr>
              <w:rPr>
                <w:rFonts w:cs="Arial"/>
                <w:sz w:val="18"/>
              </w:rPr>
            </w:pPr>
          </w:p>
        </w:tc>
        <w:tc>
          <w:tcPr>
            <w:tcW w:w="1080" w:type="dxa"/>
            <w:tcBorders>
              <w:left w:val="single" w:sz="4" w:space="0" w:color="auto"/>
              <w:bottom w:val="single" w:sz="4" w:space="0" w:color="auto"/>
            </w:tcBorders>
          </w:tcPr>
          <w:p w:rsidR="00256706" w:rsidRPr="000A3B88" w:rsidRDefault="00256706" w:rsidP="00461EF6">
            <w:pPr>
              <w:rPr>
                <w:rFonts w:cs="Arial"/>
                <w:i/>
                <w:sz w:val="18"/>
                <w:lang w:val="id-ID"/>
              </w:rPr>
            </w:pPr>
            <w:r>
              <w:rPr>
                <w:rFonts w:cs="Arial"/>
                <w:i/>
                <w:sz w:val="18"/>
                <w:lang w:val="id-ID"/>
              </w:rPr>
              <w:t>a=</w:t>
            </w:r>
          </w:p>
        </w:tc>
        <w:tc>
          <w:tcPr>
            <w:tcW w:w="1208" w:type="dxa"/>
            <w:tcBorders>
              <w:bottom w:val="nil"/>
            </w:tcBorders>
          </w:tcPr>
          <w:p w:rsidR="00256706" w:rsidRPr="000A3B88" w:rsidRDefault="00256706" w:rsidP="00461EF6">
            <w:pPr>
              <w:rPr>
                <w:rFonts w:cs="Arial"/>
                <w:i/>
                <w:iCs/>
                <w:sz w:val="18"/>
                <w:lang w:val="id-ID"/>
              </w:rPr>
            </w:pPr>
            <w:r>
              <w:rPr>
                <w:rFonts w:cs="Arial"/>
                <w:i/>
                <w:iCs/>
                <w:sz w:val="18"/>
                <w:lang w:val="id-ID"/>
              </w:rPr>
              <w:t>b=</w:t>
            </w:r>
          </w:p>
        </w:tc>
        <w:tc>
          <w:tcPr>
            <w:tcW w:w="2888" w:type="dxa"/>
            <w:tcBorders>
              <w:top w:val="single" w:sz="4" w:space="0" w:color="auto"/>
              <w:bottom w:val="single" w:sz="4" w:space="0" w:color="auto"/>
            </w:tcBorders>
            <w:shd w:val="clear" w:color="auto" w:fill="auto"/>
          </w:tcPr>
          <w:p w:rsidR="00256706" w:rsidRPr="000A3B88" w:rsidRDefault="00256706" w:rsidP="00461EF6">
            <w:pPr>
              <w:rPr>
                <w:rFonts w:cs="Arial"/>
                <w:i/>
                <w:iCs/>
                <w:sz w:val="18"/>
                <w:lang w:val="id-ID"/>
              </w:rPr>
            </w:pPr>
            <w:r>
              <w:rPr>
                <w:rFonts w:cs="Arial"/>
                <w:i/>
                <w:iCs/>
                <w:sz w:val="18"/>
                <w:lang w:val="id-ID"/>
              </w:rPr>
              <w:t>c=</w:t>
            </w:r>
          </w:p>
        </w:tc>
      </w:tr>
      <w:tr w:rsidR="00256706" w:rsidRPr="000A3B88" w:rsidTr="00256706">
        <w:trPr>
          <w:cantSplit/>
          <w:trHeight w:val="264"/>
        </w:trPr>
        <w:tc>
          <w:tcPr>
            <w:tcW w:w="1160" w:type="dxa"/>
            <w:tcBorders>
              <w:bottom w:val="single" w:sz="4" w:space="0" w:color="auto"/>
            </w:tcBorders>
          </w:tcPr>
          <w:p w:rsidR="00256706" w:rsidRPr="002F3FAE" w:rsidRDefault="00256706" w:rsidP="00461EF6">
            <w:pPr>
              <w:jc w:val="center"/>
              <w:rPr>
                <w:lang w:val="id-ID"/>
              </w:rPr>
            </w:pPr>
            <w:r>
              <w:rPr>
                <w:lang w:val="id-ID"/>
              </w:rPr>
              <w:t>TS</w:t>
            </w:r>
          </w:p>
        </w:tc>
        <w:tc>
          <w:tcPr>
            <w:tcW w:w="1080" w:type="dxa"/>
            <w:tcBorders>
              <w:top w:val="nil"/>
              <w:left w:val="nil"/>
              <w:bottom w:val="single" w:sz="4" w:space="0" w:color="auto"/>
              <w:right w:val="nil"/>
            </w:tcBorders>
            <w:shd w:val="horzCross" w:color="auto" w:fill="auto"/>
          </w:tcPr>
          <w:p w:rsidR="00256706" w:rsidRPr="000A3B88" w:rsidRDefault="00256706" w:rsidP="00461EF6">
            <w:pPr>
              <w:rPr>
                <w:rFonts w:cs="Arial"/>
                <w:sz w:val="18"/>
              </w:rPr>
            </w:pPr>
          </w:p>
        </w:tc>
        <w:tc>
          <w:tcPr>
            <w:tcW w:w="1080" w:type="dxa"/>
            <w:tcBorders>
              <w:left w:val="nil"/>
              <w:bottom w:val="single" w:sz="4" w:space="0" w:color="auto"/>
            </w:tcBorders>
            <w:shd w:val="horzCross" w:color="auto" w:fill="auto"/>
          </w:tcPr>
          <w:p w:rsidR="00256706" w:rsidRDefault="00256706" w:rsidP="00461EF6">
            <w:pPr>
              <w:rPr>
                <w:rFonts w:cs="Arial"/>
                <w:i/>
                <w:sz w:val="18"/>
                <w:lang w:val="id-ID"/>
              </w:rPr>
            </w:pPr>
          </w:p>
        </w:tc>
        <w:tc>
          <w:tcPr>
            <w:tcW w:w="1208" w:type="dxa"/>
            <w:tcBorders>
              <w:bottom w:val="single" w:sz="4" w:space="0" w:color="auto"/>
            </w:tcBorders>
          </w:tcPr>
          <w:p w:rsidR="00256706" w:rsidRDefault="00256706" w:rsidP="00461EF6">
            <w:pPr>
              <w:rPr>
                <w:rFonts w:cs="Arial"/>
                <w:i/>
                <w:iCs/>
                <w:sz w:val="18"/>
                <w:lang w:val="id-ID"/>
              </w:rPr>
            </w:pPr>
          </w:p>
        </w:tc>
        <w:tc>
          <w:tcPr>
            <w:tcW w:w="2888" w:type="dxa"/>
            <w:tcBorders>
              <w:top w:val="single" w:sz="4" w:space="0" w:color="auto"/>
              <w:bottom w:val="single" w:sz="4" w:space="0" w:color="auto"/>
            </w:tcBorders>
            <w:shd w:val="horzCross" w:color="auto" w:fill="auto"/>
          </w:tcPr>
          <w:p w:rsidR="00256706" w:rsidRDefault="00256706" w:rsidP="00461EF6">
            <w:pPr>
              <w:rPr>
                <w:rFonts w:cs="Arial"/>
                <w:i/>
                <w:iCs/>
                <w:sz w:val="18"/>
                <w:lang w:val="id-ID"/>
              </w:rPr>
            </w:pPr>
          </w:p>
        </w:tc>
      </w:tr>
    </w:tbl>
    <w:p w:rsidR="001D5FBE" w:rsidRDefault="001D5FBE" w:rsidP="00EA28A2">
      <w:pPr>
        <w:ind w:left="1080" w:hanging="360"/>
        <w:rPr>
          <w:rFonts w:cs="Arial"/>
          <w:lang w:val="id-ID"/>
        </w:rPr>
      </w:pPr>
      <w:r>
        <w:rPr>
          <w:rFonts w:cs="Arial"/>
          <w:lang w:val="id-ID"/>
        </w:rPr>
        <w:t>Catatan: Nilai yang diisikan adalah data pada awal tahun masuk.</w:t>
      </w:r>
    </w:p>
    <w:p w:rsidR="00EA28A2" w:rsidRDefault="00EA28A2" w:rsidP="00EA28A2">
      <w:pPr>
        <w:ind w:left="1080" w:hanging="360"/>
        <w:rPr>
          <w:rFonts w:cs="Arial"/>
          <w:lang w:val="id-ID"/>
        </w:rPr>
      </w:pPr>
    </w:p>
    <w:p w:rsidR="00DD7362" w:rsidRPr="00503E1A" w:rsidRDefault="004A4D48" w:rsidP="00503E1A">
      <w:pPr>
        <w:pStyle w:val="ListParagraph"/>
        <w:numPr>
          <w:ilvl w:val="0"/>
          <w:numId w:val="9"/>
        </w:numPr>
        <w:rPr>
          <w:rFonts w:ascii="Arial" w:hAnsi="Arial" w:cs="Arial"/>
          <w:sz w:val="22"/>
          <w:szCs w:val="22"/>
          <w:lang w:val="id-ID"/>
        </w:rPr>
      </w:pPr>
      <w:r>
        <w:rPr>
          <w:rFonts w:ascii="Arial" w:hAnsi="Arial" w:cs="Arial"/>
          <w:sz w:val="22"/>
          <w:szCs w:val="22"/>
          <w:lang w:val="id-ID"/>
        </w:rPr>
        <w:t xml:space="preserve">Khusus untuk </w:t>
      </w:r>
      <w:r w:rsidR="00AA6BC1">
        <w:rPr>
          <w:rFonts w:ascii="Arial" w:hAnsi="Arial" w:cs="Arial"/>
          <w:sz w:val="22"/>
          <w:szCs w:val="22"/>
          <w:lang w:val="id-ID"/>
        </w:rPr>
        <w:t>program PPAk</w:t>
      </w:r>
      <w:r w:rsidR="00DD7362" w:rsidRPr="00503E1A">
        <w:rPr>
          <w:rFonts w:ascii="Arial" w:hAnsi="Arial" w:cs="Arial"/>
          <w:sz w:val="22"/>
          <w:szCs w:val="22"/>
          <w:lang w:val="id-ID"/>
        </w:rPr>
        <w:t xml:space="preserve"> yang membuka penerimaan mahasiswa bar</w:t>
      </w:r>
      <w:r w:rsidR="008D2268">
        <w:rPr>
          <w:rFonts w:ascii="Arial" w:hAnsi="Arial" w:cs="Arial"/>
          <w:sz w:val="22"/>
          <w:szCs w:val="22"/>
          <w:lang w:val="id-ID"/>
        </w:rPr>
        <w:t xml:space="preserve">u </w:t>
      </w:r>
      <w:r w:rsidR="00DD7362" w:rsidRPr="00503E1A">
        <w:rPr>
          <w:rFonts w:ascii="Arial" w:hAnsi="Arial" w:cs="Arial"/>
          <w:sz w:val="22"/>
          <w:szCs w:val="22"/>
          <w:lang w:val="id-ID"/>
        </w:rPr>
        <w:t xml:space="preserve"> tiap semester</w:t>
      </w:r>
      <w:r w:rsidR="00503E1A" w:rsidRPr="00503E1A">
        <w:rPr>
          <w:rFonts w:ascii="Arial" w:hAnsi="Arial" w:cs="Arial"/>
          <w:sz w:val="22"/>
          <w:szCs w:val="22"/>
          <w:lang w:val="id-ID"/>
        </w:rPr>
        <w:t>:</w:t>
      </w:r>
    </w:p>
    <w:p w:rsidR="00860967" w:rsidRDefault="00860967" w:rsidP="00860967">
      <w:pPr>
        <w:ind w:left="360" w:hanging="360"/>
        <w:rPr>
          <w:rFonts w:cs="Arial"/>
          <w:lang w:val="id-ID"/>
        </w:rPr>
      </w:pPr>
    </w:p>
    <w:tbl>
      <w:tblPr>
        <w:tblW w:w="84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4"/>
        <w:gridCol w:w="930"/>
        <w:gridCol w:w="990"/>
        <w:gridCol w:w="1080"/>
        <w:gridCol w:w="990"/>
        <w:gridCol w:w="990"/>
        <w:gridCol w:w="990"/>
        <w:gridCol w:w="1350"/>
      </w:tblGrid>
      <w:tr w:rsidR="00256706" w:rsidRPr="00503E1A" w:rsidTr="00256706">
        <w:trPr>
          <w:cantSplit/>
          <w:trHeight w:val="164"/>
        </w:trPr>
        <w:tc>
          <w:tcPr>
            <w:tcW w:w="1164" w:type="dxa"/>
            <w:vMerge w:val="restart"/>
            <w:tcBorders>
              <w:bottom w:val="single" w:sz="4" w:space="0" w:color="auto"/>
            </w:tcBorders>
            <w:shd w:val="clear" w:color="auto" w:fill="auto"/>
            <w:vAlign w:val="center"/>
          </w:tcPr>
          <w:p w:rsidR="00567728" w:rsidRDefault="00256706">
            <w:pPr>
              <w:jc w:val="center"/>
              <w:rPr>
                <w:b/>
                <w:bCs/>
                <w:color w:val="000000"/>
                <w:sz w:val="16"/>
                <w:lang w:val="id-ID"/>
              </w:rPr>
            </w:pPr>
            <w:r>
              <w:rPr>
                <w:b/>
                <w:bCs/>
                <w:color w:val="000000"/>
                <w:sz w:val="16"/>
                <w:lang w:val="id-ID"/>
              </w:rPr>
              <w:t>Semester Masulk</w:t>
            </w:r>
          </w:p>
        </w:tc>
        <w:tc>
          <w:tcPr>
            <w:tcW w:w="5970" w:type="dxa"/>
            <w:gridSpan w:val="6"/>
            <w:tcBorders>
              <w:bottom w:val="single" w:sz="4" w:space="0" w:color="auto"/>
            </w:tcBorders>
            <w:vAlign w:val="center"/>
          </w:tcPr>
          <w:p w:rsidR="00567728" w:rsidRDefault="00256706">
            <w:pPr>
              <w:jc w:val="center"/>
              <w:rPr>
                <w:b/>
                <w:bCs/>
                <w:color w:val="000000"/>
                <w:sz w:val="16"/>
                <w:lang w:val="id-ID"/>
              </w:rPr>
            </w:pPr>
            <w:r w:rsidRPr="00503E1A">
              <w:rPr>
                <w:b/>
                <w:bCs/>
                <w:color w:val="000000"/>
                <w:sz w:val="16"/>
              </w:rPr>
              <w:t>Jumlah Mahasiswa per Angkatan pada Tahun</w:t>
            </w:r>
          </w:p>
        </w:tc>
        <w:tc>
          <w:tcPr>
            <w:tcW w:w="1350" w:type="dxa"/>
            <w:vMerge w:val="restart"/>
            <w:tcBorders>
              <w:bottom w:val="double" w:sz="4" w:space="0" w:color="auto"/>
            </w:tcBorders>
            <w:shd w:val="clear" w:color="auto" w:fill="auto"/>
            <w:vAlign w:val="center"/>
          </w:tcPr>
          <w:p w:rsidR="00567728" w:rsidRDefault="00256706">
            <w:pPr>
              <w:jc w:val="center"/>
              <w:rPr>
                <w:b/>
                <w:bCs/>
                <w:color w:val="000000"/>
                <w:sz w:val="16"/>
                <w:lang w:val="id-ID"/>
              </w:rPr>
            </w:pPr>
            <w:r w:rsidRPr="00503E1A">
              <w:rPr>
                <w:b/>
                <w:bCs/>
                <w:color w:val="000000"/>
                <w:sz w:val="16"/>
              </w:rPr>
              <w:t xml:space="preserve">Jumlah Lulusan s.d. </w:t>
            </w:r>
            <w:r>
              <w:rPr>
                <w:b/>
                <w:bCs/>
                <w:color w:val="000000"/>
                <w:sz w:val="16"/>
                <w:lang w:val="id-ID"/>
              </w:rPr>
              <w:t>Awal TSm</w:t>
            </w:r>
          </w:p>
        </w:tc>
      </w:tr>
      <w:tr w:rsidR="00256706" w:rsidRPr="00503E1A" w:rsidTr="00772BB6">
        <w:trPr>
          <w:cantSplit/>
          <w:trHeight w:val="164"/>
        </w:trPr>
        <w:tc>
          <w:tcPr>
            <w:tcW w:w="1164" w:type="dxa"/>
            <w:vMerge/>
            <w:tcBorders>
              <w:bottom w:val="single" w:sz="4" w:space="0" w:color="auto"/>
            </w:tcBorders>
            <w:shd w:val="clear" w:color="auto" w:fill="auto"/>
          </w:tcPr>
          <w:p w:rsidR="00256706" w:rsidRPr="00503E1A" w:rsidRDefault="00256706" w:rsidP="006C3C4E">
            <w:pPr>
              <w:jc w:val="center"/>
              <w:rPr>
                <w:b/>
                <w:bCs/>
                <w:color w:val="000000"/>
                <w:sz w:val="16"/>
              </w:rPr>
            </w:pPr>
          </w:p>
        </w:tc>
        <w:tc>
          <w:tcPr>
            <w:tcW w:w="930" w:type="dxa"/>
            <w:tcBorders>
              <w:top w:val="single" w:sz="4" w:space="0" w:color="auto"/>
              <w:bottom w:val="double" w:sz="4" w:space="0" w:color="auto"/>
            </w:tcBorders>
            <w:shd w:val="clear" w:color="auto" w:fill="auto"/>
            <w:vAlign w:val="center"/>
          </w:tcPr>
          <w:p w:rsidR="00567728" w:rsidRDefault="00256706">
            <w:pPr>
              <w:jc w:val="center"/>
              <w:rPr>
                <w:b/>
                <w:bCs/>
                <w:color w:val="000000"/>
                <w:sz w:val="16"/>
                <w:lang w:val="id-ID"/>
              </w:rPr>
            </w:pPr>
            <w:r>
              <w:rPr>
                <w:b/>
                <w:bCs/>
                <w:color w:val="000000"/>
                <w:sz w:val="16"/>
              </w:rPr>
              <w:t>TSm-5</w:t>
            </w:r>
          </w:p>
        </w:tc>
        <w:tc>
          <w:tcPr>
            <w:tcW w:w="990" w:type="dxa"/>
            <w:tcBorders>
              <w:top w:val="single" w:sz="4" w:space="0" w:color="auto"/>
              <w:bottom w:val="double" w:sz="4" w:space="0" w:color="auto"/>
            </w:tcBorders>
            <w:vAlign w:val="center"/>
          </w:tcPr>
          <w:p w:rsidR="00567728" w:rsidRDefault="00256706">
            <w:pPr>
              <w:jc w:val="center"/>
              <w:rPr>
                <w:b/>
                <w:bCs/>
                <w:color w:val="000000"/>
                <w:sz w:val="16"/>
                <w:lang w:val="id-ID"/>
              </w:rPr>
            </w:pPr>
            <w:r w:rsidRPr="00503E1A">
              <w:rPr>
                <w:b/>
                <w:bCs/>
                <w:color w:val="000000"/>
                <w:sz w:val="16"/>
                <w:lang w:val="id-ID"/>
              </w:rPr>
              <w:t>TS</w:t>
            </w:r>
            <w:r>
              <w:rPr>
                <w:b/>
                <w:bCs/>
                <w:color w:val="000000"/>
                <w:sz w:val="16"/>
                <w:lang w:val="id-ID"/>
              </w:rPr>
              <w:t>m-4</w:t>
            </w:r>
          </w:p>
        </w:tc>
        <w:tc>
          <w:tcPr>
            <w:tcW w:w="1080" w:type="dxa"/>
            <w:tcBorders>
              <w:top w:val="single" w:sz="4" w:space="0" w:color="auto"/>
              <w:bottom w:val="double" w:sz="4" w:space="0" w:color="auto"/>
            </w:tcBorders>
            <w:shd w:val="clear" w:color="auto" w:fill="auto"/>
            <w:vAlign w:val="center"/>
          </w:tcPr>
          <w:p w:rsidR="00567728" w:rsidRDefault="00256706">
            <w:pPr>
              <w:jc w:val="center"/>
              <w:rPr>
                <w:b/>
                <w:bCs/>
                <w:color w:val="000000"/>
                <w:sz w:val="16"/>
                <w:lang w:val="id-ID"/>
              </w:rPr>
            </w:pPr>
            <w:r w:rsidRPr="00503E1A">
              <w:rPr>
                <w:b/>
                <w:bCs/>
                <w:color w:val="000000"/>
                <w:sz w:val="16"/>
                <w:lang w:val="id-ID"/>
              </w:rPr>
              <w:t>TS</w:t>
            </w:r>
            <w:r>
              <w:rPr>
                <w:b/>
                <w:bCs/>
                <w:color w:val="000000"/>
                <w:sz w:val="16"/>
                <w:lang w:val="id-ID"/>
              </w:rPr>
              <w:t>m-3</w:t>
            </w:r>
          </w:p>
        </w:tc>
        <w:tc>
          <w:tcPr>
            <w:tcW w:w="990" w:type="dxa"/>
            <w:tcBorders>
              <w:top w:val="single" w:sz="4" w:space="0" w:color="auto"/>
              <w:bottom w:val="double" w:sz="4" w:space="0" w:color="auto"/>
            </w:tcBorders>
            <w:shd w:val="clear" w:color="auto" w:fill="auto"/>
            <w:vAlign w:val="center"/>
          </w:tcPr>
          <w:p w:rsidR="00567728" w:rsidRDefault="00256706">
            <w:pPr>
              <w:jc w:val="center"/>
              <w:rPr>
                <w:b/>
                <w:bCs/>
                <w:color w:val="000000"/>
                <w:sz w:val="16"/>
                <w:lang w:val="id-ID"/>
              </w:rPr>
            </w:pPr>
            <w:r w:rsidRPr="00503E1A">
              <w:rPr>
                <w:b/>
                <w:bCs/>
                <w:color w:val="000000"/>
                <w:sz w:val="16"/>
                <w:lang w:val="id-ID"/>
              </w:rPr>
              <w:t>TS</w:t>
            </w:r>
            <w:r>
              <w:rPr>
                <w:b/>
                <w:bCs/>
                <w:color w:val="000000"/>
                <w:sz w:val="16"/>
                <w:lang w:val="id-ID"/>
              </w:rPr>
              <w:t>m-2</w:t>
            </w:r>
          </w:p>
        </w:tc>
        <w:tc>
          <w:tcPr>
            <w:tcW w:w="990" w:type="dxa"/>
            <w:tcBorders>
              <w:top w:val="single" w:sz="4" w:space="0" w:color="auto"/>
              <w:bottom w:val="double" w:sz="4" w:space="0" w:color="auto"/>
            </w:tcBorders>
            <w:shd w:val="clear" w:color="auto" w:fill="auto"/>
            <w:vAlign w:val="center"/>
          </w:tcPr>
          <w:p w:rsidR="00567728" w:rsidRDefault="00256706">
            <w:pPr>
              <w:jc w:val="center"/>
              <w:rPr>
                <w:b/>
                <w:bCs/>
                <w:color w:val="000000"/>
                <w:sz w:val="16"/>
                <w:lang w:val="id-ID"/>
              </w:rPr>
            </w:pPr>
            <w:r w:rsidRPr="00503E1A">
              <w:rPr>
                <w:b/>
                <w:bCs/>
                <w:color w:val="000000"/>
                <w:sz w:val="16"/>
                <w:lang w:val="id-ID"/>
              </w:rPr>
              <w:t>TS</w:t>
            </w:r>
            <w:r>
              <w:rPr>
                <w:b/>
                <w:bCs/>
                <w:color w:val="000000"/>
                <w:sz w:val="16"/>
                <w:lang w:val="id-ID"/>
              </w:rPr>
              <w:t>m-1</w:t>
            </w:r>
          </w:p>
        </w:tc>
        <w:tc>
          <w:tcPr>
            <w:tcW w:w="990" w:type="dxa"/>
            <w:tcBorders>
              <w:top w:val="single" w:sz="4" w:space="0" w:color="auto"/>
              <w:bottom w:val="double" w:sz="4" w:space="0" w:color="auto"/>
            </w:tcBorders>
            <w:shd w:val="clear" w:color="auto" w:fill="auto"/>
            <w:vAlign w:val="center"/>
          </w:tcPr>
          <w:p w:rsidR="00567728" w:rsidRDefault="00256706">
            <w:pPr>
              <w:jc w:val="center"/>
              <w:rPr>
                <w:b/>
                <w:bCs/>
                <w:color w:val="000000"/>
                <w:sz w:val="16"/>
                <w:lang w:val="id-ID"/>
              </w:rPr>
            </w:pPr>
            <w:r>
              <w:rPr>
                <w:b/>
                <w:bCs/>
                <w:color w:val="000000"/>
                <w:sz w:val="16"/>
                <w:lang w:val="id-ID"/>
              </w:rPr>
              <w:t>TSm</w:t>
            </w:r>
          </w:p>
        </w:tc>
        <w:tc>
          <w:tcPr>
            <w:tcW w:w="1350" w:type="dxa"/>
            <w:vMerge/>
            <w:tcBorders>
              <w:bottom w:val="double" w:sz="4" w:space="0" w:color="auto"/>
            </w:tcBorders>
            <w:shd w:val="clear" w:color="auto" w:fill="auto"/>
            <w:vAlign w:val="center"/>
          </w:tcPr>
          <w:p w:rsidR="00256706" w:rsidRPr="00503E1A" w:rsidRDefault="00256706" w:rsidP="006C3C4E">
            <w:pPr>
              <w:jc w:val="center"/>
              <w:rPr>
                <w:b/>
                <w:bCs/>
                <w:color w:val="000000"/>
                <w:sz w:val="16"/>
                <w:lang w:val="id-ID"/>
              </w:rPr>
            </w:pPr>
          </w:p>
        </w:tc>
      </w:tr>
      <w:tr w:rsidR="00256706" w:rsidRPr="00503E1A" w:rsidTr="00772BB6">
        <w:trPr>
          <w:cantSplit/>
          <w:trHeight w:val="206"/>
        </w:trPr>
        <w:tc>
          <w:tcPr>
            <w:tcW w:w="1164"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rPr>
            </w:pPr>
            <w:r w:rsidRPr="00503E1A">
              <w:rPr>
                <w:b/>
                <w:bCs/>
                <w:color w:val="000000"/>
                <w:sz w:val="16"/>
              </w:rPr>
              <w:t>(1)</w:t>
            </w:r>
          </w:p>
        </w:tc>
        <w:tc>
          <w:tcPr>
            <w:tcW w:w="930"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lang w:val="id-ID"/>
              </w:rPr>
            </w:pPr>
            <w:r>
              <w:rPr>
                <w:b/>
                <w:bCs/>
                <w:color w:val="000000"/>
                <w:sz w:val="16"/>
                <w:lang w:val="id-ID"/>
              </w:rPr>
              <w:t>(</w:t>
            </w:r>
            <w:r w:rsidR="00772BB6">
              <w:rPr>
                <w:b/>
                <w:bCs/>
                <w:color w:val="000000"/>
                <w:sz w:val="16"/>
              </w:rPr>
              <w:t>2</w:t>
            </w:r>
            <w:r>
              <w:rPr>
                <w:b/>
                <w:bCs/>
                <w:color w:val="000000"/>
                <w:sz w:val="16"/>
                <w:lang w:val="id-ID"/>
              </w:rPr>
              <w:t>)</w:t>
            </w:r>
          </w:p>
        </w:tc>
        <w:tc>
          <w:tcPr>
            <w:tcW w:w="990" w:type="dxa"/>
            <w:tcBorders>
              <w:top w:val="double" w:sz="4" w:space="0" w:color="auto"/>
              <w:bottom w:val="single" w:sz="4" w:space="0" w:color="auto"/>
            </w:tcBorders>
            <w:shd w:val="clear" w:color="auto" w:fill="FFFFFF"/>
            <w:vAlign w:val="center"/>
          </w:tcPr>
          <w:p w:rsidR="00567728" w:rsidRDefault="00772BB6">
            <w:pPr>
              <w:jc w:val="center"/>
              <w:rPr>
                <w:b/>
                <w:bCs/>
                <w:color w:val="000000"/>
                <w:sz w:val="16"/>
              </w:rPr>
            </w:pPr>
            <w:r>
              <w:rPr>
                <w:b/>
                <w:bCs/>
                <w:color w:val="000000"/>
                <w:sz w:val="16"/>
              </w:rPr>
              <w:t>(3)</w:t>
            </w:r>
          </w:p>
        </w:tc>
        <w:tc>
          <w:tcPr>
            <w:tcW w:w="1080"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rPr>
            </w:pPr>
            <w:r w:rsidRPr="00503E1A">
              <w:rPr>
                <w:b/>
                <w:bCs/>
                <w:color w:val="000000"/>
                <w:sz w:val="16"/>
              </w:rPr>
              <w:t>(4)</w:t>
            </w:r>
          </w:p>
        </w:tc>
        <w:tc>
          <w:tcPr>
            <w:tcW w:w="990"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rPr>
            </w:pPr>
            <w:r w:rsidRPr="00503E1A">
              <w:rPr>
                <w:b/>
                <w:bCs/>
                <w:color w:val="000000"/>
                <w:sz w:val="16"/>
              </w:rPr>
              <w:t>(5)</w:t>
            </w:r>
          </w:p>
        </w:tc>
        <w:tc>
          <w:tcPr>
            <w:tcW w:w="990"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rPr>
            </w:pPr>
            <w:r w:rsidRPr="00503E1A">
              <w:rPr>
                <w:b/>
                <w:bCs/>
                <w:color w:val="000000"/>
                <w:sz w:val="16"/>
              </w:rPr>
              <w:t>(6)</w:t>
            </w:r>
          </w:p>
        </w:tc>
        <w:tc>
          <w:tcPr>
            <w:tcW w:w="990"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lang w:val="id-ID"/>
              </w:rPr>
            </w:pPr>
            <w:r>
              <w:rPr>
                <w:b/>
                <w:bCs/>
                <w:color w:val="000000"/>
                <w:sz w:val="16"/>
                <w:lang w:val="id-ID"/>
              </w:rPr>
              <w:t>(7)</w:t>
            </w:r>
          </w:p>
        </w:tc>
        <w:tc>
          <w:tcPr>
            <w:tcW w:w="1350" w:type="dxa"/>
            <w:tcBorders>
              <w:top w:val="double" w:sz="4" w:space="0" w:color="auto"/>
              <w:bottom w:val="single" w:sz="4" w:space="0" w:color="auto"/>
            </w:tcBorders>
            <w:shd w:val="clear" w:color="auto" w:fill="FFFFFF"/>
            <w:vAlign w:val="center"/>
          </w:tcPr>
          <w:p w:rsidR="00567728" w:rsidRDefault="00256706">
            <w:pPr>
              <w:jc w:val="center"/>
              <w:rPr>
                <w:b/>
                <w:bCs/>
                <w:color w:val="000000"/>
                <w:sz w:val="16"/>
              </w:rPr>
            </w:pPr>
            <w:r>
              <w:rPr>
                <w:b/>
                <w:bCs/>
                <w:color w:val="000000"/>
                <w:sz w:val="16"/>
              </w:rPr>
              <w:t>(</w:t>
            </w:r>
            <w:r>
              <w:rPr>
                <w:b/>
                <w:bCs/>
                <w:color w:val="000000"/>
                <w:sz w:val="16"/>
                <w:lang w:val="id-ID"/>
              </w:rPr>
              <w:t>8</w:t>
            </w:r>
            <w:r w:rsidRPr="00503E1A">
              <w:rPr>
                <w:b/>
                <w:bCs/>
                <w:color w:val="000000"/>
                <w:sz w:val="16"/>
              </w:rPr>
              <w:t>)</w:t>
            </w:r>
          </w:p>
        </w:tc>
      </w:tr>
      <w:tr w:rsidR="00256706" w:rsidRPr="00503E1A" w:rsidTr="00256706">
        <w:trPr>
          <w:cantSplit/>
          <w:trHeight w:val="291"/>
        </w:trPr>
        <w:tc>
          <w:tcPr>
            <w:tcW w:w="1164" w:type="dxa"/>
            <w:tcBorders>
              <w:top w:val="single" w:sz="4" w:space="0" w:color="auto"/>
              <w:bottom w:val="single" w:sz="4" w:space="0" w:color="auto"/>
            </w:tcBorders>
          </w:tcPr>
          <w:p w:rsidR="00256706" w:rsidRPr="00256706" w:rsidRDefault="00256706" w:rsidP="006C3C4E">
            <w:pPr>
              <w:jc w:val="center"/>
              <w:rPr>
                <w:color w:val="000000"/>
              </w:rPr>
            </w:pPr>
            <w:r>
              <w:rPr>
                <w:color w:val="000000"/>
              </w:rPr>
              <w:t>TSm-5</w:t>
            </w:r>
          </w:p>
        </w:tc>
        <w:tc>
          <w:tcPr>
            <w:tcW w:w="93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color w:val="000000"/>
                <w:sz w:val="18"/>
              </w:rPr>
            </w:pPr>
          </w:p>
        </w:tc>
        <w:tc>
          <w:tcPr>
            <w:tcW w:w="99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color w:val="000000"/>
                <w:sz w:val="18"/>
              </w:rPr>
            </w:pPr>
          </w:p>
        </w:tc>
        <w:tc>
          <w:tcPr>
            <w:tcW w:w="108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color w:val="000000"/>
                <w:sz w:val="18"/>
              </w:rPr>
            </w:pPr>
          </w:p>
        </w:tc>
        <w:tc>
          <w:tcPr>
            <w:tcW w:w="990" w:type="dxa"/>
            <w:tcBorders>
              <w:top w:val="single" w:sz="4" w:space="0" w:color="auto"/>
              <w:left w:val="single" w:sz="4" w:space="0" w:color="auto"/>
              <w:bottom w:val="single" w:sz="4" w:space="0" w:color="auto"/>
            </w:tcBorders>
          </w:tcPr>
          <w:p w:rsidR="00256706" w:rsidRPr="00503E1A" w:rsidRDefault="00256706" w:rsidP="006C3C4E">
            <w:pPr>
              <w:rPr>
                <w:rFonts w:cs="Arial"/>
                <w:color w:val="000000"/>
                <w:sz w:val="18"/>
              </w:rPr>
            </w:pPr>
          </w:p>
        </w:tc>
        <w:tc>
          <w:tcPr>
            <w:tcW w:w="990" w:type="dxa"/>
            <w:tcBorders>
              <w:top w:val="single" w:sz="4" w:space="0" w:color="auto"/>
              <w:bottom w:val="nil"/>
              <w:right w:val="single" w:sz="4" w:space="0" w:color="auto"/>
            </w:tcBorders>
          </w:tcPr>
          <w:p w:rsidR="00256706" w:rsidRPr="00503E1A" w:rsidRDefault="00256706" w:rsidP="006C3C4E">
            <w:pPr>
              <w:rPr>
                <w:rFonts w:cs="Arial"/>
                <w:i/>
                <w:iCs/>
                <w:color w:val="000000"/>
                <w:sz w:val="18"/>
              </w:rPr>
            </w:pPr>
          </w:p>
        </w:tc>
        <w:tc>
          <w:tcPr>
            <w:tcW w:w="990" w:type="dxa"/>
            <w:tcBorders>
              <w:top w:val="single" w:sz="4" w:space="0" w:color="auto"/>
              <w:bottom w:val="nil"/>
              <w:right w:val="single" w:sz="4" w:space="0" w:color="auto"/>
            </w:tcBorders>
          </w:tcPr>
          <w:p w:rsidR="00256706" w:rsidRPr="00503E1A" w:rsidRDefault="00256706" w:rsidP="006C3C4E">
            <w:pPr>
              <w:rPr>
                <w:rFonts w:cs="Arial"/>
                <w:i/>
                <w:iCs/>
                <w:color w:val="000000"/>
                <w:sz w:val="18"/>
              </w:rPr>
            </w:pPr>
          </w:p>
        </w:tc>
        <w:tc>
          <w:tcPr>
            <w:tcW w:w="135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i/>
                <w:iCs/>
                <w:color w:val="000000"/>
                <w:sz w:val="18"/>
              </w:rPr>
            </w:pPr>
          </w:p>
        </w:tc>
      </w:tr>
      <w:tr w:rsidR="00256706" w:rsidRPr="00503E1A" w:rsidTr="00256706">
        <w:trPr>
          <w:cantSplit/>
          <w:trHeight w:val="291"/>
        </w:trPr>
        <w:tc>
          <w:tcPr>
            <w:tcW w:w="1164" w:type="dxa"/>
            <w:tcBorders>
              <w:top w:val="single" w:sz="4" w:space="0" w:color="auto"/>
              <w:bottom w:val="single" w:sz="4" w:space="0" w:color="auto"/>
            </w:tcBorders>
          </w:tcPr>
          <w:p w:rsidR="00256706" w:rsidRPr="00503E1A" w:rsidRDefault="00256706" w:rsidP="006C3C4E">
            <w:pPr>
              <w:jc w:val="center"/>
              <w:rPr>
                <w:color w:val="000000"/>
                <w:lang w:val="id-ID"/>
              </w:rPr>
            </w:pPr>
            <w:r w:rsidRPr="00503E1A">
              <w:rPr>
                <w:color w:val="000000"/>
                <w:lang w:val="id-ID"/>
              </w:rPr>
              <w:t>TS</w:t>
            </w:r>
            <w:r>
              <w:rPr>
                <w:color w:val="000000"/>
                <w:lang w:val="id-ID"/>
              </w:rPr>
              <w:t>m-4</w:t>
            </w:r>
          </w:p>
        </w:tc>
        <w:tc>
          <w:tcPr>
            <w:tcW w:w="93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color w:val="000000"/>
                <w:sz w:val="18"/>
              </w:rPr>
            </w:pPr>
          </w:p>
        </w:tc>
        <w:tc>
          <w:tcPr>
            <w:tcW w:w="99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color w:val="000000"/>
                <w:sz w:val="18"/>
              </w:rPr>
            </w:pPr>
          </w:p>
        </w:tc>
        <w:tc>
          <w:tcPr>
            <w:tcW w:w="108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color w:val="000000"/>
                <w:sz w:val="18"/>
              </w:rPr>
            </w:pPr>
          </w:p>
        </w:tc>
        <w:tc>
          <w:tcPr>
            <w:tcW w:w="990" w:type="dxa"/>
            <w:tcBorders>
              <w:top w:val="single" w:sz="4" w:space="0" w:color="auto"/>
              <w:left w:val="single" w:sz="4" w:space="0" w:color="auto"/>
              <w:bottom w:val="single" w:sz="4" w:space="0" w:color="auto"/>
            </w:tcBorders>
          </w:tcPr>
          <w:p w:rsidR="00256706" w:rsidRPr="00503E1A" w:rsidRDefault="00256706" w:rsidP="006C3C4E">
            <w:pPr>
              <w:rPr>
                <w:rFonts w:cs="Arial"/>
                <w:color w:val="000000"/>
                <w:sz w:val="18"/>
              </w:rPr>
            </w:pPr>
          </w:p>
        </w:tc>
        <w:tc>
          <w:tcPr>
            <w:tcW w:w="990" w:type="dxa"/>
            <w:tcBorders>
              <w:top w:val="single" w:sz="4" w:space="0" w:color="auto"/>
              <w:bottom w:val="nil"/>
              <w:right w:val="single" w:sz="4" w:space="0" w:color="auto"/>
            </w:tcBorders>
          </w:tcPr>
          <w:p w:rsidR="00256706" w:rsidRPr="00503E1A" w:rsidRDefault="00256706" w:rsidP="006C3C4E">
            <w:pPr>
              <w:rPr>
                <w:rFonts w:cs="Arial"/>
                <w:i/>
                <w:iCs/>
                <w:color w:val="000000"/>
                <w:sz w:val="18"/>
              </w:rPr>
            </w:pPr>
          </w:p>
        </w:tc>
        <w:tc>
          <w:tcPr>
            <w:tcW w:w="990" w:type="dxa"/>
            <w:tcBorders>
              <w:top w:val="single" w:sz="4" w:space="0" w:color="auto"/>
              <w:bottom w:val="nil"/>
              <w:right w:val="single" w:sz="4" w:space="0" w:color="auto"/>
            </w:tcBorders>
          </w:tcPr>
          <w:p w:rsidR="00256706" w:rsidRPr="00503E1A" w:rsidRDefault="00256706" w:rsidP="006C3C4E">
            <w:pPr>
              <w:rPr>
                <w:rFonts w:cs="Arial"/>
                <w:i/>
                <w:iCs/>
                <w:color w:val="000000"/>
                <w:sz w:val="18"/>
              </w:rPr>
            </w:pPr>
          </w:p>
        </w:tc>
        <w:tc>
          <w:tcPr>
            <w:tcW w:w="135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i/>
                <w:iCs/>
                <w:color w:val="000000"/>
                <w:sz w:val="18"/>
              </w:rPr>
            </w:pPr>
          </w:p>
        </w:tc>
      </w:tr>
      <w:tr w:rsidR="00256706" w:rsidRPr="00503E1A" w:rsidTr="00256706">
        <w:trPr>
          <w:cantSplit/>
          <w:trHeight w:val="291"/>
        </w:trPr>
        <w:tc>
          <w:tcPr>
            <w:tcW w:w="1164" w:type="dxa"/>
            <w:tcBorders>
              <w:top w:val="nil"/>
              <w:bottom w:val="single" w:sz="4" w:space="0" w:color="auto"/>
            </w:tcBorders>
          </w:tcPr>
          <w:p w:rsidR="00256706" w:rsidRPr="00503E1A" w:rsidRDefault="00256706" w:rsidP="006C3C4E">
            <w:pPr>
              <w:jc w:val="center"/>
              <w:rPr>
                <w:color w:val="000000"/>
                <w:lang w:val="id-ID"/>
              </w:rPr>
            </w:pPr>
            <w:r w:rsidRPr="00503E1A">
              <w:rPr>
                <w:color w:val="000000"/>
                <w:lang w:val="id-ID"/>
              </w:rPr>
              <w:t>TS</w:t>
            </w:r>
            <w:r>
              <w:rPr>
                <w:color w:val="000000"/>
                <w:lang w:val="id-ID"/>
              </w:rPr>
              <w:t>m-3</w:t>
            </w:r>
          </w:p>
        </w:tc>
        <w:tc>
          <w:tcPr>
            <w:tcW w:w="930" w:type="dxa"/>
            <w:tcBorders>
              <w:top w:val="single" w:sz="4" w:space="0" w:color="auto"/>
              <w:left w:val="single" w:sz="4" w:space="0" w:color="auto"/>
              <w:bottom w:val="single" w:sz="4" w:space="0" w:color="auto"/>
              <w:right w:val="single" w:sz="4" w:space="0" w:color="auto"/>
            </w:tcBorders>
          </w:tcPr>
          <w:p w:rsidR="00256706" w:rsidRPr="00CF2095" w:rsidRDefault="00256706" w:rsidP="006C3C4E">
            <w:pPr>
              <w:rPr>
                <w:rFonts w:cs="Arial"/>
                <w:i/>
                <w:iCs/>
                <w:color w:val="000000"/>
                <w:sz w:val="18"/>
                <w:lang w:val="id-ID"/>
              </w:rPr>
            </w:pPr>
          </w:p>
        </w:tc>
        <w:tc>
          <w:tcPr>
            <w:tcW w:w="990" w:type="dxa"/>
            <w:tcBorders>
              <w:top w:val="single" w:sz="4" w:space="0" w:color="auto"/>
              <w:left w:val="single" w:sz="4" w:space="0" w:color="auto"/>
              <w:bottom w:val="single" w:sz="4" w:space="0" w:color="auto"/>
              <w:right w:val="single" w:sz="4" w:space="0" w:color="auto"/>
            </w:tcBorders>
          </w:tcPr>
          <w:p w:rsidR="00256706" w:rsidRPr="00CF2095" w:rsidRDefault="00256706" w:rsidP="006C3C4E">
            <w:pPr>
              <w:rPr>
                <w:rFonts w:cs="Arial"/>
                <w:i/>
                <w:color w:val="000000"/>
                <w:sz w:val="18"/>
                <w:lang w:val="id-ID"/>
              </w:rPr>
            </w:pPr>
          </w:p>
        </w:tc>
        <w:tc>
          <w:tcPr>
            <w:tcW w:w="1080" w:type="dxa"/>
            <w:tcBorders>
              <w:top w:val="single" w:sz="4" w:space="0" w:color="auto"/>
              <w:left w:val="single" w:sz="4" w:space="0" w:color="auto"/>
              <w:bottom w:val="single" w:sz="4" w:space="0" w:color="auto"/>
              <w:right w:val="single" w:sz="4" w:space="0" w:color="auto"/>
            </w:tcBorders>
          </w:tcPr>
          <w:p w:rsidR="00256706" w:rsidRPr="00CF2095" w:rsidRDefault="00256706" w:rsidP="006C3C4E">
            <w:pPr>
              <w:rPr>
                <w:rFonts w:cs="Arial"/>
                <w:i/>
                <w:color w:val="000000"/>
                <w:sz w:val="18"/>
                <w:lang w:val="id-ID"/>
              </w:rPr>
            </w:pPr>
          </w:p>
        </w:tc>
        <w:tc>
          <w:tcPr>
            <w:tcW w:w="990" w:type="dxa"/>
            <w:tcBorders>
              <w:top w:val="single" w:sz="4" w:space="0" w:color="auto"/>
              <w:left w:val="single" w:sz="4" w:space="0" w:color="auto"/>
              <w:bottom w:val="single" w:sz="4" w:space="0" w:color="auto"/>
              <w:right w:val="single" w:sz="4" w:space="0" w:color="auto"/>
            </w:tcBorders>
          </w:tcPr>
          <w:p w:rsidR="00256706" w:rsidRPr="00CF2095" w:rsidRDefault="00256706" w:rsidP="006C3C4E">
            <w:pPr>
              <w:rPr>
                <w:rFonts w:cs="Arial"/>
                <w:i/>
                <w:color w:val="000000"/>
                <w:sz w:val="18"/>
                <w:lang w:val="id-ID"/>
              </w:rPr>
            </w:pPr>
          </w:p>
        </w:tc>
        <w:tc>
          <w:tcPr>
            <w:tcW w:w="990" w:type="dxa"/>
            <w:tcBorders>
              <w:top w:val="single" w:sz="4" w:space="0" w:color="auto"/>
              <w:left w:val="single" w:sz="4" w:space="0" w:color="auto"/>
              <w:bottom w:val="single" w:sz="4" w:space="0" w:color="auto"/>
              <w:right w:val="single" w:sz="4" w:space="0" w:color="auto"/>
            </w:tcBorders>
          </w:tcPr>
          <w:p w:rsidR="00256706" w:rsidRPr="00CF2095" w:rsidRDefault="00256706" w:rsidP="006C3C4E">
            <w:pPr>
              <w:rPr>
                <w:rFonts w:cs="Arial"/>
                <w:i/>
                <w:iCs/>
                <w:color w:val="000000"/>
                <w:sz w:val="18"/>
                <w:lang w:val="id-ID"/>
              </w:rPr>
            </w:pPr>
          </w:p>
        </w:tc>
        <w:tc>
          <w:tcPr>
            <w:tcW w:w="990" w:type="dxa"/>
            <w:tcBorders>
              <w:top w:val="single" w:sz="4" w:space="0" w:color="auto"/>
              <w:left w:val="single" w:sz="4" w:space="0" w:color="auto"/>
              <w:bottom w:val="single" w:sz="4" w:space="0" w:color="auto"/>
              <w:right w:val="single" w:sz="4" w:space="0" w:color="auto"/>
            </w:tcBorders>
          </w:tcPr>
          <w:p w:rsidR="00256706" w:rsidRPr="00CF2095" w:rsidRDefault="00256706" w:rsidP="006C3C4E">
            <w:pPr>
              <w:rPr>
                <w:rFonts w:cs="Arial"/>
                <w:i/>
                <w:iCs/>
                <w:color w:val="000000"/>
                <w:sz w:val="18"/>
                <w:lang w:val="id-ID"/>
              </w:rPr>
            </w:pPr>
          </w:p>
        </w:tc>
        <w:tc>
          <w:tcPr>
            <w:tcW w:w="1350" w:type="dxa"/>
            <w:tcBorders>
              <w:top w:val="single" w:sz="4" w:space="0" w:color="auto"/>
              <w:left w:val="single" w:sz="4" w:space="0" w:color="auto"/>
              <w:bottom w:val="single" w:sz="4" w:space="0" w:color="auto"/>
              <w:right w:val="single" w:sz="4" w:space="0" w:color="auto"/>
            </w:tcBorders>
          </w:tcPr>
          <w:p w:rsidR="00256706" w:rsidRPr="00503E1A" w:rsidRDefault="00256706" w:rsidP="006C3C4E">
            <w:pPr>
              <w:rPr>
                <w:rFonts w:cs="Arial"/>
                <w:i/>
                <w:iCs/>
                <w:color w:val="000000"/>
                <w:sz w:val="18"/>
                <w:lang w:val="id-ID"/>
              </w:rPr>
            </w:pPr>
          </w:p>
        </w:tc>
      </w:tr>
      <w:tr w:rsidR="00256706" w:rsidRPr="00503E1A" w:rsidTr="00256706">
        <w:trPr>
          <w:cantSplit/>
          <w:trHeight w:val="291"/>
        </w:trPr>
        <w:tc>
          <w:tcPr>
            <w:tcW w:w="1164" w:type="dxa"/>
            <w:tcBorders>
              <w:bottom w:val="single" w:sz="4" w:space="0" w:color="auto"/>
            </w:tcBorders>
          </w:tcPr>
          <w:p w:rsidR="00256706" w:rsidRPr="00503E1A" w:rsidRDefault="00256706" w:rsidP="006C3C4E">
            <w:pPr>
              <w:jc w:val="center"/>
              <w:rPr>
                <w:color w:val="000000"/>
                <w:lang w:val="id-ID"/>
              </w:rPr>
            </w:pPr>
            <w:r w:rsidRPr="00503E1A">
              <w:rPr>
                <w:color w:val="000000"/>
                <w:lang w:val="id-ID"/>
              </w:rPr>
              <w:t>TS</w:t>
            </w:r>
            <w:r>
              <w:rPr>
                <w:color w:val="000000"/>
                <w:lang w:val="id-ID"/>
              </w:rPr>
              <w:t>m-2</w:t>
            </w:r>
          </w:p>
        </w:tc>
        <w:tc>
          <w:tcPr>
            <w:tcW w:w="930" w:type="dxa"/>
            <w:tcBorders>
              <w:top w:val="single" w:sz="4" w:space="0" w:color="auto"/>
              <w:left w:val="nil"/>
              <w:bottom w:val="nil"/>
              <w:right w:val="nil"/>
            </w:tcBorders>
            <w:shd w:val="horzCross" w:color="auto" w:fill="FFFFFF"/>
          </w:tcPr>
          <w:p w:rsidR="00256706" w:rsidRPr="00503E1A" w:rsidRDefault="00256706" w:rsidP="006C3C4E">
            <w:pPr>
              <w:rPr>
                <w:rFonts w:cs="Arial"/>
                <w:color w:val="000000"/>
                <w:sz w:val="18"/>
              </w:rPr>
            </w:pPr>
          </w:p>
        </w:tc>
        <w:tc>
          <w:tcPr>
            <w:tcW w:w="990" w:type="dxa"/>
            <w:tcBorders>
              <w:top w:val="single" w:sz="4" w:space="0" w:color="auto"/>
              <w:left w:val="nil"/>
              <w:bottom w:val="nil"/>
              <w:right w:val="nil"/>
            </w:tcBorders>
            <w:shd w:val="horzCross" w:color="auto" w:fill="auto"/>
          </w:tcPr>
          <w:p w:rsidR="00256706" w:rsidRPr="00CF2095" w:rsidRDefault="00256706" w:rsidP="006C3C4E">
            <w:pPr>
              <w:rPr>
                <w:rFonts w:cs="Arial"/>
                <w:i/>
                <w:iCs/>
                <w:color w:val="000000"/>
                <w:sz w:val="18"/>
                <w:lang w:val="id-ID"/>
              </w:rPr>
            </w:pPr>
          </w:p>
        </w:tc>
        <w:tc>
          <w:tcPr>
            <w:tcW w:w="1080" w:type="dxa"/>
            <w:tcBorders>
              <w:top w:val="single" w:sz="4" w:space="0" w:color="auto"/>
              <w:left w:val="nil"/>
              <w:bottom w:val="nil"/>
              <w:right w:val="single" w:sz="4" w:space="0" w:color="auto"/>
            </w:tcBorders>
            <w:shd w:val="horzCross" w:color="auto" w:fill="auto"/>
          </w:tcPr>
          <w:p w:rsidR="00256706" w:rsidRPr="00CF2095" w:rsidRDefault="00256706" w:rsidP="006C3C4E">
            <w:pPr>
              <w:rPr>
                <w:rFonts w:cs="Arial"/>
                <w:i/>
                <w:iCs/>
                <w:color w:val="000000"/>
                <w:sz w:val="18"/>
                <w:lang w:val="id-ID"/>
              </w:rPr>
            </w:pPr>
          </w:p>
        </w:tc>
        <w:tc>
          <w:tcPr>
            <w:tcW w:w="990" w:type="dxa"/>
            <w:tcBorders>
              <w:top w:val="single" w:sz="4" w:space="0" w:color="auto"/>
              <w:left w:val="single" w:sz="4" w:space="0" w:color="auto"/>
              <w:bottom w:val="single" w:sz="4" w:space="0" w:color="auto"/>
            </w:tcBorders>
          </w:tcPr>
          <w:p w:rsidR="00256706" w:rsidRPr="00CF2095" w:rsidRDefault="00256706" w:rsidP="006C3C4E">
            <w:pPr>
              <w:rPr>
                <w:rFonts w:cs="Arial"/>
                <w:i/>
                <w:color w:val="000000"/>
                <w:sz w:val="18"/>
                <w:lang w:val="id-ID"/>
              </w:rPr>
            </w:pPr>
            <w:r>
              <w:rPr>
                <w:rFonts w:cs="Arial"/>
                <w:i/>
                <w:color w:val="000000"/>
                <w:sz w:val="18"/>
                <w:lang w:val="id-ID"/>
              </w:rPr>
              <w:t>a=</w:t>
            </w:r>
          </w:p>
        </w:tc>
        <w:tc>
          <w:tcPr>
            <w:tcW w:w="990" w:type="dxa"/>
            <w:tcBorders>
              <w:bottom w:val="single" w:sz="4" w:space="0" w:color="auto"/>
            </w:tcBorders>
          </w:tcPr>
          <w:p w:rsidR="00256706" w:rsidRPr="00CF2095" w:rsidRDefault="00256706" w:rsidP="006C3C4E">
            <w:pPr>
              <w:rPr>
                <w:rFonts w:cs="Arial"/>
                <w:i/>
                <w:iCs/>
                <w:color w:val="000000"/>
                <w:sz w:val="18"/>
                <w:lang w:val="id-ID"/>
              </w:rPr>
            </w:pPr>
          </w:p>
        </w:tc>
        <w:tc>
          <w:tcPr>
            <w:tcW w:w="990" w:type="dxa"/>
            <w:tcBorders>
              <w:bottom w:val="single" w:sz="4" w:space="0" w:color="auto"/>
            </w:tcBorders>
          </w:tcPr>
          <w:p w:rsidR="00256706" w:rsidRPr="00CF2095" w:rsidRDefault="00256706" w:rsidP="006C3C4E">
            <w:pPr>
              <w:rPr>
                <w:rFonts w:cs="Arial"/>
                <w:i/>
                <w:iCs/>
                <w:color w:val="000000"/>
                <w:sz w:val="18"/>
                <w:lang w:val="id-ID"/>
              </w:rPr>
            </w:pPr>
            <w:r>
              <w:rPr>
                <w:rFonts w:cs="Arial"/>
                <w:i/>
                <w:iCs/>
                <w:color w:val="000000"/>
                <w:sz w:val="18"/>
                <w:lang w:val="id-ID"/>
              </w:rPr>
              <w:t>b=</w:t>
            </w:r>
          </w:p>
        </w:tc>
        <w:tc>
          <w:tcPr>
            <w:tcW w:w="1350" w:type="dxa"/>
            <w:tcBorders>
              <w:top w:val="single" w:sz="4" w:space="0" w:color="auto"/>
              <w:bottom w:val="single" w:sz="4" w:space="0" w:color="auto"/>
            </w:tcBorders>
            <w:shd w:val="clear" w:color="auto" w:fill="auto"/>
          </w:tcPr>
          <w:p w:rsidR="00256706" w:rsidRPr="00503E1A" w:rsidRDefault="00256706" w:rsidP="006C3C4E">
            <w:pPr>
              <w:rPr>
                <w:rFonts w:cs="Arial"/>
                <w:i/>
                <w:iCs/>
                <w:color w:val="000000"/>
                <w:sz w:val="18"/>
                <w:lang w:val="id-ID"/>
              </w:rPr>
            </w:pPr>
            <w:r>
              <w:rPr>
                <w:rFonts w:cs="Arial"/>
                <w:i/>
                <w:iCs/>
                <w:color w:val="000000"/>
                <w:sz w:val="18"/>
                <w:lang w:val="id-ID"/>
              </w:rPr>
              <w:t>c=</w:t>
            </w:r>
          </w:p>
        </w:tc>
      </w:tr>
      <w:tr w:rsidR="00256706" w:rsidRPr="00503E1A" w:rsidTr="00256706">
        <w:trPr>
          <w:cantSplit/>
          <w:trHeight w:val="291"/>
        </w:trPr>
        <w:tc>
          <w:tcPr>
            <w:tcW w:w="1164" w:type="dxa"/>
            <w:tcBorders>
              <w:bottom w:val="nil"/>
            </w:tcBorders>
          </w:tcPr>
          <w:p w:rsidR="00256706" w:rsidRPr="00503E1A" w:rsidRDefault="00256706" w:rsidP="006C3C4E">
            <w:pPr>
              <w:jc w:val="center"/>
              <w:rPr>
                <w:color w:val="000000"/>
                <w:lang w:val="id-ID"/>
              </w:rPr>
            </w:pPr>
            <w:r w:rsidRPr="00503E1A">
              <w:rPr>
                <w:color w:val="000000"/>
                <w:lang w:val="id-ID"/>
              </w:rPr>
              <w:t>TS</w:t>
            </w:r>
            <w:r>
              <w:rPr>
                <w:color w:val="000000"/>
                <w:lang w:val="id-ID"/>
              </w:rPr>
              <w:t>m-1</w:t>
            </w:r>
          </w:p>
        </w:tc>
        <w:tc>
          <w:tcPr>
            <w:tcW w:w="930" w:type="dxa"/>
            <w:tcBorders>
              <w:top w:val="nil"/>
              <w:left w:val="nil"/>
              <w:bottom w:val="nil"/>
              <w:right w:val="nil"/>
            </w:tcBorders>
            <w:shd w:val="horzCross" w:color="auto" w:fill="FFFFFF"/>
          </w:tcPr>
          <w:p w:rsidR="00256706" w:rsidRPr="00503E1A" w:rsidRDefault="00256706" w:rsidP="006C3C4E">
            <w:pPr>
              <w:rPr>
                <w:rFonts w:cs="Arial"/>
                <w:color w:val="000000"/>
                <w:sz w:val="18"/>
              </w:rPr>
            </w:pPr>
          </w:p>
        </w:tc>
        <w:tc>
          <w:tcPr>
            <w:tcW w:w="990" w:type="dxa"/>
            <w:tcBorders>
              <w:top w:val="nil"/>
              <w:left w:val="nil"/>
              <w:bottom w:val="nil"/>
              <w:right w:val="nil"/>
            </w:tcBorders>
            <w:shd w:val="horzCross" w:color="auto" w:fill="auto"/>
          </w:tcPr>
          <w:p w:rsidR="00256706" w:rsidRPr="00503E1A" w:rsidRDefault="00256706" w:rsidP="006C3C4E">
            <w:pPr>
              <w:rPr>
                <w:rFonts w:cs="Arial"/>
                <w:color w:val="000000"/>
                <w:sz w:val="18"/>
              </w:rPr>
            </w:pPr>
          </w:p>
        </w:tc>
        <w:tc>
          <w:tcPr>
            <w:tcW w:w="1080" w:type="dxa"/>
            <w:tcBorders>
              <w:top w:val="nil"/>
              <w:left w:val="nil"/>
              <w:bottom w:val="nil"/>
              <w:right w:val="nil"/>
            </w:tcBorders>
            <w:shd w:val="horzCross" w:color="auto" w:fill="auto"/>
          </w:tcPr>
          <w:p w:rsidR="00256706" w:rsidRPr="00503E1A" w:rsidRDefault="00256706" w:rsidP="006C3C4E">
            <w:pPr>
              <w:rPr>
                <w:rFonts w:cs="Arial"/>
                <w:color w:val="000000"/>
                <w:sz w:val="18"/>
              </w:rPr>
            </w:pPr>
          </w:p>
        </w:tc>
        <w:tc>
          <w:tcPr>
            <w:tcW w:w="990" w:type="dxa"/>
            <w:tcBorders>
              <w:left w:val="nil"/>
              <w:bottom w:val="nil"/>
            </w:tcBorders>
            <w:shd w:val="horzCross" w:color="auto" w:fill="auto"/>
          </w:tcPr>
          <w:p w:rsidR="00256706" w:rsidRPr="00503E1A" w:rsidRDefault="00256706" w:rsidP="006C3C4E">
            <w:pPr>
              <w:rPr>
                <w:rFonts w:cs="Arial"/>
                <w:i/>
                <w:color w:val="000000"/>
                <w:sz w:val="18"/>
                <w:lang w:val="id-ID"/>
              </w:rPr>
            </w:pPr>
          </w:p>
        </w:tc>
        <w:tc>
          <w:tcPr>
            <w:tcW w:w="990" w:type="dxa"/>
            <w:tcBorders>
              <w:bottom w:val="single" w:sz="4" w:space="0" w:color="auto"/>
            </w:tcBorders>
          </w:tcPr>
          <w:p w:rsidR="00256706" w:rsidRPr="00503E1A" w:rsidRDefault="00256706" w:rsidP="006C3C4E">
            <w:pPr>
              <w:rPr>
                <w:rFonts w:cs="Arial"/>
                <w:i/>
                <w:iCs/>
                <w:color w:val="000000"/>
                <w:sz w:val="18"/>
                <w:lang w:val="id-ID"/>
              </w:rPr>
            </w:pPr>
          </w:p>
        </w:tc>
        <w:tc>
          <w:tcPr>
            <w:tcW w:w="990" w:type="dxa"/>
            <w:tcBorders>
              <w:bottom w:val="single" w:sz="4" w:space="0" w:color="auto"/>
            </w:tcBorders>
          </w:tcPr>
          <w:p w:rsidR="00256706" w:rsidRPr="00503E1A" w:rsidRDefault="00256706" w:rsidP="006C3C4E">
            <w:pPr>
              <w:rPr>
                <w:rFonts w:cs="Arial"/>
                <w:i/>
                <w:iCs/>
                <w:color w:val="000000"/>
                <w:sz w:val="18"/>
                <w:lang w:val="id-ID"/>
              </w:rPr>
            </w:pPr>
          </w:p>
        </w:tc>
        <w:tc>
          <w:tcPr>
            <w:tcW w:w="1350" w:type="dxa"/>
            <w:tcBorders>
              <w:top w:val="single" w:sz="4" w:space="0" w:color="auto"/>
              <w:bottom w:val="single" w:sz="4" w:space="0" w:color="auto"/>
            </w:tcBorders>
            <w:shd w:val="clear" w:color="auto" w:fill="auto"/>
          </w:tcPr>
          <w:p w:rsidR="00256706" w:rsidRPr="00503E1A" w:rsidRDefault="00256706" w:rsidP="006C3C4E">
            <w:pPr>
              <w:rPr>
                <w:rFonts w:cs="Arial"/>
                <w:i/>
                <w:iCs/>
                <w:color w:val="000000"/>
                <w:sz w:val="18"/>
                <w:lang w:val="id-ID"/>
              </w:rPr>
            </w:pPr>
          </w:p>
        </w:tc>
      </w:tr>
      <w:tr w:rsidR="00256706" w:rsidRPr="00503E1A" w:rsidTr="00256706">
        <w:trPr>
          <w:cantSplit/>
          <w:trHeight w:val="308"/>
        </w:trPr>
        <w:tc>
          <w:tcPr>
            <w:tcW w:w="1164" w:type="dxa"/>
            <w:tcBorders>
              <w:bottom w:val="single" w:sz="4" w:space="0" w:color="auto"/>
            </w:tcBorders>
          </w:tcPr>
          <w:p w:rsidR="00256706" w:rsidRPr="00503E1A" w:rsidRDefault="00256706" w:rsidP="006C3C4E">
            <w:pPr>
              <w:jc w:val="center"/>
              <w:rPr>
                <w:color w:val="000000"/>
                <w:lang w:val="id-ID"/>
              </w:rPr>
            </w:pPr>
            <w:r w:rsidRPr="00503E1A">
              <w:rPr>
                <w:color w:val="000000"/>
                <w:lang w:val="id-ID"/>
              </w:rPr>
              <w:t>TS</w:t>
            </w:r>
            <w:r>
              <w:rPr>
                <w:color w:val="000000"/>
                <w:lang w:val="id-ID"/>
              </w:rPr>
              <w:t>m</w:t>
            </w:r>
          </w:p>
        </w:tc>
        <w:tc>
          <w:tcPr>
            <w:tcW w:w="930" w:type="dxa"/>
            <w:tcBorders>
              <w:top w:val="nil"/>
              <w:left w:val="nil"/>
              <w:bottom w:val="single" w:sz="4" w:space="0" w:color="auto"/>
              <w:right w:val="nil"/>
            </w:tcBorders>
            <w:shd w:val="horzCross" w:color="auto" w:fill="FFFFFF"/>
          </w:tcPr>
          <w:p w:rsidR="00256706" w:rsidRPr="00503E1A" w:rsidRDefault="00256706" w:rsidP="006C3C4E">
            <w:pPr>
              <w:rPr>
                <w:rFonts w:cs="Arial"/>
                <w:color w:val="000000"/>
                <w:sz w:val="18"/>
              </w:rPr>
            </w:pPr>
          </w:p>
        </w:tc>
        <w:tc>
          <w:tcPr>
            <w:tcW w:w="990" w:type="dxa"/>
            <w:tcBorders>
              <w:top w:val="nil"/>
              <w:left w:val="nil"/>
              <w:bottom w:val="single" w:sz="4" w:space="0" w:color="auto"/>
              <w:right w:val="nil"/>
            </w:tcBorders>
            <w:shd w:val="horzCross" w:color="auto" w:fill="FFFFFF"/>
          </w:tcPr>
          <w:p w:rsidR="00256706" w:rsidRPr="00503E1A" w:rsidRDefault="00256706" w:rsidP="006C3C4E">
            <w:pPr>
              <w:rPr>
                <w:rFonts w:cs="Arial"/>
                <w:color w:val="000000"/>
                <w:sz w:val="18"/>
              </w:rPr>
            </w:pPr>
          </w:p>
        </w:tc>
        <w:tc>
          <w:tcPr>
            <w:tcW w:w="1080" w:type="dxa"/>
            <w:tcBorders>
              <w:top w:val="nil"/>
              <w:left w:val="nil"/>
              <w:bottom w:val="single" w:sz="4" w:space="0" w:color="auto"/>
              <w:right w:val="nil"/>
            </w:tcBorders>
            <w:shd w:val="horzCross" w:color="auto" w:fill="FFFFFF"/>
          </w:tcPr>
          <w:p w:rsidR="00256706" w:rsidRPr="00503E1A" w:rsidRDefault="00256706" w:rsidP="006C3C4E">
            <w:pPr>
              <w:rPr>
                <w:rFonts w:cs="Arial"/>
                <w:color w:val="000000"/>
                <w:sz w:val="18"/>
              </w:rPr>
            </w:pPr>
          </w:p>
        </w:tc>
        <w:tc>
          <w:tcPr>
            <w:tcW w:w="990" w:type="dxa"/>
            <w:tcBorders>
              <w:top w:val="nil"/>
              <w:left w:val="nil"/>
              <w:bottom w:val="single" w:sz="4" w:space="0" w:color="auto"/>
              <w:right w:val="nil"/>
            </w:tcBorders>
            <w:shd w:val="horzCross" w:color="auto" w:fill="auto"/>
          </w:tcPr>
          <w:p w:rsidR="00256706" w:rsidRPr="00503E1A" w:rsidRDefault="00256706" w:rsidP="006C3C4E">
            <w:pPr>
              <w:rPr>
                <w:rFonts w:cs="Arial"/>
                <w:color w:val="000000"/>
                <w:sz w:val="18"/>
              </w:rPr>
            </w:pPr>
          </w:p>
        </w:tc>
        <w:tc>
          <w:tcPr>
            <w:tcW w:w="990" w:type="dxa"/>
            <w:tcBorders>
              <w:top w:val="single" w:sz="4" w:space="0" w:color="auto"/>
              <w:left w:val="nil"/>
              <w:bottom w:val="single" w:sz="4" w:space="0" w:color="auto"/>
              <w:right w:val="single" w:sz="4" w:space="0" w:color="auto"/>
            </w:tcBorders>
            <w:shd w:val="horzCross" w:color="auto" w:fill="auto"/>
          </w:tcPr>
          <w:p w:rsidR="00256706" w:rsidRPr="00503E1A" w:rsidRDefault="00256706" w:rsidP="006C3C4E">
            <w:pPr>
              <w:rPr>
                <w:rFonts w:cs="Arial"/>
                <w:color w:val="000000"/>
                <w:sz w:val="18"/>
              </w:rPr>
            </w:pPr>
          </w:p>
        </w:tc>
        <w:tc>
          <w:tcPr>
            <w:tcW w:w="990" w:type="dxa"/>
            <w:tcBorders>
              <w:top w:val="nil"/>
              <w:left w:val="single" w:sz="4" w:space="0" w:color="auto"/>
              <w:bottom w:val="single" w:sz="4" w:space="0" w:color="auto"/>
              <w:right w:val="single" w:sz="4" w:space="0" w:color="auto"/>
            </w:tcBorders>
            <w:shd w:val="clear" w:color="auto" w:fill="auto"/>
          </w:tcPr>
          <w:p w:rsidR="00256706" w:rsidRPr="00503E1A" w:rsidRDefault="00256706" w:rsidP="006C3C4E">
            <w:pPr>
              <w:rPr>
                <w:rFonts w:cs="Arial"/>
                <w:color w:val="000000"/>
                <w:sz w:val="18"/>
              </w:rPr>
            </w:pPr>
          </w:p>
        </w:tc>
        <w:tc>
          <w:tcPr>
            <w:tcW w:w="1350" w:type="dxa"/>
            <w:tcBorders>
              <w:top w:val="single" w:sz="4" w:space="0" w:color="auto"/>
              <w:left w:val="single" w:sz="4" w:space="0" w:color="auto"/>
              <w:bottom w:val="single" w:sz="4" w:space="0" w:color="auto"/>
            </w:tcBorders>
            <w:shd w:val="horzCross" w:color="auto" w:fill="FFFFFF"/>
          </w:tcPr>
          <w:p w:rsidR="00256706" w:rsidRPr="00503E1A" w:rsidRDefault="00256706" w:rsidP="006C3C4E">
            <w:pPr>
              <w:rPr>
                <w:rFonts w:cs="Arial"/>
                <w:color w:val="000000"/>
                <w:sz w:val="18"/>
              </w:rPr>
            </w:pPr>
          </w:p>
        </w:tc>
      </w:tr>
    </w:tbl>
    <w:p w:rsidR="002A0163" w:rsidRDefault="001D5FBE">
      <w:pPr>
        <w:ind w:left="1701" w:hanging="981"/>
        <w:rPr>
          <w:lang w:val="id-ID"/>
        </w:rPr>
      </w:pPr>
      <w:r>
        <w:rPr>
          <w:lang w:val="id-ID"/>
        </w:rPr>
        <w:t xml:space="preserve">Catatan: </w:t>
      </w:r>
      <w:r w:rsidR="00B6080D">
        <w:rPr>
          <w:lang w:val="id-ID"/>
        </w:rPr>
        <w:t>TSm = Semester</w:t>
      </w:r>
      <w:r w:rsidR="00772BB6">
        <w:t xml:space="preserve"> penuh terakhir</w:t>
      </w:r>
      <w:r w:rsidR="003A163C">
        <w:rPr>
          <w:lang w:val="id-ID"/>
        </w:rPr>
        <w:t xml:space="preserve">. </w:t>
      </w:r>
      <w:r>
        <w:rPr>
          <w:lang w:val="id-ID"/>
        </w:rPr>
        <w:t>Nilai yang diisikan adalah data pada awal semester masuk.</w:t>
      </w:r>
    </w:p>
    <w:p w:rsidR="001D5FBE" w:rsidRDefault="001D5FBE" w:rsidP="00860967">
      <w:pPr>
        <w:ind w:left="360" w:hanging="360"/>
        <w:rPr>
          <w:lang w:val="id-ID"/>
        </w:rPr>
      </w:pPr>
    </w:p>
    <w:p w:rsidR="00BF7AA0" w:rsidRDefault="00BF7AA0" w:rsidP="00860967">
      <w:pPr>
        <w:ind w:left="360" w:hanging="360"/>
        <w:rPr>
          <w:lang w:val="id-ID"/>
        </w:rPr>
      </w:pPr>
    </w:p>
    <w:p w:rsidR="00860967" w:rsidRDefault="00860967" w:rsidP="00860967">
      <w:pPr>
        <w:ind w:left="360" w:hanging="360"/>
        <w:rPr>
          <w:lang w:val="fi-FI"/>
        </w:rPr>
      </w:pPr>
      <w:r>
        <w:rPr>
          <w:lang w:val="fi-FI"/>
        </w:rPr>
        <w:t xml:space="preserve">3.2 Layanan kepada Mahasiswa  </w:t>
      </w:r>
    </w:p>
    <w:p w:rsidR="00860967" w:rsidRDefault="00860967" w:rsidP="00860967">
      <w:pPr>
        <w:ind w:left="360"/>
        <w:rPr>
          <w:lang w:val="id-ID"/>
        </w:rPr>
      </w:pPr>
    </w:p>
    <w:p w:rsidR="00860967" w:rsidRDefault="00860967" w:rsidP="00860967">
      <w:pPr>
        <w:ind w:left="360"/>
        <w:rPr>
          <w:lang w:val="pt-BR"/>
        </w:rPr>
      </w:pPr>
      <w:r>
        <w:rPr>
          <w:lang w:val="pt-BR"/>
        </w:rPr>
        <w:t xml:space="preserve">Lengkapilah tabel berikut untuk setiap jenis pelayanan kepada mahasiswa </w:t>
      </w:r>
      <w:r w:rsidR="00AA6BC1">
        <w:rPr>
          <w:lang w:val="id-ID"/>
        </w:rPr>
        <w:t>program PPAk</w:t>
      </w:r>
      <w:r>
        <w:rPr>
          <w:lang w:val="pt-BR"/>
        </w:rPr>
        <w:t>.</w:t>
      </w:r>
    </w:p>
    <w:p w:rsidR="00860967" w:rsidRDefault="00860967" w:rsidP="00860967">
      <w:pPr>
        <w:ind w:left="360"/>
        <w:jc w:val="left"/>
        <w:rPr>
          <w:lang w:val="pt-BR"/>
        </w:rPr>
      </w:pPr>
    </w:p>
    <w:tbl>
      <w:tblPr>
        <w:tblW w:w="950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1"/>
        <w:gridCol w:w="2492"/>
        <w:gridCol w:w="6393"/>
      </w:tblGrid>
      <w:tr w:rsidR="00860967" w:rsidRPr="0046130B" w:rsidTr="00917A40">
        <w:trPr>
          <w:trHeight w:val="448"/>
        </w:trPr>
        <w:tc>
          <w:tcPr>
            <w:tcW w:w="621" w:type="dxa"/>
            <w:tcBorders>
              <w:bottom w:val="double" w:sz="4" w:space="0" w:color="auto"/>
            </w:tcBorders>
            <w:shd w:val="clear" w:color="auto" w:fill="auto"/>
            <w:vAlign w:val="center"/>
          </w:tcPr>
          <w:p w:rsidR="00860967" w:rsidRPr="0046130B" w:rsidRDefault="00860967" w:rsidP="004A4D48">
            <w:pPr>
              <w:jc w:val="center"/>
              <w:rPr>
                <w:b/>
                <w:sz w:val="20"/>
                <w:lang w:val="pt-BR"/>
              </w:rPr>
            </w:pPr>
            <w:r w:rsidRPr="0046130B">
              <w:rPr>
                <w:b/>
                <w:sz w:val="20"/>
                <w:lang w:val="pt-BR"/>
              </w:rPr>
              <w:t>No.</w:t>
            </w:r>
          </w:p>
        </w:tc>
        <w:tc>
          <w:tcPr>
            <w:tcW w:w="2492" w:type="dxa"/>
            <w:tcBorders>
              <w:bottom w:val="double" w:sz="4" w:space="0" w:color="auto"/>
            </w:tcBorders>
            <w:shd w:val="clear" w:color="auto" w:fill="auto"/>
            <w:vAlign w:val="center"/>
          </w:tcPr>
          <w:p w:rsidR="00860967" w:rsidRPr="0046130B" w:rsidRDefault="00860967" w:rsidP="004A4D48">
            <w:pPr>
              <w:jc w:val="center"/>
              <w:rPr>
                <w:b/>
                <w:sz w:val="20"/>
                <w:lang w:val="pt-BR"/>
              </w:rPr>
            </w:pPr>
            <w:r w:rsidRPr="0046130B">
              <w:rPr>
                <w:b/>
                <w:sz w:val="20"/>
                <w:lang w:val="pt-BR"/>
              </w:rPr>
              <w:t>Jenis Pelayanan kepada Mahasiswa</w:t>
            </w:r>
          </w:p>
        </w:tc>
        <w:tc>
          <w:tcPr>
            <w:tcW w:w="6393" w:type="dxa"/>
            <w:tcBorders>
              <w:bottom w:val="double" w:sz="4" w:space="0" w:color="auto"/>
            </w:tcBorders>
            <w:shd w:val="clear" w:color="auto" w:fill="auto"/>
            <w:vAlign w:val="center"/>
          </w:tcPr>
          <w:p w:rsidR="00860967" w:rsidRPr="0046130B" w:rsidRDefault="00860967" w:rsidP="004A4D48">
            <w:pPr>
              <w:jc w:val="center"/>
              <w:rPr>
                <w:b/>
                <w:sz w:val="20"/>
                <w:lang w:val="pt-BR"/>
              </w:rPr>
            </w:pPr>
            <w:r w:rsidRPr="0046130B">
              <w:rPr>
                <w:b/>
                <w:sz w:val="20"/>
                <w:lang w:val="pt-BR"/>
              </w:rPr>
              <w:t>Bentuk</w:t>
            </w:r>
            <w:r>
              <w:rPr>
                <w:b/>
                <w:sz w:val="20"/>
                <w:lang w:val="pt-BR"/>
              </w:rPr>
              <w:t xml:space="preserve"> kegiatan, Pelaksanaan dan Hasilnya</w:t>
            </w:r>
          </w:p>
        </w:tc>
      </w:tr>
      <w:tr w:rsidR="00860967" w:rsidRPr="0046130B" w:rsidTr="004A4D48">
        <w:trPr>
          <w:trHeight w:val="304"/>
        </w:trPr>
        <w:tc>
          <w:tcPr>
            <w:tcW w:w="621" w:type="dxa"/>
            <w:tcBorders>
              <w:top w:val="double" w:sz="4" w:space="0" w:color="auto"/>
            </w:tcBorders>
            <w:vAlign w:val="center"/>
          </w:tcPr>
          <w:p w:rsidR="00860967" w:rsidRPr="003C1D11" w:rsidRDefault="00860967" w:rsidP="004A4D48">
            <w:pPr>
              <w:jc w:val="center"/>
              <w:rPr>
                <w:sz w:val="20"/>
                <w:lang w:val="pt-BR"/>
              </w:rPr>
            </w:pPr>
            <w:r w:rsidRPr="003C1D11">
              <w:rPr>
                <w:sz w:val="20"/>
                <w:lang w:val="pt-BR"/>
              </w:rPr>
              <w:t>(1)</w:t>
            </w:r>
          </w:p>
        </w:tc>
        <w:tc>
          <w:tcPr>
            <w:tcW w:w="2492" w:type="dxa"/>
            <w:tcBorders>
              <w:top w:val="double" w:sz="4" w:space="0" w:color="auto"/>
            </w:tcBorders>
            <w:vAlign w:val="center"/>
          </w:tcPr>
          <w:p w:rsidR="00860967" w:rsidRPr="003C1D11" w:rsidRDefault="00860967" w:rsidP="004A4D48">
            <w:pPr>
              <w:jc w:val="center"/>
              <w:rPr>
                <w:sz w:val="20"/>
                <w:lang w:val="pt-BR"/>
              </w:rPr>
            </w:pPr>
            <w:r w:rsidRPr="003C1D11">
              <w:rPr>
                <w:sz w:val="20"/>
                <w:lang w:val="pt-BR"/>
              </w:rPr>
              <w:t>(2)</w:t>
            </w:r>
          </w:p>
        </w:tc>
        <w:tc>
          <w:tcPr>
            <w:tcW w:w="6393" w:type="dxa"/>
            <w:tcBorders>
              <w:top w:val="double" w:sz="4" w:space="0" w:color="auto"/>
            </w:tcBorders>
            <w:vAlign w:val="center"/>
          </w:tcPr>
          <w:p w:rsidR="00860967" w:rsidRPr="003C1D11" w:rsidRDefault="00860967" w:rsidP="004A4D48">
            <w:pPr>
              <w:jc w:val="center"/>
              <w:rPr>
                <w:sz w:val="20"/>
                <w:lang w:val="pt-BR"/>
              </w:rPr>
            </w:pPr>
            <w:r w:rsidRPr="003C1D11">
              <w:rPr>
                <w:sz w:val="20"/>
                <w:lang w:val="pt-BR"/>
              </w:rPr>
              <w:t>(3)</w:t>
            </w:r>
          </w:p>
        </w:tc>
      </w:tr>
      <w:tr w:rsidR="00860967" w:rsidRPr="0046130B" w:rsidTr="004A4D48">
        <w:trPr>
          <w:trHeight w:val="508"/>
        </w:trPr>
        <w:tc>
          <w:tcPr>
            <w:tcW w:w="621" w:type="dxa"/>
          </w:tcPr>
          <w:p w:rsidR="00860967" w:rsidRPr="0046130B" w:rsidRDefault="00860967" w:rsidP="00461EF6">
            <w:pPr>
              <w:jc w:val="center"/>
              <w:rPr>
                <w:lang w:val="pt-BR"/>
              </w:rPr>
            </w:pPr>
            <w:r w:rsidRPr="0046130B">
              <w:rPr>
                <w:lang w:val="pt-BR"/>
              </w:rPr>
              <w:t>1</w:t>
            </w:r>
          </w:p>
        </w:tc>
        <w:tc>
          <w:tcPr>
            <w:tcW w:w="2492" w:type="dxa"/>
          </w:tcPr>
          <w:p w:rsidR="00860967" w:rsidRPr="0046130B" w:rsidRDefault="00860967" w:rsidP="00461EF6">
            <w:pPr>
              <w:jc w:val="left"/>
              <w:rPr>
                <w:lang w:val="pt-BR"/>
              </w:rPr>
            </w:pPr>
            <w:r w:rsidRPr="0046130B">
              <w:rPr>
                <w:lang w:val="pt-BR"/>
              </w:rPr>
              <w:t>Bimbingan dan konseling</w:t>
            </w:r>
          </w:p>
        </w:tc>
        <w:tc>
          <w:tcPr>
            <w:tcW w:w="6393" w:type="dxa"/>
          </w:tcPr>
          <w:p w:rsidR="00860967" w:rsidRPr="0046130B" w:rsidRDefault="00860967" w:rsidP="00461EF6">
            <w:pPr>
              <w:jc w:val="left"/>
              <w:rPr>
                <w:lang w:val="pt-BR"/>
              </w:rPr>
            </w:pPr>
          </w:p>
          <w:p w:rsidR="00860967" w:rsidRPr="0046130B" w:rsidRDefault="00860967" w:rsidP="00461EF6">
            <w:pPr>
              <w:jc w:val="left"/>
              <w:rPr>
                <w:lang w:val="pt-BR"/>
              </w:rPr>
            </w:pPr>
          </w:p>
        </w:tc>
      </w:tr>
      <w:tr w:rsidR="00860967" w:rsidRPr="0046130B" w:rsidTr="004A4D48">
        <w:trPr>
          <w:trHeight w:val="493"/>
        </w:trPr>
        <w:tc>
          <w:tcPr>
            <w:tcW w:w="621" w:type="dxa"/>
          </w:tcPr>
          <w:p w:rsidR="00860967" w:rsidRPr="00E94557" w:rsidRDefault="00E94557" w:rsidP="00461EF6">
            <w:pPr>
              <w:jc w:val="center"/>
              <w:rPr>
                <w:lang w:val="id-ID"/>
              </w:rPr>
            </w:pPr>
            <w:r>
              <w:rPr>
                <w:lang w:val="id-ID"/>
              </w:rPr>
              <w:t>2</w:t>
            </w:r>
          </w:p>
        </w:tc>
        <w:tc>
          <w:tcPr>
            <w:tcW w:w="2492" w:type="dxa"/>
          </w:tcPr>
          <w:p w:rsidR="00860967" w:rsidRPr="0046130B" w:rsidRDefault="00860967" w:rsidP="00461EF6">
            <w:pPr>
              <w:ind w:left="630" w:hanging="630"/>
              <w:jc w:val="left"/>
              <w:rPr>
                <w:lang w:val="pt-BR"/>
              </w:rPr>
            </w:pPr>
            <w:r w:rsidRPr="0046130B">
              <w:rPr>
                <w:lang w:val="pt-BR"/>
              </w:rPr>
              <w:t xml:space="preserve">Pembinaan </w:t>
            </w:r>
            <w:r w:rsidRPr="0046130B">
              <w:rPr>
                <w:i/>
                <w:lang w:val="pt-BR"/>
              </w:rPr>
              <w:t>soft skills</w:t>
            </w:r>
          </w:p>
        </w:tc>
        <w:tc>
          <w:tcPr>
            <w:tcW w:w="6393" w:type="dxa"/>
          </w:tcPr>
          <w:p w:rsidR="00860967" w:rsidRPr="0046130B" w:rsidRDefault="00860967" w:rsidP="00461EF6">
            <w:pPr>
              <w:jc w:val="left"/>
              <w:rPr>
                <w:lang w:val="pt-BR"/>
              </w:rPr>
            </w:pPr>
          </w:p>
          <w:p w:rsidR="00860967" w:rsidRPr="0046130B" w:rsidRDefault="00860967" w:rsidP="00461EF6">
            <w:pPr>
              <w:jc w:val="left"/>
              <w:rPr>
                <w:lang w:val="pt-BR"/>
              </w:rPr>
            </w:pPr>
          </w:p>
        </w:tc>
      </w:tr>
      <w:tr w:rsidR="00860967" w:rsidRPr="0046130B" w:rsidTr="004A4D48">
        <w:trPr>
          <w:trHeight w:val="493"/>
        </w:trPr>
        <w:tc>
          <w:tcPr>
            <w:tcW w:w="621" w:type="dxa"/>
          </w:tcPr>
          <w:p w:rsidR="00860967" w:rsidRPr="00E94557" w:rsidRDefault="00E94557" w:rsidP="00461EF6">
            <w:pPr>
              <w:jc w:val="center"/>
              <w:rPr>
                <w:lang w:val="id-ID"/>
              </w:rPr>
            </w:pPr>
            <w:r>
              <w:rPr>
                <w:lang w:val="id-ID"/>
              </w:rPr>
              <w:t>3</w:t>
            </w:r>
          </w:p>
        </w:tc>
        <w:tc>
          <w:tcPr>
            <w:tcW w:w="2492" w:type="dxa"/>
          </w:tcPr>
          <w:p w:rsidR="00860967" w:rsidRPr="0046130B" w:rsidRDefault="00860967" w:rsidP="00461EF6">
            <w:pPr>
              <w:jc w:val="left"/>
              <w:rPr>
                <w:lang w:val="pt-BR"/>
              </w:rPr>
            </w:pPr>
            <w:r w:rsidRPr="0046130B">
              <w:rPr>
                <w:lang w:val="pt-BR"/>
              </w:rPr>
              <w:t>Beasiswa</w:t>
            </w:r>
          </w:p>
          <w:p w:rsidR="00860967" w:rsidRPr="0046130B" w:rsidRDefault="00860967" w:rsidP="00461EF6">
            <w:pPr>
              <w:jc w:val="left"/>
              <w:rPr>
                <w:lang w:val="pt-BR"/>
              </w:rPr>
            </w:pPr>
          </w:p>
        </w:tc>
        <w:tc>
          <w:tcPr>
            <w:tcW w:w="6393" w:type="dxa"/>
          </w:tcPr>
          <w:p w:rsidR="00860967" w:rsidRPr="0046130B" w:rsidRDefault="00860967" w:rsidP="00461EF6">
            <w:pPr>
              <w:jc w:val="left"/>
              <w:rPr>
                <w:lang w:val="pt-BR"/>
              </w:rPr>
            </w:pPr>
          </w:p>
        </w:tc>
      </w:tr>
      <w:tr w:rsidR="00860967" w:rsidRPr="0046130B" w:rsidTr="004A4D48">
        <w:trPr>
          <w:trHeight w:val="508"/>
        </w:trPr>
        <w:tc>
          <w:tcPr>
            <w:tcW w:w="621" w:type="dxa"/>
          </w:tcPr>
          <w:p w:rsidR="00860967" w:rsidRPr="00E94557" w:rsidRDefault="00E94557" w:rsidP="00461EF6">
            <w:pPr>
              <w:jc w:val="center"/>
              <w:rPr>
                <w:lang w:val="id-ID"/>
              </w:rPr>
            </w:pPr>
            <w:r>
              <w:rPr>
                <w:lang w:val="id-ID"/>
              </w:rPr>
              <w:t>4</w:t>
            </w:r>
          </w:p>
        </w:tc>
        <w:tc>
          <w:tcPr>
            <w:tcW w:w="2492" w:type="dxa"/>
          </w:tcPr>
          <w:p w:rsidR="00860967" w:rsidRPr="0046130B" w:rsidRDefault="00860967" w:rsidP="00461EF6">
            <w:pPr>
              <w:jc w:val="left"/>
              <w:rPr>
                <w:lang w:val="pt-BR"/>
              </w:rPr>
            </w:pPr>
            <w:r>
              <w:rPr>
                <w:lang w:val="pt-BR"/>
              </w:rPr>
              <w:t>Kesehatan</w:t>
            </w:r>
          </w:p>
          <w:p w:rsidR="00860967" w:rsidRPr="0046130B" w:rsidRDefault="00860967" w:rsidP="00461EF6">
            <w:pPr>
              <w:jc w:val="left"/>
              <w:rPr>
                <w:lang w:val="pt-BR"/>
              </w:rPr>
            </w:pPr>
          </w:p>
        </w:tc>
        <w:tc>
          <w:tcPr>
            <w:tcW w:w="6393" w:type="dxa"/>
          </w:tcPr>
          <w:p w:rsidR="00860967" w:rsidRPr="0046130B" w:rsidRDefault="00860967" w:rsidP="00461EF6">
            <w:pPr>
              <w:jc w:val="left"/>
              <w:rPr>
                <w:lang w:val="pt-BR"/>
              </w:rPr>
            </w:pPr>
          </w:p>
        </w:tc>
      </w:tr>
      <w:tr w:rsidR="00860967" w:rsidRPr="0046130B" w:rsidTr="004A4D48">
        <w:trPr>
          <w:trHeight w:val="443"/>
        </w:trPr>
        <w:tc>
          <w:tcPr>
            <w:tcW w:w="621" w:type="dxa"/>
          </w:tcPr>
          <w:p w:rsidR="00860967" w:rsidRPr="00534DF0" w:rsidRDefault="00E94557" w:rsidP="00461EF6">
            <w:pPr>
              <w:jc w:val="center"/>
              <w:rPr>
                <w:lang w:val="id-ID"/>
              </w:rPr>
            </w:pPr>
            <w:r>
              <w:rPr>
                <w:lang w:val="id-ID"/>
              </w:rPr>
              <w:t>5</w:t>
            </w:r>
          </w:p>
        </w:tc>
        <w:tc>
          <w:tcPr>
            <w:tcW w:w="2492" w:type="dxa"/>
          </w:tcPr>
          <w:p w:rsidR="00860967" w:rsidRPr="00534DF0" w:rsidRDefault="00860967" w:rsidP="00461EF6">
            <w:pPr>
              <w:jc w:val="left"/>
              <w:rPr>
                <w:lang w:val="id-ID"/>
              </w:rPr>
            </w:pPr>
            <w:r>
              <w:rPr>
                <w:lang w:val="id-ID"/>
              </w:rPr>
              <w:t>Penempatan kerja</w:t>
            </w:r>
          </w:p>
        </w:tc>
        <w:tc>
          <w:tcPr>
            <w:tcW w:w="6393" w:type="dxa"/>
          </w:tcPr>
          <w:p w:rsidR="00860967" w:rsidRPr="0046130B" w:rsidRDefault="00860967" w:rsidP="00461EF6">
            <w:pPr>
              <w:jc w:val="left"/>
              <w:rPr>
                <w:lang w:val="pt-BR"/>
              </w:rPr>
            </w:pPr>
          </w:p>
        </w:tc>
      </w:tr>
    </w:tbl>
    <w:p w:rsidR="00860967" w:rsidRDefault="00860967" w:rsidP="00860967">
      <w:pPr>
        <w:ind w:left="630" w:hanging="630"/>
        <w:jc w:val="left"/>
        <w:rPr>
          <w:lang w:val="id-ID"/>
        </w:rPr>
      </w:pPr>
    </w:p>
    <w:p w:rsidR="00860967" w:rsidRDefault="00860967" w:rsidP="00860967">
      <w:pPr>
        <w:ind w:left="630" w:hanging="630"/>
        <w:jc w:val="left"/>
        <w:rPr>
          <w:lang w:val="pt-BR"/>
        </w:rPr>
      </w:pPr>
    </w:p>
    <w:p w:rsidR="00860967" w:rsidRDefault="00860967" w:rsidP="00860967">
      <w:pPr>
        <w:ind w:left="360" w:hanging="360"/>
        <w:rPr>
          <w:lang w:val="fi-FI"/>
        </w:rPr>
      </w:pPr>
      <w:r>
        <w:rPr>
          <w:lang w:val="fi-FI"/>
        </w:rPr>
        <w:t>3.3   Evaluasi Lulusan</w:t>
      </w:r>
    </w:p>
    <w:p w:rsidR="00860967" w:rsidRPr="005E5073" w:rsidRDefault="00860967" w:rsidP="00860967">
      <w:pPr>
        <w:ind w:left="360" w:hanging="360"/>
        <w:rPr>
          <w:lang w:val="fi-FI"/>
        </w:rPr>
      </w:pPr>
    </w:p>
    <w:p w:rsidR="00860967" w:rsidRPr="00E144ED" w:rsidRDefault="00860967" w:rsidP="00860967">
      <w:pPr>
        <w:ind w:left="360" w:hanging="360"/>
        <w:rPr>
          <w:lang w:val="fi-FI"/>
        </w:rPr>
      </w:pPr>
      <w:r>
        <w:rPr>
          <w:lang w:val="fi-FI"/>
        </w:rPr>
        <w:t xml:space="preserve">3.3.1  Evaluasi </w:t>
      </w:r>
      <w:r w:rsidR="00772BB6">
        <w:rPr>
          <w:lang w:val="fi-FI"/>
        </w:rPr>
        <w:t>k</w:t>
      </w:r>
      <w:r w:rsidRPr="00E144ED">
        <w:rPr>
          <w:lang w:val="fi-FI"/>
        </w:rPr>
        <w:t>i</w:t>
      </w:r>
      <w:r>
        <w:rPr>
          <w:lang w:val="fi-FI"/>
        </w:rPr>
        <w:t xml:space="preserve">nerja </w:t>
      </w:r>
      <w:r w:rsidR="00772BB6">
        <w:t>l</w:t>
      </w:r>
      <w:r>
        <w:rPr>
          <w:lang w:val="fi-FI"/>
        </w:rPr>
        <w:t xml:space="preserve">ulusan oleh </w:t>
      </w:r>
      <w:r w:rsidR="00772BB6">
        <w:rPr>
          <w:lang w:val="fi-FI"/>
        </w:rPr>
        <w:t>p</w:t>
      </w:r>
      <w:r>
        <w:rPr>
          <w:lang w:val="fi-FI"/>
        </w:rPr>
        <w:t xml:space="preserve">ihak </w:t>
      </w:r>
      <w:r w:rsidR="00772BB6">
        <w:rPr>
          <w:lang w:val="fi-FI"/>
        </w:rPr>
        <w:t>p</w:t>
      </w:r>
      <w:r>
        <w:rPr>
          <w:lang w:val="fi-FI"/>
        </w:rPr>
        <w:t xml:space="preserve">engguna </w:t>
      </w:r>
      <w:r w:rsidR="00772BB6">
        <w:rPr>
          <w:lang w:val="fi-FI"/>
        </w:rPr>
        <w:t>l</w:t>
      </w:r>
      <w:r w:rsidRPr="00E144ED">
        <w:rPr>
          <w:lang w:val="fi-FI"/>
        </w:rPr>
        <w:t>ulusan</w:t>
      </w:r>
    </w:p>
    <w:p w:rsidR="00860967" w:rsidRPr="00E144ED" w:rsidRDefault="00860967" w:rsidP="00860967">
      <w:pPr>
        <w:ind w:left="630"/>
        <w:rPr>
          <w:lang w:val="fi-FI"/>
        </w:rPr>
      </w:pPr>
      <w:r w:rsidRPr="00E144ED">
        <w:rPr>
          <w:lang w:val="fi-FI"/>
        </w:rPr>
        <w:t xml:space="preserve">Adakah </w:t>
      </w:r>
      <w:r>
        <w:rPr>
          <w:lang w:val="fi-FI"/>
        </w:rPr>
        <w:t>studi pelacakan (</w:t>
      </w:r>
      <w:r w:rsidRPr="007B60BE">
        <w:rPr>
          <w:i/>
          <w:lang w:val="fi-FI"/>
        </w:rPr>
        <w:t>tracer study</w:t>
      </w:r>
      <w:r>
        <w:rPr>
          <w:i/>
          <w:lang w:val="fi-FI"/>
        </w:rPr>
        <w:t>)</w:t>
      </w:r>
      <w:r>
        <w:rPr>
          <w:lang w:val="fi-FI"/>
        </w:rPr>
        <w:t xml:space="preserve"> untuk mendapatkan hasil evaluasi kinerja lulusan dengan pihak pengguna</w:t>
      </w:r>
      <w:r w:rsidRPr="00E144ED">
        <w:rPr>
          <w:lang w:val="fi-FI"/>
        </w:rPr>
        <w:t>?</w:t>
      </w:r>
    </w:p>
    <w:p w:rsidR="00860967" w:rsidRPr="00036272" w:rsidRDefault="00860967" w:rsidP="00860967">
      <w:pPr>
        <w:numPr>
          <w:ilvl w:val="1"/>
          <w:numId w:val="4"/>
        </w:numPr>
        <w:rPr>
          <w:lang w:val="fi-FI"/>
        </w:rPr>
      </w:pPr>
      <w:r w:rsidRPr="00036272">
        <w:rPr>
          <w:lang w:val="fi-FI"/>
        </w:rPr>
        <w:t xml:space="preserve">tidak ada </w:t>
      </w:r>
    </w:p>
    <w:p w:rsidR="00860967" w:rsidRDefault="00860967" w:rsidP="00860967">
      <w:pPr>
        <w:numPr>
          <w:ilvl w:val="1"/>
          <w:numId w:val="4"/>
        </w:numPr>
        <w:rPr>
          <w:lang w:val="fi-FI"/>
        </w:rPr>
      </w:pPr>
      <w:r>
        <w:rPr>
          <w:lang w:val="fi-FI"/>
        </w:rPr>
        <w:t>ada</w:t>
      </w:r>
    </w:p>
    <w:p w:rsidR="00860967" w:rsidRDefault="00860967" w:rsidP="00860967">
      <w:pPr>
        <w:ind w:left="630" w:right="543"/>
        <w:rPr>
          <w:lang w:val="fi-FI"/>
        </w:rPr>
      </w:pPr>
      <w:r>
        <w:rPr>
          <w:lang w:val="fi-FI"/>
        </w:rPr>
        <w:t>Jika ada, uraikan metode, proses dan mekanisme kegiatan studi pelacakan tersebut.  Jelaskan pula bentuk tindak lanjut dari hasil kegiatan ini.</w:t>
      </w:r>
    </w:p>
    <w:p w:rsidR="00860967" w:rsidRPr="00036272" w:rsidRDefault="00860967" w:rsidP="00860967">
      <w:pPr>
        <w:ind w:left="567"/>
        <w:rPr>
          <w:lang w:val="fi-FI"/>
        </w:rPr>
      </w:pPr>
    </w:p>
    <w:tbl>
      <w:tblPr>
        <w:tblW w:w="9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1"/>
      </w:tblGrid>
      <w:tr w:rsidR="00860967" w:rsidRPr="00B033FB" w:rsidTr="004A4D48">
        <w:trPr>
          <w:trHeight w:val="1635"/>
        </w:trPr>
        <w:tc>
          <w:tcPr>
            <w:tcW w:w="9601" w:type="dxa"/>
          </w:tcPr>
          <w:p w:rsidR="00860967" w:rsidRPr="00B033FB" w:rsidRDefault="00860967" w:rsidP="00461EF6">
            <w:pPr>
              <w:rPr>
                <w:rFonts w:cs="Arial"/>
              </w:rPr>
            </w:pPr>
          </w:p>
          <w:p w:rsidR="00860967" w:rsidRPr="00B033FB" w:rsidRDefault="00860967" w:rsidP="00461EF6">
            <w:pPr>
              <w:rPr>
                <w:rFonts w:cs="Arial"/>
              </w:rPr>
            </w:pPr>
          </w:p>
          <w:p w:rsidR="00860967" w:rsidRPr="000235CB" w:rsidRDefault="00860967" w:rsidP="00461EF6">
            <w:pPr>
              <w:rPr>
                <w:rFonts w:cs="Arial"/>
                <w:lang w:val="id-ID"/>
              </w:rPr>
            </w:pPr>
          </w:p>
          <w:p w:rsidR="00860967" w:rsidRPr="00B033FB" w:rsidRDefault="00860967" w:rsidP="00461EF6">
            <w:pPr>
              <w:rPr>
                <w:rFonts w:cs="Arial"/>
              </w:rPr>
            </w:pPr>
          </w:p>
        </w:tc>
      </w:tr>
    </w:tbl>
    <w:p w:rsidR="002A0163" w:rsidRDefault="00860967">
      <w:pPr>
        <w:ind w:left="66"/>
        <w:rPr>
          <w:rFonts w:cs="Arial"/>
        </w:rPr>
      </w:pPr>
      <w:r>
        <w:rPr>
          <w:rFonts w:cs="Arial"/>
        </w:rPr>
        <w:tab/>
      </w:r>
    </w:p>
    <w:p w:rsidR="00772BB6" w:rsidRDefault="00772BB6" w:rsidP="00860967">
      <w:pPr>
        <w:ind w:left="66" w:firstLine="501"/>
        <w:rPr>
          <w:rFonts w:cs="Arial"/>
        </w:rPr>
      </w:pPr>
    </w:p>
    <w:p w:rsidR="00567728" w:rsidRDefault="00772BB6" w:rsidP="00567728">
      <w:pPr>
        <w:rPr>
          <w:rFonts w:cs="Arial"/>
        </w:rPr>
      </w:pPr>
      <w:proofErr w:type="gramStart"/>
      <w:r>
        <w:rPr>
          <w:rFonts w:cs="Arial"/>
        </w:rPr>
        <w:t>3.3.2  Hasil</w:t>
      </w:r>
      <w:proofErr w:type="gramEnd"/>
      <w:r>
        <w:rPr>
          <w:rFonts w:cs="Arial"/>
        </w:rPr>
        <w:t xml:space="preserve"> evaluasi kemampuan umum lulusan oleh pihak pengguna.</w:t>
      </w:r>
    </w:p>
    <w:p w:rsidR="00860967" w:rsidRDefault="00860967" w:rsidP="00860967">
      <w:pPr>
        <w:ind w:left="1320"/>
        <w:rPr>
          <w:lang w:val="id-ID"/>
        </w:rPr>
      </w:pPr>
    </w:p>
    <w:tbl>
      <w:tblPr>
        <w:tblW w:w="9640" w:type="dxa"/>
        <w:tblInd w:w="-34" w:type="dxa"/>
        <w:tblLayout w:type="fixed"/>
        <w:tblLook w:val="0000"/>
      </w:tblPr>
      <w:tblGrid>
        <w:gridCol w:w="851"/>
        <w:gridCol w:w="2693"/>
        <w:gridCol w:w="993"/>
        <w:gridCol w:w="992"/>
        <w:gridCol w:w="992"/>
        <w:gridCol w:w="992"/>
        <w:gridCol w:w="2127"/>
      </w:tblGrid>
      <w:tr w:rsidR="00860967" w:rsidRPr="007455C8" w:rsidTr="000235CB">
        <w:trPr>
          <w:trHeight w:val="538"/>
          <w:tblHeader/>
        </w:trPr>
        <w:tc>
          <w:tcPr>
            <w:tcW w:w="851" w:type="dxa"/>
            <w:vMerge w:val="restart"/>
            <w:tcBorders>
              <w:top w:val="single" w:sz="4" w:space="0" w:color="auto"/>
              <w:left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rPr>
            </w:pPr>
            <w:r>
              <w:rPr>
                <w:rFonts w:cs="Arial"/>
                <w:b/>
                <w:bCs/>
                <w:sz w:val="18"/>
              </w:rPr>
              <w:t>No.</w:t>
            </w:r>
          </w:p>
        </w:tc>
        <w:tc>
          <w:tcPr>
            <w:tcW w:w="2693"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860967" w:rsidRPr="00F73B7A" w:rsidRDefault="00860967" w:rsidP="00461EF6">
            <w:pPr>
              <w:jc w:val="center"/>
              <w:rPr>
                <w:rFonts w:cs="Arial"/>
                <w:b/>
                <w:bCs/>
                <w:sz w:val="18"/>
                <w:szCs w:val="18"/>
                <w:lang w:val="id-ID"/>
              </w:rPr>
            </w:pPr>
            <w:r w:rsidRPr="007455C8">
              <w:rPr>
                <w:rFonts w:cs="Arial"/>
                <w:b/>
                <w:bCs/>
                <w:sz w:val="18"/>
              </w:rPr>
              <w:t>Jenis Kemampuan</w:t>
            </w:r>
            <w:r w:rsidR="00F73B7A">
              <w:rPr>
                <w:rFonts w:cs="Arial"/>
                <w:b/>
                <w:bCs/>
                <w:sz w:val="18"/>
                <w:lang w:val="id-ID"/>
              </w:rPr>
              <w:t xml:space="preserve"> Umum</w:t>
            </w:r>
          </w:p>
        </w:tc>
        <w:tc>
          <w:tcPr>
            <w:tcW w:w="3969" w:type="dxa"/>
            <w:gridSpan w:val="4"/>
            <w:tcBorders>
              <w:top w:val="single" w:sz="4" w:space="0" w:color="auto"/>
              <w:left w:val="single" w:sz="4" w:space="0" w:color="auto"/>
              <w:bottom w:val="single" w:sz="4" w:space="0" w:color="000000"/>
              <w:right w:val="single" w:sz="4" w:space="0" w:color="auto"/>
            </w:tcBorders>
            <w:shd w:val="clear" w:color="auto" w:fill="auto"/>
            <w:vAlign w:val="center"/>
          </w:tcPr>
          <w:p w:rsidR="00525820" w:rsidRDefault="000235CB">
            <w:pPr>
              <w:jc w:val="center"/>
              <w:rPr>
                <w:rFonts w:cs="Arial"/>
                <w:b/>
                <w:bCs/>
                <w:sz w:val="18"/>
                <w:szCs w:val="18"/>
              </w:rPr>
            </w:pPr>
            <w:r>
              <w:rPr>
                <w:rFonts w:cs="Arial"/>
                <w:b/>
                <w:bCs/>
                <w:sz w:val="18"/>
                <w:lang w:val="id-ID"/>
              </w:rPr>
              <w:t xml:space="preserve">Jumlah Lulusan yang Dinilai oleh </w:t>
            </w:r>
            <w:r w:rsidR="00860967" w:rsidRPr="007455C8">
              <w:rPr>
                <w:rFonts w:cs="Arial"/>
                <w:b/>
                <w:bCs/>
                <w:sz w:val="18"/>
              </w:rPr>
              <w:t>Pengguna</w:t>
            </w:r>
          </w:p>
        </w:tc>
        <w:tc>
          <w:tcPr>
            <w:tcW w:w="2127"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860967" w:rsidRPr="00E17CCA" w:rsidRDefault="00860967" w:rsidP="00461EF6">
            <w:pPr>
              <w:jc w:val="center"/>
              <w:rPr>
                <w:rFonts w:cs="Arial"/>
                <w:b/>
                <w:bCs/>
                <w:sz w:val="18"/>
                <w:szCs w:val="18"/>
                <w:lang w:val="id-ID"/>
              </w:rPr>
            </w:pPr>
            <w:r w:rsidRPr="007455C8">
              <w:rPr>
                <w:rFonts w:cs="Arial"/>
                <w:b/>
                <w:bCs/>
                <w:sz w:val="18"/>
              </w:rPr>
              <w:t xml:space="preserve">Rencana Tindak Lanjut </w:t>
            </w:r>
            <w:r>
              <w:rPr>
                <w:rFonts w:cs="Arial"/>
                <w:b/>
                <w:bCs/>
                <w:sz w:val="18"/>
              </w:rPr>
              <w:t xml:space="preserve">oleh </w:t>
            </w:r>
            <w:r w:rsidR="001D6CBA">
              <w:rPr>
                <w:rFonts w:cs="Arial"/>
                <w:b/>
                <w:bCs/>
                <w:sz w:val="18"/>
                <w:lang w:val="id-ID"/>
              </w:rPr>
              <w:t>Program PPAk</w:t>
            </w:r>
          </w:p>
        </w:tc>
      </w:tr>
      <w:tr w:rsidR="00860967" w:rsidRPr="007455C8" w:rsidTr="000235CB">
        <w:trPr>
          <w:trHeight w:val="483"/>
          <w:tblHeader/>
        </w:trPr>
        <w:tc>
          <w:tcPr>
            <w:tcW w:w="851" w:type="dxa"/>
            <w:vMerge/>
            <w:tcBorders>
              <w:left w:val="single" w:sz="4" w:space="0" w:color="auto"/>
              <w:right w:val="single" w:sz="4" w:space="0" w:color="auto"/>
            </w:tcBorders>
          </w:tcPr>
          <w:p w:rsidR="00860967" w:rsidRPr="007455C8" w:rsidRDefault="00860967" w:rsidP="00461EF6">
            <w:pPr>
              <w:jc w:val="left"/>
              <w:rPr>
                <w:rFonts w:cs="Arial"/>
                <w:b/>
                <w:bCs/>
                <w:sz w:val="18"/>
                <w:szCs w:val="18"/>
              </w:rPr>
            </w:pPr>
          </w:p>
        </w:tc>
        <w:tc>
          <w:tcPr>
            <w:tcW w:w="2693" w:type="dxa"/>
            <w:vMerge/>
            <w:tcBorders>
              <w:top w:val="single" w:sz="4" w:space="0" w:color="000000"/>
              <w:left w:val="single" w:sz="4" w:space="0" w:color="auto"/>
              <w:bottom w:val="double" w:sz="4" w:space="0" w:color="auto"/>
              <w:right w:val="single" w:sz="4" w:space="0" w:color="auto"/>
            </w:tcBorders>
            <w:vAlign w:val="center"/>
          </w:tcPr>
          <w:p w:rsidR="00860967" w:rsidRPr="007455C8" w:rsidRDefault="00860967" w:rsidP="00461EF6">
            <w:pPr>
              <w:jc w:val="left"/>
              <w:rPr>
                <w:rFonts w:cs="Arial"/>
                <w:b/>
                <w:bCs/>
                <w:sz w:val="18"/>
                <w:szCs w:val="18"/>
              </w:rPr>
            </w:pPr>
          </w:p>
        </w:tc>
        <w:tc>
          <w:tcPr>
            <w:tcW w:w="993" w:type="dxa"/>
            <w:tcBorders>
              <w:top w:val="single" w:sz="4" w:space="0" w:color="000000"/>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sidRPr="007455C8">
              <w:rPr>
                <w:rFonts w:cs="Arial"/>
                <w:b/>
                <w:bCs/>
                <w:sz w:val="18"/>
              </w:rPr>
              <w:t>Sangat</w:t>
            </w:r>
            <w:r w:rsidR="00772BB6">
              <w:rPr>
                <w:rFonts w:cs="Arial"/>
                <w:b/>
                <w:bCs/>
                <w:sz w:val="18"/>
              </w:rPr>
              <w:t xml:space="preserve"> </w:t>
            </w:r>
            <w:r w:rsidRPr="007455C8">
              <w:rPr>
                <w:rFonts w:cs="Arial"/>
                <w:b/>
                <w:bCs/>
                <w:sz w:val="18"/>
              </w:rPr>
              <w:t>Baik</w:t>
            </w:r>
          </w:p>
        </w:tc>
        <w:tc>
          <w:tcPr>
            <w:tcW w:w="992" w:type="dxa"/>
            <w:tcBorders>
              <w:top w:val="single" w:sz="4" w:space="0" w:color="000000"/>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sidRPr="007455C8">
              <w:rPr>
                <w:rFonts w:cs="Arial"/>
                <w:b/>
                <w:bCs/>
                <w:sz w:val="18"/>
              </w:rPr>
              <w:t>Baik</w:t>
            </w:r>
          </w:p>
        </w:tc>
        <w:tc>
          <w:tcPr>
            <w:tcW w:w="992" w:type="dxa"/>
            <w:tcBorders>
              <w:top w:val="single" w:sz="4" w:space="0" w:color="000000"/>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sidRPr="007455C8">
              <w:rPr>
                <w:rFonts w:cs="Arial"/>
                <w:b/>
                <w:bCs/>
                <w:sz w:val="18"/>
              </w:rPr>
              <w:t>Cukup</w:t>
            </w:r>
          </w:p>
        </w:tc>
        <w:tc>
          <w:tcPr>
            <w:tcW w:w="992" w:type="dxa"/>
            <w:tcBorders>
              <w:top w:val="single" w:sz="4" w:space="0" w:color="000000"/>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sidRPr="007455C8">
              <w:rPr>
                <w:rFonts w:cs="Arial"/>
                <w:b/>
                <w:bCs/>
                <w:sz w:val="18"/>
              </w:rPr>
              <w:t>Kurang</w:t>
            </w:r>
          </w:p>
        </w:tc>
        <w:tc>
          <w:tcPr>
            <w:tcW w:w="2127" w:type="dxa"/>
            <w:vMerge/>
            <w:tcBorders>
              <w:top w:val="single" w:sz="4" w:space="0" w:color="000000"/>
              <w:left w:val="single" w:sz="4" w:space="0" w:color="auto"/>
              <w:bottom w:val="double" w:sz="4" w:space="0" w:color="auto"/>
              <w:right w:val="single" w:sz="4" w:space="0" w:color="auto"/>
            </w:tcBorders>
            <w:vAlign w:val="center"/>
          </w:tcPr>
          <w:p w:rsidR="00860967" w:rsidRPr="007455C8" w:rsidRDefault="00860967" w:rsidP="00461EF6">
            <w:pPr>
              <w:jc w:val="left"/>
              <w:rPr>
                <w:rFonts w:cs="Arial"/>
                <w:b/>
                <w:bCs/>
                <w:sz w:val="18"/>
                <w:szCs w:val="18"/>
              </w:rPr>
            </w:pPr>
          </w:p>
        </w:tc>
      </w:tr>
      <w:tr w:rsidR="00860967" w:rsidRPr="007455C8" w:rsidTr="000235CB">
        <w:trPr>
          <w:trHeight w:val="373"/>
          <w:tblHeader/>
        </w:trPr>
        <w:tc>
          <w:tcPr>
            <w:tcW w:w="851" w:type="dxa"/>
            <w:tcBorders>
              <w:top w:val="double" w:sz="4" w:space="0" w:color="auto"/>
              <w:left w:val="single" w:sz="4" w:space="0" w:color="auto"/>
              <w:bottom w:val="single" w:sz="4" w:space="0" w:color="auto"/>
              <w:right w:val="single" w:sz="4" w:space="0" w:color="auto"/>
            </w:tcBorders>
            <w:vAlign w:val="center"/>
          </w:tcPr>
          <w:p w:rsidR="00860967" w:rsidRPr="007455C8" w:rsidRDefault="00860967" w:rsidP="00461EF6">
            <w:pPr>
              <w:jc w:val="center"/>
              <w:rPr>
                <w:rFonts w:cs="Arial"/>
                <w:b/>
                <w:bCs/>
                <w:sz w:val="18"/>
                <w:szCs w:val="18"/>
              </w:rPr>
            </w:pPr>
            <w:r>
              <w:rPr>
                <w:rFonts w:cs="Arial"/>
                <w:b/>
                <w:bCs/>
                <w:sz w:val="18"/>
              </w:rPr>
              <w:t>(</w:t>
            </w:r>
            <w:r w:rsidRPr="007455C8">
              <w:rPr>
                <w:rFonts w:cs="Arial"/>
                <w:b/>
                <w:bCs/>
                <w:sz w:val="18"/>
              </w:rPr>
              <w:t>1</w:t>
            </w:r>
            <w:r>
              <w:rPr>
                <w:rFonts w:cs="Arial"/>
                <w:b/>
                <w:bCs/>
                <w:sz w:val="18"/>
              </w:rPr>
              <w:t>)</w:t>
            </w:r>
          </w:p>
        </w:tc>
        <w:tc>
          <w:tcPr>
            <w:tcW w:w="2693"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Pr>
                <w:rFonts w:cs="Arial"/>
                <w:b/>
                <w:bCs/>
                <w:sz w:val="18"/>
              </w:rPr>
              <w:t>(</w:t>
            </w:r>
            <w:r w:rsidRPr="007455C8">
              <w:rPr>
                <w:rFonts w:cs="Arial"/>
                <w:b/>
                <w:bCs/>
                <w:sz w:val="18"/>
              </w:rPr>
              <w:t>2</w:t>
            </w:r>
            <w:r>
              <w:rPr>
                <w:rFonts w:cs="Arial"/>
                <w:b/>
                <w:bCs/>
                <w:sz w:val="18"/>
              </w:rPr>
              <w:t>)</w:t>
            </w:r>
          </w:p>
        </w:tc>
        <w:tc>
          <w:tcPr>
            <w:tcW w:w="993"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Pr>
                <w:rFonts w:cs="Arial"/>
                <w:b/>
                <w:bCs/>
                <w:sz w:val="18"/>
              </w:rPr>
              <w:t>(</w:t>
            </w:r>
            <w:r w:rsidRPr="007455C8">
              <w:rPr>
                <w:rFonts w:cs="Arial"/>
                <w:b/>
                <w:bCs/>
                <w:sz w:val="18"/>
              </w:rPr>
              <w:t>3</w:t>
            </w:r>
            <w:r>
              <w:rPr>
                <w:rFonts w:cs="Arial"/>
                <w:b/>
                <w:bCs/>
                <w:sz w:val="18"/>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Pr>
                <w:rFonts w:cs="Arial"/>
                <w:b/>
                <w:bCs/>
                <w:sz w:val="18"/>
              </w:rPr>
              <w:t>(</w:t>
            </w:r>
            <w:r w:rsidRPr="007455C8">
              <w:rPr>
                <w:rFonts w:cs="Arial"/>
                <w:b/>
                <w:bCs/>
                <w:sz w:val="18"/>
              </w:rPr>
              <w:t>4</w:t>
            </w:r>
            <w:r>
              <w:rPr>
                <w:rFonts w:cs="Arial"/>
                <w:b/>
                <w:bCs/>
                <w:sz w:val="18"/>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Pr>
                <w:rFonts w:cs="Arial"/>
                <w:b/>
                <w:bCs/>
                <w:sz w:val="18"/>
              </w:rPr>
              <w:t>(</w:t>
            </w:r>
            <w:r w:rsidRPr="007455C8">
              <w:rPr>
                <w:rFonts w:cs="Arial"/>
                <w:b/>
                <w:bCs/>
                <w:sz w:val="18"/>
              </w:rPr>
              <w:t>5</w:t>
            </w:r>
            <w:r>
              <w:rPr>
                <w:rFonts w:cs="Arial"/>
                <w:b/>
                <w:bCs/>
                <w:sz w:val="18"/>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Pr>
                <w:rFonts w:cs="Arial"/>
                <w:b/>
                <w:bCs/>
                <w:sz w:val="18"/>
              </w:rPr>
              <w:t>(</w:t>
            </w:r>
            <w:r w:rsidRPr="007455C8">
              <w:rPr>
                <w:rFonts w:cs="Arial"/>
                <w:b/>
                <w:bCs/>
                <w:sz w:val="18"/>
              </w:rPr>
              <w:t>6</w:t>
            </w:r>
            <w:r>
              <w:rPr>
                <w:rFonts w:cs="Arial"/>
                <w:b/>
                <w:bCs/>
                <w:sz w:val="18"/>
              </w:rPr>
              <w:t>)</w:t>
            </w:r>
          </w:p>
        </w:tc>
        <w:tc>
          <w:tcPr>
            <w:tcW w:w="2127"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center"/>
              <w:rPr>
                <w:rFonts w:cs="Arial"/>
                <w:b/>
                <w:bCs/>
                <w:sz w:val="18"/>
                <w:szCs w:val="18"/>
              </w:rPr>
            </w:pPr>
            <w:r>
              <w:rPr>
                <w:rFonts w:cs="Arial"/>
                <w:b/>
                <w:bCs/>
                <w:sz w:val="18"/>
                <w:szCs w:val="18"/>
              </w:rPr>
              <w:t>(7)</w:t>
            </w:r>
          </w:p>
        </w:tc>
      </w:tr>
      <w:tr w:rsidR="00860967" w:rsidRPr="007455C8" w:rsidTr="000235CB">
        <w:trPr>
          <w:cantSplit/>
          <w:trHeight w:val="664"/>
        </w:trPr>
        <w:tc>
          <w:tcPr>
            <w:tcW w:w="851" w:type="dxa"/>
            <w:tcBorders>
              <w:top w:val="single" w:sz="4" w:space="0" w:color="auto"/>
              <w:left w:val="single" w:sz="4" w:space="0" w:color="auto"/>
              <w:bottom w:val="single" w:sz="4" w:space="0" w:color="auto"/>
              <w:right w:val="single" w:sz="4" w:space="0" w:color="auto"/>
            </w:tcBorders>
            <w:vAlign w:val="center"/>
          </w:tcPr>
          <w:p w:rsidR="00860967" w:rsidRDefault="00860967" w:rsidP="00461EF6">
            <w:pPr>
              <w:jc w:val="center"/>
              <w:rPr>
                <w:rFonts w:cs="Arial"/>
                <w:szCs w:val="22"/>
              </w:rPr>
            </w:pPr>
            <w:r>
              <w:rPr>
                <w:rFonts w:cs="Arial"/>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left"/>
              <w:rPr>
                <w:rFonts w:cs="Arial"/>
                <w:szCs w:val="22"/>
              </w:rPr>
            </w:pPr>
            <w:r>
              <w:rPr>
                <w:rFonts w:cs="Arial"/>
                <w:szCs w:val="22"/>
              </w:rPr>
              <w:t>Integritas (etika dan moral)</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p>
        </w:tc>
      </w:tr>
      <w:tr w:rsidR="00860967" w:rsidRPr="007455C8" w:rsidTr="000235CB">
        <w:trPr>
          <w:cantSplit/>
          <w:trHeight w:val="585"/>
        </w:trPr>
        <w:tc>
          <w:tcPr>
            <w:tcW w:w="851" w:type="dxa"/>
            <w:tcBorders>
              <w:top w:val="single" w:sz="4" w:space="0" w:color="auto"/>
              <w:left w:val="single" w:sz="4" w:space="0" w:color="auto"/>
              <w:right w:val="single" w:sz="4" w:space="0" w:color="auto"/>
            </w:tcBorders>
            <w:vAlign w:val="center"/>
          </w:tcPr>
          <w:p w:rsidR="00860967" w:rsidRPr="00352033" w:rsidRDefault="00352033" w:rsidP="00461EF6">
            <w:pPr>
              <w:jc w:val="center"/>
              <w:rPr>
                <w:rFonts w:cs="Arial"/>
                <w:szCs w:val="22"/>
                <w:lang w:val="id-ID"/>
              </w:rPr>
            </w:pPr>
            <w:r>
              <w:rPr>
                <w:rFonts w:cs="Arial"/>
                <w:szCs w:val="22"/>
                <w:lang w:val="id-ID"/>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left"/>
              <w:rPr>
                <w:rFonts w:cs="Arial"/>
                <w:szCs w:val="22"/>
              </w:rPr>
            </w:pPr>
            <w:r w:rsidRPr="007455C8">
              <w:rPr>
                <w:rFonts w:cs="Arial"/>
                <w:szCs w:val="22"/>
              </w:rPr>
              <w:t>Bahasa Inggris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r>
      <w:tr w:rsidR="00860967" w:rsidRPr="007455C8" w:rsidTr="000235CB">
        <w:trPr>
          <w:cantSplit/>
          <w:trHeight w:val="770"/>
        </w:trPr>
        <w:tc>
          <w:tcPr>
            <w:tcW w:w="851" w:type="dxa"/>
            <w:tcBorders>
              <w:top w:val="single" w:sz="4" w:space="0" w:color="auto"/>
              <w:left w:val="single" w:sz="4" w:space="0" w:color="auto"/>
              <w:bottom w:val="single" w:sz="4" w:space="0" w:color="auto"/>
              <w:right w:val="single" w:sz="4" w:space="0" w:color="auto"/>
            </w:tcBorders>
            <w:vAlign w:val="center"/>
          </w:tcPr>
          <w:p w:rsidR="00860967" w:rsidRPr="00352033" w:rsidRDefault="00352033" w:rsidP="00461EF6">
            <w:pPr>
              <w:jc w:val="center"/>
              <w:rPr>
                <w:rFonts w:cs="Arial"/>
                <w:szCs w:val="22"/>
                <w:lang w:val="id-ID"/>
              </w:rPr>
            </w:pPr>
            <w:r>
              <w:rPr>
                <w:rFonts w:cs="Arial"/>
                <w:szCs w:val="22"/>
                <w:lang w:val="id-ID"/>
              </w:rPr>
              <w:t>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left"/>
              <w:rPr>
                <w:rFonts w:cs="Arial"/>
                <w:szCs w:val="22"/>
              </w:rPr>
            </w:pPr>
            <w:r w:rsidRPr="007455C8">
              <w:rPr>
                <w:rFonts w:cs="Arial"/>
                <w:szCs w:val="22"/>
              </w:rPr>
              <w:t xml:space="preserve">Penggunaan </w:t>
            </w:r>
            <w:r w:rsidR="00C56391">
              <w:rPr>
                <w:rFonts w:cs="Arial"/>
                <w:szCs w:val="22"/>
                <w:lang w:val="id-ID"/>
              </w:rPr>
              <w:t>t</w:t>
            </w:r>
            <w:r w:rsidRPr="007455C8">
              <w:rPr>
                <w:rFonts w:cs="Arial"/>
                <w:szCs w:val="22"/>
              </w:rPr>
              <w:t xml:space="preserve">eknologi </w:t>
            </w:r>
            <w:r w:rsidR="00C56391">
              <w:rPr>
                <w:rFonts w:cs="Arial"/>
                <w:szCs w:val="22"/>
                <w:lang w:val="id-ID"/>
              </w:rPr>
              <w:t>i</w:t>
            </w:r>
            <w:r w:rsidRPr="007455C8">
              <w:rPr>
                <w:rFonts w:cs="Arial"/>
                <w:szCs w:val="22"/>
              </w:rPr>
              <w:t>nformasi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r>
      <w:tr w:rsidR="00860967" w:rsidRPr="007455C8" w:rsidTr="000235CB">
        <w:trPr>
          <w:cantSplit/>
          <w:trHeight w:val="585"/>
        </w:trPr>
        <w:tc>
          <w:tcPr>
            <w:tcW w:w="851" w:type="dxa"/>
            <w:tcBorders>
              <w:top w:val="single" w:sz="4" w:space="0" w:color="auto"/>
              <w:left w:val="single" w:sz="4" w:space="0" w:color="auto"/>
              <w:right w:val="single" w:sz="4" w:space="0" w:color="auto"/>
            </w:tcBorders>
            <w:vAlign w:val="center"/>
          </w:tcPr>
          <w:p w:rsidR="00860967" w:rsidRPr="00352033" w:rsidRDefault="00352033" w:rsidP="00461EF6">
            <w:pPr>
              <w:jc w:val="center"/>
              <w:rPr>
                <w:rFonts w:cs="Arial"/>
                <w:szCs w:val="22"/>
                <w:lang w:val="id-ID"/>
              </w:rPr>
            </w:pPr>
            <w:r>
              <w:rPr>
                <w:rFonts w:cs="Arial"/>
                <w:szCs w:val="22"/>
                <w:lang w:val="id-ID"/>
              </w:rPr>
              <w:t>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left"/>
              <w:rPr>
                <w:rFonts w:cs="Arial"/>
                <w:szCs w:val="22"/>
              </w:rPr>
            </w:pPr>
            <w:r w:rsidRPr="007455C8">
              <w:rPr>
                <w:rFonts w:cs="Arial"/>
                <w:szCs w:val="22"/>
              </w:rPr>
              <w:t>Komunikasi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r>
      <w:tr w:rsidR="00860967" w:rsidRPr="007455C8" w:rsidTr="000235CB">
        <w:trPr>
          <w:cantSplit/>
          <w:trHeight w:val="585"/>
        </w:trPr>
        <w:tc>
          <w:tcPr>
            <w:tcW w:w="851" w:type="dxa"/>
            <w:tcBorders>
              <w:top w:val="single" w:sz="4" w:space="0" w:color="auto"/>
              <w:left w:val="single" w:sz="4" w:space="0" w:color="auto"/>
              <w:right w:val="single" w:sz="4" w:space="0" w:color="auto"/>
            </w:tcBorders>
            <w:vAlign w:val="center"/>
          </w:tcPr>
          <w:p w:rsidR="00860967" w:rsidRPr="00352033" w:rsidRDefault="00352033" w:rsidP="00461EF6">
            <w:pPr>
              <w:jc w:val="center"/>
              <w:rPr>
                <w:rFonts w:cs="Arial"/>
                <w:szCs w:val="22"/>
                <w:lang w:val="id-ID"/>
              </w:rPr>
            </w:pPr>
            <w:r>
              <w:rPr>
                <w:rFonts w:cs="Arial"/>
                <w:szCs w:val="22"/>
                <w:lang w:val="id-ID"/>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jc w:val="left"/>
              <w:rPr>
                <w:rFonts w:cs="Arial"/>
                <w:szCs w:val="22"/>
              </w:rPr>
            </w:pPr>
            <w:r w:rsidRPr="007455C8">
              <w:rPr>
                <w:rFonts w:cs="Arial"/>
                <w:szCs w:val="22"/>
              </w:rPr>
              <w:t>Kerjasama tim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860967" w:rsidRPr="007455C8" w:rsidRDefault="00860967" w:rsidP="00461EF6">
            <w:pPr>
              <w:rPr>
                <w:rFonts w:cs="Arial"/>
                <w:szCs w:val="22"/>
              </w:rPr>
            </w:pPr>
            <w:r w:rsidRPr="007455C8">
              <w:rPr>
                <w:rFonts w:cs="Arial"/>
                <w:szCs w:val="22"/>
              </w:rPr>
              <w:t> </w:t>
            </w:r>
          </w:p>
        </w:tc>
      </w:tr>
      <w:tr w:rsidR="00860967" w:rsidRPr="007455C8" w:rsidTr="000235CB">
        <w:trPr>
          <w:cantSplit/>
          <w:trHeight w:val="498"/>
        </w:trPr>
        <w:tc>
          <w:tcPr>
            <w:tcW w:w="851" w:type="dxa"/>
            <w:tcBorders>
              <w:top w:val="single" w:sz="4" w:space="0" w:color="auto"/>
              <w:left w:val="single" w:sz="4" w:space="0" w:color="auto"/>
              <w:bottom w:val="double" w:sz="4" w:space="0" w:color="auto"/>
              <w:right w:val="single" w:sz="4" w:space="0" w:color="auto"/>
            </w:tcBorders>
            <w:vAlign w:val="center"/>
          </w:tcPr>
          <w:p w:rsidR="00860967" w:rsidRPr="00352033" w:rsidRDefault="00352033" w:rsidP="00461EF6">
            <w:pPr>
              <w:jc w:val="center"/>
              <w:rPr>
                <w:rFonts w:cs="Arial"/>
                <w:szCs w:val="22"/>
                <w:lang w:val="id-ID"/>
              </w:rPr>
            </w:pPr>
            <w:r>
              <w:rPr>
                <w:rFonts w:cs="Arial"/>
                <w:szCs w:val="22"/>
                <w:lang w:val="id-ID"/>
              </w:rPr>
              <w:t>6</w:t>
            </w:r>
          </w:p>
        </w:tc>
        <w:tc>
          <w:tcPr>
            <w:tcW w:w="2693"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7455C8" w:rsidRDefault="00860967" w:rsidP="00461EF6">
            <w:pPr>
              <w:jc w:val="left"/>
              <w:rPr>
                <w:rFonts w:cs="Arial"/>
                <w:szCs w:val="22"/>
              </w:rPr>
            </w:pPr>
            <w:r>
              <w:rPr>
                <w:rFonts w:cs="Arial"/>
                <w:szCs w:val="22"/>
              </w:rPr>
              <w:t>Pengembangan diri</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7455C8" w:rsidRDefault="00860967" w:rsidP="00461EF6">
            <w:pPr>
              <w:rPr>
                <w:rFonts w:cs="Arial"/>
                <w:szCs w:val="22"/>
              </w:rPr>
            </w:pPr>
          </w:p>
        </w:tc>
        <w:tc>
          <w:tcPr>
            <w:tcW w:w="2127"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7455C8" w:rsidRDefault="00860967" w:rsidP="00461EF6">
            <w:pPr>
              <w:rPr>
                <w:rFonts w:cs="Arial"/>
                <w:szCs w:val="22"/>
              </w:rPr>
            </w:pPr>
          </w:p>
        </w:tc>
      </w:tr>
      <w:tr w:rsidR="00860967" w:rsidRPr="007455C8" w:rsidTr="000235CB">
        <w:trPr>
          <w:cantSplit/>
          <w:trHeight w:val="498"/>
        </w:trPr>
        <w:tc>
          <w:tcPr>
            <w:tcW w:w="3544" w:type="dxa"/>
            <w:gridSpan w:val="2"/>
            <w:tcBorders>
              <w:top w:val="double" w:sz="4" w:space="0" w:color="auto"/>
              <w:left w:val="single" w:sz="4" w:space="0" w:color="auto"/>
              <w:bottom w:val="single" w:sz="4" w:space="0" w:color="auto"/>
              <w:right w:val="single" w:sz="4" w:space="0" w:color="auto"/>
            </w:tcBorders>
            <w:vAlign w:val="center"/>
          </w:tcPr>
          <w:p w:rsidR="00860967" w:rsidRPr="00F9562D" w:rsidRDefault="00330734" w:rsidP="00461EF6">
            <w:pPr>
              <w:jc w:val="center"/>
              <w:rPr>
                <w:rFonts w:cs="Arial"/>
                <w:b/>
                <w:szCs w:val="22"/>
              </w:rPr>
            </w:pPr>
            <w:r w:rsidRPr="00330734">
              <w:rPr>
                <w:rFonts w:cs="Arial"/>
                <w:b/>
                <w:sz w:val="20"/>
                <w:szCs w:val="22"/>
              </w:rPr>
              <w:t>Total</w:t>
            </w:r>
          </w:p>
        </w:tc>
        <w:tc>
          <w:tcPr>
            <w:tcW w:w="993" w:type="dxa"/>
            <w:tcBorders>
              <w:top w:val="double" w:sz="4" w:space="0" w:color="auto"/>
              <w:left w:val="single" w:sz="4" w:space="0" w:color="auto"/>
              <w:bottom w:val="single" w:sz="4" w:space="0" w:color="auto"/>
              <w:right w:val="single" w:sz="4" w:space="0" w:color="auto"/>
            </w:tcBorders>
            <w:shd w:val="clear" w:color="auto" w:fill="auto"/>
            <w:vAlign w:val="center"/>
          </w:tcPr>
          <w:p w:rsidR="002A0163" w:rsidRDefault="00860967">
            <w:pPr>
              <w:jc w:val="left"/>
              <w:rPr>
                <w:rFonts w:cs="Arial"/>
                <w:szCs w:val="22"/>
                <w:lang w:val="id-ID"/>
              </w:rPr>
            </w:pPr>
            <w:r>
              <w:rPr>
                <w:rFonts w:cs="Arial"/>
                <w:szCs w:val="22"/>
              </w:rPr>
              <w:t>(a)</w:t>
            </w:r>
            <w:r w:rsidR="000235CB">
              <w:rPr>
                <w:rFonts w:cs="Arial"/>
                <w:szCs w:val="22"/>
                <w:lang w:val="id-ID"/>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2A0163" w:rsidRDefault="00860967">
            <w:pPr>
              <w:jc w:val="left"/>
              <w:rPr>
                <w:rFonts w:cs="Arial"/>
                <w:szCs w:val="22"/>
                <w:lang w:val="id-ID"/>
              </w:rPr>
            </w:pPr>
            <w:r>
              <w:rPr>
                <w:rFonts w:cs="Arial"/>
                <w:szCs w:val="22"/>
              </w:rPr>
              <w:t>(b)</w:t>
            </w:r>
            <w:r w:rsidR="000235CB">
              <w:rPr>
                <w:rFonts w:cs="Arial"/>
                <w:szCs w:val="22"/>
                <w:lang w:val="id-ID"/>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2A0163" w:rsidRDefault="00860967">
            <w:pPr>
              <w:jc w:val="left"/>
              <w:rPr>
                <w:rFonts w:cs="Arial"/>
                <w:szCs w:val="22"/>
                <w:lang w:val="id-ID"/>
              </w:rPr>
            </w:pPr>
            <w:r>
              <w:rPr>
                <w:rFonts w:cs="Arial"/>
                <w:szCs w:val="22"/>
              </w:rPr>
              <w:t>(c)</w:t>
            </w:r>
            <w:r w:rsidR="000235CB">
              <w:rPr>
                <w:rFonts w:cs="Arial"/>
                <w:szCs w:val="22"/>
                <w:lang w:val="id-ID"/>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2A0163" w:rsidRDefault="00860967">
            <w:pPr>
              <w:jc w:val="left"/>
              <w:rPr>
                <w:rFonts w:cs="Arial"/>
                <w:szCs w:val="22"/>
                <w:lang w:val="id-ID"/>
              </w:rPr>
            </w:pPr>
            <w:r>
              <w:rPr>
                <w:rFonts w:cs="Arial"/>
                <w:szCs w:val="22"/>
              </w:rPr>
              <w:t>(d)</w:t>
            </w:r>
            <w:r w:rsidR="000235CB">
              <w:rPr>
                <w:rFonts w:cs="Arial"/>
                <w:szCs w:val="22"/>
                <w:lang w:val="id-ID"/>
              </w:rPr>
              <w:t>=</w:t>
            </w:r>
          </w:p>
        </w:tc>
        <w:tc>
          <w:tcPr>
            <w:tcW w:w="2127" w:type="dxa"/>
            <w:tcBorders>
              <w:top w:val="double" w:sz="4" w:space="0" w:color="auto"/>
              <w:left w:val="single" w:sz="4" w:space="0" w:color="auto"/>
              <w:bottom w:val="single" w:sz="4" w:space="0" w:color="auto"/>
              <w:right w:val="single" w:sz="4" w:space="0" w:color="auto"/>
            </w:tcBorders>
            <w:shd w:val="horzCross" w:color="auto" w:fill="auto"/>
            <w:vAlign w:val="center"/>
          </w:tcPr>
          <w:p w:rsidR="00860967" w:rsidRPr="007455C8" w:rsidRDefault="00860967" w:rsidP="00461EF6">
            <w:pPr>
              <w:rPr>
                <w:rFonts w:cs="Arial"/>
                <w:szCs w:val="22"/>
              </w:rPr>
            </w:pPr>
          </w:p>
        </w:tc>
      </w:tr>
    </w:tbl>
    <w:p w:rsidR="00860967" w:rsidRPr="00B033FB" w:rsidRDefault="00860967" w:rsidP="00860967">
      <w:pPr>
        <w:ind w:left="540"/>
        <w:rPr>
          <w:sz w:val="20"/>
        </w:rPr>
      </w:pPr>
      <w:proofErr w:type="gramStart"/>
      <w:r>
        <w:rPr>
          <w:sz w:val="20"/>
        </w:rPr>
        <w:t>Catatan :</w:t>
      </w:r>
      <w:proofErr w:type="gramEnd"/>
      <w:r>
        <w:rPr>
          <w:sz w:val="20"/>
        </w:rPr>
        <w:t xml:space="preserve">  Sediakan</w:t>
      </w:r>
      <w:r w:rsidRPr="00B033FB">
        <w:rPr>
          <w:sz w:val="20"/>
        </w:rPr>
        <w:t xml:space="preserve"> dokumen pendukung pada saat </w:t>
      </w:r>
      <w:r>
        <w:rPr>
          <w:sz w:val="20"/>
        </w:rPr>
        <w:t>asesmen lapangan</w:t>
      </w:r>
    </w:p>
    <w:p w:rsidR="00F73B7A" w:rsidRDefault="00F73B7A" w:rsidP="00860967">
      <w:pPr>
        <w:ind w:left="1800" w:hanging="360"/>
        <w:rPr>
          <w:sz w:val="20"/>
        </w:rPr>
      </w:pPr>
    </w:p>
    <w:p w:rsidR="00772BB6" w:rsidRPr="00772BB6" w:rsidRDefault="00772BB6" w:rsidP="00860967">
      <w:pPr>
        <w:ind w:left="1800" w:hanging="360"/>
        <w:rPr>
          <w:sz w:val="20"/>
        </w:rPr>
      </w:pPr>
    </w:p>
    <w:p w:rsidR="00772BB6" w:rsidRDefault="00772BB6" w:rsidP="00772BB6">
      <w:pPr>
        <w:rPr>
          <w:rFonts w:cs="Arial"/>
        </w:rPr>
      </w:pPr>
      <w:proofErr w:type="gramStart"/>
      <w:r>
        <w:rPr>
          <w:rFonts w:cs="Arial"/>
        </w:rPr>
        <w:t>3.3.3  Hasil</w:t>
      </w:r>
      <w:proofErr w:type="gramEnd"/>
      <w:r>
        <w:rPr>
          <w:rFonts w:cs="Arial"/>
        </w:rPr>
        <w:t xml:space="preserve"> evaluasi kemampuan khusus lulusan oleh pihak pengguna.</w:t>
      </w:r>
    </w:p>
    <w:p w:rsidR="00F37E93" w:rsidRDefault="00F37E93" w:rsidP="00860967">
      <w:pPr>
        <w:ind w:left="1800" w:hanging="360"/>
        <w:rPr>
          <w:sz w:val="20"/>
          <w:lang w:val="id-ID"/>
        </w:rPr>
      </w:pPr>
    </w:p>
    <w:tbl>
      <w:tblPr>
        <w:tblW w:w="9640" w:type="dxa"/>
        <w:tblInd w:w="-34" w:type="dxa"/>
        <w:tblLayout w:type="fixed"/>
        <w:tblLook w:val="0000"/>
      </w:tblPr>
      <w:tblGrid>
        <w:gridCol w:w="851"/>
        <w:gridCol w:w="2693"/>
        <w:gridCol w:w="993"/>
        <w:gridCol w:w="992"/>
        <w:gridCol w:w="992"/>
        <w:gridCol w:w="992"/>
        <w:gridCol w:w="2127"/>
      </w:tblGrid>
      <w:tr w:rsidR="00F73B7A" w:rsidRPr="007455C8" w:rsidTr="00A20F7F">
        <w:trPr>
          <w:trHeight w:val="538"/>
          <w:tblHeader/>
        </w:trPr>
        <w:tc>
          <w:tcPr>
            <w:tcW w:w="851" w:type="dxa"/>
            <w:vMerge w:val="restart"/>
            <w:tcBorders>
              <w:top w:val="single" w:sz="4" w:space="0" w:color="auto"/>
              <w:left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rPr>
            </w:pPr>
            <w:r>
              <w:rPr>
                <w:rFonts w:cs="Arial"/>
                <w:b/>
                <w:bCs/>
                <w:sz w:val="18"/>
              </w:rPr>
              <w:t>No.</w:t>
            </w:r>
          </w:p>
        </w:tc>
        <w:tc>
          <w:tcPr>
            <w:tcW w:w="2693"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F73B7A" w:rsidRPr="00F73B7A" w:rsidRDefault="00F73B7A" w:rsidP="00A20F7F">
            <w:pPr>
              <w:jc w:val="center"/>
              <w:rPr>
                <w:rFonts w:cs="Arial"/>
                <w:b/>
                <w:bCs/>
                <w:sz w:val="18"/>
                <w:szCs w:val="18"/>
                <w:lang w:val="id-ID"/>
              </w:rPr>
            </w:pPr>
            <w:r w:rsidRPr="007455C8">
              <w:rPr>
                <w:rFonts w:cs="Arial"/>
                <w:b/>
                <w:bCs/>
                <w:sz w:val="18"/>
              </w:rPr>
              <w:t>Jenis Kemampuan</w:t>
            </w:r>
            <w:r>
              <w:rPr>
                <w:rFonts w:cs="Arial"/>
                <w:b/>
                <w:bCs/>
                <w:sz w:val="18"/>
                <w:lang w:val="id-ID"/>
              </w:rPr>
              <w:t xml:space="preserve"> Khusus</w:t>
            </w:r>
          </w:p>
        </w:tc>
        <w:tc>
          <w:tcPr>
            <w:tcW w:w="3969" w:type="dxa"/>
            <w:gridSpan w:val="4"/>
            <w:tcBorders>
              <w:top w:val="single" w:sz="4" w:space="0" w:color="auto"/>
              <w:left w:val="single" w:sz="4" w:space="0" w:color="auto"/>
              <w:bottom w:val="single" w:sz="4" w:space="0" w:color="000000"/>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lang w:val="id-ID"/>
              </w:rPr>
              <w:t xml:space="preserve">Jumlah Lulusan yang Dinilai oleh </w:t>
            </w:r>
            <w:r w:rsidRPr="007455C8">
              <w:rPr>
                <w:rFonts w:cs="Arial"/>
                <w:b/>
                <w:bCs/>
                <w:sz w:val="18"/>
              </w:rPr>
              <w:t>Pengguna</w:t>
            </w:r>
          </w:p>
        </w:tc>
        <w:tc>
          <w:tcPr>
            <w:tcW w:w="2127"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F73B7A" w:rsidRPr="00E17CCA" w:rsidRDefault="00F73B7A" w:rsidP="00A20F7F">
            <w:pPr>
              <w:jc w:val="center"/>
              <w:rPr>
                <w:rFonts w:cs="Arial"/>
                <w:b/>
                <w:bCs/>
                <w:sz w:val="18"/>
                <w:szCs w:val="18"/>
                <w:lang w:val="id-ID"/>
              </w:rPr>
            </w:pPr>
            <w:r w:rsidRPr="007455C8">
              <w:rPr>
                <w:rFonts w:cs="Arial"/>
                <w:b/>
                <w:bCs/>
                <w:sz w:val="18"/>
              </w:rPr>
              <w:t xml:space="preserve">Rencana Tindak Lanjut </w:t>
            </w:r>
            <w:r>
              <w:rPr>
                <w:rFonts w:cs="Arial"/>
                <w:b/>
                <w:bCs/>
                <w:sz w:val="18"/>
              </w:rPr>
              <w:t xml:space="preserve">oleh </w:t>
            </w:r>
            <w:r>
              <w:rPr>
                <w:rFonts w:cs="Arial"/>
                <w:b/>
                <w:bCs/>
                <w:sz w:val="18"/>
                <w:lang w:val="id-ID"/>
              </w:rPr>
              <w:t>Program PPAk</w:t>
            </w:r>
          </w:p>
        </w:tc>
      </w:tr>
      <w:tr w:rsidR="00F73B7A" w:rsidRPr="007455C8" w:rsidTr="00A20F7F">
        <w:trPr>
          <w:trHeight w:val="483"/>
          <w:tblHeader/>
        </w:trPr>
        <w:tc>
          <w:tcPr>
            <w:tcW w:w="851" w:type="dxa"/>
            <w:vMerge/>
            <w:tcBorders>
              <w:left w:val="single" w:sz="4" w:space="0" w:color="auto"/>
              <w:right w:val="single" w:sz="4" w:space="0" w:color="auto"/>
            </w:tcBorders>
          </w:tcPr>
          <w:p w:rsidR="00F73B7A" w:rsidRPr="007455C8" w:rsidRDefault="00F73B7A" w:rsidP="00A20F7F">
            <w:pPr>
              <w:jc w:val="left"/>
              <w:rPr>
                <w:rFonts w:cs="Arial"/>
                <w:b/>
                <w:bCs/>
                <w:sz w:val="18"/>
                <w:szCs w:val="18"/>
              </w:rPr>
            </w:pPr>
          </w:p>
        </w:tc>
        <w:tc>
          <w:tcPr>
            <w:tcW w:w="2693" w:type="dxa"/>
            <w:vMerge/>
            <w:tcBorders>
              <w:top w:val="single" w:sz="4" w:space="0" w:color="000000"/>
              <w:left w:val="single" w:sz="4" w:space="0" w:color="auto"/>
              <w:bottom w:val="double" w:sz="4" w:space="0" w:color="auto"/>
              <w:right w:val="single" w:sz="4" w:space="0" w:color="auto"/>
            </w:tcBorders>
            <w:vAlign w:val="center"/>
          </w:tcPr>
          <w:p w:rsidR="00F73B7A" w:rsidRPr="007455C8" w:rsidRDefault="00F73B7A" w:rsidP="00A20F7F">
            <w:pPr>
              <w:jc w:val="left"/>
              <w:rPr>
                <w:rFonts w:cs="Arial"/>
                <w:b/>
                <w:bCs/>
                <w:sz w:val="18"/>
                <w:szCs w:val="18"/>
              </w:rPr>
            </w:pPr>
          </w:p>
        </w:tc>
        <w:tc>
          <w:tcPr>
            <w:tcW w:w="993" w:type="dxa"/>
            <w:tcBorders>
              <w:top w:val="single" w:sz="4" w:space="0" w:color="000000"/>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sidRPr="007455C8">
              <w:rPr>
                <w:rFonts w:cs="Arial"/>
                <w:b/>
                <w:bCs/>
                <w:sz w:val="18"/>
              </w:rPr>
              <w:t>Sangat</w:t>
            </w:r>
            <w:r w:rsidR="00772BB6">
              <w:rPr>
                <w:rFonts w:cs="Arial"/>
                <w:b/>
                <w:bCs/>
                <w:sz w:val="18"/>
              </w:rPr>
              <w:t xml:space="preserve"> </w:t>
            </w:r>
            <w:r w:rsidRPr="007455C8">
              <w:rPr>
                <w:rFonts w:cs="Arial"/>
                <w:b/>
                <w:bCs/>
                <w:sz w:val="18"/>
              </w:rPr>
              <w:t>Baik</w:t>
            </w:r>
          </w:p>
        </w:tc>
        <w:tc>
          <w:tcPr>
            <w:tcW w:w="992" w:type="dxa"/>
            <w:tcBorders>
              <w:top w:val="single" w:sz="4" w:space="0" w:color="000000"/>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sidRPr="007455C8">
              <w:rPr>
                <w:rFonts w:cs="Arial"/>
                <w:b/>
                <w:bCs/>
                <w:sz w:val="18"/>
              </w:rPr>
              <w:t>Baik</w:t>
            </w:r>
          </w:p>
        </w:tc>
        <w:tc>
          <w:tcPr>
            <w:tcW w:w="992" w:type="dxa"/>
            <w:tcBorders>
              <w:top w:val="single" w:sz="4" w:space="0" w:color="000000"/>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sidRPr="007455C8">
              <w:rPr>
                <w:rFonts w:cs="Arial"/>
                <w:b/>
                <w:bCs/>
                <w:sz w:val="18"/>
              </w:rPr>
              <w:t>Cukup</w:t>
            </w:r>
          </w:p>
        </w:tc>
        <w:tc>
          <w:tcPr>
            <w:tcW w:w="992" w:type="dxa"/>
            <w:tcBorders>
              <w:top w:val="single" w:sz="4" w:space="0" w:color="000000"/>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sidRPr="007455C8">
              <w:rPr>
                <w:rFonts w:cs="Arial"/>
                <w:b/>
                <w:bCs/>
                <w:sz w:val="18"/>
              </w:rPr>
              <w:t>Kurang</w:t>
            </w:r>
          </w:p>
        </w:tc>
        <w:tc>
          <w:tcPr>
            <w:tcW w:w="2127" w:type="dxa"/>
            <w:vMerge/>
            <w:tcBorders>
              <w:top w:val="single" w:sz="4" w:space="0" w:color="000000"/>
              <w:left w:val="single" w:sz="4" w:space="0" w:color="auto"/>
              <w:bottom w:val="double" w:sz="4" w:space="0" w:color="auto"/>
              <w:right w:val="single" w:sz="4" w:space="0" w:color="auto"/>
            </w:tcBorders>
            <w:vAlign w:val="center"/>
          </w:tcPr>
          <w:p w:rsidR="00F73B7A" w:rsidRPr="007455C8" w:rsidRDefault="00F73B7A" w:rsidP="00A20F7F">
            <w:pPr>
              <w:jc w:val="left"/>
              <w:rPr>
                <w:rFonts w:cs="Arial"/>
                <w:b/>
                <w:bCs/>
                <w:sz w:val="18"/>
                <w:szCs w:val="18"/>
              </w:rPr>
            </w:pPr>
          </w:p>
        </w:tc>
      </w:tr>
      <w:tr w:rsidR="00F73B7A" w:rsidRPr="007455C8" w:rsidTr="00A20F7F">
        <w:trPr>
          <w:trHeight w:val="373"/>
          <w:tblHeader/>
        </w:trPr>
        <w:tc>
          <w:tcPr>
            <w:tcW w:w="851" w:type="dxa"/>
            <w:tcBorders>
              <w:top w:val="double" w:sz="4" w:space="0" w:color="auto"/>
              <w:left w:val="single" w:sz="4" w:space="0" w:color="auto"/>
              <w:bottom w:val="single" w:sz="4" w:space="0" w:color="auto"/>
              <w:right w:val="single" w:sz="4" w:space="0" w:color="auto"/>
            </w:tcBorders>
            <w:vAlign w:val="center"/>
          </w:tcPr>
          <w:p w:rsidR="00F73B7A" w:rsidRPr="007455C8" w:rsidRDefault="00F73B7A" w:rsidP="00A20F7F">
            <w:pPr>
              <w:jc w:val="center"/>
              <w:rPr>
                <w:rFonts w:cs="Arial"/>
                <w:b/>
                <w:bCs/>
                <w:sz w:val="18"/>
                <w:szCs w:val="18"/>
              </w:rPr>
            </w:pPr>
            <w:r>
              <w:rPr>
                <w:rFonts w:cs="Arial"/>
                <w:b/>
                <w:bCs/>
                <w:sz w:val="18"/>
              </w:rPr>
              <w:t>(</w:t>
            </w:r>
            <w:r w:rsidRPr="007455C8">
              <w:rPr>
                <w:rFonts w:cs="Arial"/>
                <w:b/>
                <w:bCs/>
                <w:sz w:val="18"/>
              </w:rPr>
              <w:t>1</w:t>
            </w:r>
            <w:r>
              <w:rPr>
                <w:rFonts w:cs="Arial"/>
                <w:b/>
                <w:bCs/>
                <w:sz w:val="18"/>
              </w:rPr>
              <w:t>)</w:t>
            </w:r>
          </w:p>
        </w:tc>
        <w:tc>
          <w:tcPr>
            <w:tcW w:w="2693"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rPr>
              <w:t>(</w:t>
            </w:r>
            <w:r w:rsidRPr="007455C8">
              <w:rPr>
                <w:rFonts w:cs="Arial"/>
                <w:b/>
                <w:bCs/>
                <w:sz w:val="18"/>
              </w:rPr>
              <w:t>2</w:t>
            </w:r>
            <w:r>
              <w:rPr>
                <w:rFonts w:cs="Arial"/>
                <w:b/>
                <w:bCs/>
                <w:sz w:val="18"/>
              </w:rPr>
              <w:t>)</w:t>
            </w:r>
          </w:p>
        </w:tc>
        <w:tc>
          <w:tcPr>
            <w:tcW w:w="993"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rPr>
              <w:t>(</w:t>
            </w:r>
            <w:r w:rsidRPr="007455C8">
              <w:rPr>
                <w:rFonts w:cs="Arial"/>
                <w:b/>
                <w:bCs/>
                <w:sz w:val="18"/>
              </w:rPr>
              <w:t>3</w:t>
            </w:r>
            <w:r>
              <w:rPr>
                <w:rFonts w:cs="Arial"/>
                <w:b/>
                <w:bCs/>
                <w:sz w:val="18"/>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rPr>
              <w:t>(</w:t>
            </w:r>
            <w:r w:rsidRPr="007455C8">
              <w:rPr>
                <w:rFonts w:cs="Arial"/>
                <w:b/>
                <w:bCs/>
                <w:sz w:val="18"/>
              </w:rPr>
              <w:t>4</w:t>
            </w:r>
            <w:r>
              <w:rPr>
                <w:rFonts w:cs="Arial"/>
                <w:b/>
                <w:bCs/>
                <w:sz w:val="18"/>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rPr>
              <w:t>(</w:t>
            </w:r>
            <w:r w:rsidRPr="007455C8">
              <w:rPr>
                <w:rFonts w:cs="Arial"/>
                <w:b/>
                <w:bCs/>
                <w:sz w:val="18"/>
              </w:rPr>
              <w:t>5</w:t>
            </w:r>
            <w:r>
              <w:rPr>
                <w:rFonts w:cs="Arial"/>
                <w:b/>
                <w:bCs/>
                <w:sz w:val="18"/>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rPr>
              <w:t>(</w:t>
            </w:r>
            <w:r w:rsidRPr="007455C8">
              <w:rPr>
                <w:rFonts w:cs="Arial"/>
                <w:b/>
                <w:bCs/>
                <w:sz w:val="18"/>
              </w:rPr>
              <w:t>6</w:t>
            </w:r>
            <w:r>
              <w:rPr>
                <w:rFonts w:cs="Arial"/>
                <w:b/>
                <w:bCs/>
                <w:sz w:val="18"/>
              </w:rPr>
              <w:t>)</w:t>
            </w:r>
          </w:p>
        </w:tc>
        <w:tc>
          <w:tcPr>
            <w:tcW w:w="2127"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jc w:val="center"/>
              <w:rPr>
                <w:rFonts w:cs="Arial"/>
                <w:b/>
                <w:bCs/>
                <w:sz w:val="18"/>
                <w:szCs w:val="18"/>
              </w:rPr>
            </w:pPr>
            <w:r>
              <w:rPr>
                <w:rFonts w:cs="Arial"/>
                <w:b/>
                <w:bCs/>
                <w:sz w:val="18"/>
                <w:szCs w:val="18"/>
              </w:rPr>
              <w:t>(7)</w:t>
            </w:r>
          </w:p>
        </w:tc>
      </w:tr>
      <w:tr w:rsidR="00F73B7A" w:rsidRPr="007455C8" w:rsidTr="00A20F7F">
        <w:trPr>
          <w:cantSplit/>
          <w:trHeight w:val="664"/>
        </w:trPr>
        <w:tc>
          <w:tcPr>
            <w:tcW w:w="851" w:type="dxa"/>
            <w:tcBorders>
              <w:top w:val="single" w:sz="4" w:space="0" w:color="auto"/>
              <w:left w:val="single" w:sz="4" w:space="0" w:color="auto"/>
              <w:bottom w:val="single" w:sz="4" w:space="0" w:color="auto"/>
              <w:right w:val="single" w:sz="4" w:space="0" w:color="auto"/>
            </w:tcBorders>
            <w:vAlign w:val="center"/>
          </w:tcPr>
          <w:p w:rsidR="00F73B7A" w:rsidRDefault="00F73B7A" w:rsidP="00A20F7F">
            <w:pPr>
              <w:jc w:val="center"/>
              <w:rPr>
                <w:rFonts w:cs="Arial"/>
                <w:szCs w:val="22"/>
              </w:rPr>
            </w:pPr>
            <w:r>
              <w:rPr>
                <w:rFonts w:cs="Arial"/>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F73B7A" w:rsidRDefault="00F73B7A" w:rsidP="00A20F7F">
            <w:pPr>
              <w:jc w:val="left"/>
              <w:rPr>
                <w:rFonts w:cs="Arial"/>
                <w:szCs w:val="22"/>
                <w:lang w:val="id-ID"/>
              </w:rPr>
            </w:pPr>
            <w:r>
              <w:rPr>
                <w:rFonts w:cs="Arial"/>
                <w:szCs w:val="22"/>
                <w:lang w:val="id-ID"/>
              </w:rPr>
              <w:t>Pemahaman terhadap standar akuntansi keuangan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p>
        </w:tc>
      </w:tr>
      <w:tr w:rsidR="00F73B7A" w:rsidRPr="007455C8" w:rsidTr="00A20F7F">
        <w:trPr>
          <w:cantSplit/>
          <w:trHeight w:val="664"/>
        </w:trPr>
        <w:tc>
          <w:tcPr>
            <w:tcW w:w="851" w:type="dxa"/>
            <w:tcBorders>
              <w:top w:val="single" w:sz="4" w:space="0" w:color="auto"/>
              <w:left w:val="single" w:sz="4" w:space="0" w:color="auto"/>
              <w:bottom w:val="single" w:sz="4" w:space="0" w:color="auto"/>
              <w:right w:val="single" w:sz="4" w:space="0" w:color="auto"/>
            </w:tcBorders>
            <w:vAlign w:val="center"/>
          </w:tcPr>
          <w:p w:rsidR="00F73B7A" w:rsidRPr="007455C8" w:rsidRDefault="00F73B7A" w:rsidP="00A20F7F">
            <w:pPr>
              <w:jc w:val="center"/>
              <w:rPr>
                <w:rFonts w:cs="Arial"/>
                <w:szCs w:val="22"/>
              </w:rPr>
            </w:pPr>
            <w:r>
              <w:rPr>
                <w:rFonts w:cs="Arial"/>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525820" w:rsidRDefault="00F73B7A">
            <w:pPr>
              <w:jc w:val="left"/>
              <w:rPr>
                <w:rFonts w:cs="Arial"/>
                <w:szCs w:val="22"/>
                <w:lang w:val="id-ID"/>
              </w:rPr>
            </w:pPr>
            <w:r>
              <w:rPr>
                <w:rFonts w:cs="Arial"/>
                <w:szCs w:val="22"/>
                <w:lang w:val="id-ID"/>
              </w:rPr>
              <w:t>Pemahaman terhadap standar profesi</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r>
      <w:tr w:rsidR="00F73B7A" w:rsidRPr="007455C8" w:rsidTr="00A20F7F">
        <w:trPr>
          <w:cantSplit/>
          <w:trHeight w:val="585"/>
        </w:trPr>
        <w:tc>
          <w:tcPr>
            <w:tcW w:w="851" w:type="dxa"/>
            <w:tcBorders>
              <w:top w:val="single" w:sz="4" w:space="0" w:color="auto"/>
              <w:left w:val="single" w:sz="4" w:space="0" w:color="auto"/>
              <w:right w:val="single" w:sz="4" w:space="0" w:color="auto"/>
            </w:tcBorders>
            <w:vAlign w:val="center"/>
          </w:tcPr>
          <w:p w:rsidR="00F73B7A" w:rsidRPr="007455C8" w:rsidRDefault="00F73B7A" w:rsidP="00A20F7F">
            <w:pPr>
              <w:jc w:val="center"/>
              <w:rPr>
                <w:rFonts w:cs="Arial"/>
                <w:szCs w:val="22"/>
              </w:rPr>
            </w:pPr>
            <w:r>
              <w:rPr>
                <w:rFonts w:cs="Arial"/>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352033" w:rsidRDefault="00352033" w:rsidP="00A20F7F">
            <w:pPr>
              <w:jc w:val="left"/>
              <w:rPr>
                <w:rFonts w:cs="Arial"/>
                <w:szCs w:val="22"/>
                <w:lang w:val="id-ID"/>
              </w:rPr>
            </w:pPr>
            <w:r>
              <w:rPr>
                <w:rFonts w:cs="Arial"/>
                <w:szCs w:val="22"/>
                <w:lang w:val="id-ID"/>
              </w:rPr>
              <w:t>Pemahaman terhadap kode etik akuntan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r>
      <w:tr w:rsidR="00F73B7A" w:rsidRPr="007455C8" w:rsidTr="00A20F7F">
        <w:trPr>
          <w:cantSplit/>
          <w:trHeight w:val="770"/>
        </w:trPr>
        <w:tc>
          <w:tcPr>
            <w:tcW w:w="851" w:type="dxa"/>
            <w:tcBorders>
              <w:top w:val="single" w:sz="4" w:space="0" w:color="auto"/>
              <w:left w:val="single" w:sz="4" w:space="0" w:color="auto"/>
              <w:bottom w:val="single" w:sz="4" w:space="0" w:color="auto"/>
              <w:right w:val="single" w:sz="4" w:space="0" w:color="auto"/>
            </w:tcBorders>
            <w:vAlign w:val="center"/>
          </w:tcPr>
          <w:p w:rsidR="00F73B7A" w:rsidRPr="007455C8" w:rsidRDefault="00F73B7A" w:rsidP="00A20F7F">
            <w:pPr>
              <w:jc w:val="center"/>
              <w:rPr>
                <w:rFonts w:cs="Arial"/>
                <w:szCs w:val="22"/>
              </w:rPr>
            </w:pPr>
            <w:r>
              <w:rPr>
                <w:rFonts w:cs="Arial"/>
                <w:szCs w:val="22"/>
              </w:rPr>
              <w:lastRenderedPageBreak/>
              <w:t>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352033" w:rsidRDefault="00352033" w:rsidP="00A20F7F">
            <w:pPr>
              <w:jc w:val="left"/>
              <w:rPr>
                <w:rFonts w:cs="Arial"/>
                <w:szCs w:val="22"/>
                <w:lang w:val="id-ID"/>
              </w:rPr>
            </w:pPr>
            <w:r>
              <w:rPr>
                <w:rFonts w:cs="Arial"/>
                <w:szCs w:val="22"/>
                <w:lang w:val="id-ID"/>
              </w:rPr>
              <w:t>Kemampuan analisis laporan keuangan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r>
      <w:tr w:rsidR="00F73B7A" w:rsidRPr="007455C8" w:rsidTr="00A20F7F">
        <w:trPr>
          <w:cantSplit/>
          <w:trHeight w:val="585"/>
        </w:trPr>
        <w:tc>
          <w:tcPr>
            <w:tcW w:w="851" w:type="dxa"/>
            <w:tcBorders>
              <w:top w:val="single" w:sz="4" w:space="0" w:color="auto"/>
              <w:left w:val="single" w:sz="4" w:space="0" w:color="auto"/>
              <w:right w:val="single" w:sz="4" w:space="0" w:color="auto"/>
            </w:tcBorders>
            <w:vAlign w:val="center"/>
          </w:tcPr>
          <w:p w:rsidR="00F73B7A" w:rsidRPr="007455C8" w:rsidRDefault="00F73B7A" w:rsidP="00A20F7F">
            <w:pPr>
              <w:jc w:val="center"/>
              <w:rPr>
                <w:rFonts w:cs="Arial"/>
                <w:szCs w:val="22"/>
              </w:rPr>
            </w:pPr>
            <w:r>
              <w:rPr>
                <w:rFonts w:cs="Arial"/>
                <w:szCs w:val="22"/>
              </w:rPr>
              <w:t>5</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352033" w:rsidRDefault="00352033" w:rsidP="00A20F7F">
            <w:pPr>
              <w:jc w:val="left"/>
              <w:rPr>
                <w:rFonts w:cs="Arial"/>
                <w:szCs w:val="22"/>
                <w:lang w:val="id-ID"/>
              </w:rPr>
            </w:pPr>
            <w:r>
              <w:rPr>
                <w:rFonts w:cs="Arial"/>
                <w:szCs w:val="22"/>
                <w:lang w:val="id-ID"/>
              </w:rPr>
              <w:t>Kemampuan menyusun laporan keuangan</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73B7A" w:rsidRPr="007455C8" w:rsidRDefault="00F73B7A" w:rsidP="00A20F7F">
            <w:pPr>
              <w:rPr>
                <w:rFonts w:cs="Arial"/>
                <w:szCs w:val="22"/>
              </w:rPr>
            </w:pPr>
            <w:r w:rsidRPr="007455C8">
              <w:rPr>
                <w:rFonts w:cs="Arial"/>
                <w:szCs w:val="22"/>
              </w:rPr>
              <w:t> </w:t>
            </w:r>
          </w:p>
        </w:tc>
      </w:tr>
      <w:tr w:rsidR="00F73B7A" w:rsidRPr="007455C8" w:rsidTr="00A20F7F">
        <w:trPr>
          <w:cantSplit/>
          <w:trHeight w:val="498"/>
        </w:trPr>
        <w:tc>
          <w:tcPr>
            <w:tcW w:w="3544" w:type="dxa"/>
            <w:gridSpan w:val="2"/>
            <w:tcBorders>
              <w:top w:val="double" w:sz="4" w:space="0" w:color="auto"/>
              <w:left w:val="single" w:sz="4" w:space="0" w:color="auto"/>
              <w:bottom w:val="single" w:sz="4" w:space="0" w:color="auto"/>
              <w:right w:val="single" w:sz="4" w:space="0" w:color="auto"/>
            </w:tcBorders>
            <w:vAlign w:val="center"/>
          </w:tcPr>
          <w:p w:rsidR="00F73B7A" w:rsidRPr="00F9562D" w:rsidRDefault="00330734" w:rsidP="00A20F7F">
            <w:pPr>
              <w:jc w:val="center"/>
              <w:rPr>
                <w:rFonts w:cs="Arial"/>
                <w:b/>
                <w:szCs w:val="22"/>
              </w:rPr>
            </w:pPr>
            <w:r w:rsidRPr="00330734">
              <w:rPr>
                <w:rFonts w:cs="Arial"/>
                <w:b/>
                <w:sz w:val="20"/>
                <w:szCs w:val="22"/>
              </w:rPr>
              <w:t>Total</w:t>
            </w:r>
          </w:p>
        </w:tc>
        <w:tc>
          <w:tcPr>
            <w:tcW w:w="993"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0235CB" w:rsidRDefault="00F73B7A" w:rsidP="00A20F7F">
            <w:pPr>
              <w:jc w:val="left"/>
              <w:rPr>
                <w:rFonts w:cs="Arial"/>
                <w:szCs w:val="22"/>
                <w:lang w:val="id-ID"/>
              </w:rPr>
            </w:pPr>
            <w:r>
              <w:rPr>
                <w:rFonts w:cs="Arial"/>
                <w:szCs w:val="22"/>
              </w:rPr>
              <w:t>(a)</w:t>
            </w:r>
            <w:r>
              <w:rPr>
                <w:rFonts w:cs="Arial"/>
                <w:szCs w:val="22"/>
                <w:lang w:val="id-ID"/>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0235CB" w:rsidRDefault="00F73B7A" w:rsidP="00A20F7F">
            <w:pPr>
              <w:jc w:val="left"/>
              <w:rPr>
                <w:rFonts w:cs="Arial"/>
                <w:szCs w:val="22"/>
                <w:lang w:val="id-ID"/>
              </w:rPr>
            </w:pPr>
            <w:r>
              <w:rPr>
                <w:rFonts w:cs="Arial"/>
                <w:szCs w:val="22"/>
              </w:rPr>
              <w:t>(b)</w:t>
            </w:r>
            <w:r>
              <w:rPr>
                <w:rFonts w:cs="Arial"/>
                <w:szCs w:val="22"/>
                <w:lang w:val="id-ID"/>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0235CB" w:rsidRDefault="00F73B7A" w:rsidP="00A20F7F">
            <w:pPr>
              <w:jc w:val="left"/>
              <w:rPr>
                <w:rFonts w:cs="Arial"/>
                <w:szCs w:val="22"/>
                <w:lang w:val="id-ID"/>
              </w:rPr>
            </w:pPr>
            <w:r>
              <w:rPr>
                <w:rFonts w:cs="Arial"/>
                <w:szCs w:val="22"/>
              </w:rPr>
              <w:t>(c)</w:t>
            </w:r>
            <w:r>
              <w:rPr>
                <w:rFonts w:cs="Arial"/>
                <w:szCs w:val="22"/>
                <w:lang w:val="id-ID"/>
              </w:rPr>
              <w:t>=</w:t>
            </w:r>
          </w:p>
        </w:tc>
        <w:tc>
          <w:tcPr>
            <w:tcW w:w="992" w:type="dxa"/>
            <w:tcBorders>
              <w:top w:val="double" w:sz="4" w:space="0" w:color="auto"/>
              <w:left w:val="single" w:sz="4" w:space="0" w:color="auto"/>
              <w:bottom w:val="single" w:sz="4" w:space="0" w:color="auto"/>
              <w:right w:val="single" w:sz="4" w:space="0" w:color="auto"/>
            </w:tcBorders>
            <w:shd w:val="clear" w:color="auto" w:fill="auto"/>
            <w:vAlign w:val="center"/>
          </w:tcPr>
          <w:p w:rsidR="00F73B7A" w:rsidRPr="000235CB" w:rsidRDefault="00F73B7A" w:rsidP="00A20F7F">
            <w:pPr>
              <w:jc w:val="left"/>
              <w:rPr>
                <w:rFonts w:cs="Arial"/>
                <w:szCs w:val="22"/>
                <w:lang w:val="id-ID"/>
              </w:rPr>
            </w:pPr>
            <w:r>
              <w:rPr>
                <w:rFonts w:cs="Arial"/>
                <w:szCs w:val="22"/>
              </w:rPr>
              <w:t>(d)</w:t>
            </w:r>
            <w:r>
              <w:rPr>
                <w:rFonts w:cs="Arial"/>
                <w:szCs w:val="22"/>
                <w:lang w:val="id-ID"/>
              </w:rPr>
              <w:t>=</w:t>
            </w:r>
          </w:p>
        </w:tc>
        <w:tc>
          <w:tcPr>
            <w:tcW w:w="2127" w:type="dxa"/>
            <w:tcBorders>
              <w:top w:val="double" w:sz="4" w:space="0" w:color="auto"/>
              <w:left w:val="single" w:sz="4" w:space="0" w:color="auto"/>
              <w:bottom w:val="single" w:sz="4" w:space="0" w:color="auto"/>
              <w:right w:val="single" w:sz="4" w:space="0" w:color="auto"/>
            </w:tcBorders>
            <w:shd w:val="horzCross" w:color="auto" w:fill="auto"/>
            <w:vAlign w:val="center"/>
          </w:tcPr>
          <w:p w:rsidR="00F73B7A" w:rsidRPr="007455C8" w:rsidRDefault="00F73B7A" w:rsidP="00A20F7F">
            <w:pPr>
              <w:rPr>
                <w:rFonts w:cs="Arial"/>
                <w:szCs w:val="22"/>
              </w:rPr>
            </w:pPr>
          </w:p>
        </w:tc>
      </w:tr>
    </w:tbl>
    <w:p w:rsidR="00F73B7A" w:rsidRPr="00B033FB" w:rsidRDefault="00F73B7A" w:rsidP="00F73B7A">
      <w:pPr>
        <w:ind w:left="540"/>
        <w:rPr>
          <w:sz w:val="20"/>
        </w:rPr>
      </w:pPr>
      <w:proofErr w:type="gramStart"/>
      <w:r>
        <w:rPr>
          <w:sz w:val="20"/>
        </w:rPr>
        <w:t>Catatan :</w:t>
      </w:r>
      <w:proofErr w:type="gramEnd"/>
      <w:r>
        <w:rPr>
          <w:sz w:val="20"/>
        </w:rPr>
        <w:t xml:space="preserve">  Sediakan</w:t>
      </w:r>
      <w:r w:rsidRPr="00B033FB">
        <w:rPr>
          <w:sz w:val="20"/>
        </w:rPr>
        <w:t xml:space="preserve"> dokumen pendukung pada saat </w:t>
      </w:r>
      <w:r>
        <w:rPr>
          <w:sz w:val="20"/>
        </w:rPr>
        <w:t>asesmen lapangan</w:t>
      </w:r>
    </w:p>
    <w:p w:rsidR="00F73B7A" w:rsidRDefault="00F73B7A" w:rsidP="00860967">
      <w:pPr>
        <w:ind w:left="1800" w:hanging="360"/>
        <w:rPr>
          <w:sz w:val="20"/>
          <w:lang w:val="id-ID"/>
        </w:rPr>
      </w:pPr>
    </w:p>
    <w:p w:rsidR="002B5CD0" w:rsidRDefault="002B5CD0" w:rsidP="00860967">
      <w:pPr>
        <w:ind w:left="1800" w:hanging="360"/>
        <w:rPr>
          <w:sz w:val="20"/>
          <w:lang w:val="id-ID"/>
        </w:rPr>
      </w:pPr>
    </w:p>
    <w:p w:rsidR="00860967" w:rsidRPr="007E7A48" w:rsidRDefault="00860967" w:rsidP="00860967">
      <w:pPr>
        <w:ind w:left="630" w:hanging="630"/>
        <w:rPr>
          <w:lang w:val="id-ID"/>
        </w:rPr>
      </w:pPr>
      <w:proofErr w:type="gramStart"/>
      <w:r>
        <w:t>3.3.</w:t>
      </w:r>
      <w:r w:rsidR="00772BB6">
        <w:t>4</w:t>
      </w:r>
      <w:r>
        <w:t xml:space="preserve"> </w:t>
      </w:r>
      <w:r w:rsidR="00AE148C">
        <w:t xml:space="preserve"> </w:t>
      </w:r>
      <w:r>
        <w:t>Rata</w:t>
      </w:r>
      <w:proofErr w:type="gramEnd"/>
      <w:r>
        <w:t xml:space="preserve">-rata waktu tunggu lulusan </w:t>
      </w:r>
      <w:r>
        <w:rPr>
          <w:lang w:val="id-ID"/>
        </w:rPr>
        <w:t xml:space="preserve">(khusus mahasiswa yang belum bekerja sebelum </w:t>
      </w:r>
      <w:r w:rsidR="00567728" w:rsidRPr="00567728">
        <w:rPr>
          <w:lang w:val="id-ID"/>
        </w:rPr>
        <w:t>dan</w:t>
      </w:r>
      <w:r w:rsidR="00AE148C">
        <w:rPr>
          <w:b/>
        </w:rPr>
        <w:t xml:space="preserve"> </w:t>
      </w:r>
      <w:r>
        <w:rPr>
          <w:lang w:val="id-ID"/>
        </w:rPr>
        <w:t xml:space="preserve">selama masa studi) </w:t>
      </w:r>
      <w:r>
        <w:t>untuk memperoleh pekerjaan yang pertama = … bulan (Jelaskan bagaimana data ini diperoleh)</w:t>
      </w:r>
      <w:r w:rsidR="000C4129">
        <w:rPr>
          <w:lang w:val="id-ID"/>
        </w:rPr>
        <w:t>.</w:t>
      </w:r>
    </w:p>
    <w:p w:rsidR="000235CB" w:rsidRPr="00B033FB" w:rsidRDefault="000235CB" w:rsidP="000235CB">
      <w:pPr>
        <w:rPr>
          <w:rFonts w:cs="Arial"/>
        </w:rPr>
      </w:pPr>
    </w:p>
    <w:p w:rsidR="002A0163" w:rsidRDefault="002A0163">
      <w:pPr>
        <w:pBdr>
          <w:top w:val="single" w:sz="4" w:space="1" w:color="auto"/>
          <w:left w:val="single" w:sz="4" w:space="1" w:color="auto"/>
          <w:bottom w:val="single" w:sz="4" w:space="1" w:color="auto"/>
          <w:right w:val="single" w:sz="4" w:space="4" w:color="auto"/>
        </w:pBdr>
        <w:ind w:left="567"/>
        <w:rPr>
          <w:rFonts w:cs="Arial"/>
          <w:lang w:val="id-ID"/>
        </w:rPr>
      </w:pPr>
    </w:p>
    <w:p w:rsidR="002A0163" w:rsidRDefault="002A0163">
      <w:pPr>
        <w:pBdr>
          <w:top w:val="single" w:sz="4" w:space="1" w:color="auto"/>
          <w:left w:val="single" w:sz="4" w:space="1" w:color="auto"/>
          <w:bottom w:val="single" w:sz="4" w:space="1" w:color="auto"/>
          <w:right w:val="single" w:sz="4" w:space="4" w:color="auto"/>
        </w:pBdr>
        <w:ind w:left="567"/>
        <w:rPr>
          <w:rFonts w:cs="Arial"/>
          <w:lang w:val="id-ID"/>
        </w:rPr>
      </w:pPr>
    </w:p>
    <w:p w:rsidR="002A0163" w:rsidRDefault="002A0163">
      <w:pPr>
        <w:pBdr>
          <w:top w:val="single" w:sz="4" w:space="1" w:color="auto"/>
          <w:left w:val="single" w:sz="4" w:space="1" w:color="auto"/>
          <w:bottom w:val="single" w:sz="4" w:space="1" w:color="auto"/>
          <w:right w:val="single" w:sz="4" w:space="4" w:color="auto"/>
        </w:pBdr>
        <w:ind w:left="567"/>
        <w:rPr>
          <w:rFonts w:cs="Arial"/>
          <w:lang w:val="id-ID"/>
        </w:rPr>
      </w:pPr>
    </w:p>
    <w:p w:rsidR="002A0163" w:rsidRDefault="002A0163">
      <w:pPr>
        <w:pBdr>
          <w:top w:val="single" w:sz="4" w:space="1" w:color="auto"/>
          <w:left w:val="single" w:sz="4" w:space="1" w:color="auto"/>
          <w:bottom w:val="single" w:sz="4" w:space="1" w:color="auto"/>
          <w:right w:val="single" w:sz="4" w:space="4" w:color="auto"/>
        </w:pBdr>
        <w:ind w:left="567"/>
        <w:rPr>
          <w:rFonts w:cs="Arial"/>
          <w:lang w:val="id-ID"/>
        </w:rPr>
      </w:pPr>
    </w:p>
    <w:p w:rsidR="002A0163" w:rsidRDefault="002A0163">
      <w:pPr>
        <w:pBdr>
          <w:top w:val="single" w:sz="4" w:space="1" w:color="auto"/>
          <w:left w:val="single" w:sz="4" w:space="1" w:color="auto"/>
          <w:bottom w:val="single" w:sz="4" w:space="1" w:color="auto"/>
          <w:right w:val="single" w:sz="4" w:space="4" w:color="auto"/>
        </w:pBdr>
        <w:ind w:left="567"/>
        <w:rPr>
          <w:rFonts w:cs="Arial"/>
          <w:lang w:val="id-ID"/>
        </w:rPr>
      </w:pPr>
    </w:p>
    <w:p w:rsidR="002A0163" w:rsidRDefault="002A0163">
      <w:pPr>
        <w:rPr>
          <w:lang w:val="id-ID"/>
        </w:rPr>
      </w:pPr>
    </w:p>
    <w:p w:rsidR="00BF7AA0" w:rsidRDefault="00BF7AA0">
      <w:pPr>
        <w:rPr>
          <w:lang w:val="id-ID"/>
        </w:rPr>
      </w:pPr>
    </w:p>
    <w:p w:rsidR="00860967" w:rsidRPr="007E7A48" w:rsidRDefault="00860967" w:rsidP="00860967">
      <w:pPr>
        <w:ind w:left="630" w:hanging="630"/>
        <w:rPr>
          <w:lang w:val="id-ID"/>
        </w:rPr>
      </w:pPr>
      <w:proofErr w:type="gramStart"/>
      <w:r>
        <w:t>3.3.</w:t>
      </w:r>
      <w:r w:rsidR="00772BB6">
        <w:t>5</w:t>
      </w:r>
      <w:r>
        <w:t xml:space="preserve">  Persentase</w:t>
      </w:r>
      <w:proofErr w:type="gramEnd"/>
      <w:r>
        <w:t xml:space="preserve"> lulusan yang bekerja pada bidang yang sesuai dengan </w:t>
      </w:r>
      <w:r>
        <w:rPr>
          <w:lang w:val="id-ID"/>
        </w:rPr>
        <w:t>keahlian akuntansi</w:t>
      </w:r>
      <w:r w:rsidR="00AE148C">
        <w:t xml:space="preserve"> </w:t>
      </w:r>
      <w:r>
        <w:t>= … % (Jelaskan bagaimana data ini diperoleh)</w:t>
      </w:r>
      <w:r w:rsidR="000C4129">
        <w:rPr>
          <w:lang w:val="id-ID"/>
        </w:rPr>
        <w:t>.</w:t>
      </w:r>
    </w:p>
    <w:p w:rsidR="00860967" w:rsidRDefault="00860967" w:rsidP="00860967">
      <w:pPr>
        <w:ind w:left="540" w:hanging="540"/>
        <w:rPr>
          <w:lang w:val="id-ID"/>
        </w:rPr>
      </w:pPr>
    </w:p>
    <w:p w:rsidR="00C56391" w:rsidRDefault="00C56391" w:rsidP="00C56391">
      <w:pPr>
        <w:pBdr>
          <w:top w:val="single" w:sz="4" w:space="1" w:color="auto"/>
          <w:left w:val="single" w:sz="4" w:space="1" w:color="auto"/>
          <w:bottom w:val="single" w:sz="4" w:space="1" w:color="auto"/>
          <w:right w:val="single" w:sz="4" w:space="4" w:color="auto"/>
        </w:pBdr>
        <w:ind w:left="567"/>
        <w:rPr>
          <w:rFonts w:cs="Arial"/>
          <w:lang w:val="id-ID"/>
        </w:rPr>
      </w:pPr>
    </w:p>
    <w:p w:rsidR="00C56391" w:rsidRDefault="00C56391" w:rsidP="00C56391">
      <w:pPr>
        <w:pBdr>
          <w:top w:val="single" w:sz="4" w:space="1" w:color="auto"/>
          <w:left w:val="single" w:sz="4" w:space="1" w:color="auto"/>
          <w:bottom w:val="single" w:sz="4" w:space="1" w:color="auto"/>
          <w:right w:val="single" w:sz="4" w:space="4" w:color="auto"/>
        </w:pBdr>
        <w:ind w:left="567"/>
        <w:rPr>
          <w:rFonts w:cs="Arial"/>
          <w:lang w:val="id-ID"/>
        </w:rPr>
      </w:pPr>
    </w:p>
    <w:p w:rsidR="00C56391" w:rsidRDefault="00C56391" w:rsidP="00C56391">
      <w:pPr>
        <w:pBdr>
          <w:top w:val="single" w:sz="4" w:space="1" w:color="auto"/>
          <w:left w:val="single" w:sz="4" w:space="1" w:color="auto"/>
          <w:bottom w:val="single" w:sz="4" w:space="1" w:color="auto"/>
          <w:right w:val="single" w:sz="4" w:space="4" w:color="auto"/>
        </w:pBdr>
        <w:ind w:left="567"/>
        <w:rPr>
          <w:rFonts w:cs="Arial"/>
          <w:lang w:val="id-ID"/>
        </w:rPr>
      </w:pPr>
    </w:p>
    <w:p w:rsidR="00C56391" w:rsidRDefault="00C56391" w:rsidP="00C56391">
      <w:pPr>
        <w:pBdr>
          <w:top w:val="single" w:sz="4" w:space="1" w:color="auto"/>
          <w:left w:val="single" w:sz="4" w:space="1" w:color="auto"/>
          <w:bottom w:val="single" w:sz="4" w:space="1" w:color="auto"/>
          <w:right w:val="single" w:sz="4" w:space="4" w:color="auto"/>
        </w:pBdr>
        <w:ind w:left="567"/>
        <w:rPr>
          <w:rFonts w:cs="Arial"/>
          <w:lang w:val="id-ID"/>
        </w:rPr>
      </w:pPr>
    </w:p>
    <w:p w:rsidR="00C56391" w:rsidRDefault="00C56391" w:rsidP="00C56391">
      <w:pPr>
        <w:pBdr>
          <w:top w:val="single" w:sz="4" w:space="1" w:color="auto"/>
          <w:left w:val="single" w:sz="4" w:space="1" w:color="auto"/>
          <w:bottom w:val="single" w:sz="4" w:space="1" w:color="auto"/>
          <w:right w:val="single" w:sz="4" w:space="4" w:color="auto"/>
        </w:pBdr>
        <w:ind w:left="567"/>
        <w:rPr>
          <w:rFonts w:cs="Arial"/>
          <w:lang w:val="id-ID"/>
        </w:rPr>
      </w:pPr>
    </w:p>
    <w:p w:rsidR="002A0163" w:rsidRDefault="002A0163">
      <w:pPr>
        <w:rPr>
          <w:lang w:val="id-ID"/>
        </w:rPr>
      </w:pPr>
    </w:p>
    <w:p w:rsidR="00BA4A2C" w:rsidRDefault="00B11A64">
      <w:pPr>
        <w:jc w:val="left"/>
      </w:pPr>
      <w:r>
        <w:t xml:space="preserve">3.4   </w:t>
      </w:r>
      <w:r w:rsidR="00AE148C">
        <w:t xml:space="preserve"> </w:t>
      </w:r>
      <w:r w:rsidR="006C4000">
        <w:rPr>
          <w:lang w:val="id-ID"/>
        </w:rPr>
        <w:t>Aktivitas</w:t>
      </w:r>
      <w:r>
        <w:t xml:space="preserve"> Alumni</w:t>
      </w:r>
    </w:p>
    <w:p w:rsidR="00B11A64" w:rsidRPr="007E7A48" w:rsidRDefault="00B11A64" w:rsidP="00B11A64">
      <w:pPr>
        <w:ind w:left="540"/>
        <w:rPr>
          <w:lang w:val="id-ID"/>
        </w:rPr>
      </w:pPr>
      <w:r>
        <w:t xml:space="preserve">Jelaskan apakah lulusan </w:t>
      </w:r>
      <w:r w:rsidR="00AA6BC1">
        <w:rPr>
          <w:lang w:val="id-ID"/>
        </w:rPr>
        <w:t>program PPAk</w:t>
      </w:r>
      <w:r>
        <w:t xml:space="preserve"> memiliki himpunan alumni. Jika memiliki, jelaskan aktivitas dan hasil kegiatan dari himpunan alumni untuk kemajuan </w:t>
      </w:r>
      <w:r w:rsidR="00AA6BC1">
        <w:rPr>
          <w:lang w:val="id-ID"/>
        </w:rPr>
        <w:t>program PPAk</w:t>
      </w:r>
      <w:r>
        <w:t xml:space="preserve"> dalam kegiatan akademik dan non akademik, </w:t>
      </w:r>
      <w:r w:rsidR="00553DEF">
        <w:rPr>
          <w:lang w:val="id-ID"/>
        </w:rPr>
        <w:t xml:space="preserve">yang </w:t>
      </w:r>
      <w:r>
        <w:t xml:space="preserve">meliputi sumbangan </w:t>
      </w:r>
      <w:proofErr w:type="gramStart"/>
      <w:r>
        <w:t>dana</w:t>
      </w:r>
      <w:proofErr w:type="gramEnd"/>
      <w:r>
        <w:t>, sumbangan fasilitas, keterlibatan dalam kegiatan, pengembangan jejaring, dan penyediaan fasilitas.</w:t>
      </w:r>
      <w:r w:rsidR="004C01A6">
        <w:rPr>
          <w:lang w:val="id-ID"/>
        </w:rPr>
        <w:t xml:space="preserve"> Jika tidak memiliki himpunan alumni secara khusus, namun aktivitas tersebut ada, jelaskan juga aktivitas dan hasil kegiatannya.</w:t>
      </w:r>
    </w:p>
    <w:p w:rsidR="00B11A64" w:rsidRDefault="00B11A64" w:rsidP="00B11A64">
      <w:pPr>
        <w:ind w:left="540"/>
      </w:pPr>
    </w:p>
    <w:tbl>
      <w:tblPr>
        <w:tblW w:w="86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99"/>
      </w:tblGrid>
      <w:tr w:rsidR="00B11A64" w:rsidRPr="00B033FB" w:rsidTr="00E525F4">
        <w:trPr>
          <w:trHeight w:val="1395"/>
        </w:trPr>
        <w:tc>
          <w:tcPr>
            <w:tcW w:w="8699" w:type="dxa"/>
          </w:tcPr>
          <w:p w:rsidR="00B11A64" w:rsidRPr="00B033FB" w:rsidRDefault="00B11A64" w:rsidP="00814891">
            <w:pPr>
              <w:rPr>
                <w:rFonts w:cs="Arial"/>
              </w:rPr>
            </w:pPr>
          </w:p>
          <w:p w:rsidR="00B11A64" w:rsidRPr="00B033FB" w:rsidRDefault="00B11A64" w:rsidP="00814891">
            <w:pPr>
              <w:rPr>
                <w:rFonts w:cs="Arial"/>
              </w:rPr>
            </w:pPr>
          </w:p>
          <w:p w:rsidR="00B11A64" w:rsidRPr="00B033FB" w:rsidRDefault="00B11A64" w:rsidP="00814891">
            <w:pPr>
              <w:rPr>
                <w:rFonts w:cs="Arial"/>
              </w:rPr>
            </w:pPr>
          </w:p>
          <w:p w:rsidR="00B11A64" w:rsidRPr="00B033FB" w:rsidRDefault="00B11A64" w:rsidP="00814891">
            <w:pPr>
              <w:rPr>
                <w:rFonts w:cs="Arial"/>
              </w:rPr>
            </w:pPr>
          </w:p>
          <w:p w:rsidR="00B11A64" w:rsidRPr="00B033FB" w:rsidRDefault="00B11A64" w:rsidP="00814891">
            <w:pPr>
              <w:rPr>
                <w:rFonts w:cs="Arial"/>
              </w:rPr>
            </w:pPr>
          </w:p>
        </w:tc>
      </w:tr>
    </w:tbl>
    <w:p w:rsidR="00B11A64" w:rsidRDefault="00B11A64" w:rsidP="00B11A64">
      <w:pPr>
        <w:ind w:left="66"/>
      </w:pPr>
      <w:r>
        <w:rPr>
          <w:rFonts w:cs="Arial"/>
        </w:rPr>
        <w:tab/>
      </w:r>
    </w:p>
    <w:p w:rsidR="002B5CD0" w:rsidRPr="00B11A64" w:rsidRDefault="002B5CD0" w:rsidP="00860967">
      <w:pPr>
        <w:ind w:left="540" w:hanging="540"/>
        <w:rPr>
          <w:lang w:val="id-ID"/>
        </w:rPr>
        <w:sectPr w:rsidR="002B5CD0" w:rsidRPr="00B11A64" w:rsidSect="00917A40">
          <w:pgSz w:w="11907" w:h="16840" w:code="9"/>
          <w:pgMar w:top="1389" w:right="1411" w:bottom="1138" w:left="1282" w:header="720" w:footer="792" w:gutter="0"/>
          <w:pgNumType w:start="0"/>
          <w:cols w:space="720"/>
          <w:titlePg/>
          <w:docGrid w:linePitch="299"/>
        </w:sectPr>
      </w:pPr>
    </w:p>
    <w:p w:rsidR="00860967" w:rsidRPr="00824210" w:rsidRDefault="00860967" w:rsidP="00860967">
      <w:pPr>
        <w:rPr>
          <w:rFonts w:cs="Arial"/>
          <w:b/>
          <w:bCs/>
          <w:caps/>
          <w:color w:val="000000"/>
          <w:sz w:val="28"/>
          <w:szCs w:val="24"/>
          <w:lang w:val="sv-SE"/>
        </w:rPr>
      </w:pPr>
      <w:r w:rsidRPr="00824210">
        <w:rPr>
          <w:rFonts w:cs="Arial"/>
          <w:b/>
          <w:bCs/>
          <w:caps/>
          <w:color w:val="000000"/>
          <w:sz w:val="28"/>
          <w:szCs w:val="24"/>
          <w:lang w:val="fi-FI"/>
        </w:rPr>
        <w:lastRenderedPageBreak/>
        <w:t xml:space="preserve">Standar 4 </w:t>
      </w:r>
      <w:r w:rsidRPr="00824210">
        <w:rPr>
          <w:rFonts w:cs="Arial"/>
          <w:b/>
          <w:bCs/>
          <w:caps/>
          <w:color w:val="000000"/>
          <w:sz w:val="28"/>
          <w:szCs w:val="24"/>
          <w:lang w:val="sv-SE"/>
        </w:rPr>
        <w:t>Sumber Daya Manusia</w:t>
      </w:r>
    </w:p>
    <w:p w:rsidR="00860967" w:rsidRDefault="00860967" w:rsidP="00860967"/>
    <w:p w:rsidR="00860967" w:rsidRDefault="00860967" w:rsidP="00860967">
      <w:pPr>
        <w:ind w:left="450" w:hanging="450"/>
        <w:jc w:val="left"/>
      </w:pPr>
      <w:r>
        <w:t xml:space="preserve">4.1  </w:t>
      </w:r>
      <w:r>
        <w:tab/>
        <w:t>Sistem Seleksi dan Pengembangan</w:t>
      </w:r>
    </w:p>
    <w:p w:rsidR="00860967" w:rsidRDefault="00860967" w:rsidP="007E7A48">
      <w:pPr>
        <w:ind w:left="450"/>
        <w:rPr>
          <w:rFonts w:cs="Arial"/>
          <w:color w:val="0D0D0D"/>
          <w:lang w:val="sv-SE"/>
        </w:rPr>
      </w:pPr>
      <w:proofErr w:type="gramStart"/>
      <w:r>
        <w:t xml:space="preserve">Jelaskan </w:t>
      </w:r>
      <w:r w:rsidRPr="00A32630">
        <w:rPr>
          <w:rFonts w:cs="Arial"/>
          <w:color w:val="0D0D0D"/>
          <w:lang w:val="id-ID"/>
        </w:rPr>
        <w:t>sistem seleksi</w:t>
      </w:r>
      <w:r>
        <w:rPr>
          <w:rFonts w:cs="Arial"/>
          <w:color w:val="0D0D0D"/>
        </w:rPr>
        <w:t>/p</w:t>
      </w:r>
      <w:r w:rsidRPr="00A32630">
        <w:rPr>
          <w:rFonts w:cs="Arial"/>
          <w:color w:val="0D0D0D"/>
          <w:lang w:val="id-ID"/>
        </w:rPr>
        <w:t xml:space="preserve">erekrutan, penempatan, </w:t>
      </w:r>
      <w:r w:rsidRPr="00A32630">
        <w:rPr>
          <w:rFonts w:cs="Arial"/>
          <w:color w:val="0D0D0D"/>
          <w:lang w:val="sv-SE"/>
        </w:rPr>
        <w:t>pengembangan</w:t>
      </w:r>
      <w:r w:rsidRPr="00A32630">
        <w:rPr>
          <w:rFonts w:cs="Arial"/>
          <w:color w:val="0D0D0D"/>
          <w:lang w:val="id-ID"/>
        </w:rPr>
        <w:t>, retensi, dan pemberhentian</w:t>
      </w:r>
      <w:r w:rsidRPr="00A32630">
        <w:rPr>
          <w:rFonts w:cs="Arial"/>
          <w:color w:val="0D0D0D"/>
          <w:lang w:val="sv-SE"/>
        </w:rPr>
        <w:t xml:space="preserve"> dosen dan </w:t>
      </w:r>
      <w:r w:rsidRPr="00A32630">
        <w:rPr>
          <w:rFonts w:cs="Arial"/>
          <w:color w:val="0D0D0D"/>
          <w:lang w:val="id-ID"/>
        </w:rPr>
        <w:t>tenaga kependidikan</w:t>
      </w:r>
      <w:r w:rsidR="00AE148C">
        <w:rPr>
          <w:rFonts w:cs="Arial"/>
          <w:color w:val="0D0D0D"/>
        </w:rPr>
        <w:t xml:space="preserve"> </w:t>
      </w:r>
      <w:r w:rsidRPr="00A32630">
        <w:rPr>
          <w:rFonts w:cs="Arial"/>
          <w:color w:val="0D0D0D"/>
          <w:lang w:val="id-ID"/>
        </w:rPr>
        <w:t>untuk menjamin mutu penyelenggaraan program akademik</w:t>
      </w:r>
      <w:r>
        <w:rPr>
          <w:rFonts w:cs="Arial"/>
          <w:color w:val="0D0D0D"/>
        </w:rPr>
        <w:t xml:space="preserve"> (termasuk informasi tentang ketersediaan pedoman tertulis dan konsistensi pelaksanaannya)</w:t>
      </w:r>
      <w:r w:rsidRPr="00A32630">
        <w:rPr>
          <w:rFonts w:cs="Arial"/>
          <w:color w:val="0D0D0D"/>
          <w:lang w:val="sv-SE"/>
        </w:rPr>
        <w:t>.</w:t>
      </w:r>
      <w:proofErr w:type="gramEnd"/>
    </w:p>
    <w:p w:rsidR="00860967" w:rsidRDefault="00860967" w:rsidP="00860967">
      <w:pPr>
        <w:ind w:left="450" w:hanging="450"/>
        <w:jc w:val="left"/>
        <w:rPr>
          <w:rFonts w:cs="Arial"/>
          <w:color w:val="0D0D0D"/>
          <w:lang w:val="id-ID"/>
        </w:rPr>
      </w:pPr>
      <w:bookmarkStart w:id="11" w:name="_GoBack"/>
      <w:bookmarkEnd w:id="11"/>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2"/>
      </w:tblGrid>
      <w:tr w:rsidR="00860967" w:rsidRPr="00B033FB" w:rsidTr="00461EF6">
        <w:tc>
          <w:tcPr>
            <w:tcW w:w="9502" w:type="dxa"/>
          </w:tcPr>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tc>
      </w:tr>
    </w:tbl>
    <w:p w:rsidR="00860967" w:rsidRDefault="00860967" w:rsidP="00860967">
      <w:pPr>
        <w:ind w:left="66"/>
        <w:rPr>
          <w:rFonts w:cs="Arial"/>
        </w:rPr>
      </w:pPr>
      <w:r>
        <w:rPr>
          <w:rFonts w:cs="Arial"/>
        </w:rPr>
        <w:tab/>
      </w:r>
    </w:p>
    <w:p w:rsidR="00860967" w:rsidRDefault="00860967" w:rsidP="00860967">
      <w:pPr>
        <w:ind w:left="450" w:hanging="450"/>
        <w:jc w:val="left"/>
      </w:pPr>
      <w:r>
        <w:t xml:space="preserve">4.2  </w:t>
      </w:r>
      <w:r>
        <w:tab/>
        <w:t>Monitoring dan Evaluasi</w:t>
      </w:r>
    </w:p>
    <w:p w:rsidR="00860967" w:rsidRDefault="00860967" w:rsidP="007E7A48">
      <w:pPr>
        <w:ind w:left="450"/>
        <w:rPr>
          <w:rFonts w:cs="Arial"/>
          <w:color w:val="0D0D0D"/>
          <w:lang w:val="sv-SE"/>
        </w:rPr>
      </w:pPr>
      <w:proofErr w:type="gramStart"/>
      <w:r>
        <w:t>Jelaskan s</w:t>
      </w:r>
      <w:r w:rsidRPr="00A32630">
        <w:rPr>
          <w:rFonts w:cs="Arial"/>
          <w:color w:val="0D0D0D"/>
          <w:lang w:val="id-ID"/>
        </w:rPr>
        <w:t>istem monitoring dan evaluasi, serta rekam jejak kinerja akademik dosen dan kinerja tenaga kependidikan</w:t>
      </w:r>
      <w:r>
        <w:rPr>
          <w:rFonts w:cs="Arial"/>
          <w:color w:val="0D0D0D"/>
          <w:lang w:val="id-ID"/>
        </w:rPr>
        <w:t xml:space="preserve"> tetap</w:t>
      </w:r>
      <w:r>
        <w:rPr>
          <w:rFonts w:cs="Arial"/>
          <w:color w:val="0D0D0D"/>
        </w:rPr>
        <w:t xml:space="preserve"> (termasuk informasi tentang ketersediaan pedoman tertulis, dan monitoring dan evaluasi kinerja dosen dalam </w:t>
      </w:r>
      <w:r w:rsidR="00AE148C">
        <w:rPr>
          <w:rFonts w:cs="Arial"/>
          <w:color w:val="0D0D0D"/>
        </w:rPr>
        <w:t>tridharma</w:t>
      </w:r>
      <w:r>
        <w:rPr>
          <w:rFonts w:cs="Arial"/>
          <w:color w:val="0D0D0D"/>
        </w:rPr>
        <w:t xml:space="preserve"> serta dokumentasinya)</w:t>
      </w:r>
      <w:r w:rsidRPr="00A32630">
        <w:rPr>
          <w:rFonts w:cs="Arial"/>
          <w:color w:val="0D0D0D"/>
          <w:lang w:val="sv-SE"/>
        </w:rPr>
        <w:t>.</w:t>
      </w:r>
      <w:proofErr w:type="gramEnd"/>
    </w:p>
    <w:p w:rsidR="00860967" w:rsidRPr="00B863F7" w:rsidRDefault="00860967" w:rsidP="00860967">
      <w:pPr>
        <w:ind w:left="450"/>
        <w:jc w:val="left"/>
        <w:rPr>
          <w:rFonts w:cs="Arial"/>
          <w:color w:val="0D0D0D"/>
          <w:lang w:val="id-ID"/>
        </w:rPr>
      </w:pPr>
      <w:r w:rsidRPr="00A32630">
        <w:rPr>
          <w:rFonts w:cs="Arial"/>
          <w:color w:val="0D0D0D"/>
          <w:lang w:val="id-ID"/>
        </w:rPr>
        <w: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2"/>
      </w:tblGrid>
      <w:tr w:rsidR="00860967" w:rsidRPr="00B033FB" w:rsidTr="00461EF6">
        <w:tc>
          <w:tcPr>
            <w:tcW w:w="9502" w:type="dxa"/>
          </w:tcPr>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tc>
      </w:tr>
    </w:tbl>
    <w:p w:rsidR="00860967" w:rsidRDefault="00860967" w:rsidP="00860967">
      <w:pPr>
        <w:ind w:left="540" w:hanging="360"/>
        <w:jc w:val="left"/>
        <w:rPr>
          <w:rFonts w:cs="Arial"/>
          <w:bCs/>
        </w:rPr>
      </w:pPr>
    </w:p>
    <w:p w:rsidR="00860967" w:rsidRPr="00B033FB" w:rsidRDefault="00860967" w:rsidP="00860967">
      <w:pPr>
        <w:ind w:left="540" w:hanging="360"/>
        <w:jc w:val="left"/>
        <w:rPr>
          <w:rFonts w:cs="Arial"/>
          <w:bCs/>
        </w:rPr>
      </w:pPr>
    </w:p>
    <w:p w:rsidR="00860967" w:rsidRDefault="00860967" w:rsidP="00860967">
      <w:pPr>
        <w:ind w:left="360" w:hanging="360"/>
        <w:jc w:val="left"/>
        <w:rPr>
          <w:rFonts w:cs="Arial"/>
          <w:bCs/>
        </w:rPr>
      </w:pPr>
      <w:proofErr w:type="gramStart"/>
      <w:r>
        <w:rPr>
          <w:rFonts w:cs="Arial"/>
          <w:bCs/>
        </w:rPr>
        <w:t>4.3  Dosen</w:t>
      </w:r>
      <w:proofErr w:type="gramEnd"/>
      <w:r>
        <w:rPr>
          <w:rFonts w:cs="Arial"/>
          <w:bCs/>
        </w:rPr>
        <w:t xml:space="preserve"> T</w:t>
      </w:r>
      <w:r w:rsidRPr="00B033FB">
        <w:rPr>
          <w:rFonts w:cs="Arial"/>
          <w:bCs/>
        </w:rPr>
        <w:t xml:space="preserve">etap </w:t>
      </w:r>
    </w:p>
    <w:p w:rsidR="00860967" w:rsidRDefault="00860967" w:rsidP="00860967">
      <w:pPr>
        <w:rPr>
          <w:rFonts w:cs="Arial"/>
          <w:bCs/>
          <w:i/>
          <w:iCs/>
        </w:rPr>
      </w:pPr>
    </w:p>
    <w:p w:rsidR="00860967" w:rsidRPr="0050539F" w:rsidRDefault="00860967" w:rsidP="00860967">
      <w:pPr>
        <w:rPr>
          <w:rFonts w:cs="Arial"/>
          <w:bCs/>
        </w:rPr>
      </w:pPr>
      <w:proofErr w:type="gramStart"/>
      <w:r w:rsidRPr="0050539F">
        <w:rPr>
          <w:rFonts w:cs="Arial"/>
          <w:bCs/>
          <w:iCs/>
        </w:rPr>
        <w:t xml:space="preserve">Dosen tetap dalam borang akreditasi BAN-PT </w:t>
      </w:r>
      <w:r w:rsidRPr="0050539F">
        <w:rPr>
          <w:rFonts w:cs="Arial"/>
          <w:iCs/>
        </w:rPr>
        <w:t>adalah dosen yang diangkat dan ditempatkan sebagai tenaga tetap pada PT yang bersangkutan; termasuk dosen penugasan Kopertis, dan dosen yayasan pada PTS dalam bidang yang relevan dengan keahlian bidang studinya.</w:t>
      </w:r>
      <w:proofErr w:type="gramEnd"/>
      <w:r w:rsidRPr="0050539F">
        <w:rPr>
          <w:rFonts w:cs="Arial"/>
          <w:iCs/>
        </w:rPr>
        <w:t xml:space="preserve"> Seorang dosen hanya dapat menjadi dosen tetap pada satu perguruan tinggi, </w:t>
      </w:r>
      <w:proofErr w:type="gramStart"/>
      <w:r w:rsidRPr="0050539F">
        <w:rPr>
          <w:rFonts w:cs="Arial"/>
          <w:iCs/>
        </w:rPr>
        <w:t>dan memp</w:t>
      </w:r>
      <w:r>
        <w:rPr>
          <w:rFonts w:cs="Arial"/>
          <w:iCs/>
        </w:rPr>
        <w:t xml:space="preserve">unyai penugasan kerja minimum </w:t>
      </w:r>
      <w:r w:rsidR="00AE148C">
        <w:rPr>
          <w:rFonts w:cs="Arial"/>
          <w:iCs/>
        </w:rPr>
        <w:t>40</w:t>
      </w:r>
      <w:r w:rsidRPr="0050539F">
        <w:rPr>
          <w:rFonts w:cs="Arial"/>
          <w:iCs/>
        </w:rPr>
        <w:t xml:space="preserve"> jam/minggu</w:t>
      </w:r>
      <w:proofErr w:type="gramEnd"/>
      <w:r w:rsidRPr="0050539F">
        <w:rPr>
          <w:rFonts w:cs="Arial"/>
          <w:bCs/>
        </w:rPr>
        <w:t>.</w:t>
      </w:r>
    </w:p>
    <w:p w:rsidR="00860967" w:rsidRPr="00B033FB" w:rsidRDefault="00860967" w:rsidP="00860967">
      <w:pPr>
        <w:pStyle w:val="Header"/>
        <w:tabs>
          <w:tab w:val="clear" w:pos="4320"/>
          <w:tab w:val="clear" w:pos="8640"/>
        </w:tabs>
        <w:rPr>
          <w:rFonts w:cs="Arial"/>
          <w:bCs/>
        </w:rPr>
      </w:pPr>
    </w:p>
    <w:p w:rsidR="00860967" w:rsidRPr="00B033FB" w:rsidRDefault="00860967" w:rsidP="00860967">
      <w:pPr>
        <w:rPr>
          <w:rFonts w:cs="Arial"/>
          <w:bCs/>
        </w:rPr>
      </w:pPr>
      <w:r w:rsidRPr="00B033FB">
        <w:rPr>
          <w:rFonts w:cs="Arial"/>
          <w:bCs/>
        </w:rPr>
        <w:t>Dosen tetap dipilah dalam 2 kelompok, yaitu:</w:t>
      </w:r>
    </w:p>
    <w:p w:rsidR="00860967" w:rsidRPr="001332AC" w:rsidRDefault="00860967" w:rsidP="00860967">
      <w:pPr>
        <w:ind w:left="1170"/>
        <w:rPr>
          <w:rFonts w:cs="Arial"/>
          <w:bCs/>
          <w:lang w:val="id-ID"/>
        </w:rPr>
      </w:pPr>
      <w:r w:rsidRPr="00B033FB">
        <w:rPr>
          <w:rFonts w:cs="Arial"/>
          <w:bCs/>
        </w:rPr>
        <w:t xml:space="preserve">1. </w:t>
      </w:r>
      <w:proofErr w:type="gramStart"/>
      <w:r w:rsidRPr="00B033FB">
        <w:rPr>
          <w:rFonts w:cs="Arial"/>
        </w:rPr>
        <w:t>dosen</w:t>
      </w:r>
      <w:proofErr w:type="gramEnd"/>
      <w:r w:rsidRPr="00B033FB">
        <w:rPr>
          <w:rFonts w:cs="Arial"/>
        </w:rPr>
        <w:t xml:space="preserve"> tetap</w:t>
      </w:r>
      <w:r w:rsidRPr="00B033FB">
        <w:rPr>
          <w:rFonts w:cs="Arial"/>
          <w:bCs/>
        </w:rPr>
        <w:t xml:space="preserve"> yang bidang keahliannya </w:t>
      </w:r>
      <w:r>
        <w:rPr>
          <w:rFonts w:cs="Arial"/>
          <w:bCs/>
          <w:lang w:val="id-ID"/>
        </w:rPr>
        <w:t>adalah akuntansi</w:t>
      </w:r>
    </w:p>
    <w:p w:rsidR="00860967" w:rsidRPr="001332AC" w:rsidRDefault="00860967" w:rsidP="00860967">
      <w:pPr>
        <w:ind w:left="1170"/>
        <w:rPr>
          <w:rFonts w:cs="Arial"/>
          <w:bCs/>
          <w:lang w:val="id-ID"/>
        </w:rPr>
      </w:pPr>
      <w:r w:rsidRPr="00B033FB">
        <w:rPr>
          <w:rFonts w:cs="Arial"/>
        </w:rPr>
        <w:t xml:space="preserve">2. </w:t>
      </w:r>
      <w:proofErr w:type="gramStart"/>
      <w:r w:rsidRPr="00B033FB">
        <w:rPr>
          <w:rFonts w:cs="Arial"/>
        </w:rPr>
        <w:t>dosen</w:t>
      </w:r>
      <w:proofErr w:type="gramEnd"/>
      <w:r w:rsidRPr="00B033FB">
        <w:rPr>
          <w:rFonts w:cs="Arial"/>
        </w:rPr>
        <w:t xml:space="preserve"> tetap</w:t>
      </w:r>
      <w:r w:rsidRPr="00B033FB">
        <w:rPr>
          <w:rFonts w:cs="Arial"/>
          <w:bCs/>
        </w:rPr>
        <w:t xml:space="preserve"> yang bidang keahliannya di luar </w:t>
      </w:r>
      <w:r>
        <w:rPr>
          <w:rFonts w:cs="Arial"/>
          <w:bCs/>
          <w:lang w:val="id-ID"/>
        </w:rPr>
        <w:t>akuntansi</w:t>
      </w:r>
    </w:p>
    <w:p w:rsidR="00860967" w:rsidRDefault="00860967" w:rsidP="00860967">
      <w:pPr>
        <w:ind w:left="540" w:hanging="360"/>
        <w:jc w:val="left"/>
        <w:rPr>
          <w:rFonts w:cs="Arial"/>
          <w:bCs/>
        </w:rPr>
      </w:pPr>
    </w:p>
    <w:p w:rsidR="00860967" w:rsidRDefault="00860967" w:rsidP="00860967">
      <w:pPr>
        <w:ind w:left="360" w:hanging="360"/>
        <w:jc w:val="left"/>
        <w:rPr>
          <w:rFonts w:cs="Arial"/>
          <w:bCs/>
          <w:lang w:val="id-ID"/>
        </w:rPr>
      </w:pPr>
      <w:proofErr w:type="gramStart"/>
      <w:r>
        <w:rPr>
          <w:rFonts w:cs="Arial"/>
          <w:bCs/>
        </w:rPr>
        <w:t>4.3.1</w:t>
      </w:r>
      <w:r w:rsidRPr="00B033FB">
        <w:rPr>
          <w:rFonts w:cs="Arial"/>
          <w:bCs/>
        </w:rPr>
        <w:t xml:space="preserve">  Data</w:t>
      </w:r>
      <w:proofErr w:type="gramEnd"/>
      <w:r w:rsidRPr="00B033FB">
        <w:rPr>
          <w:rFonts w:cs="Arial"/>
          <w:bCs/>
        </w:rPr>
        <w:t xml:space="preserve"> </w:t>
      </w:r>
      <w:r w:rsidRPr="00B033FB">
        <w:rPr>
          <w:rFonts w:cs="Arial"/>
        </w:rPr>
        <w:t>dosen tetap</w:t>
      </w:r>
      <w:r>
        <w:rPr>
          <w:rFonts w:cs="Arial"/>
          <w:bCs/>
          <w:lang w:val="id-ID"/>
        </w:rPr>
        <w:t xml:space="preserve"> yang memiliki bidang keahlian akuntansi</w:t>
      </w:r>
      <w:r w:rsidRPr="00B033FB">
        <w:rPr>
          <w:rFonts w:cs="Arial"/>
          <w:bCs/>
        </w:rPr>
        <w:t>:</w:t>
      </w:r>
    </w:p>
    <w:p w:rsidR="00824210" w:rsidRPr="00824210" w:rsidRDefault="00824210" w:rsidP="00860967">
      <w:pPr>
        <w:ind w:left="360" w:hanging="360"/>
        <w:jc w:val="left"/>
        <w:rPr>
          <w:rFonts w:cs="Arial"/>
          <w:bCs/>
          <w:lang w:val="id-ID"/>
        </w:rPr>
      </w:pPr>
    </w:p>
    <w:tbl>
      <w:tblPr>
        <w:tblW w:w="10504"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
        <w:gridCol w:w="1289"/>
        <w:gridCol w:w="809"/>
        <w:gridCol w:w="792"/>
        <w:gridCol w:w="1260"/>
        <w:gridCol w:w="1158"/>
        <w:gridCol w:w="1248"/>
        <w:gridCol w:w="1528"/>
        <w:gridCol w:w="1866"/>
      </w:tblGrid>
      <w:tr w:rsidR="009F1C8C" w:rsidRPr="00B033FB" w:rsidTr="00C76647">
        <w:trPr>
          <w:cantSplit/>
          <w:trHeight w:val="562"/>
        </w:trPr>
        <w:tc>
          <w:tcPr>
            <w:tcW w:w="557" w:type="dxa"/>
            <w:tcBorders>
              <w:bottom w:val="double" w:sz="4" w:space="0" w:color="auto"/>
            </w:tcBorders>
            <w:shd w:val="clear" w:color="auto" w:fill="auto"/>
            <w:vAlign w:val="center"/>
          </w:tcPr>
          <w:p w:rsidR="00525820" w:rsidRDefault="00860967">
            <w:pPr>
              <w:jc w:val="center"/>
              <w:rPr>
                <w:rFonts w:cs="Arial"/>
                <w:b/>
                <w:bCs/>
                <w:sz w:val="18"/>
              </w:rPr>
            </w:pPr>
            <w:r w:rsidRPr="00B033FB">
              <w:rPr>
                <w:rFonts w:cs="Arial"/>
                <w:b/>
                <w:bCs/>
                <w:sz w:val="18"/>
              </w:rPr>
              <w:t>No.</w:t>
            </w:r>
          </w:p>
        </w:tc>
        <w:tc>
          <w:tcPr>
            <w:tcW w:w="1328" w:type="dxa"/>
            <w:tcBorders>
              <w:bottom w:val="double" w:sz="4" w:space="0" w:color="auto"/>
            </w:tcBorders>
            <w:shd w:val="clear" w:color="auto" w:fill="auto"/>
            <w:vAlign w:val="center"/>
          </w:tcPr>
          <w:p w:rsidR="00525820" w:rsidRDefault="00860967">
            <w:pPr>
              <w:jc w:val="center"/>
              <w:rPr>
                <w:rFonts w:cs="Arial"/>
                <w:b/>
                <w:bCs/>
                <w:sz w:val="18"/>
              </w:rPr>
            </w:pPr>
            <w:r w:rsidRPr="00B033FB">
              <w:rPr>
                <w:rFonts w:cs="Arial"/>
                <w:b/>
                <w:bCs/>
                <w:sz w:val="18"/>
              </w:rPr>
              <w:t>Nama Dosen Tetap</w:t>
            </w:r>
            <w:r w:rsidR="00567728" w:rsidRPr="00567728">
              <w:rPr>
                <w:rFonts w:cs="Arial"/>
                <w:b/>
                <w:bCs/>
                <w:sz w:val="18"/>
                <w:vertAlign w:val="superscript"/>
              </w:rPr>
              <w:t>(1)</w:t>
            </w:r>
          </w:p>
        </w:tc>
        <w:tc>
          <w:tcPr>
            <w:tcW w:w="810" w:type="dxa"/>
            <w:tcBorders>
              <w:bottom w:val="double" w:sz="4" w:space="0" w:color="auto"/>
            </w:tcBorders>
            <w:shd w:val="clear" w:color="auto" w:fill="auto"/>
            <w:vAlign w:val="center"/>
          </w:tcPr>
          <w:p w:rsidR="00525820" w:rsidRDefault="00525820">
            <w:pPr>
              <w:jc w:val="center"/>
              <w:rPr>
                <w:rFonts w:cs="Arial"/>
                <w:b/>
                <w:bCs/>
                <w:sz w:val="18"/>
              </w:rPr>
            </w:pPr>
          </w:p>
          <w:p w:rsidR="00525820" w:rsidRDefault="00860967">
            <w:pPr>
              <w:jc w:val="center"/>
              <w:rPr>
                <w:rFonts w:cs="Arial"/>
                <w:b/>
                <w:bCs/>
                <w:sz w:val="18"/>
                <w:lang w:val="id-ID"/>
              </w:rPr>
            </w:pPr>
            <w:r w:rsidRPr="00B033FB">
              <w:rPr>
                <w:rFonts w:cs="Arial"/>
                <w:b/>
                <w:bCs/>
                <w:sz w:val="18"/>
              </w:rPr>
              <w:t>NIDN</w:t>
            </w:r>
            <w:r w:rsidR="00310534">
              <w:rPr>
                <w:rFonts w:cs="Arial"/>
                <w:b/>
                <w:bCs/>
                <w:sz w:val="18"/>
                <w:vertAlign w:val="superscript"/>
              </w:rPr>
              <w:t>(</w:t>
            </w:r>
            <w:r w:rsidR="009F1C8C">
              <w:rPr>
                <w:rFonts w:cs="Arial"/>
                <w:b/>
                <w:bCs/>
                <w:sz w:val="18"/>
                <w:vertAlign w:val="superscript"/>
              </w:rPr>
              <w:t>2</w:t>
            </w:r>
            <w:r w:rsidR="00567728" w:rsidRPr="00567728">
              <w:rPr>
                <w:rFonts w:cs="Arial"/>
                <w:b/>
                <w:bCs/>
                <w:sz w:val="18"/>
                <w:vertAlign w:val="superscript"/>
              </w:rPr>
              <w:t>)</w:t>
            </w:r>
          </w:p>
        </w:tc>
        <w:tc>
          <w:tcPr>
            <w:tcW w:w="804" w:type="dxa"/>
            <w:tcBorders>
              <w:bottom w:val="double" w:sz="4" w:space="0" w:color="auto"/>
            </w:tcBorders>
            <w:shd w:val="clear" w:color="auto" w:fill="auto"/>
            <w:vAlign w:val="center"/>
          </w:tcPr>
          <w:p w:rsidR="00525820" w:rsidRDefault="00860967">
            <w:pPr>
              <w:jc w:val="center"/>
              <w:rPr>
                <w:rFonts w:cs="Arial"/>
                <w:b/>
                <w:bCs/>
                <w:sz w:val="18"/>
              </w:rPr>
            </w:pPr>
            <w:r w:rsidRPr="00B033FB">
              <w:rPr>
                <w:rFonts w:cs="Arial"/>
                <w:b/>
                <w:bCs/>
                <w:sz w:val="18"/>
              </w:rPr>
              <w:t>Tgl. Lahir</w:t>
            </w:r>
          </w:p>
        </w:tc>
        <w:tc>
          <w:tcPr>
            <w:tcW w:w="1277" w:type="dxa"/>
            <w:tcBorders>
              <w:bottom w:val="double" w:sz="4" w:space="0" w:color="auto"/>
            </w:tcBorders>
            <w:shd w:val="clear" w:color="auto" w:fill="auto"/>
            <w:vAlign w:val="center"/>
          </w:tcPr>
          <w:p w:rsidR="00525820" w:rsidRDefault="00860967">
            <w:pPr>
              <w:jc w:val="center"/>
              <w:rPr>
                <w:rFonts w:cs="Arial"/>
                <w:b/>
                <w:bCs/>
                <w:sz w:val="18"/>
                <w:lang w:val="id-ID"/>
              </w:rPr>
            </w:pPr>
            <w:r w:rsidRPr="00B033FB">
              <w:rPr>
                <w:rFonts w:cs="Arial"/>
                <w:b/>
                <w:bCs/>
                <w:sz w:val="18"/>
              </w:rPr>
              <w:t>Jabatan Akademik</w:t>
            </w:r>
          </w:p>
        </w:tc>
        <w:tc>
          <w:tcPr>
            <w:tcW w:w="1166" w:type="dxa"/>
            <w:tcBorders>
              <w:bottom w:val="double" w:sz="4" w:space="0" w:color="auto"/>
            </w:tcBorders>
            <w:shd w:val="clear" w:color="auto" w:fill="auto"/>
            <w:vAlign w:val="center"/>
          </w:tcPr>
          <w:p w:rsidR="00525820" w:rsidRDefault="00860967">
            <w:pPr>
              <w:jc w:val="center"/>
              <w:rPr>
                <w:rFonts w:cs="Arial"/>
                <w:b/>
                <w:bCs/>
                <w:sz w:val="18"/>
              </w:rPr>
            </w:pPr>
            <w:r w:rsidRPr="00B033FB">
              <w:rPr>
                <w:rFonts w:cs="Arial"/>
                <w:b/>
                <w:bCs/>
                <w:sz w:val="18"/>
              </w:rPr>
              <w:t>Gelar Akademik</w:t>
            </w:r>
          </w:p>
        </w:tc>
        <w:tc>
          <w:tcPr>
            <w:tcW w:w="1254" w:type="dxa"/>
            <w:tcBorders>
              <w:bottom w:val="double" w:sz="4" w:space="0" w:color="auto"/>
            </w:tcBorders>
            <w:shd w:val="clear" w:color="auto" w:fill="auto"/>
            <w:vAlign w:val="center"/>
          </w:tcPr>
          <w:p w:rsidR="00525820" w:rsidRPr="00AE148C" w:rsidRDefault="00860967">
            <w:pPr>
              <w:spacing w:line="360" w:lineRule="auto"/>
              <w:jc w:val="center"/>
              <w:rPr>
                <w:rFonts w:cs="Arial"/>
                <w:b/>
                <w:bCs/>
                <w:sz w:val="18"/>
              </w:rPr>
            </w:pPr>
            <w:r w:rsidRPr="00B033FB">
              <w:rPr>
                <w:rFonts w:cs="Arial"/>
                <w:b/>
                <w:bCs/>
                <w:sz w:val="18"/>
              </w:rPr>
              <w:t>Pendidikan S</w:t>
            </w:r>
            <w:r w:rsidR="00C76647">
              <w:rPr>
                <w:rFonts w:cs="Arial"/>
                <w:b/>
                <w:bCs/>
                <w:sz w:val="18"/>
                <w:lang w:val="id-ID"/>
              </w:rPr>
              <w:t>-</w:t>
            </w:r>
            <w:r>
              <w:rPr>
                <w:rFonts w:cs="Arial"/>
                <w:b/>
                <w:bCs/>
                <w:sz w:val="18"/>
              </w:rPr>
              <w:t xml:space="preserve">1, </w:t>
            </w:r>
            <w:r w:rsidR="00C76647">
              <w:rPr>
                <w:rFonts w:cs="Arial"/>
                <w:b/>
                <w:bCs/>
                <w:sz w:val="18"/>
                <w:lang w:val="id-ID"/>
              </w:rPr>
              <w:t xml:space="preserve">Profesi, </w:t>
            </w:r>
            <w:r>
              <w:rPr>
                <w:rFonts w:cs="Arial"/>
                <w:b/>
                <w:bCs/>
                <w:sz w:val="18"/>
              </w:rPr>
              <w:t>S</w:t>
            </w:r>
            <w:r w:rsidR="00C76647">
              <w:rPr>
                <w:rFonts w:cs="Arial"/>
                <w:b/>
                <w:bCs/>
                <w:sz w:val="18"/>
                <w:lang w:val="id-ID"/>
              </w:rPr>
              <w:t>-</w:t>
            </w:r>
            <w:r>
              <w:rPr>
                <w:rFonts w:cs="Arial"/>
                <w:b/>
                <w:bCs/>
                <w:sz w:val="18"/>
              </w:rPr>
              <w:t>2, S</w:t>
            </w:r>
            <w:r w:rsidR="00C76647">
              <w:rPr>
                <w:rFonts w:cs="Arial"/>
                <w:b/>
                <w:bCs/>
                <w:sz w:val="18"/>
                <w:lang w:val="id-ID"/>
              </w:rPr>
              <w:t>-</w:t>
            </w:r>
            <w:r>
              <w:rPr>
                <w:rFonts w:cs="Arial"/>
                <w:b/>
                <w:bCs/>
                <w:sz w:val="18"/>
              </w:rPr>
              <w:t>3  dan Asal PT</w:t>
            </w:r>
            <w:r w:rsidR="00567728" w:rsidRPr="00567728">
              <w:rPr>
                <w:rFonts w:cs="Arial"/>
                <w:b/>
                <w:bCs/>
                <w:sz w:val="18"/>
                <w:vertAlign w:val="superscript"/>
              </w:rPr>
              <w:t>(3)</w:t>
            </w:r>
          </w:p>
        </w:tc>
        <w:tc>
          <w:tcPr>
            <w:tcW w:w="1559" w:type="dxa"/>
            <w:tcBorders>
              <w:bottom w:val="double" w:sz="4" w:space="0" w:color="auto"/>
            </w:tcBorders>
            <w:shd w:val="clear" w:color="auto" w:fill="auto"/>
            <w:vAlign w:val="center"/>
          </w:tcPr>
          <w:p w:rsidR="00525820" w:rsidRPr="00AE148C" w:rsidRDefault="00860967">
            <w:pPr>
              <w:spacing w:line="360" w:lineRule="auto"/>
              <w:jc w:val="center"/>
              <w:rPr>
                <w:rFonts w:cs="Arial"/>
                <w:b/>
                <w:bCs/>
                <w:sz w:val="18"/>
              </w:rPr>
            </w:pPr>
            <w:r w:rsidRPr="00B033FB">
              <w:rPr>
                <w:rFonts w:cs="Arial"/>
                <w:b/>
                <w:bCs/>
                <w:sz w:val="18"/>
              </w:rPr>
              <w:t>Bidang Keahlian untuk Setiap Jenjang Pendidikan</w:t>
            </w:r>
          </w:p>
        </w:tc>
        <w:tc>
          <w:tcPr>
            <w:tcW w:w="1749" w:type="dxa"/>
            <w:tcBorders>
              <w:bottom w:val="double" w:sz="4" w:space="0" w:color="auto"/>
            </w:tcBorders>
            <w:shd w:val="clear" w:color="auto" w:fill="auto"/>
            <w:vAlign w:val="center"/>
          </w:tcPr>
          <w:p w:rsidR="00525820" w:rsidRPr="00AE148C" w:rsidRDefault="00EA28A2" w:rsidP="00556845">
            <w:pPr>
              <w:spacing w:line="360" w:lineRule="auto"/>
              <w:jc w:val="center"/>
              <w:rPr>
                <w:rFonts w:cs="Arial"/>
                <w:b/>
                <w:bCs/>
                <w:color w:val="000000"/>
                <w:sz w:val="18"/>
              </w:rPr>
            </w:pPr>
            <w:r>
              <w:rPr>
                <w:rFonts w:cs="Arial"/>
                <w:b/>
                <w:bCs/>
                <w:color w:val="000000"/>
                <w:sz w:val="18"/>
                <w:lang w:val="id-ID"/>
              </w:rPr>
              <w:t xml:space="preserve">Bidang </w:t>
            </w:r>
            <w:r w:rsidR="00556845">
              <w:rPr>
                <w:rFonts w:cs="Arial"/>
                <w:b/>
                <w:bCs/>
                <w:color w:val="000000"/>
                <w:sz w:val="18"/>
                <w:lang w:val="id-ID"/>
              </w:rPr>
              <w:t xml:space="preserve">Praktik </w:t>
            </w:r>
            <w:r>
              <w:rPr>
                <w:rFonts w:cs="Arial"/>
                <w:b/>
                <w:bCs/>
                <w:color w:val="000000"/>
                <w:sz w:val="18"/>
                <w:lang w:val="id-ID"/>
              </w:rPr>
              <w:t xml:space="preserve">(misal: </w:t>
            </w:r>
            <w:r w:rsidR="002056DA">
              <w:rPr>
                <w:rFonts w:cs="Arial"/>
                <w:b/>
                <w:bCs/>
                <w:color w:val="000000"/>
                <w:sz w:val="18"/>
                <w:lang w:val="id-ID"/>
              </w:rPr>
              <w:t>A</w:t>
            </w:r>
            <w:r>
              <w:rPr>
                <w:rFonts w:cs="Arial"/>
                <w:b/>
                <w:bCs/>
                <w:color w:val="000000"/>
                <w:sz w:val="18"/>
                <w:lang w:val="id-ID"/>
              </w:rPr>
              <w:t>kuntan,</w:t>
            </w:r>
            <w:r w:rsidR="002056DA">
              <w:rPr>
                <w:rFonts w:cs="Arial"/>
                <w:b/>
                <w:bCs/>
                <w:color w:val="000000"/>
                <w:sz w:val="18"/>
                <w:lang w:val="id-ID"/>
              </w:rPr>
              <w:t>K</w:t>
            </w:r>
            <w:r w:rsidR="00860967" w:rsidRPr="00824210">
              <w:rPr>
                <w:rFonts w:cs="Arial"/>
                <w:b/>
                <w:bCs/>
                <w:color w:val="000000"/>
                <w:sz w:val="18"/>
                <w:lang w:val="id-ID"/>
              </w:rPr>
              <w:t xml:space="preserve">onsultan </w:t>
            </w:r>
            <w:r w:rsidR="002056DA">
              <w:rPr>
                <w:rFonts w:cs="Arial"/>
                <w:b/>
                <w:bCs/>
                <w:color w:val="000000"/>
                <w:sz w:val="18"/>
                <w:lang w:val="id-ID"/>
              </w:rPr>
              <w:t>P</w:t>
            </w:r>
            <w:r w:rsidR="00860967" w:rsidRPr="00824210">
              <w:rPr>
                <w:rFonts w:cs="Arial"/>
                <w:b/>
                <w:bCs/>
                <w:color w:val="000000"/>
                <w:sz w:val="18"/>
                <w:lang w:val="id-ID"/>
              </w:rPr>
              <w:t xml:space="preserve">ajak, </w:t>
            </w:r>
            <w:r w:rsidR="002056DA">
              <w:rPr>
                <w:rFonts w:cs="Arial"/>
                <w:b/>
                <w:bCs/>
                <w:color w:val="000000"/>
                <w:sz w:val="18"/>
                <w:lang w:val="id-ID"/>
              </w:rPr>
              <w:t>A</w:t>
            </w:r>
            <w:r w:rsidR="00860967" w:rsidRPr="00824210">
              <w:rPr>
                <w:rFonts w:cs="Arial"/>
                <w:b/>
                <w:bCs/>
                <w:color w:val="000000"/>
                <w:sz w:val="18"/>
                <w:lang w:val="id-ID"/>
              </w:rPr>
              <w:t xml:space="preserve">kuntan </w:t>
            </w:r>
            <w:r w:rsidR="002056DA">
              <w:rPr>
                <w:rFonts w:cs="Arial"/>
                <w:b/>
                <w:bCs/>
                <w:color w:val="000000"/>
                <w:sz w:val="18"/>
                <w:lang w:val="id-ID"/>
              </w:rPr>
              <w:t>P</w:t>
            </w:r>
            <w:r w:rsidR="00860967" w:rsidRPr="00824210">
              <w:rPr>
                <w:rFonts w:cs="Arial"/>
                <w:b/>
                <w:bCs/>
                <w:color w:val="000000"/>
                <w:sz w:val="18"/>
                <w:lang w:val="id-ID"/>
              </w:rPr>
              <w:t>ublik, dll)</w:t>
            </w:r>
            <w:r w:rsidR="00AE148C">
              <w:rPr>
                <w:rFonts w:cs="Arial"/>
                <w:b/>
                <w:bCs/>
                <w:color w:val="000000"/>
                <w:sz w:val="18"/>
              </w:rPr>
              <w:t xml:space="preserve"> </w:t>
            </w:r>
            <w:r w:rsidR="00310534">
              <w:rPr>
                <w:rFonts w:cs="Arial"/>
                <w:b/>
                <w:bCs/>
                <w:color w:val="000000"/>
                <w:sz w:val="18"/>
                <w:vertAlign w:val="superscript"/>
              </w:rPr>
              <w:t>(</w:t>
            </w:r>
            <w:r w:rsidR="009F1C8C">
              <w:rPr>
                <w:rFonts w:cs="Arial"/>
                <w:b/>
                <w:bCs/>
                <w:color w:val="000000"/>
                <w:sz w:val="18"/>
                <w:vertAlign w:val="superscript"/>
              </w:rPr>
              <w:t>4</w:t>
            </w:r>
            <w:r w:rsidR="00567728" w:rsidRPr="00567728">
              <w:rPr>
                <w:rFonts w:cs="Arial"/>
                <w:b/>
                <w:bCs/>
                <w:color w:val="000000"/>
                <w:sz w:val="18"/>
                <w:vertAlign w:val="superscript"/>
              </w:rPr>
              <w:t>)</w:t>
            </w:r>
          </w:p>
        </w:tc>
      </w:tr>
      <w:tr w:rsidR="009F1C8C" w:rsidRPr="00B033FB" w:rsidTr="00461EF6">
        <w:trPr>
          <w:cantSplit/>
          <w:trHeight w:val="272"/>
        </w:trPr>
        <w:tc>
          <w:tcPr>
            <w:tcW w:w="557"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328"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804"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127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1166"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1254"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1559"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(8)</w:t>
            </w:r>
          </w:p>
        </w:tc>
        <w:tc>
          <w:tcPr>
            <w:tcW w:w="1749" w:type="dxa"/>
            <w:tcBorders>
              <w:top w:val="double" w:sz="4" w:space="0" w:color="auto"/>
            </w:tcBorders>
          </w:tcPr>
          <w:p w:rsidR="00860967" w:rsidRPr="000C75EC" w:rsidRDefault="00860967" w:rsidP="00461EF6">
            <w:pPr>
              <w:jc w:val="center"/>
              <w:rPr>
                <w:rFonts w:cs="Arial"/>
                <w:b/>
                <w:bCs/>
                <w:sz w:val="18"/>
                <w:lang w:val="id-ID"/>
              </w:rPr>
            </w:pPr>
            <w:r>
              <w:rPr>
                <w:rFonts w:cs="Arial"/>
                <w:b/>
                <w:bCs/>
                <w:sz w:val="18"/>
                <w:lang w:val="id-ID"/>
              </w:rPr>
              <w:t>(9)</w:t>
            </w:r>
          </w:p>
        </w:tc>
      </w:tr>
      <w:tr w:rsidR="009F1C8C" w:rsidRPr="00B033FB" w:rsidTr="00461EF6">
        <w:trPr>
          <w:cantSplit/>
        </w:trPr>
        <w:tc>
          <w:tcPr>
            <w:tcW w:w="557" w:type="dxa"/>
          </w:tcPr>
          <w:p w:rsidR="00860967" w:rsidRPr="00B033FB" w:rsidRDefault="00860967" w:rsidP="00461EF6">
            <w:pPr>
              <w:rPr>
                <w:rFonts w:cs="Arial"/>
                <w:bCs/>
              </w:rPr>
            </w:pPr>
          </w:p>
        </w:tc>
        <w:tc>
          <w:tcPr>
            <w:tcW w:w="132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804" w:type="dxa"/>
          </w:tcPr>
          <w:p w:rsidR="00860967" w:rsidRPr="00B033FB" w:rsidRDefault="00860967" w:rsidP="00461EF6">
            <w:pPr>
              <w:rPr>
                <w:rFonts w:cs="Arial"/>
                <w:bCs/>
              </w:rPr>
            </w:pPr>
          </w:p>
        </w:tc>
        <w:tc>
          <w:tcPr>
            <w:tcW w:w="1277" w:type="dxa"/>
          </w:tcPr>
          <w:p w:rsidR="00860967" w:rsidRPr="00B033FB" w:rsidRDefault="00860967" w:rsidP="00461EF6">
            <w:pPr>
              <w:rPr>
                <w:rFonts w:cs="Arial"/>
                <w:bCs/>
              </w:rPr>
            </w:pPr>
          </w:p>
        </w:tc>
        <w:tc>
          <w:tcPr>
            <w:tcW w:w="1166" w:type="dxa"/>
          </w:tcPr>
          <w:p w:rsidR="00860967" w:rsidRPr="00B033FB" w:rsidRDefault="00860967" w:rsidP="00461EF6">
            <w:pPr>
              <w:rPr>
                <w:rFonts w:cs="Arial"/>
                <w:bCs/>
              </w:rPr>
            </w:pPr>
          </w:p>
        </w:tc>
        <w:tc>
          <w:tcPr>
            <w:tcW w:w="1254" w:type="dxa"/>
          </w:tcPr>
          <w:p w:rsidR="00860967" w:rsidRPr="00B033FB" w:rsidRDefault="00860967" w:rsidP="00461EF6">
            <w:pPr>
              <w:rPr>
                <w:rFonts w:cs="Arial"/>
                <w:bCs/>
              </w:rPr>
            </w:pPr>
          </w:p>
        </w:tc>
        <w:tc>
          <w:tcPr>
            <w:tcW w:w="1559" w:type="dxa"/>
          </w:tcPr>
          <w:p w:rsidR="00860967" w:rsidRPr="00B033FB" w:rsidRDefault="00860967" w:rsidP="00461EF6">
            <w:pPr>
              <w:rPr>
                <w:rFonts w:cs="Arial"/>
                <w:bCs/>
              </w:rPr>
            </w:pPr>
          </w:p>
        </w:tc>
        <w:tc>
          <w:tcPr>
            <w:tcW w:w="1749" w:type="dxa"/>
          </w:tcPr>
          <w:p w:rsidR="00860967" w:rsidRPr="00B033FB" w:rsidRDefault="00860967" w:rsidP="00461EF6">
            <w:pPr>
              <w:rPr>
                <w:rFonts w:cs="Arial"/>
                <w:bCs/>
              </w:rPr>
            </w:pPr>
          </w:p>
        </w:tc>
      </w:tr>
      <w:tr w:rsidR="009F1C8C" w:rsidRPr="00B033FB" w:rsidTr="00461EF6">
        <w:trPr>
          <w:cantSplit/>
        </w:trPr>
        <w:tc>
          <w:tcPr>
            <w:tcW w:w="557" w:type="dxa"/>
          </w:tcPr>
          <w:p w:rsidR="00860967" w:rsidRPr="00B033FB" w:rsidRDefault="00860967" w:rsidP="00461EF6">
            <w:pPr>
              <w:rPr>
                <w:rFonts w:cs="Arial"/>
                <w:bCs/>
              </w:rPr>
            </w:pPr>
          </w:p>
        </w:tc>
        <w:tc>
          <w:tcPr>
            <w:tcW w:w="132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804" w:type="dxa"/>
          </w:tcPr>
          <w:p w:rsidR="00860967" w:rsidRPr="00B033FB" w:rsidRDefault="00860967" w:rsidP="00461EF6">
            <w:pPr>
              <w:rPr>
                <w:rFonts w:cs="Arial"/>
                <w:bCs/>
              </w:rPr>
            </w:pPr>
          </w:p>
        </w:tc>
        <w:tc>
          <w:tcPr>
            <w:tcW w:w="1277" w:type="dxa"/>
          </w:tcPr>
          <w:p w:rsidR="00860967" w:rsidRPr="00B033FB" w:rsidRDefault="00860967" w:rsidP="00461EF6">
            <w:pPr>
              <w:rPr>
                <w:rFonts w:cs="Arial"/>
                <w:bCs/>
              </w:rPr>
            </w:pPr>
          </w:p>
        </w:tc>
        <w:tc>
          <w:tcPr>
            <w:tcW w:w="1166" w:type="dxa"/>
          </w:tcPr>
          <w:p w:rsidR="00860967" w:rsidRPr="00B033FB" w:rsidRDefault="00860967" w:rsidP="00461EF6">
            <w:pPr>
              <w:rPr>
                <w:rFonts w:cs="Arial"/>
                <w:bCs/>
              </w:rPr>
            </w:pPr>
          </w:p>
        </w:tc>
        <w:tc>
          <w:tcPr>
            <w:tcW w:w="1254" w:type="dxa"/>
          </w:tcPr>
          <w:p w:rsidR="00860967" w:rsidRPr="00B033FB" w:rsidRDefault="00860967" w:rsidP="00461EF6">
            <w:pPr>
              <w:rPr>
                <w:rFonts w:cs="Arial"/>
                <w:bCs/>
              </w:rPr>
            </w:pPr>
          </w:p>
        </w:tc>
        <w:tc>
          <w:tcPr>
            <w:tcW w:w="1559" w:type="dxa"/>
          </w:tcPr>
          <w:p w:rsidR="00860967" w:rsidRPr="00B033FB" w:rsidRDefault="00860967" w:rsidP="00461EF6">
            <w:pPr>
              <w:rPr>
                <w:rFonts w:cs="Arial"/>
                <w:bCs/>
              </w:rPr>
            </w:pPr>
          </w:p>
        </w:tc>
        <w:tc>
          <w:tcPr>
            <w:tcW w:w="1749" w:type="dxa"/>
          </w:tcPr>
          <w:p w:rsidR="00860967" w:rsidRPr="00B033FB" w:rsidRDefault="00860967" w:rsidP="00461EF6">
            <w:pPr>
              <w:rPr>
                <w:rFonts w:cs="Arial"/>
                <w:bCs/>
              </w:rPr>
            </w:pPr>
          </w:p>
        </w:tc>
      </w:tr>
      <w:tr w:rsidR="009F1C8C" w:rsidRPr="00B033FB" w:rsidTr="00461EF6">
        <w:trPr>
          <w:cantSplit/>
        </w:trPr>
        <w:tc>
          <w:tcPr>
            <w:tcW w:w="557" w:type="dxa"/>
          </w:tcPr>
          <w:p w:rsidR="00860967" w:rsidRPr="00B033FB" w:rsidRDefault="00860967" w:rsidP="00461EF6">
            <w:pPr>
              <w:rPr>
                <w:rFonts w:cs="Arial"/>
                <w:bCs/>
              </w:rPr>
            </w:pPr>
          </w:p>
        </w:tc>
        <w:tc>
          <w:tcPr>
            <w:tcW w:w="132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804" w:type="dxa"/>
          </w:tcPr>
          <w:p w:rsidR="00860967" w:rsidRPr="00B033FB" w:rsidRDefault="00860967" w:rsidP="00461EF6">
            <w:pPr>
              <w:rPr>
                <w:rFonts w:cs="Arial"/>
                <w:bCs/>
              </w:rPr>
            </w:pPr>
          </w:p>
        </w:tc>
        <w:tc>
          <w:tcPr>
            <w:tcW w:w="1277" w:type="dxa"/>
          </w:tcPr>
          <w:p w:rsidR="00860967" w:rsidRPr="00B033FB" w:rsidRDefault="00860967" w:rsidP="00461EF6">
            <w:pPr>
              <w:rPr>
                <w:rFonts w:cs="Arial"/>
                <w:bCs/>
              </w:rPr>
            </w:pPr>
          </w:p>
        </w:tc>
        <w:tc>
          <w:tcPr>
            <w:tcW w:w="1166" w:type="dxa"/>
          </w:tcPr>
          <w:p w:rsidR="00860967" w:rsidRPr="00B033FB" w:rsidRDefault="00860967" w:rsidP="00461EF6">
            <w:pPr>
              <w:rPr>
                <w:rFonts w:cs="Arial"/>
                <w:bCs/>
              </w:rPr>
            </w:pPr>
          </w:p>
        </w:tc>
        <w:tc>
          <w:tcPr>
            <w:tcW w:w="1254" w:type="dxa"/>
          </w:tcPr>
          <w:p w:rsidR="00860967" w:rsidRPr="00B033FB" w:rsidRDefault="00860967" w:rsidP="00461EF6">
            <w:pPr>
              <w:rPr>
                <w:rFonts w:cs="Arial"/>
                <w:bCs/>
              </w:rPr>
            </w:pPr>
          </w:p>
        </w:tc>
        <w:tc>
          <w:tcPr>
            <w:tcW w:w="1559" w:type="dxa"/>
          </w:tcPr>
          <w:p w:rsidR="00860967" w:rsidRPr="00B033FB" w:rsidRDefault="00860967" w:rsidP="00461EF6">
            <w:pPr>
              <w:rPr>
                <w:rFonts w:cs="Arial"/>
                <w:bCs/>
              </w:rPr>
            </w:pPr>
          </w:p>
        </w:tc>
        <w:tc>
          <w:tcPr>
            <w:tcW w:w="1749" w:type="dxa"/>
          </w:tcPr>
          <w:p w:rsidR="00860967" w:rsidRPr="00B033FB" w:rsidRDefault="00860967" w:rsidP="00461EF6">
            <w:pPr>
              <w:rPr>
                <w:rFonts w:cs="Arial"/>
                <w:bCs/>
              </w:rPr>
            </w:pPr>
          </w:p>
        </w:tc>
      </w:tr>
    </w:tbl>
    <w:p w:rsidR="00567728" w:rsidRDefault="00AE148C" w:rsidP="00567728">
      <w:pPr>
        <w:tabs>
          <w:tab w:val="left" w:pos="426"/>
        </w:tabs>
        <w:ind w:left="450" w:hanging="450"/>
        <w:jc w:val="left"/>
        <w:rPr>
          <w:rFonts w:cs="Arial"/>
          <w:bCs/>
          <w:sz w:val="20"/>
        </w:rPr>
      </w:pPr>
      <w:r>
        <w:rPr>
          <w:rFonts w:cs="Arial"/>
          <w:bCs/>
          <w:sz w:val="20"/>
        </w:rPr>
        <w:t>(1)</w:t>
      </w:r>
      <w:r w:rsidR="004667DA">
        <w:rPr>
          <w:rFonts w:cs="Arial"/>
          <w:bCs/>
          <w:sz w:val="20"/>
          <w:lang w:val="id-ID"/>
        </w:rPr>
        <w:tab/>
      </w:r>
      <w:r w:rsidR="009F1C8C">
        <w:rPr>
          <w:rFonts w:cs="Arial"/>
          <w:bCs/>
          <w:sz w:val="20"/>
        </w:rPr>
        <w:t xml:space="preserve"> Dosen yang telah memperoleh sertifikat pendidik agar diberi tanda (*) </w:t>
      </w:r>
      <w:r w:rsidR="009F1C8C">
        <w:rPr>
          <w:rFonts w:cs="Arial"/>
          <w:bCs/>
          <w:sz w:val="20"/>
          <w:lang w:val="id-ID"/>
        </w:rPr>
        <w:t xml:space="preserve">setelah </w:t>
      </w:r>
      <w:proofErr w:type="gramStart"/>
      <w:r w:rsidR="009F1C8C">
        <w:rPr>
          <w:rFonts w:cs="Arial"/>
          <w:bCs/>
          <w:sz w:val="20"/>
          <w:lang w:val="id-ID"/>
        </w:rPr>
        <w:t>nama</w:t>
      </w:r>
      <w:proofErr w:type="gramEnd"/>
      <w:r w:rsidR="009F1C8C">
        <w:rPr>
          <w:rFonts w:cs="Arial"/>
          <w:bCs/>
          <w:sz w:val="20"/>
          <w:lang w:val="id-ID"/>
        </w:rPr>
        <w:t xml:space="preserve"> dosen pada kolom (2) </w:t>
      </w:r>
      <w:r w:rsidR="009F1C8C">
        <w:rPr>
          <w:rFonts w:cs="Arial"/>
          <w:bCs/>
          <w:sz w:val="20"/>
        </w:rPr>
        <w:t xml:space="preserve">dan fotokopi sertifikatnya agar dilampirkan. )   </w:t>
      </w:r>
      <w:r w:rsidR="009F1C8C" w:rsidDel="009F1C8C">
        <w:rPr>
          <w:rFonts w:cs="Arial"/>
          <w:bCs/>
          <w:sz w:val="20"/>
        </w:rPr>
        <w:t xml:space="preserve"> </w:t>
      </w:r>
      <w:r w:rsidR="009F1C8C">
        <w:rPr>
          <w:rFonts w:cs="Arial"/>
          <w:bCs/>
          <w:sz w:val="20"/>
          <w:lang w:val="id-ID"/>
        </w:rPr>
        <w:t>Dosen tetap yang juga sebagai praktisi agar diberi tanda (</w:t>
      </w:r>
      <w:r w:rsidR="009F1C8C">
        <w:rPr>
          <w:rFonts w:cs="Arial"/>
          <w:bCs/>
          <w:sz w:val="20"/>
        </w:rPr>
        <w:t>Prak</w:t>
      </w:r>
      <w:r w:rsidR="009F1C8C">
        <w:rPr>
          <w:rFonts w:cs="Arial"/>
          <w:bCs/>
          <w:sz w:val="20"/>
          <w:lang w:val="id-ID"/>
        </w:rPr>
        <w:t xml:space="preserve">) setelah </w:t>
      </w:r>
      <w:proofErr w:type="gramStart"/>
      <w:r w:rsidR="009F1C8C">
        <w:rPr>
          <w:rFonts w:cs="Arial"/>
          <w:bCs/>
          <w:sz w:val="20"/>
          <w:lang w:val="id-ID"/>
        </w:rPr>
        <w:t>nama</w:t>
      </w:r>
      <w:proofErr w:type="gramEnd"/>
      <w:r w:rsidR="009F1C8C">
        <w:rPr>
          <w:rFonts w:cs="Arial"/>
          <w:bCs/>
          <w:sz w:val="20"/>
          <w:lang w:val="id-ID"/>
        </w:rPr>
        <w:t xml:space="preserve"> dosen pada kolom (2) dan sertakan dokumen pendukungnya</w:t>
      </w:r>
    </w:p>
    <w:p w:rsidR="00567728" w:rsidRDefault="009F1C8C" w:rsidP="00567728">
      <w:pPr>
        <w:tabs>
          <w:tab w:val="left" w:pos="426"/>
        </w:tabs>
        <w:rPr>
          <w:rFonts w:cs="Arial"/>
          <w:bCs/>
          <w:sz w:val="20"/>
        </w:rPr>
      </w:pPr>
      <w:r>
        <w:rPr>
          <w:rFonts w:cs="Arial"/>
          <w:bCs/>
          <w:sz w:val="20"/>
        </w:rPr>
        <w:t xml:space="preserve">(2)    </w:t>
      </w:r>
      <w:proofErr w:type="gramStart"/>
      <w:r w:rsidR="00860967" w:rsidRPr="00B033FB">
        <w:rPr>
          <w:rFonts w:cs="Arial"/>
          <w:bCs/>
          <w:sz w:val="20"/>
        </w:rPr>
        <w:t>NIDN :</w:t>
      </w:r>
      <w:proofErr w:type="gramEnd"/>
      <w:r w:rsidR="00860967" w:rsidRPr="00B033FB">
        <w:rPr>
          <w:rFonts w:cs="Arial"/>
          <w:bCs/>
          <w:sz w:val="20"/>
        </w:rPr>
        <w:t xml:space="preserve"> Nomor Induk Dosen Nasional</w:t>
      </w:r>
    </w:p>
    <w:p w:rsidR="009F1C8C" w:rsidRPr="00B033FB" w:rsidRDefault="009F1C8C" w:rsidP="009F1C8C">
      <w:pPr>
        <w:tabs>
          <w:tab w:val="left" w:pos="426"/>
        </w:tabs>
        <w:ind w:left="426" w:hanging="426"/>
        <w:rPr>
          <w:rFonts w:cs="Arial"/>
          <w:bCs/>
          <w:sz w:val="20"/>
        </w:rPr>
      </w:pPr>
      <w:r>
        <w:rPr>
          <w:rFonts w:cs="Arial"/>
          <w:bCs/>
          <w:sz w:val="20"/>
        </w:rPr>
        <w:t>(3)    Lampirkan f</w:t>
      </w:r>
      <w:r w:rsidRPr="00B033FB">
        <w:rPr>
          <w:rFonts w:cs="Arial"/>
          <w:bCs/>
          <w:sz w:val="20"/>
        </w:rPr>
        <w:t>otokopi ijaz</w:t>
      </w:r>
      <w:r>
        <w:rPr>
          <w:rFonts w:cs="Arial"/>
          <w:bCs/>
          <w:sz w:val="20"/>
        </w:rPr>
        <w:t>ah.</w:t>
      </w:r>
    </w:p>
    <w:p w:rsidR="00860967" w:rsidRPr="00824210" w:rsidRDefault="009F1C8C" w:rsidP="007E7A48">
      <w:pPr>
        <w:tabs>
          <w:tab w:val="left" w:pos="426"/>
        </w:tabs>
        <w:ind w:left="426" w:hanging="426"/>
        <w:rPr>
          <w:rFonts w:cs="Arial"/>
          <w:bCs/>
          <w:color w:val="000000"/>
          <w:sz w:val="20"/>
          <w:lang w:val="id-ID"/>
        </w:rPr>
      </w:pPr>
      <w:r>
        <w:rPr>
          <w:rFonts w:cs="Arial"/>
          <w:bCs/>
          <w:color w:val="000000"/>
          <w:sz w:val="20"/>
        </w:rPr>
        <w:t>(4</w:t>
      </w:r>
      <w:r w:rsidR="00AE148C">
        <w:rPr>
          <w:rFonts w:cs="Arial"/>
          <w:bCs/>
          <w:color w:val="000000"/>
          <w:sz w:val="20"/>
        </w:rPr>
        <w:t xml:space="preserve">)   </w:t>
      </w:r>
      <w:r w:rsidR="00860967" w:rsidRPr="00824210">
        <w:rPr>
          <w:rFonts w:cs="Arial"/>
          <w:bCs/>
          <w:color w:val="000000"/>
          <w:sz w:val="20"/>
          <w:lang w:val="id-ID"/>
        </w:rPr>
        <w:t xml:space="preserve"> Lampirkan dokumen pendukung berupa </w:t>
      </w:r>
      <w:proofErr w:type="gramStart"/>
      <w:r w:rsidR="00860967" w:rsidRPr="00824210">
        <w:rPr>
          <w:rFonts w:cs="Arial"/>
          <w:bCs/>
          <w:color w:val="000000"/>
          <w:sz w:val="20"/>
          <w:lang w:val="id-ID"/>
        </w:rPr>
        <w:t>surat</w:t>
      </w:r>
      <w:proofErr w:type="gramEnd"/>
      <w:r w:rsidR="00860967" w:rsidRPr="00824210">
        <w:rPr>
          <w:rFonts w:cs="Arial"/>
          <w:bCs/>
          <w:color w:val="000000"/>
          <w:sz w:val="20"/>
          <w:lang w:val="id-ID"/>
        </w:rPr>
        <w:t xml:space="preserve"> tugas, SK pengangkatan</w:t>
      </w:r>
    </w:p>
    <w:p w:rsidR="00860967" w:rsidRDefault="00860967" w:rsidP="00860967">
      <w:pPr>
        <w:ind w:left="270"/>
        <w:rPr>
          <w:rFonts w:cs="Arial"/>
          <w:bCs/>
          <w:lang w:val="id-ID"/>
        </w:rPr>
      </w:pPr>
    </w:p>
    <w:p w:rsidR="00511A14" w:rsidRDefault="00511A14" w:rsidP="00860967">
      <w:pPr>
        <w:ind w:left="270"/>
        <w:rPr>
          <w:rFonts w:cs="Arial"/>
          <w:bCs/>
          <w:lang w:val="id-ID"/>
        </w:rPr>
      </w:pPr>
    </w:p>
    <w:p w:rsidR="00860967" w:rsidRDefault="00860967" w:rsidP="00860967">
      <w:pPr>
        <w:ind w:left="360" w:hanging="360"/>
        <w:jc w:val="left"/>
        <w:rPr>
          <w:rFonts w:cs="Arial"/>
          <w:bCs/>
        </w:rPr>
      </w:pPr>
      <w:proofErr w:type="gramStart"/>
      <w:r>
        <w:rPr>
          <w:rFonts w:cs="Arial"/>
          <w:bCs/>
        </w:rPr>
        <w:t>4.3.2</w:t>
      </w:r>
      <w:r w:rsidRPr="00B033FB">
        <w:rPr>
          <w:rFonts w:cs="Arial"/>
          <w:bCs/>
        </w:rPr>
        <w:t xml:space="preserve">  Data</w:t>
      </w:r>
      <w:proofErr w:type="gramEnd"/>
      <w:r w:rsidRPr="00B033FB">
        <w:rPr>
          <w:rFonts w:cs="Arial"/>
          <w:bCs/>
        </w:rPr>
        <w:t xml:space="preserve"> </w:t>
      </w:r>
      <w:r w:rsidRPr="00B033FB">
        <w:rPr>
          <w:rFonts w:cs="Arial"/>
        </w:rPr>
        <w:t>dosen tetap</w:t>
      </w:r>
      <w:r w:rsidRPr="00B033FB">
        <w:rPr>
          <w:rFonts w:cs="Arial"/>
          <w:bCs/>
        </w:rPr>
        <w:t xml:space="preserve"> yang bidang keahliannya di luar bidang </w:t>
      </w:r>
      <w:r w:rsidR="00924A98">
        <w:rPr>
          <w:rFonts w:cs="Arial"/>
          <w:bCs/>
          <w:lang w:val="id-ID"/>
        </w:rPr>
        <w:t>akuntansi</w:t>
      </w:r>
      <w:r w:rsidRPr="00B033FB">
        <w:rPr>
          <w:rFonts w:cs="Arial"/>
          <w:bCs/>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1282"/>
        <w:gridCol w:w="803"/>
        <w:gridCol w:w="792"/>
        <w:gridCol w:w="1277"/>
        <w:gridCol w:w="1346"/>
        <w:gridCol w:w="1181"/>
        <w:gridCol w:w="1416"/>
        <w:gridCol w:w="1842"/>
      </w:tblGrid>
      <w:tr w:rsidR="00AE148C" w:rsidRPr="00367654" w:rsidTr="00F72996">
        <w:trPr>
          <w:cantSplit/>
          <w:trHeight w:val="562"/>
        </w:trPr>
        <w:tc>
          <w:tcPr>
            <w:tcW w:w="552" w:type="dxa"/>
            <w:tcBorders>
              <w:bottom w:val="double" w:sz="4" w:space="0" w:color="auto"/>
            </w:tcBorders>
            <w:shd w:val="clear" w:color="auto" w:fill="auto"/>
            <w:vAlign w:val="center"/>
          </w:tcPr>
          <w:p w:rsidR="00525820" w:rsidRDefault="00860967">
            <w:pPr>
              <w:jc w:val="center"/>
              <w:rPr>
                <w:rFonts w:cs="Arial"/>
                <w:b/>
                <w:bCs/>
                <w:sz w:val="18"/>
              </w:rPr>
            </w:pPr>
            <w:r w:rsidRPr="00367654">
              <w:rPr>
                <w:rFonts w:cs="Arial"/>
                <w:b/>
                <w:bCs/>
                <w:sz w:val="18"/>
              </w:rPr>
              <w:t>No.</w:t>
            </w:r>
          </w:p>
        </w:tc>
        <w:tc>
          <w:tcPr>
            <w:tcW w:w="1283" w:type="dxa"/>
            <w:tcBorders>
              <w:bottom w:val="double" w:sz="4" w:space="0" w:color="auto"/>
            </w:tcBorders>
            <w:shd w:val="clear" w:color="auto" w:fill="auto"/>
            <w:vAlign w:val="center"/>
          </w:tcPr>
          <w:p w:rsidR="00525820" w:rsidRDefault="00860967">
            <w:pPr>
              <w:jc w:val="center"/>
              <w:rPr>
                <w:rFonts w:cs="Arial"/>
                <w:b/>
                <w:bCs/>
                <w:sz w:val="18"/>
              </w:rPr>
            </w:pPr>
            <w:r w:rsidRPr="00367654">
              <w:rPr>
                <w:rFonts w:cs="Arial"/>
                <w:b/>
                <w:bCs/>
                <w:sz w:val="18"/>
              </w:rPr>
              <w:t>Nama Dosen Tetap</w:t>
            </w:r>
            <w:r w:rsidR="00567728" w:rsidRPr="00567728">
              <w:rPr>
                <w:rFonts w:cs="Arial"/>
                <w:b/>
                <w:bCs/>
                <w:sz w:val="18"/>
                <w:vertAlign w:val="superscript"/>
              </w:rPr>
              <w:t>(1)</w:t>
            </w:r>
          </w:p>
        </w:tc>
        <w:tc>
          <w:tcPr>
            <w:tcW w:w="798" w:type="dxa"/>
            <w:tcBorders>
              <w:bottom w:val="double" w:sz="4" w:space="0" w:color="auto"/>
            </w:tcBorders>
            <w:shd w:val="clear" w:color="auto" w:fill="auto"/>
            <w:vAlign w:val="center"/>
          </w:tcPr>
          <w:p w:rsidR="00525820" w:rsidRPr="00AE148C" w:rsidRDefault="00860967">
            <w:pPr>
              <w:jc w:val="center"/>
              <w:rPr>
                <w:rFonts w:cs="Arial"/>
                <w:b/>
                <w:bCs/>
                <w:sz w:val="18"/>
              </w:rPr>
            </w:pPr>
            <w:r w:rsidRPr="00367654">
              <w:rPr>
                <w:rFonts w:cs="Arial"/>
                <w:b/>
                <w:bCs/>
                <w:sz w:val="18"/>
              </w:rPr>
              <w:t>NIDN</w:t>
            </w:r>
            <w:r w:rsidR="00310534">
              <w:rPr>
                <w:rFonts w:cs="Arial"/>
                <w:b/>
                <w:bCs/>
                <w:sz w:val="18"/>
                <w:vertAlign w:val="superscript"/>
              </w:rPr>
              <w:t>(</w:t>
            </w:r>
            <w:r w:rsidR="00AE148C">
              <w:rPr>
                <w:rFonts w:cs="Arial"/>
                <w:b/>
                <w:bCs/>
                <w:sz w:val="18"/>
                <w:vertAlign w:val="superscript"/>
              </w:rPr>
              <w:t>2</w:t>
            </w:r>
            <w:r w:rsidR="00567728" w:rsidRPr="00567728">
              <w:rPr>
                <w:rFonts w:cs="Arial"/>
                <w:b/>
                <w:bCs/>
                <w:sz w:val="18"/>
                <w:vertAlign w:val="superscript"/>
              </w:rPr>
              <w:t>)</w:t>
            </w:r>
          </w:p>
        </w:tc>
        <w:tc>
          <w:tcPr>
            <w:tcW w:w="792" w:type="dxa"/>
            <w:tcBorders>
              <w:bottom w:val="double" w:sz="4" w:space="0" w:color="auto"/>
            </w:tcBorders>
            <w:shd w:val="clear" w:color="auto" w:fill="auto"/>
            <w:vAlign w:val="center"/>
          </w:tcPr>
          <w:p w:rsidR="00525820" w:rsidRDefault="00860967">
            <w:pPr>
              <w:jc w:val="center"/>
              <w:rPr>
                <w:rFonts w:cs="Arial"/>
                <w:b/>
                <w:bCs/>
                <w:sz w:val="18"/>
              </w:rPr>
            </w:pPr>
            <w:r w:rsidRPr="00367654">
              <w:rPr>
                <w:rFonts w:cs="Arial"/>
                <w:b/>
                <w:bCs/>
                <w:sz w:val="18"/>
              </w:rPr>
              <w:t>Tgl. Lahir</w:t>
            </w:r>
          </w:p>
        </w:tc>
        <w:tc>
          <w:tcPr>
            <w:tcW w:w="1277" w:type="dxa"/>
            <w:tcBorders>
              <w:bottom w:val="double" w:sz="4" w:space="0" w:color="auto"/>
            </w:tcBorders>
            <w:shd w:val="clear" w:color="auto" w:fill="auto"/>
            <w:vAlign w:val="center"/>
          </w:tcPr>
          <w:p w:rsidR="00525820" w:rsidRDefault="00860967">
            <w:pPr>
              <w:jc w:val="center"/>
              <w:rPr>
                <w:rFonts w:cs="Arial"/>
                <w:b/>
                <w:bCs/>
                <w:sz w:val="18"/>
                <w:lang w:val="id-ID"/>
              </w:rPr>
            </w:pPr>
            <w:r w:rsidRPr="00367654">
              <w:rPr>
                <w:rFonts w:cs="Arial"/>
                <w:b/>
                <w:bCs/>
                <w:sz w:val="18"/>
              </w:rPr>
              <w:t>Jabatan Akademik</w:t>
            </w:r>
            <w:r w:rsidR="00567728" w:rsidRPr="00567728">
              <w:rPr>
                <w:rFonts w:cs="Arial"/>
                <w:b/>
                <w:bCs/>
                <w:sz w:val="18"/>
                <w:vertAlign w:val="superscript"/>
              </w:rPr>
              <w:t>(3)</w:t>
            </w:r>
          </w:p>
        </w:tc>
        <w:tc>
          <w:tcPr>
            <w:tcW w:w="1347" w:type="dxa"/>
            <w:tcBorders>
              <w:bottom w:val="double" w:sz="4" w:space="0" w:color="auto"/>
            </w:tcBorders>
            <w:shd w:val="clear" w:color="auto" w:fill="auto"/>
            <w:vAlign w:val="center"/>
          </w:tcPr>
          <w:p w:rsidR="00525820" w:rsidRPr="00AE148C" w:rsidRDefault="00860967">
            <w:pPr>
              <w:jc w:val="center"/>
              <w:rPr>
                <w:rFonts w:cs="Arial"/>
                <w:b/>
                <w:bCs/>
                <w:sz w:val="18"/>
              </w:rPr>
            </w:pPr>
            <w:r w:rsidRPr="00367654">
              <w:rPr>
                <w:rFonts w:cs="Arial"/>
                <w:b/>
                <w:bCs/>
                <w:sz w:val="18"/>
              </w:rPr>
              <w:t>Gelar Akademik</w:t>
            </w:r>
          </w:p>
        </w:tc>
        <w:tc>
          <w:tcPr>
            <w:tcW w:w="1181" w:type="dxa"/>
            <w:tcBorders>
              <w:bottom w:val="double" w:sz="4" w:space="0" w:color="auto"/>
            </w:tcBorders>
            <w:shd w:val="clear" w:color="auto" w:fill="auto"/>
            <w:vAlign w:val="center"/>
          </w:tcPr>
          <w:p w:rsidR="00525820" w:rsidRDefault="00860967">
            <w:pPr>
              <w:jc w:val="center"/>
              <w:rPr>
                <w:rFonts w:cs="Arial"/>
                <w:b/>
                <w:bCs/>
                <w:sz w:val="18"/>
                <w:lang w:val="id-ID"/>
              </w:rPr>
            </w:pPr>
            <w:r w:rsidRPr="00367654">
              <w:rPr>
                <w:rFonts w:cs="Arial"/>
                <w:b/>
                <w:bCs/>
                <w:sz w:val="18"/>
              </w:rPr>
              <w:t>Pendidikan S</w:t>
            </w:r>
            <w:r w:rsidR="00C76647">
              <w:rPr>
                <w:rFonts w:cs="Arial"/>
                <w:b/>
                <w:bCs/>
                <w:sz w:val="18"/>
                <w:lang w:val="id-ID"/>
              </w:rPr>
              <w:t>-</w:t>
            </w:r>
            <w:r w:rsidR="00534242" w:rsidRPr="00367654">
              <w:rPr>
                <w:rFonts w:cs="Arial"/>
                <w:b/>
                <w:bCs/>
                <w:sz w:val="18"/>
              </w:rPr>
              <w:t xml:space="preserve">1, </w:t>
            </w:r>
            <w:r w:rsidR="00C76647">
              <w:rPr>
                <w:rFonts w:cs="Arial"/>
                <w:b/>
                <w:bCs/>
                <w:sz w:val="18"/>
                <w:lang w:val="id-ID"/>
              </w:rPr>
              <w:t xml:space="preserve">Profesi, </w:t>
            </w:r>
            <w:r w:rsidR="00534242" w:rsidRPr="00367654">
              <w:rPr>
                <w:rFonts w:cs="Arial"/>
                <w:b/>
                <w:bCs/>
                <w:sz w:val="18"/>
              </w:rPr>
              <w:t>S</w:t>
            </w:r>
            <w:r w:rsidR="00C76647">
              <w:rPr>
                <w:rFonts w:cs="Arial"/>
                <w:b/>
                <w:bCs/>
                <w:sz w:val="18"/>
                <w:lang w:val="id-ID"/>
              </w:rPr>
              <w:t>-</w:t>
            </w:r>
            <w:r w:rsidR="00534242" w:rsidRPr="00367654">
              <w:rPr>
                <w:rFonts w:cs="Arial"/>
                <w:b/>
                <w:bCs/>
                <w:sz w:val="18"/>
              </w:rPr>
              <w:t>2, S</w:t>
            </w:r>
            <w:r w:rsidR="00C76647">
              <w:rPr>
                <w:rFonts w:cs="Arial"/>
                <w:b/>
                <w:bCs/>
                <w:sz w:val="18"/>
                <w:lang w:val="id-ID"/>
              </w:rPr>
              <w:t>-</w:t>
            </w:r>
            <w:r w:rsidR="00534242" w:rsidRPr="00367654">
              <w:rPr>
                <w:rFonts w:cs="Arial"/>
                <w:b/>
                <w:bCs/>
                <w:sz w:val="18"/>
              </w:rPr>
              <w:t>3  dan Asal PT</w:t>
            </w:r>
          </w:p>
        </w:tc>
        <w:tc>
          <w:tcPr>
            <w:tcW w:w="1417" w:type="dxa"/>
            <w:tcBorders>
              <w:bottom w:val="double" w:sz="4" w:space="0" w:color="auto"/>
            </w:tcBorders>
            <w:shd w:val="clear" w:color="auto" w:fill="auto"/>
            <w:vAlign w:val="center"/>
          </w:tcPr>
          <w:p w:rsidR="00525820" w:rsidRDefault="00860967">
            <w:pPr>
              <w:jc w:val="center"/>
              <w:rPr>
                <w:rFonts w:cs="Arial"/>
                <w:b/>
                <w:bCs/>
                <w:sz w:val="18"/>
                <w:lang w:val="id-ID"/>
              </w:rPr>
            </w:pPr>
            <w:r w:rsidRPr="00367654">
              <w:rPr>
                <w:rFonts w:cs="Arial"/>
                <w:b/>
                <w:bCs/>
                <w:sz w:val="18"/>
              </w:rPr>
              <w:t>Bidang Keahlian untuk Setiap Jenjang Pendidikan</w:t>
            </w:r>
          </w:p>
        </w:tc>
        <w:tc>
          <w:tcPr>
            <w:tcW w:w="1843" w:type="dxa"/>
            <w:tcBorders>
              <w:bottom w:val="double" w:sz="4" w:space="0" w:color="auto"/>
            </w:tcBorders>
            <w:shd w:val="clear" w:color="auto" w:fill="auto"/>
            <w:vAlign w:val="center"/>
          </w:tcPr>
          <w:p w:rsidR="00525820" w:rsidRPr="00AE148C" w:rsidRDefault="00EA28A2">
            <w:pPr>
              <w:jc w:val="center"/>
              <w:rPr>
                <w:rFonts w:cs="Arial"/>
                <w:b/>
                <w:bCs/>
                <w:sz w:val="18"/>
              </w:rPr>
            </w:pPr>
            <w:r>
              <w:rPr>
                <w:rFonts w:cs="Arial"/>
                <w:b/>
                <w:bCs/>
                <w:sz w:val="18"/>
                <w:lang w:val="id-ID"/>
              </w:rPr>
              <w:t xml:space="preserve">Bidang </w:t>
            </w:r>
            <w:r w:rsidR="002056DA">
              <w:rPr>
                <w:rFonts w:cs="Arial"/>
                <w:b/>
                <w:bCs/>
                <w:sz w:val="18"/>
                <w:lang w:val="id-ID"/>
              </w:rPr>
              <w:t>P</w:t>
            </w:r>
            <w:r>
              <w:rPr>
                <w:rFonts w:cs="Arial"/>
                <w:b/>
                <w:bCs/>
                <w:sz w:val="18"/>
                <w:lang w:val="id-ID"/>
              </w:rPr>
              <w:t>rofesional (misal:</w:t>
            </w:r>
            <w:r w:rsidR="002056DA">
              <w:rPr>
                <w:rFonts w:cs="Arial"/>
                <w:b/>
                <w:bCs/>
                <w:sz w:val="18"/>
                <w:lang w:val="id-ID"/>
              </w:rPr>
              <w:t>P</w:t>
            </w:r>
            <w:r w:rsidR="00E2663F" w:rsidRPr="00367654">
              <w:rPr>
                <w:rFonts w:cs="Arial"/>
                <w:b/>
                <w:bCs/>
                <w:sz w:val="18"/>
                <w:lang w:val="id-ID"/>
              </w:rPr>
              <w:t xml:space="preserve">raktisi </w:t>
            </w:r>
            <w:r w:rsidR="002056DA">
              <w:rPr>
                <w:rFonts w:cs="Arial"/>
                <w:b/>
                <w:bCs/>
                <w:sz w:val="18"/>
                <w:lang w:val="id-ID"/>
              </w:rPr>
              <w:t>H</w:t>
            </w:r>
            <w:r w:rsidR="00E2663F" w:rsidRPr="00367654">
              <w:rPr>
                <w:rFonts w:cs="Arial"/>
                <w:b/>
                <w:bCs/>
                <w:sz w:val="18"/>
                <w:lang w:val="id-ID"/>
              </w:rPr>
              <w:t xml:space="preserve">ukum, </w:t>
            </w:r>
            <w:r w:rsidR="002056DA">
              <w:rPr>
                <w:rFonts w:cs="Arial"/>
                <w:b/>
                <w:bCs/>
                <w:sz w:val="18"/>
                <w:lang w:val="id-ID"/>
              </w:rPr>
              <w:t>J</w:t>
            </w:r>
            <w:r w:rsidR="00E2663F" w:rsidRPr="00367654">
              <w:rPr>
                <w:rFonts w:cs="Arial"/>
                <w:b/>
                <w:bCs/>
                <w:sz w:val="18"/>
                <w:lang w:val="id-ID"/>
              </w:rPr>
              <w:t xml:space="preserve">asa </w:t>
            </w:r>
            <w:r w:rsidR="002056DA">
              <w:rPr>
                <w:rFonts w:cs="Arial"/>
                <w:b/>
                <w:bCs/>
                <w:sz w:val="18"/>
                <w:lang w:val="id-ID"/>
              </w:rPr>
              <w:t>P</w:t>
            </w:r>
            <w:r w:rsidR="00E2663F" w:rsidRPr="00367654">
              <w:rPr>
                <w:rFonts w:cs="Arial"/>
                <w:b/>
                <w:bCs/>
                <w:sz w:val="18"/>
                <w:lang w:val="id-ID"/>
              </w:rPr>
              <w:t>enilai</w:t>
            </w:r>
            <w:r w:rsidR="00860967" w:rsidRPr="00367654">
              <w:rPr>
                <w:rFonts w:cs="Arial"/>
                <w:b/>
                <w:bCs/>
                <w:sz w:val="18"/>
                <w:lang w:val="id-ID"/>
              </w:rPr>
              <w:t>, dll)</w:t>
            </w:r>
            <w:r w:rsidR="00AE148C">
              <w:rPr>
                <w:rFonts w:cs="Arial"/>
                <w:b/>
                <w:bCs/>
                <w:sz w:val="18"/>
              </w:rPr>
              <w:t xml:space="preserve"> </w:t>
            </w:r>
            <w:r w:rsidR="00567728" w:rsidRPr="00567728">
              <w:rPr>
                <w:rFonts w:cs="Arial"/>
                <w:b/>
                <w:bCs/>
                <w:sz w:val="18"/>
                <w:vertAlign w:val="superscript"/>
              </w:rPr>
              <w:t>(4)</w:t>
            </w:r>
          </w:p>
        </w:tc>
      </w:tr>
      <w:tr w:rsidR="00AE148C" w:rsidRPr="00367654" w:rsidTr="00C76647">
        <w:trPr>
          <w:cantSplit/>
          <w:trHeight w:val="272"/>
        </w:trPr>
        <w:tc>
          <w:tcPr>
            <w:tcW w:w="552" w:type="dxa"/>
            <w:tcBorders>
              <w:top w:val="double" w:sz="4" w:space="0" w:color="auto"/>
            </w:tcBorders>
            <w:vAlign w:val="center"/>
          </w:tcPr>
          <w:p w:rsidR="00860967" w:rsidRPr="00367654" w:rsidRDefault="00860967" w:rsidP="00461EF6">
            <w:pPr>
              <w:jc w:val="center"/>
              <w:rPr>
                <w:rFonts w:cs="Arial"/>
                <w:b/>
                <w:bCs/>
                <w:sz w:val="18"/>
                <w:szCs w:val="18"/>
              </w:rPr>
            </w:pPr>
            <w:r w:rsidRPr="00367654">
              <w:rPr>
                <w:rFonts w:cs="Arial"/>
                <w:b/>
                <w:bCs/>
                <w:sz w:val="18"/>
                <w:szCs w:val="18"/>
              </w:rPr>
              <w:t>(1)</w:t>
            </w:r>
          </w:p>
        </w:tc>
        <w:tc>
          <w:tcPr>
            <w:tcW w:w="1283"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(2)</w:t>
            </w:r>
          </w:p>
        </w:tc>
        <w:tc>
          <w:tcPr>
            <w:tcW w:w="798"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(3)</w:t>
            </w:r>
          </w:p>
        </w:tc>
        <w:tc>
          <w:tcPr>
            <w:tcW w:w="792"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(4)</w:t>
            </w:r>
          </w:p>
        </w:tc>
        <w:tc>
          <w:tcPr>
            <w:tcW w:w="1277"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(5)</w:t>
            </w:r>
          </w:p>
        </w:tc>
        <w:tc>
          <w:tcPr>
            <w:tcW w:w="1347"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(6)</w:t>
            </w:r>
          </w:p>
        </w:tc>
        <w:tc>
          <w:tcPr>
            <w:tcW w:w="1181"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(7)</w:t>
            </w:r>
          </w:p>
        </w:tc>
        <w:tc>
          <w:tcPr>
            <w:tcW w:w="1417" w:type="dxa"/>
            <w:tcBorders>
              <w:top w:val="double" w:sz="4" w:space="0" w:color="auto"/>
            </w:tcBorders>
          </w:tcPr>
          <w:p w:rsidR="00860967" w:rsidRPr="00367654" w:rsidRDefault="00860967" w:rsidP="00461EF6">
            <w:pPr>
              <w:jc w:val="center"/>
              <w:rPr>
                <w:rFonts w:cs="Arial"/>
                <w:b/>
                <w:bCs/>
                <w:sz w:val="18"/>
                <w:lang w:val="id-ID"/>
              </w:rPr>
            </w:pPr>
            <w:r w:rsidRPr="00367654">
              <w:rPr>
                <w:rFonts w:cs="Arial"/>
                <w:b/>
                <w:bCs/>
                <w:sz w:val="18"/>
                <w:lang w:val="id-ID"/>
              </w:rPr>
              <w:t>(8)</w:t>
            </w:r>
          </w:p>
        </w:tc>
        <w:tc>
          <w:tcPr>
            <w:tcW w:w="1843" w:type="dxa"/>
            <w:tcBorders>
              <w:top w:val="double" w:sz="4" w:space="0" w:color="auto"/>
            </w:tcBorders>
            <w:vAlign w:val="center"/>
          </w:tcPr>
          <w:p w:rsidR="00860967" w:rsidRPr="00367654" w:rsidRDefault="00860967" w:rsidP="00461EF6">
            <w:pPr>
              <w:jc w:val="center"/>
              <w:rPr>
                <w:rFonts w:cs="Arial"/>
                <w:b/>
                <w:bCs/>
                <w:sz w:val="18"/>
              </w:rPr>
            </w:pPr>
            <w:r w:rsidRPr="00367654">
              <w:rPr>
                <w:rFonts w:cs="Arial"/>
                <w:b/>
                <w:bCs/>
                <w:sz w:val="18"/>
              </w:rPr>
              <w:t>(</w:t>
            </w:r>
            <w:r w:rsidRPr="00367654">
              <w:rPr>
                <w:rFonts w:cs="Arial"/>
                <w:b/>
                <w:bCs/>
                <w:sz w:val="18"/>
                <w:lang w:val="id-ID"/>
              </w:rPr>
              <w:t>9</w:t>
            </w:r>
            <w:r w:rsidRPr="00367654">
              <w:rPr>
                <w:rFonts w:cs="Arial"/>
                <w:b/>
                <w:bCs/>
                <w:sz w:val="18"/>
              </w:rPr>
              <w:t>)</w:t>
            </w:r>
          </w:p>
        </w:tc>
      </w:tr>
      <w:tr w:rsidR="00AE148C" w:rsidRPr="00367654" w:rsidTr="00C76647">
        <w:trPr>
          <w:cantSplit/>
        </w:trPr>
        <w:tc>
          <w:tcPr>
            <w:tcW w:w="552" w:type="dxa"/>
          </w:tcPr>
          <w:p w:rsidR="00860967" w:rsidRPr="00367654" w:rsidRDefault="00860967" w:rsidP="00461EF6">
            <w:pPr>
              <w:rPr>
                <w:rFonts w:cs="Arial"/>
                <w:bCs/>
              </w:rPr>
            </w:pPr>
          </w:p>
        </w:tc>
        <w:tc>
          <w:tcPr>
            <w:tcW w:w="1283" w:type="dxa"/>
          </w:tcPr>
          <w:p w:rsidR="00860967" w:rsidRPr="00367654" w:rsidRDefault="00860967" w:rsidP="00461EF6">
            <w:pPr>
              <w:rPr>
                <w:rFonts w:cs="Arial"/>
                <w:bCs/>
              </w:rPr>
            </w:pPr>
          </w:p>
        </w:tc>
        <w:tc>
          <w:tcPr>
            <w:tcW w:w="798" w:type="dxa"/>
          </w:tcPr>
          <w:p w:rsidR="00860967" w:rsidRPr="00367654" w:rsidRDefault="00860967" w:rsidP="00461EF6">
            <w:pPr>
              <w:rPr>
                <w:rFonts w:cs="Arial"/>
                <w:bCs/>
              </w:rPr>
            </w:pPr>
          </w:p>
        </w:tc>
        <w:tc>
          <w:tcPr>
            <w:tcW w:w="792" w:type="dxa"/>
          </w:tcPr>
          <w:p w:rsidR="00860967" w:rsidRPr="00367654" w:rsidRDefault="00860967" w:rsidP="00461EF6">
            <w:pPr>
              <w:rPr>
                <w:rFonts w:cs="Arial"/>
                <w:bCs/>
              </w:rPr>
            </w:pPr>
          </w:p>
        </w:tc>
        <w:tc>
          <w:tcPr>
            <w:tcW w:w="1277" w:type="dxa"/>
          </w:tcPr>
          <w:p w:rsidR="00860967" w:rsidRPr="00367654" w:rsidRDefault="00860967" w:rsidP="00461EF6">
            <w:pPr>
              <w:rPr>
                <w:rFonts w:cs="Arial"/>
                <w:bCs/>
              </w:rPr>
            </w:pPr>
          </w:p>
        </w:tc>
        <w:tc>
          <w:tcPr>
            <w:tcW w:w="1347" w:type="dxa"/>
          </w:tcPr>
          <w:p w:rsidR="00860967" w:rsidRPr="00367654" w:rsidRDefault="00860967" w:rsidP="00461EF6">
            <w:pPr>
              <w:rPr>
                <w:rFonts w:cs="Arial"/>
                <w:bCs/>
              </w:rPr>
            </w:pPr>
          </w:p>
        </w:tc>
        <w:tc>
          <w:tcPr>
            <w:tcW w:w="1181" w:type="dxa"/>
          </w:tcPr>
          <w:p w:rsidR="00860967" w:rsidRPr="00367654" w:rsidRDefault="00860967" w:rsidP="00461EF6">
            <w:pPr>
              <w:rPr>
                <w:rFonts w:cs="Arial"/>
                <w:bCs/>
              </w:rPr>
            </w:pPr>
          </w:p>
        </w:tc>
        <w:tc>
          <w:tcPr>
            <w:tcW w:w="1417" w:type="dxa"/>
          </w:tcPr>
          <w:p w:rsidR="00860967" w:rsidRPr="00367654" w:rsidRDefault="00860967" w:rsidP="00461EF6">
            <w:pPr>
              <w:rPr>
                <w:rFonts w:cs="Arial"/>
                <w:bCs/>
              </w:rPr>
            </w:pPr>
          </w:p>
        </w:tc>
        <w:tc>
          <w:tcPr>
            <w:tcW w:w="1843" w:type="dxa"/>
          </w:tcPr>
          <w:p w:rsidR="00860967" w:rsidRPr="00367654" w:rsidRDefault="00860967" w:rsidP="00461EF6">
            <w:pPr>
              <w:rPr>
                <w:rFonts w:cs="Arial"/>
                <w:bCs/>
              </w:rPr>
            </w:pPr>
          </w:p>
        </w:tc>
      </w:tr>
      <w:tr w:rsidR="00AE148C" w:rsidRPr="00367654" w:rsidTr="00C76647">
        <w:trPr>
          <w:cantSplit/>
        </w:trPr>
        <w:tc>
          <w:tcPr>
            <w:tcW w:w="552" w:type="dxa"/>
          </w:tcPr>
          <w:p w:rsidR="00860967" w:rsidRPr="00367654" w:rsidRDefault="00860967" w:rsidP="00461EF6">
            <w:pPr>
              <w:rPr>
                <w:rFonts w:cs="Arial"/>
                <w:bCs/>
              </w:rPr>
            </w:pPr>
          </w:p>
        </w:tc>
        <w:tc>
          <w:tcPr>
            <w:tcW w:w="1283" w:type="dxa"/>
          </w:tcPr>
          <w:p w:rsidR="00860967" w:rsidRPr="00367654" w:rsidRDefault="00860967" w:rsidP="00461EF6">
            <w:pPr>
              <w:rPr>
                <w:rFonts w:cs="Arial"/>
                <w:bCs/>
              </w:rPr>
            </w:pPr>
          </w:p>
        </w:tc>
        <w:tc>
          <w:tcPr>
            <w:tcW w:w="798" w:type="dxa"/>
          </w:tcPr>
          <w:p w:rsidR="00860967" w:rsidRPr="00367654" w:rsidRDefault="00860967" w:rsidP="00461EF6">
            <w:pPr>
              <w:rPr>
                <w:rFonts w:cs="Arial"/>
                <w:bCs/>
              </w:rPr>
            </w:pPr>
          </w:p>
        </w:tc>
        <w:tc>
          <w:tcPr>
            <w:tcW w:w="792" w:type="dxa"/>
          </w:tcPr>
          <w:p w:rsidR="00860967" w:rsidRPr="00367654" w:rsidRDefault="00860967" w:rsidP="00461EF6">
            <w:pPr>
              <w:rPr>
                <w:rFonts w:cs="Arial"/>
                <w:bCs/>
              </w:rPr>
            </w:pPr>
          </w:p>
        </w:tc>
        <w:tc>
          <w:tcPr>
            <w:tcW w:w="1277" w:type="dxa"/>
          </w:tcPr>
          <w:p w:rsidR="00860967" w:rsidRPr="00367654" w:rsidRDefault="00860967" w:rsidP="00461EF6">
            <w:pPr>
              <w:rPr>
                <w:rFonts w:cs="Arial"/>
                <w:bCs/>
              </w:rPr>
            </w:pPr>
          </w:p>
        </w:tc>
        <w:tc>
          <w:tcPr>
            <w:tcW w:w="1347" w:type="dxa"/>
          </w:tcPr>
          <w:p w:rsidR="00860967" w:rsidRPr="00367654" w:rsidRDefault="00860967" w:rsidP="00461EF6">
            <w:pPr>
              <w:rPr>
                <w:rFonts w:cs="Arial"/>
                <w:bCs/>
              </w:rPr>
            </w:pPr>
          </w:p>
        </w:tc>
        <w:tc>
          <w:tcPr>
            <w:tcW w:w="1181" w:type="dxa"/>
          </w:tcPr>
          <w:p w:rsidR="00860967" w:rsidRPr="00367654" w:rsidRDefault="00860967" w:rsidP="00461EF6">
            <w:pPr>
              <w:rPr>
                <w:rFonts w:cs="Arial"/>
                <w:bCs/>
              </w:rPr>
            </w:pPr>
          </w:p>
        </w:tc>
        <w:tc>
          <w:tcPr>
            <w:tcW w:w="1417" w:type="dxa"/>
          </w:tcPr>
          <w:p w:rsidR="00860967" w:rsidRPr="00367654" w:rsidRDefault="00860967" w:rsidP="00461EF6">
            <w:pPr>
              <w:rPr>
                <w:rFonts w:cs="Arial"/>
                <w:bCs/>
              </w:rPr>
            </w:pPr>
          </w:p>
        </w:tc>
        <w:tc>
          <w:tcPr>
            <w:tcW w:w="1843" w:type="dxa"/>
          </w:tcPr>
          <w:p w:rsidR="00860967" w:rsidRPr="00367654" w:rsidRDefault="00860967" w:rsidP="00461EF6">
            <w:pPr>
              <w:rPr>
                <w:rFonts w:cs="Arial"/>
                <w:bCs/>
              </w:rPr>
            </w:pPr>
          </w:p>
        </w:tc>
      </w:tr>
      <w:tr w:rsidR="00AE148C" w:rsidRPr="00367654" w:rsidTr="00C76647">
        <w:trPr>
          <w:cantSplit/>
        </w:trPr>
        <w:tc>
          <w:tcPr>
            <w:tcW w:w="552" w:type="dxa"/>
          </w:tcPr>
          <w:p w:rsidR="00860967" w:rsidRPr="00367654" w:rsidRDefault="00860967" w:rsidP="00461EF6">
            <w:pPr>
              <w:rPr>
                <w:rFonts w:cs="Arial"/>
                <w:bCs/>
              </w:rPr>
            </w:pPr>
          </w:p>
        </w:tc>
        <w:tc>
          <w:tcPr>
            <w:tcW w:w="1283" w:type="dxa"/>
          </w:tcPr>
          <w:p w:rsidR="00860967" w:rsidRPr="00367654" w:rsidRDefault="00860967" w:rsidP="00461EF6">
            <w:pPr>
              <w:rPr>
                <w:rFonts w:cs="Arial"/>
                <w:bCs/>
              </w:rPr>
            </w:pPr>
          </w:p>
        </w:tc>
        <w:tc>
          <w:tcPr>
            <w:tcW w:w="798" w:type="dxa"/>
          </w:tcPr>
          <w:p w:rsidR="00860967" w:rsidRPr="00367654" w:rsidRDefault="00860967" w:rsidP="00461EF6">
            <w:pPr>
              <w:rPr>
                <w:rFonts w:cs="Arial"/>
                <w:bCs/>
              </w:rPr>
            </w:pPr>
          </w:p>
        </w:tc>
        <w:tc>
          <w:tcPr>
            <w:tcW w:w="792" w:type="dxa"/>
          </w:tcPr>
          <w:p w:rsidR="00860967" w:rsidRPr="00367654" w:rsidRDefault="00860967" w:rsidP="00461EF6">
            <w:pPr>
              <w:rPr>
                <w:rFonts w:cs="Arial"/>
                <w:bCs/>
              </w:rPr>
            </w:pPr>
          </w:p>
        </w:tc>
        <w:tc>
          <w:tcPr>
            <w:tcW w:w="1277" w:type="dxa"/>
          </w:tcPr>
          <w:p w:rsidR="00860967" w:rsidRPr="00367654" w:rsidRDefault="00860967" w:rsidP="00461EF6">
            <w:pPr>
              <w:rPr>
                <w:rFonts w:cs="Arial"/>
                <w:bCs/>
              </w:rPr>
            </w:pPr>
          </w:p>
        </w:tc>
        <w:tc>
          <w:tcPr>
            <w:tcW w:w="1347" w:type="dxa"/>
          </w:tcPr>
          <w:p w:rsidR="00860967" w:rsidRPr="00367654" w:rsidRDefault="00860967" w:rsidP="00461EF6">
            <w:pPr>
              <w:rPr>
                <w:rFonts w:cs="Arial"/>
                <w:bCs/>
              </w:rPr>
            </w:pPr>
          </w:p>
        </w:tc>
        <w:tc>
          <w:tcPr>
            <w:tcW w:w="1181" w:type="dxa"/>
          </w:tcPr>
          <w:p w:rsidR="00860967" w:rsidRPr="00367654" w:rsidRDefault="00860967" w:rsidP="00461EF6">
            <w:pPr>
              <w:rPr>
                <w:rFonts w:cs="Arial"/>
                <w:bCs/>
              </w:rPr>
            </w:pPr>
          </w:p>
        </w:tc>
        <w:tc>
          <w:tcPr>
            <w:tcW w:w="1417" w:type="dxa"/>
          </w:tcPr>
          <w:p w:rsidR="00860967" w:rsidRPr="00367654" w:rsidRDefault="00860967" w:rsidP="00461EF6">
            <w:pPr>
              <w:rPr>
                <w:rFonts w:cs="Arial"/>
                <w:bCs/>
              </w:rPr>
            </w:pPr>
          </w:p>
        </w:tc>
        <w:tc>
          <w:tcPr>
            <w:tcW w:w="1843" w:type="dxa"/>
          </w:tcPr>
          <w:p w:rsidR="00860967" w:rsidRPr="00367654" w:rsidRDefault="00860967" w:rsidP="00461EF6">
            <w:pPr>
              <w:rPr>
                <w:rFonts w:cs="Arial"/>
                <w:bCs/>
              </w:rPr>
            </w:pPr>
          </w:p>
        </w:tc>
      </w:tr>
    </w:tbl>
    <w:p w:rsidR="009F1C8C" w:rsidRDefault="009F1C8C" w:rsidP="007E7A48">
      <w:pPr>
        <w:tabs>
          <w:tab w:val="left" w:pos="426"/>
        </w:tabs>
        <w:ind w:left="426" w:hanging="426"/>
        <w:rPr>
          <w:rFonts w:cs="Arial"/>
          <w:bCs/>
          <w:sz w:val="20"/>
        </w:rPr>
      </w:pPr>
    </w:p>
    <w:p w:rsidR="009F1C8C" w:rsidRPr="00367654" w:rsidRDefault="00AE148C" w:rsidP="009F1C8C">
      <w:pPr>
        <w:tabs>
          <w:tab w:val="left" w:pos="426"/>
          <w:tab w:val="left" w:pos="567"/>
        </w:tabs>
        <w:ind w:left="426" w:hanging="426"/>
        <w:rPr>
          <w:rFonts w:cs="Arial"/>
          <w:bCs/>
          <w:sz w:val="20"/>
          <w:lang w:val="id-ID"/>
        </w:rPr>
      </w:pPr>
      <w:r>
        <w:rPr>
          <w:rFonts w:cs="Arial"/>
          <w:bCs/>
          <w:sz w:val="20"/>
        </w:rPr>
        <w:t>(1)</w:t>
      </w:r>
      <w:r w:rsidR="00860967" w:rsidRPr="00367654">
        <w:rPr>
          <w:rFonts w:cs="Arial"/>
          <w:bCs/>
          <w:sz w:val="20"/>
        </w:rPr>
        <w:t xml:space="preserve"> </w:t>
      </w:r>
      <w:r w:rsidR="00FB2F7E">
        <w:rPr>
          <w:rFonts w:cs="Arial"/>
          <w:bCs/>
          <w:sz w:val="20"/>
          <w:lang w:val="id-ID"/>
        </w:rPr>
        <w:tab/>
      </w:r>
      <w:r w:rsidR="009F1C8C" w:rsidRPr="00367654">
        <w:rPr>
          <w:rFonts w:cs="Arial"/>
          <w:bCs/>
          <w:sz w:val="20"/>
        </w:rPr>
        <w:t xml:space="preserve">Dosen yang telah memperoleh sertifikat </w:t>
      </w:r>
      <w:r w:rsidR="009F1C8C">
        <w:rPr>
          <w:rFonts w:cs="Arial"/>
          <w:bCs/>
          <w:sz w:val="20"/>
        </w:rPr>
        <w:t>pendidik</w:t>
      </w:r>
      <w:r w:rsidR="009F1C8C" w:rsidRPr="00367654">
        <w:rPr>
          <w:rFonts w:cs="Arial"/>
          <w:bCs/>
          <w:sz w:val="20"/>
        </w:rPr>
        <w:t xml:space="preserve"> agar diberi tanda (*)</w:t>
      </w:r>
      <w:r w:rsidR="009F1C8C">
        <w:rPr>
          <w:rFonts w:cs="Arial"/>
          <w:bCs/>
          <w:sz w:val="20"/>
        </w:rPr>
        <w:t xml:space="preserve"> </w:t>
      </w:r>
      <w:r w:rsidR="009F1C8C">
        <w:rPr>
          <w:rFonts w:cs="Arial"/>
          <w:bCs/>
          <w:sz w:val="20"/>
          <w:lang w:val="id-ID"/>
        </w:rPr>
        <w:t xml:space="preserve">setelah </w:t>
      </w:r>
      <w:proofErr w:type="gramStart"/>
      <w:r w:rsidR="009F1C8C">
        <w:rPr>
          <w:rFonts w:cs="Arial"/>
          <w:bCs/>
          <w:sz w:val="20"/>
          <w:lang w:val="id-ID"/>
        </w:rPr>
        <w:t>nama</w:t>
      </w:r>
      <w:proofErr w:type="gramEnd"/>
      <w:r w:rsidR="009F1C8C">
        <w:rPr>
          <w:rFonts w:cs="Arial"/>
          <w:bCs/>
          <w:sz w:val="20"/>
          <w:lang w:val="id-ID"/>
        </w:rPr>
        <w:t xml:space="preserve"> dosen pada kolom (2) </w:t>
      </w:r>
      <w:r w:rsidR="009F1C8C" w:rsidRPr="00367654">
        <w:rPr>
          <w:rFonts w:cs="Arial"/>
          <w:bCs/>
          <w:sz w:val="20"/>
        </w:rPr>
        <w:t>dan fotokopi sertifikatnya agar dilampirkan.</w:t>
      </w:r>
    </w:p>
    <w:p w:rsidR="00567728" w:rsidRDefault="009F1C8C" w:rsidP="00567728">
      <w:pPr>
        <w:tabs>
          <w:tab w:val="left" w:pos="426"/>
        </w:tabs>
        <w:rPr>
          <w:rFonts w:cs="Arial"/>
          <w:bCs/>
          <w:sz w:val="20"/>
          <w:lang w:val="id-ID"/>
        </w:rPr>
      </w:pPr>
      <w:r>
        <w:rPr>
          <w:rFonts w:cs="Arial"/>
          <w:bCs/>
          <w:sz w:val="20"/>
        </w:rPr>
        <w:t xml:space="preserve">(2)    </w:t>
      </w:r>
      <w:proofErr w:type="gramStart"/>
      <w:r w:rsidR="00860967" w:rsidRPr="00367654">
        <w:rPr>
          <w:rFonts w:cs="Arial"/>
          <w:bCs/>
          <w:sz w:val="20"/>
        </w:rPr>
        <w:t>NIDN :</w:t>
      </w:r>
      <w:proofErr w:type="gramEnd"/>
      <w:r w:rsidR="00860967" w:rsidRPr="00367654">
        <w:rPr>
          <w:rFonts w:cs="Arial"/>
          <w:bCs/>
          <w:sz w:val="20"/>
        </w:rPr>
        <w:t xml:space="preserve"> Nomor Induk Dosen Nasional</w:t>
      </w:r>
    </w:p>
    <w:p w:rsidR="00534242" w:rsidRPr="00367654" w:rsidRDefault="009F1C8C" w:rsidP="007E7A48">
      <w:pPr>
        <w:tabs>
          <w:tab w:val="left" w:pos="426"/>
        </w:tabs>
        <w:ind w:left="426" w:hanging="426"/>
        <w:rPr>
          <w:rFonts w:cs="Arial"/>
          <w:bCs/>
          <w:sz w:val="20"/>
          <w:lang w:val="id-ID"/>
        </w:rPr>
      </w:pPr>
      <w:r>
        <w:rPr>
          <w:rFonts w:cs="Arial"/>
          <w:bCs/>
          <w:sz w:val="20"/>
        </w:rPr>
        <w:t>(3</w:t>
      </w:r>
      <w:r w:rsidR="00AE148C">
        <w:rPr>
          <w:rFonts w:cs="Arial"/>
          <w:bCs/>
          <w:sz w:val="20"/>
        </w:rPr>
        <w:t>)</w:t>
      </w:r>
      <w:r w:rsidR="00FB2F7E">
        <w:rPr>
          <w:rFonts w:cs="Arial"/>
          <w:bCs/>
          <w:sz w:val="20"/>
          <w:lang w:val="id-ID"/>
        </w:rPr>
        <w:tab/>
      </w:r>
      <w:r w:rsidR="00534242" w:rsidRPr="00367654">
        <w:rPr>
          <w:rFonts w:cs="Arial"/>
          <w:bCs/>
          <w:sz w:val="20"/>
          <w:lang w:val="id-ID"/>
        </w:rPr>
        <w:t>Lampirkan dokumen SK jabatan akademik terakhir</w:t>
      </w:r>
    </w:p>
    <w:p w:rsidR="00860967" w:rsidRPr="00367654" w:rsidRDefault="00AE148C" w:rsidP="007E7A48">
      <w:pPr>
        <w:tabs>
          <w:tab w:val="left" w:pos="426"/>
        </w:tabs>
        <w:ind w:left="426" w:hanging="426"/>
        <w:rPr>
          <w:rFonts w:cs="Arial"/>
          <w:bCs/>
          <w:sz w:val="20"/>
          <w:lang w:val="id-ID"/>
        </w:rPr>
      </w:pPr>
      <w:r>
        <w:rPr>
          <w:rFonts w:cs="Arial"/>
          <w:bCs/>
          <w:sz w:val="20"/>
        </w:rPr>
        <w:t>(4)</w:t>
      </w:r>
      <w:r w:rsidR="00FB2F7E">
        <w:rPr>
          <w:rFonts w:cs="Arial"/>
          <w:bCs/>
          <w:sz w:val="20"/>
          <w:lang w:val="id-ID"/>
        </w:rPr>
        <w:tab/>
      </w:r>
      <w:r w:rsidR="00860967" w:rsidRPr="00367654">
        <w:rPr>
          <w:rFonts w:cs="Arial"/>
          <w:bCs/>
          <w:sz w:val="20"/>
          <w:lang w:val="id-ID"/>
        </w:rPr>
        <w:t xml:space="preserve">Lampirkan dokumen pendukung berupa </w:t>
      </w:r>
      <w:proofErr w:type="gramStart"/>
      <w:r w:rsidR="00860967" w:rsidRPr="00367654">
        <w:rPr>
          <w:rFonts w:cs="Arial"/>
          <w:bCs/>
          <w:sz w:val="20"/>
          <w:lang w:val="id-ID"/>
        </w:rPr>
        <w:t>surat</w:t>
      </w:r>
      <w:proofErr w:type="gramEnd"/>
      <w:r w:rsidR="00860967" w:rsidRPr="00367654">
        <w:rPr>
          <w:rFonts w:cs="Arial"/>
          <w:bCs/>
          <w:sz w:val="20"/>
          <w:lang w:val="id-ID"/>
        </w:rPr>
        <w:t xml:space="preserve"> tugas, SK pengangkatan</w:t>
      </w:r>
    </w:p>
    <w:p w:rsidR="00860967" w:rsidRPr="00367654" w:rsidRDefault="00860967" w:rsidP="00860967">
      <w:pPr>
        <w:ind w:left="270"/>
        <w:rPr>
          <w:rFonts w:cs="Arial"/>
          <w:bCs/>
          <w:sz w:val="20"/>
          <w:lang w:val="id-ID"/>
        </w:rPr>
      </w:pPr>
    </w:p>
    <w:p w:rsidR="00860967" w:rsidRDefault="00860967" w:rsidP="007E7A48">
      <w:pPr>
        <w:tabs>
          <w:tab w:val="left" w:pos="709"/>
        </w:tabs>
        <w:ind w:left="709" w:hanging="709"/>
        <w:rPr>
          <w:rFonts w:cs="Arial"/>
          <w:bCs/>
        </w:rPr>
      </w:pPr>
      <w:r>
        <w:rPr>
          <w:rFonts w:cs="Arial"/>
          <w:bCs/>
        </w:rPr>
        <w:t>4.3.</w:t>
      </w:r>
      <w:r>
        <w:rPr>
          <w:rFonts w:cs="Arial"/>
          <w:bCs/>
          <w:lang w:val="id-ID"/>
        </w:rPr>
        <w:t>3</w:t>
      </w:r>
      <w:r w:rsidR="00FB2F7E">
        <w:rPr>
          <w:rFonts w:cs="Arial"/>
          <w:bCs/>
          <w:lang w:val="id-ID"/>
        </w:rPr>
        <w:tab/>
      </w:r>
      <w:r w:rsidRPr="00B033FB">
        <w:rPr>
          <w:rFonts w:cs="Arial"/>
          <w:bCs/>
        </w:rPr>
        <w:t xml:space="preserve">Data </w:t>
      </w:r>
      <w:r w:rsidRPr="00B033FB">
        <w:rPr>
          <w:rFonts w:cs="Arial"/>
        </w:rPr>
        <w:t>dosen tetap</w:t>
      </w:r>
      <w:r w:rsidR="00E605C4">
        <w:rPr>
          <w:rFonts w:cs="Arial"/>
        </w:rPr>
        <w:t xml:space="preserve"> </w:t>
      </w:r>
      <w:r>
        <w:rPr>
          <w:rFonts w:cs="Arial"/>
          <w:bCs/>
          <w:lang w:val="id-ID"/>
        </w:rPr>
        <w:t xml:space="preserve">yang memiliki sertifikasi profesional (seperti </w:t>
      </w:r>
      <w:r w:rsidR="007A7292">
        <w:rPr>
          <w:rFonts w:cs="Arial"/>
          <w:bCs/>
          <w:lang w:val="id-ID"/>
        </w:rPr>
        <w:t>Akuntan,</w:t>
      </w:r>
      <w:r w:rsidR="00556845">
        <w:rPr>
          <w:rFonts w:cs="Arial"/>
          <w:bCs/>
          <w:lang w:val="id-ID"/>
        </w:rPr>
        <w:t xml:space="preserve"> CA,</w:t>
      </w:r>
      <w:r w:rsidR="007A7292">
        <w:rPr>
          <w:rFonts w:cs="Arial"/>
          <w:bCs/>
          <w:lang w:val="id-ID"/>
        </w:rPr>
        <w:t xml:space="preserve"> </w:t>
      </w:r>
      <w:r>
        <w:rPr>
          <w:rFonts w:cs="Arial"/>
          <w:bCs/>
          <w:lang w:val="id-ID"/>
        </w:rPr>
        <w:t xml:space="preserve">CPMA, CPA, QIA, CMA, CIA, </w:t>
      </w:r>
      <w:r w:rsidR="00C76647">
        <w:rPr>
          <w:rFonts w:cs="Arial"/>
          <w:bCs/>
          <w:lang w:val="id-ID"/>
        </w:rPr>
        <w:t xml:space="preserve">dan </w:t>
      </w:r>
      <w:r>
        <w:rPr>
          <w:rFonts w:cs="Arial"/>
          <w:bCs/>
          <w:lang w:val="id-ID"/>
        </w:rPr>
        <w:t>CFE)</w:t>
      </w:r>
      <w:r w:rsidRPr="00B033FB">
        <w:rPr>
          <w:rFonts w:cs="Arial"/>
          <w:bCs/>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
        <w:gridCol w:w="1289"/>
        <w:gridCol w:w="804"/>
        <w:gridCol w:w="794"/>
        <w:gridCol w:w="1266"/>
        <w:gridCol w:w="1337"/>
        <w:gridCol w:w="1659"/>
        <w:gridCol w:w="2125"/>
      </w:tblGrid>
      <w:tr w:rsidR="00534242" w:rsidRPr="00B033FB" w:rsidTr="00917A40">
        <w:trPr>
          <w:cantSplit/>
          <w:trHeight w:val="562"/>
        </w:trPr>
        <w:tc>
          <w:tcPr>
            <w:tcW w:w="557"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317"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 Dosen Tetap</w:t>
            </w:r>
          </w:p>
        </w:tc>
        <w:tc>
          <w:tcPr>
            <w:tcW w:w="808" w:type="dxa"/>
            <w:tcBorders>
              <w:bottom w:val="double" w:sz="4" w:space="0" w:color="auto"/>
            </w:tcBorders>
            <w:shd w:val="clear" w:color="auto" w:fill="auto"/>
          </w:tcPr>
          <w:p w:rsidR="00860967" w:rsidRPr="00B033FB" w:rsidRDefault="00860967" w:rsidP="00461EF6">
            <w:pPr>
              <w:jc w:val="center"/>
              <w:rPr>
                <w:rFonts w:cs="Arial"/>
                <w:b/>
                <w:bCs/>
                <w:sz w:val="18"/>
              </w:rPr>
            </w:pPr>
          </w:p>
          <w:p w:rsidR="00860967" w:rsidRPr="00534242" w:rsidRDefault="00534242" w:rsidP="00461EF6">
            <w:pPr>
              <w:jc w:val="center"/>
              <w:rPr>
                <w:rFonts w:cs="Arial"/>
                <w:b/>
                <w:bCs/>
                <w:sz w:val="18"/>
                <w:lang w:val="id-ID"/>
              </w:rPr>
            </w:pPr>
            <w:r>
              <w:rPr>
                <w:rFonts w:cs="Arial"/>
                <w:b/>
                <w:bCs/>
                <w:sz w:val="18"/>
              </w:rPr>
              <w:t>NIDN</w:t>
            </w:r>
            <w:r>
              <w:rPr>
                <w:rFonts w:cs="Arial"/>
                <w:b/>
                <w:bCs/>
                <w:sz w:val="18"/>
                <w:lang w:val="id-ID"/>
              </w:rPr>
              <w:t>*</w:t>
            </w:r>
          </w:p>
        </w:tc>
        <w:tc>
          <w:tcPr>
            <w:tcW w:w="801"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Tgl. Lahir</w:t>
            </w:r>
          </w:p>
        </w:tc>
        <w:tc>
          <w:tcPr>
            <w:tcW w:w="1277" w:type="dxa"/>
            <w:tcBorders>
              <w:bottom w:val="double" w:sz="4" w:space="0" w:color="auto"/>
            </w:tcBorders>
            <w:shd w:val="clear" w:color="auto" w:fill="auto"/>
            <w:vAlign w:val="center"/>
          </w:tcPr>
          <w:p w:rsidR="00860967" w:rsidRPr="00C76647" w:rsidRDefault="00860967" w:rsidP="00461EF6">
            <w:pPr>
              <w:jc w:val="center"/>
              <w:rPr>
                <w:rFonts w:cs="Arial"/>
                <w:b/>
                <w:bCs/>
                <w:sz w:val="18"/>
                <w:lang w:val="id-ID"/>
              </w:rPr>
            </w:pPr>
            <w:r w:rsidRPr="00B033FB">
              <w:rPr>
                <w:rFonts w:cs="Arial"/>
                <w:b/>
                <w:bCs/>
                <w:sz w:val="18"/>
              </w:rPr>
              <w:t>Jabatan Akademik</w:t>
            </w:r>
          </w:p>
        </w:tc>
        <w:tc>
          <w:tcPr>
            <w:tcW w:w="1197" w:type="dxa"/>
            <w:tcBorders>
              <w:bottom w:val="double" w:sz="4" w:space="0" w:color="auto"/>
            </w:tcBorders>
            <w:shd w:val="clear" w:color="auto" w:fill="auto"/>
            <w:vAlign w:val="center"/>
          </w:tcPr>
          <w:p w:rsidR="00860967" w:rsidRPr="00E17CCA" w:rsidRDefault="00860967" w:rsidP="00461EF6">
            <w:pPr>
              <w:jc w:val="center"/>
              <w:rPr>
                <w:rFonts w:cs="Arial"/>
                <w:b/>
                <w:bCs/>
                <w:sz w:val="18"/>
                <w:lang w:val="id-ID"/>
              </w:rPr>
            </w:pPr>
            <w:r w:rsidRPr="00B033FB">
              <w:rPr>
                <w:rFonts w:cs="Arial"/>
                <w:b/>
                <w:bCs/>
                <w:sz w:val="18"/>
              </w:rPr>
              <w:t xml:space="preserve">Gelar </w:t>
            </w:r>
            <w:r>
              <w:rPr>
                <w:rFonts w:cs="Arial"/>
                <w:b/>
                <w:bCs/>
                <w:sz w:val="18"/>
                <w:lang w:val="id-ID"/>
              </w:rPr>
              <w:t>Profesional</w:t>
            </w:r>
            <w:r w:rsidR="00534242">
              <w:rPr>
                <w:rFonts w:cs="Arial"/>
                <w:b/>
                <w:bCs/>
                <w:sz w:val="18"/>
                <w:lang w:val="id-ID"/>
              </w:rPr>
              <w:t>**</w:t>
            </w:r>
          </w:p>
        </w:tc>
        <w:tc>
          <w:tcPr>
            <w:tcW w:w="1684" w:type="dxa"/>
            <w:tcBorders>
              <w:bottom w:val="double" w:sz="4" w:space="0" w:color="auto"/>
            </w:tcBorders>
            <w:shd w:val="clear" w:color="auto" w:fill="auto"/>
            <w:vAlign w:val="center"/>
          </w:tcPr>
          <w:p w:rsidR="00860967" w:rsidRPr="00534242" w:rsidRDefault="00860967" w:rsidP="00461EF6">
            <w:pPr>
              <w:jc w:val="center"/>
              <w:rPr>
                <w:rFonts w:cs="Arial"/>
                <w:b/>
                <w:bCs/>
                <w:sz w:val="18"/>
                <w:lang w:val="id-ID"/>
              </w:rPr>
            </w:pPr>
            <w:r>
              <w:rPr>
                <w:rFonts w:cs="Arial"/>
                <w:b/>
                <w:bCs/>
                <w:sz w:val="18"/>
                <w:lang w:val="id-ID"/>
              </w:rPr>
              <w:t xml:space="preserve">Lembaga </w:t>
            </w:r>
            <w:r w:rsidR="00924A98">
              <w:rPr>
                <w:rFonts w:cs="Arial"/>
                <w:b/>
                <w:bCs/>
                <w:sz w:val="18"/>
                <w:lang w:val="id-ID"/>
              </w:rPr>
              <w:t>P</w:t>
            </w:r>
            <w:r>
              <w:rPr>
                <w:rFonts w:cs="Arial"/>
                <w:b/>
                <w:bCs/>
                <w:sz w:val="18"/>
                <w:lang w:val="id-ID"/>
              </w:rPr>
              <w:t>rofesional</w:t>
            </w:r>
          </w:p>
        </w:tc>
        <w:tc>
          <w:tcPr>
            <w:tcW w:w="2187"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 xml:space="preserve">Bidang Keahlian </w:t>
            </w:r>
          </w:p>
        </w:tc>
      </w:tr>
      <w:tr w:rsidR="00534242" w:rsidRPr="00B033FB" w:rsidTr="00534242">
        <w:trPr>
          <w:cantSplit/>
          <w:trHeight w:val="272"/>
        </w:trPr>
        <w:tc>
          <w:tcPr>
            <w:tcW w:w="557"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31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808"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801"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127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119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1684"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218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(8)</w:t>
            </w:r>
          </w:p>
        </w:tc>
      </w:tr>
      <w:tr w:rsidR="00534242" w:rsidRPr="00B033FB" w:rsidTr="00534242">
        <w:trPr>
          <w:cantSplit/>
        </w:trPr>
        <w:tc>
          <w:tcPr>
            <w:tcW w:w="557" w:type="dxa"/>
          </w:tcPr>
          <w:p w:rsidR="00860967" w:rsidRPr="00B033FB" w:rsidRDefault="00860967" w:rsidP="00461EF6">
            <w:pPr>
              <w:rPr>
                <w:rFonts w:cs="Arial"/>
                <w:bCs/>
              </w:rPr>
            </w:pPr>
          </w:p>
        </w:tc>
        <w:tc>
          <w:tcPr>
            <w:tcW w:w="1317" w:type="dxa"/>
          </w:tcPr>
          <w:p w:rsidR="00860967" w:rsidRPr="00B033FB" w:rsidRDefault="00860967" w:rsidP="00461EF6">
            <w:pPr>
              <w:rPr>
                <w:rFonts w:cs="Arial"/>
                <w:bCs/>
              </w:rPr>
            </w:pPr>
          </w:p>
        </w:tc>
        <w:tc>
          <w:tcPr>
            <w:tcW w:w="808" w:type="dxa"/>
          </w:tcPr>
          <w:p w:rsidR="00860967" w:rsidRPr="00B033FB" w:rsidRDefault="00860967" w:rsidP="00461EF6">
            <w:pPr>
              <w:rPr>
                <w:rFonts w:cs="Arial"/>
                <w:bCs/>
              </w:rPr>
            </w:pPr>
          </w:p>
        </w:tc>
        <w:tc>
          <w:tcPr>
            <w:tcW w:w="801" w:type="dxa"/>
          </w:tcPr>
          <w:p w:rsidR="00860967" w:rsidRPr="00B033FB" w:rsidRDefault="00860967" w:rsidP="00461EF6">
            <w:pPr>
              <w:rPr>
                <w:rFonts w:cs="Arial"/>
                <w:bCs/>
              </w:rPr>
            </w:pPr>
          </w:p>
        </w:tc>
        <w:tc>
          <w:tcPr>
            <w:tcW w:w="1277" w:type="dxa"/>
          </w:tcPr>
          <w:p w:rsidR="00860967" w:rsidRPr="00B033FB" w:rsidRDefault="00860967" w:rsidP="00461EF6">
            <w:pPr>
              <w:rPr>
                <w:rFonts w:cs="Arial"/>
                <w:bCs/>
              </w:rPr>
            </w:pPr>
          </w:p>
        </w:tc>
        <w:tc>
          <w:tcPr>
            <w:tcW w:w="1197" w:type="dxa"/>
          </w:tcPr>
          <w:p w:rsidR="00860967" w:rsidRPr="00B033FB" w:rsidRDefault="00860967" w:rsidP="00461EF6">
            <w:pPr>
              <w:rPr>
                <w:rFonts w:cs="Arial"/>
                <w:bCs/>
              </w:rPr>
            </w:pPr>
          </w:p>
        </w:tc>
        <w:tc>
          <w:tcPr>
            <w:tcW w:w="1684" w:type="dxa"/>
          </w:tcPr>
          <w:p w:rsidR="00860967" w:rsidRPr="00B033FB" w:rsidRDefault="00860967" w:rsidP="00461EF6">
            <w:pPr>
              <w:rPr>
                <w:rFonts w:cs="Arial"/>
                <w:bCs/>
              </w:rPr>
            </w:pPr>
          </w:p>
        </w:tc>
        <w:tc>
          <w:tcPr>
            <w:tcW w:w="2187" w:type="dxa"/>
          </w:tcPr>
          <w:p w:rsidR="00860967" w:rsidRPr="00B033FB" w:rsidRDefault="00860967" w:rsidP="00461EF6">
            <w:pPr>
              <w:rPr>
                <w:rFonts w:cs="Arial"/>
                <w:bCs/>
              </w:rPr>
            </w:pPr>
          </w:p>
        </w:tc>
      </w:tr>
      <w:tr w:rsidR="00534242" w:rsidRPr="00B033FB" w:rsidTr="00534242">
        <w:trPr>
          <w:cantSplit/>
        </w:trPr>
        <w:tc>
          <w:tcPr>
            <w:tcW w:w="557" w:type="dxa"/>
          </w:tcPr>
          <w:p w:rsidR="00860967" w:rsidRPr="00B033FB" w:rsidRDefault="00860967" w:rsidP="00461EF6">
            <w:pPr>
              <w:rPr>
                <w:rFonts w:cs="Arial"/>
                <w:bCs/>
              </w:rPr>
            </w:pPr>
          </w:p>
        </w:tc>
        <w:tc>
          <w:tcPr>
            <w:tcW w:w="1317" w:type="dxa"/>
          </w:tcPr>
          <w:p w:rsidR="00860967" w:rsidRPr="00B033FB" w:rsidRDefault="00860967" w:rsidP="00461EF6">
            <w:pPr>
              <w:rPr>
                <w:rFonts w:cs="Arial"/>
                <w:bCs/>
              </w:rPr>
            </w:pPr>
          </w:p>
        </w:tc>
        <w:tc>
          <w:tcPr>
            <w:tcW w:w="808" w:type="dxa"/>
          </w:tcPr>
          <w:p w:rsidR="00860967" w:rsidRPr="00B033FB" w:rsidRDefault="00860967" w:rsidP="00461EF6">
            <w:pPr>
              <w:rPr>
                <w:rFonts w:cs="Arial"/>
                <w:bCs/>
              </w:rPr>
            </w:pPr>
          </w:p>
        </w:tc>
        <w:tc>
          <w:tcPr>
            <w:tcW w:w="801" w:type="dxa"/>
          </w:tcPr>
          <w:p w:rsidR="00860967" w:rsidRPr="00B033FB" w:rsidRDefault="00860967" w:rsidP="00461EF6">
            <w:pPr>
              <w:rPr>
                <w:rFonts w:cs="Arial"/>
                <w:bCs/>
              </w:rPr>
            </w:pPr>
          </w:p>
        </w:tc>
        <w:tc>
          <w:tcPr>
            <w:tcW w:w="1277" w:type="dxa"/>
          </w:tcPr>
          <w:p w:rsidR="00860967" w:rsidRPr="00B033FB" w:rsidRDefault="00860967" w:rsidP="00461EF6">
            <w:pPr>
              <w:rPr>
                <w:rFonts w:cs="Arial"/>
                <w:bCs/>
              </w:rPr>
            </w:pPr>
          </w:p>
        </w:tc>
        <w:tc>
          <w:tcPr>
            <w:tcW w:w="1197" w:type="dxa"/>
          </w:tcPr>
          <w:p w:rsidR="00860967" w:rsidRPr="00B033FB" w:rsidRDefault="00860967" w:rsidP="00461EF6">
            <w:pPr>
              <w:rPr>
                <w:rFonts w:cs="Arial"/>
                <w:bCs/>
              </w:rPr>
            </w:pPr>
          </w:p>
        </w:tc>
        <w:tc>
          <w:tcPr>
            <w:tcW w:w="1684" w:type="dxa"/>
          </w:tcPr>
          <w:p w:rsidR="00860967" w:rsidRPr="00B033FB" w:rsidRDefault="00860967" w:rsidP="00461EF6">
            <w:pPr>
              <w:rPr>
                <w:rFonts w:cs="Arial"/>
                <w:bCs/>
              </w:rPr>
            </w:pPr>
          </w:p>
        </w:tc>
        <w:tc>
          <w:tcPr>
            <w:tcW w:w="2187" w:type="dxa"/>
          </w:tcPr>
          <w:p w:rsidR="00860967" w:rsidRPr="00B033FB" w:rsidRDefault="00860967" w:rsidP="00461EF6">
            <w:pPr>
              <w:rPr>
                <w:rFonts w:cs="Arial"/>
                <w:bCs/>
              </w:rPr>
            </w:pPr>
          </w:p>
        </w:tc>
      </w:tr>
      <w:tr w:rsidR="00534242" w:rsidRPr="00B033FB" w:rsidTr="00534242">
        <w:trPr>
          <w:cantSplit/>
        </w:trPr>
        <w:tc>
          <w:tcPr>
            <w:tcW w:w="557" w:type="dxa"/>
          </w:tcPr>
          <w:p w:rsidR="00860967" w:rsidRPr="00B033FB" w:rsidRDefault="00860967" w:rsidP="00461EF6">
            <w:pPr>
              <w:rPr>
                <w:rFonts w:cs="Arial"/>
                <w:bCs/>
              </w:rPr>
            </w:pPr>
          </w:p>
        </w:tc>
        <w:tc>
          <w:tcPr>
            <w:tcW w:w="1317" w:type="dxa"/>
          </w:tcPr>
          <w:p w:rsidR="00860967" w:rsidRPr="00B033FB" w:rsidRDefault="00860967" w:rsidP="00461EF6">
            <w:pPr>
              <w:rPr>
                <w:rFonts w:cs="Arial"/>
                <w:bCs/>
              </w:rPr>
            </w:pPr>
          </w:p>
        </w:tc>
        <w:tc>
          <w:tcPr>
            <w:tcW w:w="808" w:type="dxa"/>
          </w:tcPr>
          <w:p w:rsidR="00860967" w:rsidRPr="00B033FB" w:rsidRDefault="00860967" w:rsidP="00461EF6">
            <w:pPr>
              <w:rPr>
                <w:rFonts w:cs="Arial"/>
                <w:bCs/>
              </w:rPr>
            </w:pPr>
          </w:p>
        </w:tc>
        <w:tc>
          <w:tcPr>
            <w:tcW w:w="801" w:type="dxa"/>
          </w:tcPr>
          <w:p w:rsidR="00860967" w:rsidRPr="00B033FB" w:rsidRDefault="00860967" w:rsidP="00461EF6">
            <w:pPr>
              <w:rPr>
                <w:rFonts w:cs="Arial"/>
                <w:bCs/>
              </w:rPr>
            </w:pPr>
          </w:p>
        </w:tc>
        <w:tc>
          <w:tcPr>
            <w:tcW w:w="1277" w:type="dxa"/>
          </w:tcPr>
          <w:p w:rsidR="00860967" w:rsidRPr="00B033FB" w:rsidRDefault="00860967" w:rsidP="00461EF6">
            <w:pPr>
              <w:rPr>
                <w:rFonts w:cs="Arial"/>
                <w:bCs/>
              </w:rPr>
            </w:pPr>
          </w:p>
        </w:tc>
        <w:tc>
          <w:tcPr>
            <w:tcW w:w="1197" w:type="dxa"/>
          </w:tcPr>
          <w:p w:rsidR="00860967" w:rsidRPr="00B033FB" w:rsidRDefault="00860967" w:rsidP="00461EF6">
            <w:pPr>
              <w:rPr>
                <w:rFonts w:cs="Arial"/>
                <w:bCs/>
              </w:rPr>
            </w:pPr>
          </w:p>
        </w:tc>
        <w:tc>
          <w:tcPr>
            <w:tcW w:w="1684" w:type="dxa"/>
          </w:tcPr>
          <w:p w:rsidR="00860967" w:rsidRPr="00B033FB" w:rsidRDefault="00860967" w:rsidP="00461EF6">
            <w:pPr>
              <w:rPr>
                <w:rFonts w:cs="Arial"/>
                <w:bCs/>
              </w:rPr>
            </w:pPr>
          </w:p>
        </w:tc>
        <w:tc>
          <w:tcPr>
            <w:tcW w:w="2187" w:type="dxa"/>
          </w:tcPr>
          <w:p w:rsidR="00860967" w:rsidRPr="00B033FB" w:rsidRDefault="00860967" w:rsidP="00461EF6">
            <w:pPr>
              <w:rPr>
                <w:rFonts w:cs="Arial"/>
                <w:bCs/>
              </w:rPr>
            </w:pPr>
          </w:p>
        </w:tc>
      </w:tr>
    </w:tbl>
    <w:p w:rsidR="00534242" w:rsidRDefault="00534242" w:rsidP="007E7A48">
      <w:pPr>
        <w:tabs>
          <w:tab w:val="left" w:pos="426"/>
        </w:tabs>
        <w:ind w:left="426" w:hanging="426"/>
        <w:rPr>
          <w:rFonts w:cs="Arial"/>
          <w:bCs/>
          <w:sz w:val="20"/>
          <w:lang w:val="id-ID"/>
        </w:rPr>
      </w:pPr>
      <w:r w:rsidRPr="00B033FB">
        <w:rPr>
          <w:rFonts w:cs="Arial"/>
          <w:bCs/>
          <w:sz w:val="20"/>
        </w:rPr>
        <w:t xml:space="preserve">* </w:t>
      </w:r>
      <w:r w:rsidR="00FB2F7E">
        <w:rPr>
          <w:rFonts w:cs="Arial"/>
          <w:bCs/>
          <w:sz w:val="20"/>
          <w:lang w:val="id-ID"/>
        </w:rPr>
        <w:tab/>
      </w:r>
      <w:proofErr w:type="gramStart"/>
      <w:r w:rsidRPr="00B033FB">
        <w:rPr>
          <w:rFonts w:cs="Arial"/>
          <w:bCs/>
          <w:sz w:val="20"/>
        </w:rPr>
        <w:t>NIDN :</w:t>
      </w:r>
      <w:proofErr w:type="gramEnd"/>
      <w:r w:rsidRPr="00B033FB">
        <w:rPr>
          <w:rFonts w:cs="Arial"/>
          <w:bCs/>
          <w:sz w:val="20"/>
        </w:rPr>
        <w:t xml:space="preserve"> Nomor Induk Dosen Nasional</w:t>
      </w:r>
    </w:p>
    <w:p w:rsidR="00534242" w:rsidRPr="00367654" w:rsidRDefault="00534242" w:rsidP="007E7A48">
      <w:pPr>
        <w:tabs>
          <w:tab w:val="left" w:pos="426"/>
        </w:tabs>
        <w:ind w:left="426" w:hanging="426"/>
        <w:rPr>
          <w:rFonts w:cs="Arial"/>
          <w:bCs/>
          <w:sz w:val="20"/>
          <w:lang w:val="id-ID"/>
        </w:rPr>
      </w:pPr>
      <w:r>
        <w:rPr>
          <w:rFonts w:cs="Arial"/>
          <w:bCs/>
          <w:sz w:val="20"/>
          <w:lang w:val="id-ID"/>
        </w:rPr>
        <w:t>**</w:t>
      </w:r>
      <w:r w:rsidR="00FB2F7E">
        <w:rPr>
          <w:rFonts w:cs="Arial"/>
          <w:bCs/>
          <w:sz w:val="20"/>
          <w:lang w:val="id-ID"/>
        </w:rPr>
        <w:tab/>
      </w:r>
      <w:r w:rsidRPr="00367654">
        <w:rPr>
          <w:rFonts w:cs="Arial"/>
          <w:bCs/>
          <w:sz w:val="20"/>
          <w:lang w:val="id-ID"/>
        </w:rPr>
        <w:t xml:space="preserve">Lampirkan </w:t>
      </w:r>
      <w:r w:rsidR="00F9562D">
        <w:rPr>
          <w:rFonts w:cs="Arial"/>
          <w:bCs/>
          <w:sz w:val="20"/>
          <w:lang w:val="id-ID"/>
        </w:rPr>
        <w:t>sertifikat</w:t>
      </w:r>
    </w:p>
    <w:p w:rsidR="00511A14" w:rsidRDefault="00511A14" w:rsidP="00860967">
      <w:pPr>
        <w:ind w:left="630" w:hanging="581"/>
        <w:jc w:val="left"/>
        <w:rPr>
          <w:rFonts w:cs="Arial"/>
          <w:bCs/>
          <w:lang w:val="id-ID"/>
        </w:rPr>
      </w:pPr>
    </w:p>
    <w:p w:rsidR="00860967" w:rsidRDefault="00860967" w:rsidP="007E7A48">
      <w:pPr>
        <w:ind w:left="709" w:hanging="709"/>
        <w:jc w:val="left"/>
        <w:rPr>
          <w:lang w:val="id-ID"/>
        </w:rPr>
      </w:pPr>
      <w:r>
        <w:rPr>
          <w:rFonts w:cs="Arial"/>
          <w:bCs/>
        </w:rPr>
        <w:t>4.3.</w:t>
      </w:r>
      <w:r>
        <w:rPr>
          <w:rFonts w:cs="Arial"/>
          <w:bCs/>
          <w:lang w:val="id-ID"/>
        </w:rPr>
        <w:t>4</w:t>
      </w:r>
      <w:r w:rsidR="00FB2F7E">
        <w:rPr>
          <w:rFonts w:cs="Arial"/>
          <w:bCs/>
          <w:lang w:val="id-ID"/>
        </w:rPr>
        <w:tab/>
      </w:r>
      <w:r w:rsidRPr="00B033FB">
        <w:rPr>
          <w:rFonts w:cs="Arial"/>
          <w:bCs/>
          <w:iCs/>
        </w:rPr>
        <w:t xml:space="preserve">Aktivitas dosen tetap </w:t>
      </w:r>
      <w:r w:rsidR="00045C19">
        <w:rPr>
          <w:rFonts w:cs="Arial"/>
          <w:bCs/>
        </w:rPr>
        <w:t>yang</w:t>
      </w:r>
      <w:r w:rsidRPr="00B033FB">
        <w:rPr>
          <w:rFonts w:cs="Arial"/>
          <w:bCs/>
        </w:rPr>
        <w:t xml:space="preserve"> bidang keahliannya sesuai dengan </w:t>
      </w:r>
      <w:r>
        <w:rPr>
          <w:rFonts w:cs="Arial"/>
          <w:bCs/>
          <w:lang w:val="id-ID"/>
        </w:rPr>
        <w:t xml:space="preserve">akuntansi </w:t>
      </w:r>
      <w:r w:rsidRPr="00B033FB">
        <w:rPr>
          <w:rFonts w:cs="Arial"/>
          <w:bCs/>
          <w:iCs/>
        </w:rPr>
        <w:t xml:space="preserve">dinyatakan dalam </w:t>
      </w:r>
      <w:r w:rsidRPr="00B033FB">
        <w:rPr>
          <w:rFonts w:cs="Arial"/>
          <w:b/>
          <w:iCs/>
        </w:rPr>
        <w:t xml:space="preserve">sks rata-rata per semester </w:t>
      </w:r>
      <w:r w:rsidRPr="00B033FB">
        <w:rPr>
          <w:rFonts w:cs="Arial"/>
          <w:bCs/>
          <w:iCs/>
        </w:rPr>
        <w:t>pada satu tahun akademik terakhir, d</w:t>
      </w:r>
      <w:r w:rsidRPr="00B033FB">
        <w:t>iisi dengan perhitungan sesuai SK Dirjen D</w:t>
      </w:r>
      <w:r w:rsidR="00E605C4">
        <w:t>ikti</w:t>
      </w:r>
      <w:r w:rsidRPr="00B033FB">
        <w:t xml:space="preserve"> </w:t>
      </w:r>
      <w:r w:rsidR="00E605C4">
        <w:t>Nomor</w:t>
      </w:r>
      <w:r w:rsidRPr="00B033FB">
        <w:t xml:space="preserve"> 48 </w:t>
      </w:r>
      <w:r w:rsidR="00E605C4">
        <w:t>T</w:t>
      </w:r>
      <w:r w:rsidRPr="00B033FB">
        <w:t>ahun 1983 (12 sks setara dengan 36 jam kerja per minggu)</w:t>
      </w:r>
    </w:p>
    <w:tbl>
      <w:tblPr>
        <w:tblW w:w="97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800"/>
        <w:gridCol w:w="900"/>
        <w:gridCol w:w="956"/>
        <w:gridCol w:w="917"/>
        <w:gridCol w:w="1007"/>
        <w:gridCol w:w="990"/>
        <w:gridCol w:w="900"/>
        <w:gridCol w:w="810"/>
        <w:gridCol w:w="900"/>
      </w:tblGrid>
      <w:tr w:rsidR="00860967" w:rsidRPr="00B033FB" w:rsidTr="00C76647">
        <w:trPr>
          <w:cantSplit/>
          <w:trHeight w:val="508"/>
        </w:trPr>
        <w:tc>
          <w:tcPr>
            <w:tcW w:w="568"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szCs w:val="18"/>
              </w:rPr>
              <w:t>N</w:t>
            </w:r>
            <w:r w:rsidRPr="00B033FB">
              <w:rPr>
                <w:rFonts w:cs="Arial"/>
                <w:b/>
                <w:bCs/>
                <w:sz w:val="18"/>
              </w:rPr>
              <w:t>o.</w:t>
            </w:r>
          </w:p>
        </w:tc>
        <w:tc>
          <w:tcPr>
            <w:tcW w:w="1800"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 xml:space="preserve">Nama </w:t>
            </w:r>
          </w:p>
          <w:p w:rsidR="00860967" w:rsidRPr="00B033FB" w:rsidRDefault="00860967" w:rsidP="00461EF6">
            <w:pPr>
              <w:jc w:val="center"/>
              <w:rPr>
                <w:rFonts w:cs="Arial"/>
                <w:b/>
                <w:bCs/>
                <w:sz w:val="18"/>
              </w:rPr>
            </w:pPr>
            <w:r w:rsidRPr="00B033FB">
              <w:rPr>
                <w:rFonts w:cs="Arial"/>
                <w:b/>
                <w:bCs/>
                <w:sz w:val="18"/>
              </w:rPr>
              <w:t>Dosen Tetap</w:t>
            </w:r>
          </w:p>
        </w:tc>
        <w:tc>
          <w:tcPr>
            <w:tcW w:w="2773" w:type="dxa"/>
            <w:gridSpan w:val="3"/>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sks</w:t>
            </w:r>
          </w:p>
          <w:p w:rsidR="00860967" w:rsidRPr="00B033FB" w:rsidRDefault="00860967" w:rsidP="00461EF6">
            <w:pPr>
              <w:jc w:val="center"/>
              <w:rPr>
                <w:rFonts w:cs="Arial"/>
                <w:b/>
                <w:bCs/>
                <w:sz w:val="18"/>
              </w:rPr>
            </w:pPr>
            <w:r w:rsidRPr="00B033FB">
              <w:rPr>
                <w:rFonts w:cs="Arial"/>
                <w:b/>
                <w:bCs/>
                <w:sz w:val="18"/>
              </w:rPr>
              <w:t>Pe</w:t>
            </w:r>
            <w:r w:rsidR="00C76647">
              <w:rPr>
                <w:rFonts w:cs="Arial"/>
                <w:b/>
                <w:bCs/>
                <w:sz w:val="18"/>
                <w:lang w:val="id-ID"/>
              </w:rPr>
              <w:t>ndidikan</w:t>
            </w:r>
            <w:r w:rsidRPr="00B033FB">
              <w:rPr>
                <w:rFonts w:cs="Arial"/>
                <w:b/>
                <w:bCs/>
                <w:sz w:val="18"/>
              </w:rPr>
              <w:t xml:space="preserve"> pada</w:t>
            </w:r>
          </w:p>
        </w:tc>
        <w:tc>
          <w:tcPr>
            <w:tcW w:w="1007" w:type="dxa"/>
            <w:vMerge w:val="restart"/>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sks</w:t>
            </w:r>
          </w:p>
          <w:p w:rsidR="00860967" w:rsidRPr="00B033FB" w:rsidRDefault="00860967" w:rsidP="00461EF6">
            <w:pPr>
              <w:jc w:val="center"/>
              <w:rPr>
                <w:rFonts w:cs="Arial"/>
                <w:b/>
                <w:bCs/>
                <w:sz w:val="18"/>
              </w:rPr>
            </w:pPr>
            <w:r w:rsidRPr="00B033FB">
              <w:rPr>
                <w:rFonts w:cs="Arial"/>
                <w:b/>
                <w:bCs/>
                <w:sz w:val="18"/>
              </w:rPr>
              <w:t>Pene-litian</w:t>
            </w:r>
          </w:p>
        </w:tc>
        <w:tc>
          <w:tcPr>
            <w:tcW w:w="990" w:type="dxa"/>
            <w:vMerge w:val="restart"/>
            <w:tcBorders>
              <w:bottom w:val="single" w:sz="4" w:space="0" w:color="auto"/>
            </w:tcBorders>
            <w:shd w:val="clear" w:color="auto" w:fill="auto"/>
            <w:vAlign w:val="center"/>
          </w:tcPr>
          <w:p w:rsidR="00860967" w:rsidRPr="00B033FB" w:rsidRDefault="00F9562D" w:rsidP="00461EF6">
            <w:pPr>
              <w:jc w:val="center"/>
              <w:rPr>
                <w:rFonts w:cs="Arial"/>
                <w:b/>
                <w:bCs/>
                <w:sz w:val="18"/>
              </w:rPr>
            </w:pPr>
            <w:r>
              <w:rPr>
                <w:rFonts w:cs="Arial"/>
                <w:b/>
                <w:bCs/>
                <w:sz w:val="18"/>
                <w:lang w:val="id-ID"/>
              </w:rPr>
              <w:t>s</w:t>
            </w:r>
            <w:r w:rsidR="00860967" w:rsidRPr="00B033FB">
              <w:rPr>
                <w:rFonts w:cs="Arial"/>
                <w:b/>
                <w:bCs/>
                <w:sz w:val="18"/>
              </w:rPr>
              <w:t>ks</w:t>
            </w:r>
          </w:p>
          <w:p w:rsidR="00860967" w:rsidRPr="00B033FB" w:rsidRDefault="00860967" w:rsidP="00461EF6">
            <w:pPr>
              <w:jc w:val="center"/>
              <w:rPr>
                <w:rFonts w:cs="Arial"/>
                <w:b/>
                <w:bCs/>
                <w:sz w:val="18"/>
              </w:rPr>
            </w:pPr>
            <w:r w:rsidRPr="00B033FB">
              <w:rPr>
                <w:rFonts w:cs="Arial"/>
                <w:b/>
                <w:bCs/>
                <w:sz w:val="18"/>
              </w:rPr>
              <w:t>Pengab-dian kepada Masya-rakat</w:t>
            </w:r>
          </w:p>
        </w:tc>
        <w:tc>
          <w:tcPr>
            <w:tcW w:w="1710" w:type="dxa"/>
            <w:gridSpan w:val="2"/>
            <w:vMerge w:val="restart"/>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sks</w:t>
            </w:r>
          </w:p>
          <w:p w:rsidR="00860967" w:rsidRPr="00B033FB" w:rsidRDefault="00860967" w:rsidP="00461EF6">
            <w:pPr>
              <w:jc w:val="center"/>
              <w:rPr>
                <w:rFonts w:cs="Arial"/>
                <w:b/>
                <w:bCs/>
                <w:sz w:val="18"/>
              </w:rPr>
            </w:pPr>
            <w:r w:rsidRPr="00B033FB">
              <w:rPr>
                <w:rFonts w:cs="Arial"/>
                <w:b/>
                <w:bCs/>
                <w:sz w:val="18"/>
              </w:rPr>
              <w:t>Manajemen**</w:t>
            </w:r>
          </w:p>
        </w:tc>
        <w:tc>
          <w:tcPr>
            <w:tcW w:w="900"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sks</w:t>
            </w:r>
          </w:p>
        </w:tc>
      </w:tr>
      <w:tr w:rsidR="00860967" w:rsidRPr="00B033FB" w:rsidTr="00C76647">
        <w:trPr>
          <w:cantSplit/>
          <w:trHeight w:val="323"/>
        </w:trPr>
        <w:tc>
          <w:tcPr>
            <w:tcW w:w="568" w:type="dxa"/>
            <w:vMerge/>
            <w:shd w:val="clear" w:color="auto" w:fill="CCCCCC"/>
            <w:vAlign w:val="center"/>
          </w:tcPr>
          <w:p w:rsidR="00860967" w:rsidRPr="00B033FB" w:rsidRDefault="00860967" w:rsidP="00461EF6">
            <w:pPr>
              <w:jc w:val="center"/>
              <w:rPr>
                <w:rFonts w:cs="Arial"/>
                <w:b/>
                <w:bCs/>
              </w:rPr>
            </w:pPr>
          </w:p>
        </w:tc>
        <w:tc>
          <w:tcPr>
            <w:tcW w:w="1800" w:type="dxa"/>
            <w:vMerge/>
            <w:shd w:val="clear" w:color="auto" w:fill="CCCCCC"/>
            <w:vAlign w:val="center"/>
          </w:tcPr>
          <w:p w:rsidR="00860967" w:rsidRPr="00B033FB" w:rsidRDefault="00860967" w:rsidP="00461EF6">
            <w:pPr>
              <w:jc w:val="center"/>
              <w:rPr>
                <w:rFonts w:cs="Arial"/>
                <w:b/>
                <w:bCs/>
                <w:sz w:val="18"/>
              </w:rPr>
            </w:pPr>
          </w:p>
        </w:tc>
        <w:tc>
          <w:tcPr>
            <w:tcW w:w="900" w:type="dxa"/>
            <w:vMerge w:val="restart"/>
            <w:shd w:val="clear" w:color="auto" w:fill="auto"/>
            <w:vAlign w:val="center"/>
          </w:tcPr>
          <w:p w:rsidR="00860967" w:rsidRPr="00B033FB" w:rsidRDefault="00860967" w:rsidP="00461EF6">
            <w:pPr>
              <w:jc w:val="center"/>
              <w:rPr>
                <w:rFonts w:cs="Arial"/>
                <w:b/>
                <w:bCs/>
                <w:sz w:val="18"/>
              </w:rPr>
            </w:pPr>
            <w:r>
              <w:rPr>
                <w:rFonts w:cs="Arial"/>
                <w:b/>
                <w:bCs/>
                <w:sz w:val="18"/>
                <w:lang w:val="id-ID"/>
              </w:rPr>
              <w:t>PPAk</w:t>
            </w:r>
          </w:p>
        </w:tc>
        <w:tc>
          <w:tcPr>
            <w:tcW w:w="956" w:type="dxa"/>
            <w:vMerge w:val="restart"/>
            <w:shd w:val="clear" w:color="auto" w:fill="auto"/>
            <w:vAlign w:val="center"/>
          </w:tcPr>
          <w:p w:rsidR="00860967" w:rsidRPr="00B033FB" w:rsidRDefault="00860967" w:rsidP="00461EF6">
            <w:pPr>
              <w:jc w:val="center"/>
              <w:rPr>
                <w:rFonts w:cs="Arial"/>
                <w:b/>
                <w:bCs/>
                <w:sz w:val="18"/>
              </w:rPr>
            </w:pPr>
            <w:r>
              <w:rPr>
                <w:rFonts w:cs="Arial"/>
                <w:b/>
                <w:bCs/>
                <w:sz w:val="18"/>
              </w:rPr>
              <w:t>PS L</w:t>
            </w:r>
            <w:r w:rsidRPr="00B033FB">
              <w:rPr>
                <w:rFonts w:cs="Arial"/>
                <w:b/>
                <w:bCs/>
                <w:sz w:val="18"/>
              </w:rPr>
              <w:t>ain</w:t>
            </w:r>
          </w:p>
          <w:p w:rsidR="00860967" w:rsidRPr="00B033FB" w:rsidRDefault="00860967" w:rsidP="00461EF6">
            <w:pPr>
              <w:jc w:val="center"/>
              <w:rPr>
                <w:rFonts w:cs="Arial"/>
                <w:b/>
                <w:bCs/>
                <w:color w:val="FF0000"/>
                <w:sz w:val="18"/>
              </w:rPr>
            </w:pPr>
            <w:r>
              <w:rPr>
                <w:rFonts w:cs="Arial"/>
                <w:b/>
                <w:bCs/>
                <w:sz w:val="18"/>
              </w:rPr>
              <w:t>PT S</w:t>
            </w:r>
            <w:r w:rsidRPr="00B033FB">
              <w:rPr>
                <w:rFonts w:cs="Arial"/>
                <w:b/>
                <w:bCs/>
                <w:sz w:val="18"/>
              </w:rPr>
              <w:t>en-diri</w:t>
            </w:r>
          </w:p>
        </w:tc>
        <w:tc>
          <w:tcPr>
            <w:tcW w:w="917" w:type="dxa"/>
            <w:vMerge w:val="restart"/>
            <w:shd w:val="clear" w:color="auto" w:fill="auto"/>
            <w:vAlign w:val="center"/>
          </w:tcPr>
          <w:p w:rsidR="00860967" w:rsidRPr="00B033FB" w:rsidRDefault="00860967" w:rsidP="00461EF6">
            <w:pPr>
              <w:jc w:val="center"/>
              <w:rPr>
                <w:rFonts w:cs="Arial"/>
                <w:b/>
                <w:bCs/>
                <w:color w:val="FF0000"/>
                <w:sz w:val="18"/>
              </w:rPr>
            </w:pPr>
            <w:r>
              <w:rPr>
                <w:rFonts w:cs="Arial"/>
                <w:b/>
                <w:bCs/>
                <w:sz w:val="18"/>
              </w:rPr>
              <w:t>PT L</w:t>
            </w:r>
            <w:r w:rsidRPr="00B033FB">
              <w:rPr>
                <w:rFonts w:cs="Arial"/>
                <w:b/>
                <w:bCs/>
                <w:sz w:val="18"/>
              </w:rPr>
              <w:t>ain</w:t>
            </w:r>
          </w:p>
        </w:tc>
        <w:tc>
          <w:tcPr>
            <w:tcW w:w="1007" w:type="dxa"/>
            <w:vMerge/>
            <w:shd w:val="clear" w:color="auto" w:fill="auto"/>
            <w:vAlign w:val="center"/>
          </w:tcPr>
          <w:p w:rsidR="00860967" w:rsidRPr="00B033FB" w:rsidRDefault="00860967" w:rsidP="00461EF6">
            <w:pPr>
              <w:jc w:val="center"/>
              <w:rPr>
                <w:rFonts w:cs="Arial"/>
                <w:b/>
                <w:bCs/>
                <w:sz w:val="18"/>
              </w:rPr>
            </w:pPr>
          </w:p>
        </w:tc>
        <w:tc>
          <w:tcPr>
            <w:tcW w:w="990" w:type="dxa"/>
            <w:vMerge/>
            <w:shd w:val="clear" w:color="auto" w:fill="auto"/>
            <w:vAlign w:val="center"/>
          </w:tcPr>
          <w:p w:rsidR="00860967" w:rsidRPr="00B033FB" w:rsidRDefault="00860967" w:rsidP="00461EF6">
            <w:pPr>
              <w:jc w:val="center"/>
              <w:rPr>
                <w:rFonts w:cs="Arial"/>
                <w:b/>
                <w:bCs/>
                <w:sz w:val="18"/>
              </w:rPr>
            </w:pPr>
          </w:p>
        </w:tc>
        <w:tc>
          <w:tcPr>
            <w:tcW w:w="1710" w:type="dxa"/>
            <w:gridSpan w:val="2"/>
            <w:vMerge/>
            <w:shd w:val="clear" w:color="auto" w:fill="auto"/>
            <w:vAlign w:val="center"/>
          </w:tcPr>
          <w:p w:rsidR="00860967" w:rsidRPr="00B033FB" w:rsidRDefault="00860967" w:rsidP="00461EF6">
            <w:pPr>
              <w:jc w:val="center"/>
              <w:rPr>
                <w:rFonts w:cs="Arial"/>
                <w:b/>
                <w:bCs/>
                <w:sz w:val="18"/>
              </w:rPr>
            </w:pPr>
          </w:p>
        </w:tc>
        <w:tc>
          <w:tcPr>
            <w:tcW w:w="900" w:type="dxa"/>
            <w:vMerge/>
            <w:shd w:val="clear" w:color="auto" w:fill="CCCCCC"/>
            <w:vAlign w:val="center"/>
          </w:tcPr>
          <w:p w:rsidR="00860967" w:rsidRPr="00B033FB" w:rsidRDefault="00860967" w:rsidP="00461EF6">
            <w:pPr>
              <w:jc w:val="center"/>
              <w:rPr>
                <w:rFonts w:cs="Arial"/>
                <w:b/>
                <w:bCs/>
                <w:sz w:val="18"/>
              </w:rPr>
            </w:pPr>
          </w:p>
        </w:tc>
      </w:tr>
      <w:tr w:rsidR="00860967" w:rsidRPr="00B033FB" w:rsidTr="00C76647">
        <w:trPr>
          <w:cantSplit/>
          <w:trHeight w:val="323"/>
        </w:trPr>
        <w:tc>
          <w:tcPr>
            <w:tcW w:w="568" w:type="dxa"/>
            <w:vMerge/>
            <w:tcBorders>
              <w:bottom w:val="double" w:sz="4" w:space="0" w:color="auto"/>
            </w:tcBorders>
            <w:shd w:val="clear" w:color="auto" w:fill="CCCCCC"/>
            <w:vAlign w:val="center"/>
          </w:tcPr>
          <w:p w:rsidR="00860967" w:rsidRPr="00B033FB" w:rsidRDefault="00860967" w:rsidP="00461EF6">
            <w:pPr>
              <w:jc w:val="center"/>
              <w:rPr>
                <w:rFonts w:cs="Arial"/>
                <w:b/>
                <w:bCs/>
              </w:rPr>
            </w:pPr>
          </w:p>
        </w:tc>
        <w:tc>
          <w:tcPr>
            <w:tcW w:w="1800" w:type="dxa"/>
            <w:vMerge/>
            <w:tcBorders>
              <w:bottom w:val="double" w:sz="4" w:space="0" w:color="auto"/>
            </w:tcBorders>
            <w:shd w:val="clear" w:color="auto" w:fill="CCCCCC"/>
            <w:vAlign w:val="center"/>
          </w:tcPr>
          <w:p w:rsidR="00860967" w:rsidRPr="00B033FB" w:rsidRDefault="00860967" w:rsidP="00461EF6">
            <w:pPr>
              <w:jc w:val="center"/>
              <w:rPr>
                <w:rFonts w:cs="Arial"/>
                <w:b/>
                <w:bCs/>
                <w:sz w:val="18"/>
              </w:rPr>
            </w:pPr>
          </w:p>
        </w:tc>
        <w:tc>
          <w:tcPr>
            <w:tcW w:w="900"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956"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917"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1007"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990"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90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PT S</w:t>
            </w:r>
            <w:r w:rsidRPr="00B033FB">
              <w:rPr>
                <w:rFonts w:cs="Arial"/>
                <w:b/>
                <w:bCs/>
                <w:sz w:val="18"/>
              </w:rPr>
              <w:t>en-diri</w:t>
            </w:r>
          </w:p>
        </w:tc>
        <w:tc>
          <w:tcPr>
            <w:tcW w:w="81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PT L</w:t>
            </w:r>
            <w:r w:rsidRPr="00B033FB">
              <w:rPr>
                <w:rFonts w:cs="Arial"/>
                <w:b/>
                <w:bCs/>
                <w:sz w:val="18"/>
              </w:rPr>
              <w:t>ain</w:t>
            </w:r>
          </w:p>
        </w:tc>
        <w:tc>
          <w:tcPr>
            <w:tcW w:w="900" w:type="dxa"/>
            <w:vMerge/>
            <w:tcBorders>
              <w:bottom w:val="double" w:sz="4" w:space="0" w:color="auto"/>
            </w:tcBorders>
            <w:shd w:val="clear" w:color="auto" w:fill="CCCCCC"/>
            <w:vAlign w:val="center"/>
          </w:tcPr>
          <w:p w:rsidR="00860967" w:rsidRPr="00B033FB" w:rsidRDefault="00860967" w:rsidP="00461EF6">
            <w:pPr>
              <w:jc w:val="center"/>
              <w:rPr>
                <w:rFonts w:cs="Arial"/>
                <w:b/>
                <w:bCs/>
                <w:sz w:val="18"/>
              </w:rPr>
            </w:pPr>
          </w:p>
        </w:tc>
      </w:tr>
      <w:tr w:rsidR="00860967" w:rsidRPr="00B033FB" w:rsidTr="00C76647">
        <w:trPr>
          <w:cantSplit/>
          <w:trHeight w:val="272"/>
        </w:trPr>
        <w:tc>
          <w:tcPr>
            <w:tcW w:w="568"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(1)</w:t>
            </w:r>
          </w:p>
        </w:tc>
        <w:tc>
          <w:tcPr>
            <w:tcW w:w="180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90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956"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91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100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99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90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(8)</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(9)</w:t>
            </w:r>
          </w:p>
        </w:tc>
        <w:tc>
          <w:tcPr>
            <w:tcW w:w="90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(10)</w:t>
            </w:r>
          </w:p>
        </w:tc>
      </w:tr>
      <w:tr w:rsidR="00860967" w:rsidRPr="00B033FB" w:rsidTr="00C76647">
        <w:trPr>
          <w:cantSplit/>
        </w:trPr>
        <w:tc>
          <w:tcPr>
            <w:tcW w:w="568" w:type="dxa"/>
          </w:tcPr>
          <w:p w:rsidR="00860967" w:rsidRPr="00B033FB" w:rsidRDefault="00860967" w:rsidP="00461EF6">
            <w:pPr>
              <w:rPr>
                <w:rFonts w:cs="Arial"/>
                <w:bCs/>
              </w:rPr>
            </w:pPr>
          </w:p>
        </w:tc>
        <w:tc>
          <w:tcPr>
            <w:tcW w:w="1800" w:type="dxa"/>
          </w:tcPr>
          <w:p w:rsidR="00860967" w:rsidRPr="00B033FB" w:rsidRDefault="00860967" w:rsidP="00461EF6">
            <w:pPr>
              <w:rPr>
                <w:rFonts w:cs="Arial"/>
                <w:bCs/>
              </w:rPr>
            </w:pPr>
          </w:p>
        </w:tc>
        <w:tc>
          <w:tcPr>
            <w:tcW w:w="900" w:type="dxa"/>
          </w:tcPr>
          <w:p w:rsidR="00860967" w:rsidRPr="00B033FB" w:rsidRDefault="00860967" w:rsidP="00461EF6">
            <w:pPr>
              <w:rPr>
                <w:rFonts w:cs="Arial"/>
                <w:bCs/>
              </w:rPr>
            </w:pPr>
          </w:p>
        </w:tc>
        <w:tc>
          <w:tcPr>
            <w:tcW w:w="956" w:type="dxa"/>
          </w:tcPr>
          <w:p w:rsidR="00860967" w:rsidRPr="00B033FB" w:rsidRDefault="00860967" w:rsidP="00461EF6">
            <w:pPr>
              <w:rPr>
                <w:rFonts w:cs="Arial"/>
                <w:bCs/>
              </w:rPr>
            </w:pPr>
          </w:p>
        </w:tc>
        <w:tc>
          <w:tcPr>
            <w:tcW w:w="917" w:type="dxa"/>
          </w:tcPr>
          <w:p w:rsidR="00860967" w:rsidRPr="00B033FB" w:rsidRDefault="00860967" w:rsidP="00461EF6">
            <w:pPr>
              <w:rPr>
                <w:rFonts w:cs="Arial"/>
                <w:bCs/>
              </w:rPr>
            </w:pPr>
          </w:p>
        </w:tc>
        <w:tc>
          <w:tcPr>
            <w:tcW w:w="1007"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90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900" w:type="dxa"/>
          </w:tcPr>
          <w:p w:rsidR="00860967" w:rsidRPr="00B033FB" w:rsidRDefault="00860967" w:rsidP="00461EF6">
            <w:pPr>
              <w:rPr>
                <w:rFonts w:cs="Arial"/>
                <w:bCs/>
              </w:rPr>
            </w:pPr>
          </w:p>
        </w:tc>
      </w:tr>
      <w:tr w:rsidR="00860967" w:rsidRPr="00B033FB" w:rsidTr="00C76647">
        <w:trPr>
          <w:cantSplit/>
        </w:trPr>
        <w:tc>
          <w:tcPr>
            <w:tcW w:w="568" w:type="dxa"/>
          </w:tcPr>
          <w:p w:rsidR="00860967" w:rsidRPr="00B033FB" w:rsidRDefault="00860967" w:rsidP="00461EF6">
            <w:pPr>
              <w:rPr>
                <w:rFonts w:cs="Arial"/>
                <w:bCs/>
              </w:rPr>
            </w:pPr>
          </w:p>
        </w:tc>
        <w:tc>
          <w:tcPr>
            <w:tcW w:w="1800" w:type="dxa"/>
          </w:tcPr>
          <w:p w:rsidR="00860967" w:rsidRPr="00B033FB" w:rsidRDefault="00860967" w:rsidP="00461EF6">
            <w:pPr>
              <w:rPr>
                <w:rFonts w:cs="Arial"/>
                <w:bCs/>
              </w:rPr>
            </w:pPr>
          </w:p>
        </w:tc>
        <w:tc>
          <w:tcPr>
            <w:tcW w:w="900" w:type="dxa"/>
          </w:tcPr>
          <w:p w:rsidR="00860967" w:rsidRPr="00B033FB" w:rsidRDefault="00860967" w:rsidP="00461EF6">
            <w:pPr>
              <w:rPr>
                <w:rFonts w:cs="Arial"/>
                <w:bCs/>
              </w:rPr>
            </w:pPr>
          </w:p>
        </w:tc>
        <w:tc>
          <w:tcPr>
            <w:tcW w:w="956" w:type="dxa"/>
          </w:tcPr>
          <w:p w:rsidR="00860967" w:rsidRPr="00B033FB" w:rsidRDefault="00860967" w:rsidP="00461EF6">
            <w:pPr>
              <w:rPr>
                <w:rFonts w:cs="Arial"/>
                <w:bCs/>
              </w:rPr>
            </w:pPr>
          </w:p>
        </w:tc>
        <w:tc>
          <w:tcPr>
            <w:tcW w:w="917" w:type="dxa"/>
          </w:tcPr>
          <w:p w:rsidR="00860967" w:rsidRPr="00B033FB" w:rsidRDefault="00860967" w:rsidP="00461EF6">
            <w:pPr>
              <w:rPr>
                <w:rFonts w:cs="Arial"/>
                <w:bCs/>
              </w:rPr>
            </w:pPr>
          </w:p>
        </w:tc>
        <w:tc>
          <w:tcPr>
            <w:tcW w:w="1007"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90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900" w:type="dxa"/>
          </w:tcPr>
          <w:p w:rsidR="00860967" w:rsidRPr="00B033FB" w:rsidRDefault="00860967" w:rsidP="00461EF6">
            <w:pPr>
              <w:rPr>
                <w:rFonts w:cs="Arial"/>
                <w:bCs/>
              </w:rPr>
            </w:pPr>
          </w:p>
        </w:tc>
      </w:tr>
      <w:tr w:rsidR="00860967" w:rsidRPr="00B033FB" w:rsidTr="00C76647">
        <w:trPr>
          <w:cantSplit/>
        </w:trPr>
        <w:tc>
          <w:tcPr>
            <w:tcW w:w="568" w:type="dxa"/>
            <w:tcBorders>
              <w:bottom w:val="double" w:sz="4" w:space="0" w:color="auto"/>
            </w:tcBorders>
          </w:tcPr>
          <w:p w:rsidR="00860967" w:rsidRPr="00B033FB" w:rsidRDefault="00860967" w:rsidP="00461EF6">
            <w:pPr>
              <w:rPr>
                <w:rFonts w:cs="Arial"/>
                <w:bCs/>
              </w:rPr>
            </w:pPr>
          </w:p>
        </w:tc>
        <w:tc>
          <w:tcPr>
            <w:tcW w:w="1800" w:type="dxa"/>
            <w:tcBorders>
              <w:bottom w:val="double" w:sz="4" w:space="0" w:color="auto"/>
            </w:tcBorders>
          </w:tcPr>
          <w:p w:rsidR="00860967" w:rsidRPr="00B033FB" w:rsidRDefault="00860967" w:rsidP="00461EF6">
            <w:pPr>
              <w:rPr>
                <w:rFonts w:cs="Arial"/>
                <w:bCs/>
              </w:rPr>
            </w:pPr>
          </w:p>
        </w:tc>
        <w:tc>
          <w:tcPr>
            <w:tcW w:w="900" w:type="dxa"/>
            <w:tcBorders>
              <w:bottom w:val="double" w:sz="4" w:space="0" w:color="auto"/>
            </w:tcBorders>
          </w:tcPr>
          <w:p w:rsidR="00860967" w:rsidRPr="00B033FB" w:rsidRDefault="00860967" w:rsidP="00461EF6">
            <w:pPr>
              <w:rPr>
                <w:rFonts w:cs="Arial"/>
                <w:bCs/>
              </w:rPr>
            </w:pPr>
          </w:p>
        </w:tc>
        <w:tc>
          <w:tcPr>
            <w:tcW w:w="956" w:type="dxa"/>
            <w:tcBorders>
              <w:bottom w:val="double" w:sz="4" w:space="0" w:color="auto"/>
            </w:tcBorders>
          </w:tcPr>
          <w:p w:rsidR="00860967" w:rsidRPr="00B033FB" w:rsidRDefault="00860967" w:rsidP="00461EF6">
            <w:pPr>
              <w:rPr>
                <w:rFonts w:cs="Arial"/>
                <w:bCs/>
              </w:rPr>
            </w:pPr>
          </w:p>
        </w:tc>
        <w:tc>
          <w:tcPr>
            <w:tcW w:w="917" w:type="dxa"/>
            <w:tcBorders>
              <w:bottom w:val="double" w:sz="4" w:space="0" w:color="auto"/>
            </w:tcBorders>
          </w:tcPr>
          <w:p w:rsidR="00860967" w:rsidRPr="00B033FB" w:rsidRDefault="00860967" w:rsidP="00461EF6">
            <w:pPr>
              <w:rPr>
                <w:rFonts w:cs="Arial"/>
                <w:bCs/>
              </w:rPr>
            </w:pPr>
          </w:p>
        </w:tc>
        <w:tc>
          <w:tcPr>
            <w:tcW w:w="1007" w:type="dxa"/>
            <w:tcBorders>
              <w:bottom w:val="double" w:sz="4" w:space="0" w:color="auto"/>
            </w:tcBorders>
          </w:tcPr>
          <w:p w:rsidR="00860967" w:rsidRPr="00B033FB" w:rsidRDefault="00860967" w:rsidP="00461EF6">
            <w:pPr>
              <w:rPr>
                <w:rFonts w:cs="Arial"/>
                <w:bCs/>
              </w:rPr>
            </w:pPr>
          </w:p>
        </w:tc>
        <w:tc>
          <w:tcPr>
            <w:tcW w:w="990" w:type="dxa"/>
            <w:tcBorders>
              <w:bottom w:val="double" w:sz="4" w:space="0" w:color="auto"/>
            </w:tcBorders>
          </w:tcPr>
          <w:p w:rsidR="00860967" w:rsidRPr="00B033FB" w:rsidRDefault="00860967" w:rsidP="00461EF6">
            <w:pPr>
              <w:rPr>
                <w:rFonts w:cs="Arial"/>
                <w:bCs/>
              </w:rPr>
            </w:pPr>
          </w:p>
        </w:tc>
        <w:tc>
          <w:tcPr>
            <w:tcW w:w="900" w:type="dxa"/>
            <w:tcBorders>
              <w:bottom w:val="double" w:sz="4" w:space="0" w:color="auto"/>
            </w:tcBorders>
          </w:tcPr>
          <w:p w:rsidR="00860967" w:rsidRPr="00B033FB" w:rsidRDefault="00860967" w:rsidP="00461EF6">
            <w:pPr>
              <w:rPr>
                <w:rFonts w:cs="Arial"/>
                <w:bCs/>
              </w:rPr>
            </w:pPr>
          </w:p>
        </w:tc>
        <w:tc>
          <w:tcPr>
            <w:tcW w:w="810" w:type="dxa"/>
            <w:tcBorders>
              <w:bottom w:val="double" w:sz="4" w:space="0" w:color="auto"/>
            </w:tcBorders>
          </w:tcPr>
          <w:p w:rsidR="00860967" w:rsidRPr="00B033FB" w:rsidRDefault="00860967" w:rsidP="00461EF6">
            <w:pPr>
              <w:rPr>
                <w:rFonts w:cs="Arial"/>
                <w:bCs/>
              </w:rPr>
            </w:pPr>
          </w:p>
        </w:tc>
        <w:tc>
          <w:tcPr>
            <w:tcW w:w="900" w:type="dxa"/>
            <w:tcBorders>
              <w:bottom w:val="double" w:sz="4" w:space="0" w:color="auto"/>
            </w:tcBorders>
          </w:tcPr>
          <w:p w:rsidR="00860967" w:rsidRPr="00B033FB" w:rsidRDefault="00860967" w:rsidP="00461EF6">
            <w:pPr>
              <w:rPr>
                <w:rFonts w:cs="Arial"/>
                <w:bCs/>
              </w:rPr>
            </w:pPr>
          </w:p>
        </w:tc>
      </w:tr>
      <w:tr w:rsidR="00860967" w:rsidRPr="00B033FB" w:rsidTr="00C76647">
        <w:trPr>
          <w:cantSplit/>
        </w:trPr>
        <w:tc>
          <w:tcPr>
            <w:tcW w:w="2368" w:type="dxa"/>
            <w:gridSpan w:val="2"/>
            <w:tcBorders>
              <w:top w:val="double" w:sz="4" w:space="0" w:color="auto"/>
              <w:bottom w:val="single" w:sz="4" w:space="0" w:color="auto"/>
            </w:tcBorders>
          </w:tcPr>
          <w:p w:rsidR="00860967" w:rsidRPr="00B033FB" w:rsidRDefault="00860967" w:rsidP="00461EF6">
            <w:pPr>
              <w:rPr>
                <w:rFonts w:cs="Arial"/>
                <w:b/>
              </w:rPr>
            </w:pPr>
            <w:r w:rsidRPr="00B033FB">
              <w:rPr>
                <w:rFonts w:cs="Arial"/>
                <w:b/>
              </w:rPr>
              <w:t>Jumlah</w:t>
            </w:r>
          </w:p>
        </w:tc>
        <w:tc>
          <w:tcPr>
            <w:tcW w:w="900" w:type="dxa"/>
            <w:tcBorders>
              <w:top w:val="double" w:sz="4" w:space="0" w:color="auto"/>
              <w:bottom w:val="single" w:sz="4" w:space="0" w:color="auto"/>
            </w:tcBorders>
          </w:tcPr>
          <w:p w:rsidR="00860967" w:rsidRPr="00B033FB" w:rsidRDefault="00860967" w:rsidP="00461EF6">
            <w:pPr>
              <w:rPr>
                <w:rFonts w:cs="Arial"/>
                <w:bCs/>
              </w:rPr>
            </w:pPr>
          </w:p>
        </w:tc>
        <w:tc>
          <w:tcPr>
            <w:tcW w:w="956" w:type="dxa"/>
            <w:tcBorders>
              <w:top w:val="double" w:sz="4" w:space="0" w:color="auto"/>
              <w:bottom w:val="single" w:sz="4" w:space="0" w:color="auto"/>
            </w:tcBorders>
          </w:tcPr>
          <w:p w:rsidR="00860967" w:rsidRPr="00B033FB" w:rsidRDefault="00860967" w:rsidP="00461EF6">
            <w:pPr>
              <w:rPr>
                <w:rFonts w:cs="Arial"/>
                <w:bCs/>
              </w:rPr>
            </w:pPr>
          </w:p>
        </w:tc>
        <w:tc>
          <w:tcPr>
            <w:tcW w:w="917" w:type="dxa"/>
            <w:tcBorders>
              <w:top w:val="double" w:sz="4" w:space="0" w:color="auto"/>
              <w:bottom w:val="single" w:sz="4" w:space="0" w:color="auto"/>
            </w:tcBorders>
          </w:tcPr>
          <w:p w:rsidR="00860967" w:rsidRPr="00B033FB" w:rsidRDefault="00860967" w:rsidP="00461EF6">
            <w:pPr>
              <w:rPr>
                <w:rFonts w:cs="Arial"/>
                <w:bCs/>
              </w:rPr>
            </w:pPr>
          </w:p>
        </w:tc>
        <w:tc>
          <w:tcPr>
            <w:tcW w:w="1007" w:type="dxa"/>
            <w:tcBorders>
              <w:top w:val="double" w:sz="4" w:space="0" w:color="auto"/>
              <w:bottom w:val="single" w:sz="4" w:space="0" w:color="auto"/>
            </w:tcBorders>
          </w:tcPr>
          <w:p w:rsidR="00860967" w:rsidRPr="00B033FB" w:rsidRDefault="00860967" w:rsidP="00461EF6">
            <w:pPr>
              <w:rPr>
                <w:rFonts w:cs="Arial"/>
                <w:bCs/>
              </w:rPr>
            </w:pPr>
          </w:p>
        </w:tc>
        <w:tc>
          <w:tcPr>
            <w:tcW w:w="990" w:type="dxa"/>
            <w:tcBorders>
              <w:top w:val="double" w:sz="4" w:space="0" w:color="auto"/>
              <w:bottom w:val="single" w:sz="4" w:space="0" w:color="auto"/>
            </w:tcBorders>
          </w:tcPr>
          <w:p w:rsidR="00860967" w:rsidRPr="00B033FB" w:rsidRDefault="00860967" w:rsidP="00461EF6">
            <w:pPr>
              <w:rPr>
                <w:rFonts w:cs="Arial"/>
                <w:bCs/>
              </w:rPr>
            </w:pPr>
          </w:p>
        </w:tc>
        <w:tc>
          <w:tcPr>
            <w:tcW w:w="900" w:type="dxa"/>
            <w:tcBorders>
              <w:top w:val="double" w:sz="4" w:space="0" w:color="auto"/>
              <w:bottom w:val="single" w:sz="4" w:space="0" w:color="auto"/>
            </w:tcBorders>
          </w:tcPr>
          <w:p w:rsidR="00860967" w:rsidRPr="00B033FB" w:rsidRDefault="00860967" w:rsidP="00461EF6">
            <w:pPr>
              <w:rPr>
                <w:rFonts w:cs="Arial"/>
                <w:bCs/>
              </w:rPr>
            </w:pPr>
          </w:p>
        </w:tc>
        <w:tc>
          <w:tcPr>
            <w:tcW w:w="810" w:type="dxa"/>
            <w:tcBorders>
              <w:top w:val="double" w:sz="4" w:space="0" w:color="auto"/>
              <w:bottom w:val="single" w:sz="4" w:space="0" w:color="auto"/>
            </w:tcBorders>
          </w:tcPr>
          <w:p w:rsidR="00860967" w:rsidRPr="00B033FB" w:rsidRDefault="00860967" w:rsidP="00461EF6">
            <w:pPr>
              <w:rPr>
                <w:rFonts w:cs="Arial"/>
                <w:bCs/>
              </w:rPr>
            </w:pPr>
          </w:p>
        </w:tc>
        <w:tc>
          <w:tcPr>
            <w:tcW w:w="900" w:type="dxa"/>
            <w:tcBorders>
              <w:top w:val="double" w:sz="4" w:space="0" w:color="auto"/>
              <w:bottom w:val="single" w:sz="4" w:space="0" w:color="auto"/>
            </w:tcBorders>
          </w:tcPr>
          <w:p w:rsidR="00860967" w:rsidRPr="00B033FB" w:rsidRDefault="00860967" w:rsidP="00461EF6">
            <w:pPr>
              <w:rPr>
                <w:rFonts w:cs="Arial"/>
                <w:bCs/>
              </w:rPr>
            </w:pPr>
          </w:p>
        </w:tc>
      </w:tr>
      <w:tr w:rsidR="00860967" w:rsidRPr="00B033FB" w:rsidTr="00C76647">
        <w:trPr>
          <w:cantSplit/>
        </w:trPr>
        <w:tc>
          <w:tcPr>
            <w:tcW w:w="2368" w:type="dxa"/>
            <w:gridSpan w:val="2"/>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
              </w:rPr>
            </w:pPr>
            <w:r w:rsidRPr="00B033FB">
              <w:rPr>
                <w:rFonts w:cs="Arial"/>
                <w:b/>
              </w:rPr>
              <w:t>Rata-rata*</w:t>
            </w:r>
          </w:p>
        </w:tc>
        <w:tc>
          <w:tcPr>
            <w:tcW w:w="900"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956"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917"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1007"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990"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900"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810"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c>
          <w:tcPr>
            <w:tcW w:w="900" w:type="dxa"/>
            <w:tcBorders>
              <w:top w:val="single" w:sz="4" w:space="0" w:color="auto"/>
              <w:left w:val="single" w:sz="4" w:space="0" w:color="auto"/>
              <w:bottom w:val="single" w:sz="4" w:space="0" w:color="auto"/>
              <w:right w:val="single" w:sz="4" w:space="0" w:color="auto"/>
            </w:tcBorders>
          </w:tcPr>
          <w:p w:rsidR="00860967" w:rsidRPr="00B033FB" w:rsidRDefault="00860967" w:rsidP="00461EF6">
            <w:pPr>
              <w:rPr>
                <w:rFonts w:cs="Arial"/>
                <w:bCs/>
              </w:rPr>
            </w:pPr>
          </w:p>
        </w:tc>
      </w:tr>
    </w:tbl>
    <w:p w:rsidR="00860967" w:rsidRPr="00B033FB" w:rsidRDefault="00860967" w:rsidP="00860967">
      <w:pPr>
        <w:ind w:left="426"/>
        <w:rPr>
          <w:sz w:val="20"/>
        </w:rPr>
      </w:pPr>
      <w:r w:rsidRPr="00B033FB">
        <w:rPr>
          <w:sz w:val="20"/>
        </w:rPr>
        <w:t>Catatan:</w:t>
      </w:r>
    </w:p>
    <w:p w:rsidR="00860967" w:rsidRPr="00A10777" w:rsidRDefault="00860967" w:rsidP="00860967">
      <w:pPr>
        <w:ind w:left="426"/>
        <w:rPr>
          <w:sz w:val="20"/>
        </w:rPr>
      </w:pPr>
      <w:r w:rsidRPr="00A10777">
        <w:rPr>
          <w:sz w:val="20"/>
        </w:rPr>
        <w:t xml:space="preserve">Sks pengajaran </w:t>
      </w:r>
      <w:proofErr w:type="gramStart"/>
      <w:r w:rsidRPr="00A10777">
        <w:rPr>
          <w:sz w:val="20"/>
        </w:rPr>
        <w:t>sama</w:t>
      </w:r>
      <w:proofErr w:type="gramEnd"/>
      <w:r w:rsidRPr="00A10777">
        <w:rPr>
          <w:sz w:val="20"/>
        </w:rPr>
        <w:t xml:space="preserve"> dengan sks </w:t>
      </w:r>
      <w:r>
        <w:rPr>
          <w:sz w:val="20"/>
        </w:rPr>
        <w:t>mata kuliah</w:t>
      </w:r>
      <w:r w:rsidRPr="00A10777">
        <w:rPr>
          <w:sz w:val="20"/>
        </w:rPr>
        <w:t xml:space="preserve"> yang diajarkan. </w:t>
      </w:r>
      <w:proofErr w:type="gramStart"/>
      <w:r w:rsidRPr="00A10777">
        <w:rPr>
          <w:sz w:val="20"/>
        </w:rPr>
        <w:t xml:space="preserve">Bila dosen mengajar kelas paralel, maka beban sks pengajaran untuk satu tambahan kelas paralel adalah 1/2 kali sks </w:t>
      </w:r>
      <w:r>
        <w:rPr>
          <w:sz w:val="20"/>
        </w:rPr>
        <w:t>mata kuliah</w:t>
      </w:r>
      <w:r w:rsidRPr="00A10777">
        <w:rPr>
          <w:sz w:val="20"/>
        </w:rPr>
        <w:t>.</w:t>
      </w:r>
      <w:proofErr w:type="gramEnd"/>
    </w:p>
    <w:p w:rsidR="00860967" w:rsidRPr="00B033FB" w:rsidRDefault="00860967" w:rsidP="00860967">
      <w:pPr>
        <w:ind w:left="426"/>
        <w:rPr>
          <w:sz w:val="20"/>
        </w:rPr>
      </w:pPr>
      <w:r w:rsidRPr="00B033FB">
        <w:rPr>
          <w:sz w:val="20"/>
        </w:rPr>
        <w:t xml:space="preserve">* </w:t>
      </w:r>
      <w:proofErr w:type="gramStart"/>
      <w:r w:rsidRPr="00B033FB">
        <w:rPr>
          <w:sz w:val="20"/>
        </w:rPr>
        <w:t>rata-rata</w:t>
      </w:r>
      <w:proofErr w:type="gramEnd"/>
      <w:r w:rsidRPr="00B033FB">
        <w:rPr>
          <w:sz w:val="20"/>
        </w:rPr>
        <w:t> adalah jumlah sks dibagi dengan jumlah dosen tetap.</w:t>
      </w:r>
    </w:p>
    <w:p w:rsidR="00860967" w:rsidRPr="00B033FB" w:rsidRDefault="00860967" w:rsidP="00860967">
      <w:pPr>
        <w:ind w:left="426"/>
        <w:rPr>
          <w:sz w:val="20"/>
        </w:rPr>
      </w:pPr>
      <w:r w:rsidRPr="00B033FB">
        <w:rPr>
          <w:sz w:val="20"/>
        </w:rPr>
        <w:t xml:space="preserve">** </w:t>
      </w:r>
      <w:proofErr w:type="gramStart"/>
      <w:r w:rsidRPr="00B033FB">
        <w:rPr>
          <w:sz w:val="20"/>
        </w:rPr>
        <w:t>sks</w:t>
      </w:r>
      <w:proofErr w:type="gramEnd"/>
      <w:r w:rsidRPr="00B033FB">
        <w:rPr>
          <w:sz w:val="20"/>
        </w:rPr>
        <w:t xml:space="preserve"> manajemen dihitung sbb :</w:t>
      </w:r>
    </w:p>
    <w:p w:rsidR="00860967" w:rsidRPr="00B667CF" w:rsidRDefault="00860967" w:rsidP="00860967">
      <w:pPr>
        <w:ind w:firstLine="708"/>
        <w:rPr>
          <w:sz w:val="18"/>
          <w:szCs w:val="18"/>
          <w:lang w:val="fi-FI"/>
        </w:rPr>
      </w:pPr>
      <w:r w:rsidRPr="00B667CF">
        <w:rPr>
          <w:sz w:val="18"/>
          <w:szCs w:val="18"/>
          <w:lang w:val="fi-FI"/>
        </w:rPr>
        <w:t>Beban kerja manajemen untuk jabatan-jabatan ini adalah sbb.</w:t>
      </w:r>
    </w:p>
    <w:p w:rsidR="00860967" w:rsidRPr="00E856D6" w:rsidRDefault="00860967" w:rsidP="00860967">
      <w:pPr>
        <w:ind w:left="720"/>
        <w:rPr>
          <w:sz w:val="18"/>
          <w:szCs w:val="18"/>
          <w:lang w:val="nb-NO"/>
        </w:rPr>
      </w:pPr>
      <w:r w:rsidRPr="00E856D6">
        <w:rPr>
          <w:sz w:val="18"/>
          <w:szCs w:val="18"/>
          <w:lang w:val="nb-NO"/>
        </w:rPr>
        <w:t xml:space="preserve">- rektor/direktur politeknik 12 </w:t>
      </w:r>
      <w:r>
        <w:rPr>
          <w:sz w:val="18"/>
          <w:szCs w:val="18"/>
          <w:lang w:val="nb-NO"/>
        </w:rPr>
        <w:t>sks</w:t>
      </w:r>
    </w:p>
    <w:p w:rsidR="00860967" w:rsidRPr="00E856D6" w:rsidRDefault="00860967" w:rsidP="00860967">
      <w:pPr>
        <w:ind w:left="720"/>
        <w:rPr>
          <w:sz w:val="18"/>
          <w:szCs w:val="18"/>
          <w:lang w:val="nb-NO"/>
        </w:rPr>
      </w:pPr>
      <w:r w:rsidRPr="00E856D6">
        <w:rPr>
          <w:sz w:val="18"/>
          <w:szCs w:val="18"/>
          <w:lang w:val="nb-NO"/>
        </w:rPr>
        <w:t xml:space="preserve">- pembantu rektor/dekan/ketua sekolah tinggi/direktur akademi 10 </w:t>
      </w:r>
      <w:r>
        <w:rPr>
          <w:sz w:val="18"/>
          <w:szCs w:val="18"/>
          <w:lang w:val="nb-NO"/>
        </w:rPr>
        <w:t>sks</w:t>
      </w:r>
    </w:p>
    <w:p w:rsidR="00860967" w:rsidRPr="00E856D6" w:rsidRDefault="00860967" w:rsidP="00860967">
      <w:pPr>
        <w:ind w:left="720"/>
        <w:rPr>
          <w:sz w:val="18"/>
          <w:szCs w:val="18"/>
          <w:lang w:val="nb-NO"/>
        </w:rPr>
      </w:pPr>
      <w:r w:rsidRPr="00E856D6">
        <w:rPr>
          <w:sz w:val="18"/>
          <w:szCs w:val="18"/>
          <w:lang w:val="nb-NO"/>
        </w:rPr>
        <w:t xml:space="preserve">- ketua lembaga/kepala UPT 8 </w:t>
      </w:r>
      <w:r>
        <w:rPr>
          <w:sz w:val="18"/>
          <w:szCs w:val="18"/>
          <w:lang w:val="nb-NO"/>
        </w:rPr>
        <w:t>sks</w:t>
      </w:r>
    </w:p>
    <w:p w:rsidR="00860967" w:rsidRPr="00E856D6" w:rsidRDefault="00860967" w:rsidP="00860967">
      <w:pPr>
        <w:ind w:left="810" w:hanging="90"/>
        <w:jc w:val="left"/>
        <w:rPr>
          <w:sz w:val="18"/>
          <w:szCs w:val="18"/>
          <w:lang w:val="nb-NO"/>
        </w:rPr>
      </w:pPr>
      <w:r w:rsidRPr="00E856D6">
        <w:rPr>
          <w:sz w:val="18"/>
          <w:szCs w:val="18"/>
          <w:lang w:val="nb-NO"/>
        </w:rPr>
        <w:t xml:space="preserve">- pembantu dekan/ketua jurusan/kepala pusat/ketua senat akademik/ketua senat fakultas 6 </w:t>
      </w:r>
      <w:r>
        <w:rPr>
          <w:sz w:val="18"/>
          <w:szCs w:val="18"/>
          <w:lang w:val="nb-NO"/>
        </w:rPr>
        <w:t>sks</w:t>
      </w:r>
    </w:p>
    <w:p w:rsidR="00860967" w:rsidRPr="00E856D6" w:rsidRDefault="00860967" w:rsidP="00860967">
      <w:pPr>
        <w:ind w:left="810" w:hanging="90"/>
        <w:jc w:val="left"/>
        <w:rPr>
          <w:sz w:val="18"/>
          <w:szCs w:val="18"/>
          <w:lang w:val="nb-NO"/>
        </w:rPr>
      </w:pPr>
      <w:r w:rsidRPr="00E856D6">
        <w:rPr>
          <w:sz w:val="18"/>
          <w:szCs w:val="18"/>
          <w:lang w:val="nb-NO"/>
        </w:rPr>
        <w:t xml:space="preserve">- sekretaris jurusan/sekretaris pusat/sekretaris senat akademik/sekretaris senat universitas/ sekretaris senat fakultas/ kepala lab. atau studio/kepala balai/ketua PS 4 </w:t>
      </w:r>
      <w:r>
        <w:rPr>
          <w:sz w:val="18"/>
          <w:szCs w:val="18"/>
          <w:lang w:val="nb-NO"/>
        </w:rPr>
        <w:t>sks</w:t>
      </w:r>
    </w:p>
    <w:p w:rsidR="00860967" w:rsidRPr="00E856D6" w:rsidRDefault="00860967" w:rsidP="00860967">
      <w:pPr>
        <w:ind w:left="720"/>
        <w:rPr>
          <w:sz w:val="18"/>
          <w:szCs w:val="18"/>
          <w:lang w:val="nb-NO"/>
        </w:rPr>
      </w:pPr>
      <w:r w:rsidRPr="00E856D6">
        <w:rPr>
          <w:sz w:val="18"/>
          <w:szCs w:val="18"/>
          <w:lang w:val="nb-NO"/>
        </w:rPr>
        <w:t xml:space="preserve">- sekretaris PS 3 </w:t>
      </w:r>
      <w:r>
        <w:rPr>
          <w:sz w:val="18"/>
          <w:szCs w:val="18"/>
          <w:lang w:val="nb-NO"/>
        </w:rPr>
        <w:t>sks</w:t>
      </w:r>
    </w:p>
    <w:p w:rsidR="00860967" w:rsidRDefault="00860967" w:rsidP="00860967">
      <w:pPr>
        <w:ind w:left="720" w:hanging="720"/>
        <w:rPr>
          <w:sz w:val="18"/>
          <w:szCs w:val="18"/>
          <w:lang w:val="id-ID"/>
        </w:rPr>
      </w:pPr>
      <w:r w:rsidRPr="00E856D6">
        <w:rPr>
          <w:sz w:val="18"/>
          <w:szCs w:val="18"/>
          <w:lang w:val="nb-NO"/>
        </w:rPr>
        <w:lastRenderedPageBreak/>
        <w:tab/>
      </w:r>
      <w:r w:rsidRPr="00E856D6">
        <w:rPr>
          <w:sz w:val="18"/>
          <w:szCs w:val="18"/>
          <w:lang w:val="sv-SE"/>
        </w:rPr>
        <w:t>Bagi PT yang memiliki struktur organisasi yang berbeda, beban kerja manajemen untuk jabatan baru disamakan dengan beban kerja jabatan yang setara.</w:t>
      </w:r>
    </w:p>
    <w:p w:rsidR="00FB2F7E" w:rsidRPr="007E7A48" w:rsidRDefault="00FB2F7E" w:rsidP="00860967">
      <w:pPr>
        <w:ind w:left="720" w:hanging="720"/>
        <w:rPr>
          <w:sz w:val="18"/>
          <w:szCs w:val="18"/>
          <w:lang w:val="id-ID"/>
        </w:rPr>
      </w:pPr>
    </w:p>
    <w:p w:rsidR="00860967" w:rsidRDefault="00860967" w:rsidP="007E7A48">
      <w:pPr>
        <w:ind w:left="709" w:hanging="709"/>
        <w:rPr>
          <w:rFonts w:cs="Arial"/>
          <w:bCs/>
          <w:iCs/>
        </w:rPr>
      </w:pPr>
      <w:r>
        <w:rPr>
          <w:rFonts w:cs="Arial"/>
          <w:bCs/>
          <w:iCs/>
        </w:rPr>
        <w:t>4.3.</w:t>
      </w:r>
      <w:r>
        <w:rPr>
          <w:rFonts w:cs="Arial"/>
          <w:bCs/>
          <w:iCs/>
          <w:lang w:val="id-ID"/>
        </w:rPr>
        <w:t>5</w:t>
      </w:r>
      <w:r w:rsidR="00924A98">
        <w:rPr>
          <w:rFonts w:cs="Arial"/>
          <w:bCs/>
          <w:iCs/>
          <w:lang w:val="id-ID"/>
        </w:rPr>
        <w:tab/>
      </w:r>
      <w:r w:rsidRPr="00B033FB">
        <w:rPr>
          <w:rFonts w:cs="Arial"/>
          <w:bCs/>
          <w:iCs/>
        </w:rPr>
        <w:t xml:space="preserve">Tuliskan data aktivitas mengajar dosen tetap </w:t>
      </w:r>
      <w:r w:rsidR="00E2663F">
        <w:rPr>
          <w:rFonts w:cs="Arial"/>
          <w:bCs/>
          <w:iCs/>
          <w:lang w:val="id-ID"/>
        </w:rPr>
        <w:t xml:space="preserve">yang bidang keahliannya di bidang Akuntansi </w:t>
      </w:r>
      <w:r>
        <w:rPr>
          <w:rFonts w:cs="Arial"/>
          <w:bCs/>
          <w:iCs/>
          <w:lang w:val="id-ID"/>
        </w:rPr>
        <w:t xml:space="preserve">di </w:t>
      </w:r>
      <w:r w:rsidR="00AA6BC1">
        <w:rPr>
          <w:rFonts w:cs="Arial"/>
          <w:bCs/>
          <w:iCs/>
          <w:lang w:val="id-ID"/>
        </w:rPr>
        <w:t>program PPAk</w:t>
      </w:r>
      <w:r w:rsidRPr="00B033FB">
        <w:rPr>
          <w:rFonts w:cs="Arial"/>
          <w:bCs/>
        </w:rPr>
        <w:t xml:space="preserve">, </w:t>
      </w:r>
      <w:r w:rsidRPr="00B033FB">
        <w:rPr>
          <w:rFonts w:cs="Arial"/>
          <w:bCs/>
          <w:iCs/>
        </w:rPr>
        <w:t>dalam satu tahun akademik terakhir dengan mengikuti format tabel berikut:</w:t>
      </w:r>
    </w:p>
    <w:p w:rsidR="00860967" w:rsidRPr="00B033FB" w:rsidRDefault="00860967" w:rsidP="00860967">
      <w:pPr>
        <w:ind w:left="709" w:hanging="529"/>
        <w:jc w:val="left"/>
        <w:rPr>
          <w:rFonts w:cs="Arial"/>
          <w:bCs/>
          <w:iCs/>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593"/>
        <w:gridCol w:w="1298"/>
        <w:gridCol w:w="810"/>
        <w:gridCol w:w="1530"/>
        <w:gridCol w:w="990"/>
        <w:gridCol w:w="1402"/>
        <w:gridCol w:w="1478"/>
      </w:tblGrid>
      <w:tr w:rsidR="00860967" w:rsidRPr="00B033FB" w:rsidTr="00917A40">
        <w:trPr>
          <w:cantSplit/>
          <w:trHeight w:val="1222"/>
        </w:trPr>
        <w:tc>
          <w:tcPr>
            <w:tcW w:w="709"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593"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w:t>
            </w:r>
          </w:p>
          <w:p w:rsidR="00860967" w:rsidRPr="00B033FB" w:rsidRDefault="00860967" w:rsidP="00461EF6">
            <w:pPr>
              <w:jc w:val="center"/>
              <w:rPr>
                <w:rFonts w:cs="Arial"/>
                <w:b/>
                <w:bCs/>
                <w:sz w:val="18"/>
              </w:rPr>
            </w:pPr>
            <w:r w:rsidRPr="00B033FB">
              <w:rPr>
                <w:rFonts w:cs="Arial"/>
                <w:b/>
                <w:bCs/>
                <w:sz w:val="18"/>
              </w:rPr>
              <w:t>Dosen Tetap</w:t>
            </w:r>
          </w:p>
        </w:tc>
        <w:tc>
          <w:tcPr>
            <w:tcW w:w="1298"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Bidang Keahlian</w:t>
            </w:r>
          </w:p>
        </w:tc>
        <w:tc>
          <w:tcPr>
            <w:tcW w:w="81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Kode Mata Kuliah</w:t>
            </w:r>
          </w:p>
        </w:tc>
        <w:tc>
          <w:tcPr>
            <w:tcW w:w="153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 Mata Kuliah</w:t>
            </w:r>
          </w:p>
        </w:tc>
        <w:tc>
          <w:tcPr>
            <w:tcW w:w="99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Kelas</w:t>
            </w:r>
          </w:p>
        </w:tc>
        <w:tc>
          <w:tcPr>
            <w:tcW w:w="1402"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Jumlah Pertemuan yang D</w:t>
            </w:r>
            <w:r w:rsidRPr="00B033FB">
              <w:rPr>
                <w:rFonts w:cs="Arial"/>
                <w:b/>
                <w:bCs/>
                <w:sz w:val="18"/>
              </w:rPr>
              <w:t>irencanakan</w:t>
            </w:r>
          </w:p>
        </w:tc>
        <w:tc>
          <w:tcPr>
            <w:tcW w:w="1478"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Jumlah Pertemuan yang Dilaksa</w:t>
            </w:r>
            <w:r w:rsidRPr="00B033FB">
              <w:rPr>
                <w:rFonts w:cs="Arial"/>
                <w:b/>
                <w:bCs/>
                <w:sz w:val="18"/>
              </w:rPr>
              <w:t>nakan</w:t>
            </w:r>
          </w:p>
        </w:tc>
      </w:tr>
      <w:tr w:rsidR="00860967" w:rsidRPr="00B033FB" w:rsidTr="00917A40">
        <w:trPr>
          <w:cantSplit/>
          <w:trHeight w:val="272"/>
        </w:trPr>
        <w:tc>
          <w:tcPr>
            <w:tcW w:w="709"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593"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1298"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153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99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1402"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1478" w:type="dxa"/>
            <w:tcBorders>
              <w:top w:val="double" w:sz="4" w:space="0" w:color="auto"/>
            </w:tcBorders>
            <w:vAlign w:val="center"/>
          </w:tcPr>
          <w:p w:rsidR="00860967" w:rsidRPr="00B033FB" w:rsidRDefault="00860967" w:rsidP="00461EF6">
            <w:pPr>
              <w:jc w:val="center"/>
              <w:rPr>
                <w:rFonts w:cs="Arial"/>
                <w:b/>
                <w:bCs/>
                <w:sz w:val="18"/>
              </w:rPr>
            </w:pPr>
            <w:r>
              <w:rPr>
                <w:rFonts w:cs="Arial"/>
                <w:b/>
                <w:bCs/>
                <w:sz w:val="18"/>
              </w:rPr>
              <w:t>(8)</w:t>
            </w:r>
          </w:p>
        </w:tc>
      </w:tr>
      <w:tr w:rsidR="00860967" w:rsidRPr="00B033FB" w:rsidTr="00461EF6">
        <w:trPr>
          <w:cantSplit/>
        </w:trPr>
        <w:tc>
          <w:tcPr>
            <w:tcW w:w="709" w:type="dxa"/>
          </w:tcPr>
          <w:p w:rsidR="00860967" w:rsidRPr="00B033FB" w:rsidRDefault="00860967" w:rsidP="00461EF6">
            <w:pPr>
              <w:rPr>
                <w:rFonts w:cs="Arial"/>
                <w:bCs/>
              </w:rPr>
            </w:pPr>
          </w:p>
        </w:tc>
        <w:tc>
          <w:tcPr>
            <w:tcW w:w="1593" w:type="dxa"/>
          </w:tcPr>
          <w:p w:rsidR="00860967" w:rsidRPr="00B033FB" w:rsidRDefault="00860967" w:rsidP="00461EF6">
            <w:pPr>
              <w:rPr>
                <w:rFonts w:cs="Arial"/>
                <w:bCs/>
              </w:rPr>
            </w:pPr>
          </w:p>
        </w:tc>
        <w:tc>
          <w:tcPr>
            <w:tcW w:w="129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530"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1402" w:type="dxa"/>
          </w:tcPr>
          <w:p w:rsidR="00860967" w:rsidRPr="00B033FB" w:rsidRDefault="00860967" w:rsidP="00461EF6">
            <w:pPr>
              <w:rPr>
                <w:rFonts w:cs="Arial"/>
                <w:bCs/>
              </w:rPr>
            </w:pPr>
          </w:p>
        </w:tc>
        <w:tc>
          <w:tcPr>
            <w:tcW w:w="1478" w:type="dxa"/>
          </w:tcPr>
          <w:p w:rsidR="00860967" w:rsidRPr="00B033FB" w:rsidRDefault="00860967" w:rsidP="00461EF6">
            <w:pPr>
              <w:rPr>
                <w:rFonts w:cs="Arial"/>
                <w:bCs/>
              </w:rPr>
            </w:pPr>
          </w:p>
        </w:tc>
      </w:tr>
      <w:tr w:rsidR="00860967" w:rsidRPr="00B033FB" w:rsidTr="00461EF6">
        <w:trPr>
          <w:cantSplit/>
        </w:trPr>
        <w:tc>
          <w:tcPr>
            <w:tcW w:w="709" w:type="dxa"/>
          </w:tcPr>
          <w:p w:rsidR="00860967" w:rsidRPr="00B033FB" w:rsidRDefault="00860967" w:rsidP="00461EF6">
            <w:pPr>
              <w:rPr>
                <w:rFonts w:cs="Arial"/>
                <w:bCs/>
              </w:rPr>
            </w:pPr>
          </w:p>
        </w:tc>
        <w:tc>
          <w:tcPr>
            <w:tcW w:w="1593" w:type="dxa"/>
          </w:tcPr>
          <w:p w:rsidR="00860967" w:rsidRPr="00B033FB" w:rsidRDefault="00860967" w:rsidP="00461EF6">
            <w:pPr>
              <w:rPr>
                <w:rFonts w:cs="Arial"/>
                <w:bCs/>
              </w:rPr>
            </w:pPr>
          </w:p>
        </w:tc>
        <w:tc>
          <w:tcPr>
            <w:tcW w:w="129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530"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1402" w:type="dxa"/>
          </w:tcPr>
          <w:p w:rsidR="00860967" w:rsidRPr="00B033FB" w:rsidRDefault="00860967" w:rsidP="00461EF6">
            <w:pPr>
              <w:rPr>
                <w:rFonts w:cs="Arial"/>
                <w:bCs/>
              </w:rPr>
            </w:pPr>
          </w:p>
        </w:tc>
        <w:tc>
          <w:tcPr>
            <w:tcW w:w="1478" w:type="dxa"/>
          </w:tcPr>
          <w:p w:rsidR="00860967" w:rsidRPr="00B033FB" w:rsidRDefault="00860967" w:rsidP="00461EF6">
            <w:pPr>
              <w:rPr>
                <w:rFonts w:cs="Arial"/>
                <w:bCs/>
              </w:rPr>
            </w:pPr>
          </w:p>
        </w:tc>
      </w:tr>
      <w:tr w:rsidR="00860967" w:rsidRPr="00B033FB" w:rsidTr="005A0459">
        <w:trPr>
          <w:cantSplit/>
        </w:trPr>
        <w:tc>
          <w:tcPr>
            <w:tcW w:w="709" w:type="dxa"/>
            <w:tcBorders>
              <w:bottom w:val="double" w:sz="4" w:space="0" w:color="auto"/>
            </w:tcBorders>
          </w:tcPr>
          <w:p w:rsidR="00860967" w:rsidRPr="00B033FB" w:rsidRDefault="00860967" w:rsidP="00461EF6">
            <w:pPr>
              <w:rPr>
                <w:rFonts w:cs="Arial"/>
                <w:bCs/>
              </w:rPr>
            </w:pPr>
          </w:p>
        </w:tc>
        <w:tc>
          <w:tcPr>
            <w:tcW w:w="1593" w:type="dxa"/>
            <w:tcBorders>
              <w:bottom w:val="double" w:sz="4" w:space="0" w:color="auto"/>
            </w:tcBorders>
          </w:tcPr>
          <w:p w:rsidR="00860967" w:rsidRPr="00B033FB" w:rsidRDefault="00860967" w:rsidP="00461EF6">
            <w:pPr>
              <w:rPr>
                <w:rFonts w:cs="Arial"/>
                <w:bCs/>
              </w:rPr>
            </w:pPr>
          </w:p>
        </w:tc>
        <w:tc>
          <w:tcPr>
            <w:tcW w:w="1298" w:type="dxa"/>
            <w:tcBorders>
              <w:bottom w:val="double" w:sz="4" w:space="0" w:color="auto"/>
            </w:tcBorders>
          </w:tcPr>
          <w:p w:rsidR="00860967" w:rsidRPr="00B033FB" w:rsidRDefault="00860967" w:rsidP="00461EF6">
            <w:pPr>
              <w:rPr>
                <w:rFonts w:cs="Arial"/>
                <w:bCs/>
              </w:rPr>
            </w:pPr>
          </w:p>
        </w:tc>
        <w:tc>
          <w:tcPr>
            <w:tcW w:w="810" w:type="dxa"/>
            <w:tcBorders>
              <w:bottom w:val="double" w:sz="4" w:space="0" w:color="auto"/>
            </w:tcBorders>
          </w:tcPr>
          <w:p w:rsidR="00860967" w:rsidRPr="00B033FB" w:rsidRDefault="00860967" w:rsidP="00461EF6">
            <w:pPr>
              <w:rPr>
                <w:rFonts w:cs="Arial"/>
                <w:bCs/>
              </w:rPr>
            </w:pPr>
          </w:p>
        </w:tc>
        <w:tc>
          <w:tcPr>
            <w:tcW w:w="1530" w:type="dxa"/>
            <w:tcBorders>
              <w:bottom w:val="double" w:sz="4" w:space="0" w:color="auto"/>
            </w:tcBorders>
          </w:tcPr>
          <w:p w:rsidR="00860967" w:rsidRPr="00B033FB" w:rsidRDefault="00860967" w:rsidP="00461EF6">
            <w:pPr>
              <w:rPr>
                <w:rFonts w:cs="Arial"/>
                <w:bCs/>
              </w:rPr>
            </w:pPr>
          </w:p>
        </w:tc>
        <w:tc>
          <w:tcPr>
            <w:tcW w:w="990" w:type="dxa"/>
            <w:tcBorders>
              <w:bottom w:val="double" w:sz="4" w:space="0" w:color="auto"/>
            </w:tcBorders>
          </w:tcPr>
          <w:p w:rsidR="00860967" w:rsidRPr="00B033FB" w:rsidRDefault="00860967" w:rsidP="00461EF6">
            <w:pPr>
              <w:rPr>
                <w:rFonts w:cs="Arial"/>
                <w:bCs/>
              </w:rPr>
            </w:pPr>
          </w:p>
        </w:tc>
        <w:tc>
          <w:tcPr>
            <w:tcW w:w="1402" w:type="dxa"/>
            <w:tcBorders>
              <w:bottom w:val="double" w:sz="4" w:space="0" w:color="auto"/>
            </w:tcBorders>
          </w:tcPr>
          <w:p w:rsidR="00860967" w:rsidRPr="00B033FB" w:rsidRDefault="00860967" w:rsidP="00461EF6">
            <w:pPr>
              <w:rPr>
                <w:rFonts w:cs="Arial"/>
                <w:bCs/>
              </w:rPr>
            </w:pPr>
          </w:p>
        </w:tc>
        <w:tc>
          <w:tcPr>
            <w:tcW w:w="1478" w:type="dxa"/>
            <w:tcBorders>
              <w:bottom w:val="double" w:sz="4" w:space="0" w:color="auto"/>
            </w:tcBorders>
          </w:tcPr>
          <w:p w:rsidR="00860967" w:rsidRPr="00B033FB" w:rsidRDefault="00860967" w:rsidP="00461EF6">
            <w:pPr>
              <w:rPr>
                <w:rFonts w:cs="Arial"/>
                <w:bCs/>
              </w:rPr>
            </w:pPr>
          </w:p>
        </w:tc>
      </w:tr>
      <w:tr w:rsidR="00860967" w:rsidRPr="00B033FB" w:rsidTr="005A0459">
        <w:trPr>
          <w:cantSplit/>
        </w:trPr>
        <w:tc>
          <w:tcPr>
            <w:tcW w:w="6930" w:type="dxa"/>
            <w:gridSpan w:val="6"/>
            <w:tcBorders>
              <w:top w:val="double" w:sz="4" w:space="0" w:color="auto"/>
            </w:tcBorders>
          </w:tcPr>
          <w:p w:rsidR="00860967" w:rsidRPr="005A0459" w:rsidRDefault="0061116D" w:rsidP="00461EF6">
            <w:pPr>
              <w:jc w:val="center"/>
              <w:rPr>
                <w:rFonts w:cs="Arial"/>
                <w:b/>
                <w:bCs/>
              </w:rPr>
            </w:pPr>
            <w:r w:rsidRPr="0061116D">
              <w:rPr>
                <w:rFonts w:cs="Arial"/>
                <w:b/>
                <w:bCs/>
              </w:rPr>
              <w:t>Jumlah</w:t>
            </w:r>
          </w:p>
        </w:tc>
        <w:tc>
          <w:tcPr>
            <w:tcW w:w="1402" w:type="dxa"/>
            <w:tcBorders>
              <w:top w:val="double" w:sz="4" w:space="0" w:color="auto"/>
            </w:tcBorders>
          </w:tcPr>
          <w:p w:rsidR="00860967" w:rsidRPr="00B033FB" w:rsidRDefault="00860967" w:rsidP="00461EF6">
            <w:pPr>
              <w:rPr>
                <w:rFonts w:cs="Arial"/>
                <w:bCs/>
              </w:rPr>
            </w:pPr>
          </w:p>
        </w:tc>
        <w:tc>
          <w:tcPr>
            <w:tcW w:w="1478" w:type="dxa"/>
            <w:tcBorders>
              <w:top w:val="double" w:sz="4" w:space="0" w:color="auto"/>
            </w:tcBorders>
          </w:tcPr>
          <w:p w:rsidR="00860967" w:rsidRPr="00B033FB" w:rsidRDefault="00860967" w:rsidP="00461EF6">
            <w:pPr>
              <w:rPr>
                <w:rFonts w:cs="Arial"/>
                <w:bCs/>
              </w:rPr>
            </w:pPr>
          </w:p>
        </w:tc>
      </w:tr>
    </w:tbl>
    <w:p w:rsidR="00860967" w:rsidRPr="00B033FB" w:rsidRDefault="00860967" w:rsidP="00860967">
      <w:pPr>
        <w:rPr>
          <w:rFonts w:cs="Arial"/>
          <w:bCs/>
          <w:i/>
          <w:iCs/>
        </w:rPr>
      </w:pPr>
    </w:p>
    <w:p w:rsidR="00860967" w:rsidRDefault="00860967" w:rsidP="007E7A48">
      <w:pPr>
        <w:tabs>
          <w:tab w:val="left" w:pos="709"/>
        </w:tabs>
        <w:ind w:left="709" w:hanging="709"/>
        <w:rPr>
          <w:rFonts w:cs="Arial"/>
          <w:bCs/>
          <w:iCs/>
        </w:rPr>
      </w:pPr>
      <w:r>
        <w:rPr>
          <w:rFonts w:cs="Arial"/>
          <w:bCs/>
          <w:iCs/>
        </w:rPr>
        <w:t>4.3.</w:t>
      </w:r>
      <w:r>
        <w:rPr>
          <w:rFonts w:cs="Arial"/>
          <w:bCs/>
          <w:iCs/>
          <w:lang w:val="id-ID"/>
        </w:rPr>
        <w:t>6</w:t>
      </w:r>
      <w:r w:rsidRPr="00B033FB">
        <w:rPr>
          <w:rFonts w:cs="Arial"/>
          <w:bCs/>
          <w:iCs/>
        </w:rPr>
        <w:t xml:space="preserve"> Tuliskan data aktivitas mengajar dosen tetap yang bidang keahliannya di luar</w:t>
      </w:r>
      <w:r>
        <w:rPr>
          <w:rFonts w:cs="Arial"/>
          <w:bCs/>
          <w:lang w:val="id-ID"/>
        </w:rPr>
        <w:t>Akuntansi</w:t>
      </w:r>
      <w:r w:rsidRPr="00B033FB">
        <w:rPr>
          <w:rFonts w:cs="Arial"/>
          <w:bCs/>
        </w:rPr>
        <w:t>,</w:t>
      </w:r>
      <w:r w:rsidRPr="00B033FB">
        <w:rPr>
          <w:rFonts w:cs="Arial"/>
          <w:bCs/>
          <w:iCs/>
        </w:rPr>
        <w:t xml:space="preserve"> dalam satu tahun akademik terakhir </w:t>
      </w:r>
      <w:r w:rsidR="00890E50">
        <w:rPr>
          <w:rFonts w:cs="Arial"/>
          <w:bCs/>
          <w:iCs/>
        </w:rPr>
        <w:t xml:space="preserve">di </w:t>
      </w:r>
      <w:r w:rsidR="00AA6BC1">
        <w:rPr>
          <w:rFonts w:cs="Arial"/>
          <w:bCs/>
          <w:iCs/>
        </w:rPr>
        <w:t>program PPAk</w:t>
      </w:r>
      <w:r>
        <w:rPr>
          <w:rFonts w:cs="Arial"/>
          <w:bCs/>
          <w:iCs/>
        </w:rPr>
        <w:t xml:space="preserve"> ini </w:t>
      </w:r>
      <w:r w:rsidRPr="00B033FB">
        <w:rPr>
          <w:rFonts w:cs="Arial"/>
          <w:bCs/>
          <w:iCs/>
        </w:rPr>
        <w:t>dengan mengikuti format tabel berikut:</w:t>
      </w:r>
    </w:p>
    <w:p w:rsidR="00860967" w:rsidRPr="00B033FB" w:rsidRDefault="00860967" w:rsidP="00860967">
      <w:pPr>
        <w:ind w:left="851" w:hanging="671"/>
        <w:jc w:val="left"/>
        <w:rPr>
          <w:rFonts w:cs="Arial"/>
          <w:bCs/>
          <w:iCs/>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593"/>
        <w:gridCol w:w="1298"/>
        <w:gridCol w:w="810"/>
        <w:gridCol w:w="1530"/>
        <w:gridCol w:w="990"/>
        <w:gridCol w:w="1440"/>
        <w:gridCol w:w="1440"/>
      </w:tblGrid>
      <w:tr w:rsidR="00860967" w:rsidRPr="00B033FB" w:rsidTr="00917A40">
        <w:trPr>
          <w:cantSplit/>
          <w:trHeight w:val="1222"/>
        </w:trPr>
        <w:tc>
          <w:tcPr>
            <w:tcW w:w="709"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593"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w:t>
            </w:r>
          </w:p>
          <w:p w:rsidR="00860967" w:rsidRPr="00B033FB" w:rsidRDefault="00860967" w:rsidP="00461EF6">
            <w:pPr>
              <w:jc w:val="center"/>
              <w:rPr>
                <w:rFonts w:cs="Arial"/>
                <w:b/>
                <w:bCs/>
                <w:sz w:val="18"/>
              </w:rPr>
            </w:pPr>
            <w:r w:rsidRPr="00B033FB">
              <w:rPr>
                <w:rFonts w:cs="Arial"/>
                <w:b/>
                <w:bCs/>
                <w:sz w:val="18"/>
              </w:rPr>
              <w:t>Dosen Tetap</w:t>
            </w:r>
          </w:p>
        </w:tc>
        <w:tc>
          <w:tcPr>
            <w:tcW w:w="1298"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Bidang Keahlian</w:t>
            </w:r>
          </w:p>
        </w:tc>
        <w:tc>
          <w:tcPr>
            <w:tcW w:w="81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Kode Mata Kuliah</w:t>
            </w:r>
          </w:p>
        </w:tc>
        <w:tc>
          <w:tcPr>
            <w:tcW w:w="153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 Mata Kuliah</w:t>
            </w:r>
          </w:p>
        </w:tc>
        <w:tc>
          <w:tcPr>
            <w:tcW w:w="99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Kelas</w:t>
            </w:r>
          </w:p>
        </w:tc>
        <w:tc>
          <w:tcPr>
            <w:tcW w:w="144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Jumlah Pertemuan yang D</w:t>
            </w:r>
            <w:r w:rsidRPr="00B033FB">
              <w:rPr>
                <w:rFonts w:cs="Arial"/>
                <w:b/>
                <w:bCs/>
                <w:sz w:val="18"/>
              </w:rPr>
              <w:t>irencanakan</w:t>
            </w:r>
          </w:p>
        </w:tc>
        <w:tc>
          <w:tcPr>
            <w:tcW w:w="144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Jumlah Pertemuan yang Dilaksa</w:t>
            </w:r>
            <w:r w:rsidRPr="00B033FB">
              <w:rPr>
                <w:rFonts w:cs="Arial"/>
                <w:b/>
                <w:bCs/>
                <w:sz w:val="18"/>
              </w:rPr>
              <w:t>nakan</w:t>
            </w:r>
          </w:p>
        </w:tc>
      </w:tr>
      <w:tr w:rsidR="00860967" w:rsidRPr="00B033FB" w:rsidTr="00917A40">
        <w:trPr>
          <w:cantSplit/>
          <w:trHeight w:val="272"/>
        </w:trPr>
        <w:tc>
          <w:tcPr>
            <w:tcW w:w="709"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593"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1298"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153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99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144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1440" w:type="dxa"/>
            <w:tcBorders>
              <w:top w:val="double" w:sz="4" w:space="0" w:color="auto"/>
            </w:tcBorders>
            <w:vAlign w:val="center"/>
          </w:tcPr>
          <w:p w:rsidR="00860967" w:rsidRPr="00B033FB" w:rsidRDefault="00860967" w:rsidP="00461EF6">
            <w:pPr>
              <w:jc w:val="center"/>
              <w:rPr>
                <w:rFonts w:cs="Arial"/>
                <w:b/>
                <w:bCs/>
                <w:sz w:val="18"/>
              </w:rPr>
            </w:pPr>
            <w:r>
              <w:rPr>
                <w:rFonts w:cs="Arial"/>
                <w:b/>
                <w:bCs/>
                <w:sz w:val="18"/>
              </w:rPr>
              <w:t>(8)</w:t>
            </w:r>
          </w:p>
        </w:tc>
      </w:tr>
      <w:tr w:rsidR="00860967" w:rsidRPr="00B033FB" w:rsidTr="00461EF6">
        <w:trPr>
          <w:cantSplit/>
        </w:trPr>
        <w:tc>
          <w:tcPr>
            <w:tcW w:w="709" w:type="dxa"/>
          </w:tcPr>
          <w:p w:rsidR="00860967" w:rsidRPr="00B033FB" w:rsidRDefault="00860967" w:rsidP="00461EF6">
            <w:pPr>
              <w:rPr>
                <w:rFonts w:cs="Arial"/>
                <w:bCs/>
              </w:rPr>
            </w:pPr>
          </w:p>
        </w:tc>
        <w:tc>
          <w:tcPr>
            <w:tcW w:w="1593" w:type="dxa"/>
          </w:tcPr>
          <w:p w:rsidR="00860967" w:rsidRPr="00B033FB" w:rsidRDefault="00860967" w:rsidP="00461EF6">
            <w:pPr>
              <w:rPr>
                <w:rFonts w:cs="Arial"/>
                <w:bCs/>
              </w:rPr>
            </w:pPr>
          </w:p>
        </w:tc>
        <w:tc>
          <w:tcPr>
            <w:tcW w:w="129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530"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r>
      <w:tr w:rsidR="00860967" w:rsidRPr="00B033FB" w:rsidTr="00461EF6">
        <w:trPr>
          <w:cantSplit/>
        </w:trPr>
        <w:tc>
          <w:tcPr>
            <w:tcW w:w="709" w:type="dxa"/>
          </w:tcPr>
          <w:p w:rsidR="00860967" w:rsidRPr="00B033FB" w:rsidRDefault="00860967" w:rsidP="00461EF6">
            <w:pPr>
              <w:rPr>
                <w:rFonts w:cs="Arial"/>
                <w:bCs/>
              </w:rPr>
            </w:pPr>
          </w:p>
        </w:tc>
        <w:tc>
          <w:tcPr>
            <w:tcW w:w="1593" w:type="dxa"/>
          </w:tcPr>
          <w:p w:rsidR="00860967" w:rsidRPr="00B033FB" w:rsidRDefault="00860967" w:rsidP="00461EF6">
            <w:pPr>
              <w:rPr>
                <w:rFonts w:cs="Arial"/>
                <w:bCs/>
              </w:rPr>
            </w:pPr>
          </w:p>
        </w:tc>
        <w:tc>
          <w:tcPr>
            <w:tcW w:w="1298"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530"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r>
      <w:tr w:rsidR="00860967" w:rsidRPr="00B033FB" w:rsidTr="005A0459">
        <w:trPr>
          <w:cantSplit/>
        </w:trPr>
        <w:tc>
          <w:tcPr>
            <w:tcW w:w="709" w:type="dxa"/>
            <w:tcBorders>
              <w:bottom w:val="double" w:sz="4" w:space="0" w:color="auto"/>
            </w:tcBorders>
          </w:tcPr>
          <w:p w:rsidR="00860967" w:rsidRPr="00B033FB" w:rsidRDefault="00860967" w:rsidP="00461EF6">
            <w:pPr>
              <w:rPr>
                <w:rFonts w:cs="Arial"/>
                <w:bCs/>
              </w:rPr>
            </w:pPr>
          </w:p>
        </w:tc>
        <w:tc>
          <w:tcPr>
            <w:tcW w:w="1593" w:type="dxa"/>
            <w:tcBorders>
              <w:bottom w:val="double" w:sz="4" w:space="0" w:color="auto"/>
            </w:tcBorders>
          </w:tcPr>
          <w:p w:rsidR="00860967" w:rsidRPr="00B033FB" w:rsidRDefault="00860967" w:rsidP="00461EF6">
            <w:pPr>
              <w:rPr>
                <w:rFonts w:cs="Arial"/>
                <w:bCs/>
              </w:rPr>
            </w:pPr>
          </w:p>
        </w:tc>
        <w:tc>
          <w:tcPr>
            <w:tcW w:w="1298" w:type="dxa"/>
            <w:tcBorders>
              <w:bottom w:val="double" w:sz="4" w:space="0" w:color="auto"/>
            </w:tcBorders>
          </w:tcPr>
          <w:p w:rsidR="00860967" w:rsidRPr="00B033FB" w:rsidRDefault="00860967" w:rsidP="00461EF6">
            <w:pPr>
              <w:rPr>
                <w:rFonts w:cs="Arial"/>
                <w:bCs/>
              </w:rPr>
            </w:pPr>
          </w:p>
        </w:tc>
        <w:tc>
          <w:tcPr>
            <w:tcW w:w="810" w:type="dxa"/>
            <w:tcBorders>
              <w:bottom w:val="double" w:sz="4" w:space="0" w:color="auto"/>
            </w:tcBorders>
          </w:tcPr>
          <w:p w:rsidR="00860967" w:rsidRPr="00B033FB" w:rsidRDefault="00860967" w:rsidP="00461EF6">
            <w:pPr>
              <w:rPr>
                <w:rFonts w:cs="Arial"/>
                <w:bCs/>
              </w:rPr>
            </w:pPr>
          </w:p>
        </w:tc>
        <w:tc>
          <w:tcPr>
            <w:tcW w:w="1530" w:type="dxa"/>
            <w:tcBorders>
              <w:bottom w:val="double" w:sz="4" w:space="0" w:color="auto"/>
            </w:tcBorders>
          </w:tcPr>
          <w:p w:rsidR="00860967" w:rsidRPr="00B033FB" w:rsidRDefault="00860967" w:rsidP="00461EF6">
            <w:pPr>
              <w:rPr>
                <w:rFonts w:cs="Arial"/>
                <w:bCs/>
              </w:rPr>
            </w:pPr>
          </w:p>
        </w:tc>
        <w:tc>
          <w:tcPr>
            <w:tcW w:w="990" w:type="dxa"/>
            <w:tcBorders>
              <w:bottom w:val="double" w:sz="4" w:space="0" w:color="auto"/>
            </w:tcBorders>
          </w:tcPr>
          <w:p w:rsidR="00860967" w:rsidRPr="00B033FB" w:rsidRDefault="00860967" w:rsidP="00461EF6">
            <w:pPr>
              <w:rPr>
                <w:rFonts w:cs="Arial"/>
                <w:bCs/>
              </w:rPr>
            </w:pPr>
          </w:p>
        </w:tc>
        <w:tc>
          <w:tcPr>
            <w:tcW w:w="1440" w:type="dxa"/>
            <w:tcBorders>
              <w:bottom w:val="double" w:sz="4" w:space="0" w:color="auto"/>
            </w:tcBorders>
          </w:tcPr>
          <w:p w:rsidR="00860967" w:rsidRPr="00B033FB" w:rsidRDefault="00860967" w:rsidP="00461EF6">
            <w:pPr>
              <w:rPr>
                <w:rFonts w:cs="Arial"/>
                <w:bCs/>
              </w:rPr>
            </w:pPr>
          </w:p>
        </w:tc>
        <w:tc>
          <w:tcPr>
            <w:tcW w:w="1440" w:type="dxa"/>
            <w:tcBorders>
              <w:bottom w:val="double" w:sz="4" w:space="0" w:color="auto"/>
            </w:tcBorders>
          </w:tcPr>
          <w:p w:rsidR="00860967" w:rsidRPr="00B033FB" w:rsidRDefault="00860967" w:rsidP="00461EF6">
            <w:pPr>
              <w:rPr>
                <w:rFonts w:cs="Arial"/>
                <w:bCs/>
              </w:rPr>
            </w:pPr>
          </w:p>
        </w:tc>
      </w:tr>
      <w:tr w:rsidR="00860967" w:rsidRPr="00B033FB" w:rsidTr="005A0459">
        <w:trPr>
          <w:cantSplit/>
        </w:trPr>
        <w:tc>
          <w:tcPr>
            <w:tcW w:w="6930" w:type="dxa"/>
            <w:gridSpan w:val="6"/>
            <w:tcBorders>
              <w:top w:val="double" w:sz="4" w:space="0" w:color="auto"/>
            </w:tcBorders>
          </w:tcPr>
          <w:p w:rsidR="00860967" w:rsidRPr="005A0459" w:rsidRDefault="0061116D" w:rsidP="00461EF6">
            <w:pPr>
              <w:jc w:val="center"/>
              <w:rPr>
                <w:rFonts w:cs="Arial"/>
                <w:b/>
                <w:bCs/>
              </w:rPr>
            </w:pPr>
            <w:r w:rsidRPr="0061116D">
              <w:rPr>
                <w:rFonts w:cs="Arial"/>
                <w:b/>
                <w:bCs/>
              </w:rPr>
              <w:t>Jumlah</w:t>
            </w:r>
          </w:p>
        </w:tc>
        <w:tc>
          <w:tcPr>
            <w:tcW w:w="1440" w:type="dxa"/>
            <w:tcBorders>
              <w:top w:val="double" w:sz="4" w:space="0" w:color="auto"/>
            </w:tcBorders>
          </w:tcPr>
          <w:p w:rsidR="00860967" w:rsidRPr="00B033FB" w:rsidRDefault="00860967" w:rsidP="00461EF6">
            <w:pPr>
              <w:rPr>
                <w:rFonts w:cs="Arial"/>
                <w:bCs/>
              </w:rPr>
            </w:pPr>
          </w:p>
        </w:tc>
        <w:tc>
          <w:tcPr>
            <w:tcW w:w="1440" w:type="dxa"/>
            <w:tcBorders>
              <w:top w:val="double" w:sz="4" w:space="0" w:color="auto"/>
            </w:tcBorders>
          </w:tcPr>
          <w:p w:rsidR="00860967" w:rsidRPr="00B033FB" w:rsidRDefault="00860967" w:rsidP="00461EF6">
            <w:pPr>
              <w:rPr>
                <w:rFonts w:cs="Arial"/>
                <w:bCs/>
              </w:rPr>
            </w:pPr>
          </w:p>
        </w:tc>
      </w:tr>
    </w:tbl>
    <w:p w:rsidR="00860967" w:rsidRDefault="00860967" w:rsidP="00860967">
      <w:pPr>
        <w:ind w:left="540" w:hanging="360"/>
        <w:rPr>
          <w:rFonts w:cs="Arial"/>
          <w:bCs/>
        </w:rPr>
      </w:pPr>
    </w:p>
    <w:p w:rsidR="00860967" w:rsidRDefault="00860967" w:rsidP="00860967">
      <w:pPr>
        <w:ind w:left="540" w:hanging="360"/>
        <w:rPr>
          <w:rFonts w:cs="Arial"/>
          <w:bCs/>
        </w:rPr>
      </w:pPr>
      <w:proofErr w:type="gramStart"/>
      <w:r>
        <w:rPr>
          <w:rFonts w:cs="Arial"/>
          <w:bCs/>
        </w:rPr>
        <w:t>4.4</w:t>
      </w:r>
      <w:r w:rsidR="00AE148C">
        <w:rPr>
          <w:rFonts w:cs="Arial"/>
          <w:bCs/>
        </w:rPr>
        <w:t xml:space="preserve">  </w:t>
      </w:r>
      <w:r>
        <w:rPr>
          <w:rFonts w:cs="Arial"/>
          <w:bCs/>
        </w:rPr>
        <w:t>Dosen</w:t>
      </w:r>
      <w:proofErr w:type="gramEnd"/>
      <w:r>
        <w:rPr>
          <w:rFonts w:cs="Arial"/>
          <w:bCs/>
        </w:rPr>
        <w:t xml:space="preserve"> Tidak Tetap</w:t>
      </w:r>
    </w:p>
    <w:p w:rsidR="00860967" w:rsidRDefault="00860967" w:rsidP="00860967">
      <w:pPr>
        <w:ind w:left="540" w:hanging="360"/>
        <w:rPr>
          <w:rFonts w:cs="Arial"/>
          <w:bCs/>
        </w:rPr>
      </w:pPr>
    </w:p>
    <w:p w:rsidR="00860967" w:rsidRDefault="00860967" w:rsidP="007E7A48">
      <w:pPr>
        <w:ind w:left="851" w:hanging="671"/>
        <w:rPr>
          <w:rFonts w:cs="Arial"/>
          <w:bCs/>
        </w:rPr>
      </w:pPr>
      <w:r>
        <w:rPr>
          <w:rFonts w:cs="Arial"/>
          <w:bCs/>
        </w:rPr>
        <w:t>4.4.1</w:t>
      </w:r>
      <w:r w:rsidR="00924A98">
        <w:rPr>
          <w:rFonts w:cs="Arial"/>
          <w:bCs/>
          <w:lang w:val="id-ID"/>
        </w:rPr>
        <w:tab/>
      </w:r>
      <w:r w:rsidRPr="00B033FB">
        <w:rPr>
          <w:rFonts w:cs="Arial"/>
          <w:bCs/>
        </w:rPr>
        <w:t xml:space="preserve">Tuliskan data </w:t>
      </w:r>
      <w:r w:rsidRPr="00B033FB">
        <w:rPr>
          <w:rFonts w:cs="Arial"/>
        </w:rPr>
        <w:t>dosen tidak tetap</w:t>
      </w:r>
      <w:r w:rsidR="00E605C4">
        <w:rPr>
          <w:rFonts w:cs="Arial"/>
        </w:rPr>
        <w:t xml:space="preserve"> </w:t>
      </w:r>
      <w:r w:rsidR="002B3B2B">
        <w:rPr>
          <w:rFonts w:cs="Arial"/>
          <w:bCs/>
          <w:lang w:val="id-ID"/>
        </w:rPr>
        <w:t xml:space="preserve">akademisi </w:t>
      </w:r>
      <w:r w:rsidR="00AA6BC1">
        <w:rPr>
          <w:rFonts w:cs="Arial"/>
          <w:bCs/>
          <w:lang w:val="id-ID"/>
        </w:rPr>
        <w:t>program PPAk</w:t>
      </w:r>
      <w:r w:rsidRPr="00B033FB">
        <w:rPr>
          <w:rFonts w:cs="Arial"/>
          <w:bCs/>
        </w:rPr>
        <w:t xml:space="preserve"> dengan mengikuti format tabel berikut:</w:t>
      </w:r>
    </w:p>
    <w:p w:rsidR="00860967" w:rsidRDefault="00860967" w:rsidP="00860967">
      <w:pPr>
        <w:ind w:left="540" w:hanging="360"/>
        <w:rPr>
          <w:rFonts w:cs="Arial"/>
          <w:bCs/>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973"/>
        <w:gridCol w:w="873"/>
        <w:gridCol w:w="709"/>
        <w:gridCol w:w="1232"/>
        <w:gridCol w:w="1126"/>
        <w:gridCol w:w="1396"/>
        <w:gridCol w:w="1449"/>
        <w:gridCol w:w="1457"/>
      </w:tblGrid>
      <w:tr w:rsidR="00E2663F" w:rsidRPr="00B033FB" w:rsidTr="00E605C4">
        <w:trPr>
          <w:cantSplit/>
          <w:trHeight w:val="562"/>
        </w:trPr>
        <w:tc>
          <w:tcPr>
            <w:tcW w:w="523" w:type="dxa"/>
            <w:tcBorders>
              <w:bottom w:val="double" w:sz="4" w:space="0" w:color="auto"/>
            </w:tcBorders>
            <w:shd w:val="clear" w:color="auto" w:fill="auto"/>
            <w:vAlign w:val="center"/>
          </w:tcPr>
          <w:p w:rsidR="00525820" w:rsidRDefault="00E2663F">
            <w:pPr>
              <w:jc w:val="center"/>
              <w:rPr>
                <w:rFonts w:cs="Arial"/>
                <w:b/>
                <w:bCs/>
                <w:sz w:val="18"/>
              </w:rPr>
            </w:pPr>
            <w:r w:rsidRPr="00B033FB">
              <w:rPr>
                <w:rFonts w:cs="Arial"/>
                <w:b/>
                <w:bCs/>
                <w:sz w:val="18"/>
              </w:rPr>
              <w:t>No.</w:t>
            </w:r>
          </w:p>
        </w:tc>
        <w:tc>
          <w:tcPr>
            <w:tcW w:w="973" w:type="dxa"/>
            <w:tcBorders>
              <w:bottom w:val="double" w:sz="4" w:space="0" w:color="auto"/>
            </w:tcBorders>
            <w:shd w:val="clear" w:color="auto" w:fill="auto"/>
            <w:vAlign w:val="center"/>
          </w:tcPr>
          <w:p w:rsidR="00525820" w:rsidRDefault="00E2663F">
            <w:pPr>
              <w:jc w:val="center"/>
              <w:rPr>
                <w:rFonts w:cs="Arial"/>
                <w:b/>
                <w:bCs/>
                <w:sz w:val="18"/>
              </w:rPr>
            </w:pPr>
            <w:r w:rsidRPr="00B033FB">
              <w:rPr>
                <w:rFonts w:cs="Arial"/>
                <w:b/>
                <w:bCs/>
                <w:sz w:val="18"/>
              </w:rPr>
              <w:t xml:space="preserve">Nama Dosen </w:t>
            </w:r>
            <w:r>
              <w:rPr>
                <w:rFonts w:cs="Arial"/>
                <w:b/>
                <w:bCs/>
                <w:sz w:val="18"/>
              </w:rPr>
              <w:t xml:space="preserve">Tidak </w:t>
            </w:r>
            <w:r w:rsidRPr="00B033FB">
              <w:rPr>
                <w:rFonts w:cs="Arial"/>
                <w:b/>
                <w:bCs/>
                <w:sz w:val="18"/>
              </w:rPr>
              <w:t>Tetap</w:t>
            </w:r>
            <w:r w:rsidR="00567728" w:rsidRPr="00567728">
              <w:rPr>
                <w:rFonts w:cs="Arial"/>
                <w:b/>
                <w:bCs/>
                <w:sz w:val="18"/>
                <w:vertAlign w:val="superscript"/>
              </w:rPr>
              <w:t>(1)</w:t>
            </w:r>
          </w:p>
        </w:tc>
        <w:tc>
          <w:tcPr>
            <w:tcW w:w="873" w:type="dxa"/>
            <w:tcBorders>
              <w:bottom w:val="double" w:sz="4" w:space="0" w:color="auto"/>
            </w:tcBorders>
            <w:shd w:val="clear" w:color="auto" w:fill="auto"/>
            <w:vAlign w:val="center"/>
          </w:tcPr>
          <w:p w:rsidR="00525820" w:rsidRDefault="00890E50">
            <w:pPr>
              <w:jc w:val="center"/>
              <w:rPr>
                <w:rFonts w:cs="Arial"/>
                <w:b/>
                <w:bCs/>
                <w:sz w:val="18"/>
                <w:lang w:val="id-ID"/>
              </w:rPr>
            </w:pPr>
            <w:r>
              <w:rPr>
                <w:rFonts w:cs="Arial"/>
                <w:b/>
                <w:bCs/>
                <w:sz w:val="18"/>
              </w:rPr>
              <w:t>NIDN</w:t>
            </w:r>
            <w:r w:rsidR="00567728" w:rsidRPr="00567728">
              <w:rPr>
                <w:rFonts w:cs="Arial"/>
                <w:b/>
                <w:bCs/>
                <w:sz w:val="18"/>
                <w:vertAlign w:val="superscript"/>
              </w:rPr>
              <w:t>(2)</w:t>
            </w:r>
          </w:p>
        </w:tc>
        <w:tc>
          <w:tcPr>
            <w:tcW w:w="709" w:type="dxa"/>
            <w:tcBorders>
              <w:bottom w:val="double" w:sz="4" w:space="0" w:color="auto"/>
            </w:tcBorders>
            <w:shd w:val="clear" w:color="auto" w:fill="auto"/>
            <w:vAlign w:val="center"/>
          </w:tcPr>
          <w:p w:rsidR="00525820" w:rsidRDefault="00E2663F">
            <w:pPr>
              <w:jc w:val="center"/>
              <w:rPr>
                <w:rFonts w:cs="Arial"/>
                <w:b/>
                <w:bCs/>
                <w:sz w:val="18"/>
              </w:rPr>
            </w:pPr>
            <w:r w:rsidRPr="00B033FB">
              <w:rPr>
                <w:rFonts w:cs="Arial"/>
                <w:b/>
                <w:bCs/>
                <w:sz w:val="18"/>
              </w:rPr>
              <w:t>Tgl. Lahir</w:t>
            </w:r>
          </w:p>
        </w:tc>
        <w:tc>
          <w:tcPr>
            <w:tcW w:w="1232" w:type="dxa"/>
            <w:tcBorders>
              <w:bottom w:val="double" w:sz="4" w:space="0" w:color="auto"/>
            </w:tcBorders>
            <w:shd w:val="clear" w:color="auto" w:fill="auto"/>
            <w:vAlign w:val="center"/>
          </w:tcPr>
          <w:p w:rsidR="00525820" w:rsidRDefault="00E2663F">
            <w:pPr>
              <w:jc w:val="center"/>
              <w:rPr>
                <w:rFonts w:cs="Arial"/>
                <w:b/>
                <w:bCs/>
                <w:sz w:val="18"/>
                <w:lang w:val="id-ID"/>
              </w:rPr>
            </w:pPr>
            <w:r w:rsidRPr="00B033FB">
              <w:rPr>
                <w:rFonts w:cs="Arial"/>
                <w:b/>
                <w:bCs/>
                <w:sz w:val="18"/>
              </w:rPr>
              <w:t>Jabatan Akademik</w:t>
            </w:r>
          </w:p>
        </w:tc>
        <w:tc>
          <w:tcPr>
            <w:tcW w:w="1126" w:type="dxa"/>
            <w:tcBorders>
              <w:bottom w:val="double" w:sz="4" w:space="0" w:color="auto"/>
            </w:tcBorders>
            <w:shd w:val="clear" w:color="auto" w:fill="auto"/>
            <w:vAlign w:val="center"/>
          </w:tcPr>
          <w:p w:rsidR="00525820" w:rsidRDefault="00E2663F">
            <w:pPr>
              <w:jc w:val="center"/>
              <w:rPr>
                <w:rFonts w:cs="Arial"/>
                <w:b/>
                <w:bCs/>
                <w:sz w:val="18"/>
              </w:rPr>
            </w:pPr>
            <w:r w:rsidRPr="00B033FB">
              <w:rPr>
                <w:rFonts w:cs="Arial"/>
                <w:b/>
                <w:bCs/>
                <w:sz w:val="18"/>
              </w:rPr>
              <w:t>Gelar Akademik</w:t>
            </w:r>
          </w:p>
        </w:tc>
        <w:tc>
          <w:tcPr>
            <w:tcW w:w="1396" w:type="dxa"/>
            <w:tcBorders>
              <w:bottom w:val="double" w:sz="4" w:space="0" w:color="auto"/>
            </w:tcBorders>
            <w:shd w:val="clear" w:color="auto" w:fill="auto"/>
            <w:vAlign w:val="center"/>
          </w:tcPr>
          <w:p w:rsidR="00567728" w:rsidRPr="00567728" w:rsidRDefault="00E2663F">
            <w:pPr>
              <w:spacing w:line="360" w:lineRule="auto"/>
              <w:jc w:val="center"/>
              <w:rPr>
                <w:rFonts w:cs="Arial"/>
                <w:b/>
                <w:bCs/>
                <w:sz w:val="18"/>
              </w:rPr>
            </w:pPr>
            <w:r w:rsidRPr="00B033FB">
              <w:rPr>
                <w:rFonts w:cs="Arial"/>
                <w:b/>
                <w:bCs/>
                <w:sz w:val="18"/>
              </w:rPr>
              <w:t xml:space="preserve">Pendidikan </w:t>
            </w:r>
            <w:r>
              <w:rPr>
                <w:rFonts w:cs="Arial"/>
                <w:b/>
                <w:bCs/>
                <w:sz w:val="18"/>
              </w:rPr>
              <w:t>S</w:t>
            </w:r>
            <w:r w:rsidR="00C76647">
              <w:rPr>
                <w:rFonts w:cs="Arial"/>
                <w:b/>
                <w:bCs/>
                <w:sz w:val="18"/>
                <w:lang w:val="id-ID"/>
              </w:rPr>
              <w:t>-</w:t>
            </w:r>
            <w:r>
              <w:rPr>
                <w:rFonts w:cs="Arial"/>
                <w:b/>
                <w:bCs/>
                <w:sz w:val="18"/>
              </w:rPr>
              <w:t xml:space="preserve">1, </w:t>
            </w:r>
            <w:r w:rsidR="00C76647">
              <w:rPr>
                <w:rFonts w:cs="Arial"/>
                <w:b/>
                <w:bCs/>
                <w:sz w:val="18"/>
                <w:lang w:val="id-ID"/>
              </w:rPr>
              <w:t xml:space="preserve">Profesi, </w:t>
            </w:r>
            <w:r>
              <w:rPr>
                <w:rFonts w:cs="Arial"/>
                <w:b/>
                <w:bCs/>
                <w:sz w:val="18"/>
              </w:rPr>
              <w:t>S</w:t>
            </w:r>
            <w:r w:rsidR="00C76647">
              <w:rPr>
                <w:rFonts w:cs="Arial"/>
                <w:b/>
                <w:bCs/>
                <w:sz w:val="18"/>
                <w:lang w:val="id-ID"/>
              </w:rPr>
              <w:t>-</w:t>
            </w:r>
            <w:r>
              <w:rPr>
                <w:rFonts w:cs="Arial"/>
                <w:b/>
                <w:bCs/>
                <w:sz w:val="18"/>
              </w:rPr>
              <w:t>2, S</w:t>
            </w:r>
            <w:r w:rsidR="00C76647">
              <w:rPr>
                <w:rFonts w:cs="Arial"/>
                <w:b/>
                <w:bCs/>
                <w:sz w:val="18"/>
                <w:lang w:val="id-ID"/>
              </w:rPr>
              <w:t>-</w:t>
            </w:r>
            <w:r>
              <w:rPr>
                <w:rFonts w:cs="Arial"/>
                <w:b/>
                <w:bCs/>
                <w:sz w:val="18"/>
              </w:rPr>
              <w:t>3  dan Asal</w:t>
            </w:r>
            <w:r w:rsidR="00E605C4">
              <w:rPr>
                <w:rFonts w:cs="Arial"/>
                <w:b/>
                <w:bCs/>
                <w:sz w:val="18"/>
              </w:rPr>
              <w:t xml:space="preserve"> </w:t>
            </w:r>
            <w:r>
              <w:rPr>
                <w:rFonts w:cs="Arial"/>
                <w:b/>
                <w:bCs/>
                <w:sz w:val="18"/>
              </w:rPr>
              <w:t>PT</w:t>
            </w:r>
            <w:r w:rsidRPr="00B033FB">
              <w:rPr>
                <w:rFonts w:cs="Arial"/>
                <w:b/>
                <w:bCs/>
                <w:sz w:val="18"/>
              </w:rPr>
              <w:t xml:space="preserve"> </w:t>
            </w:r>
            <w:r w:rsidR="00567728" w:rsidRPr="00567728">
              <w:rPr>
                <w:rFonts w:cs="Arial"/>
                <w:b/>
                <w:bCs/>
                <w:sz w:val="18"/>
                <w:vertAlign w:val="superscript"/>
              </w:rPr>
              <w:t>(3)</w:t>
            </w:r>
          </w:p>
        </w:tc>
        <w:tc>
          <w:tcPr>
            <w:tcW w:w="1449" w:type="dxa"/>
            <w:tcBorders>
              <w:bottom w:val="double" w:sz="4" w:space="0" w:color="auto"/>
            </w:tcBorders>
            <w:shd w:val="clear" w:color="auto" w:fill="auto"/>
            <w:vAlign w:val="center"/>
          </w:tcPr>
          <w:p w:rsidR="00525820" w:rsidRDefault="00E2663F">
            <w:pPr>
              <w:jc w:val="center"/>
              <w:rPr>
                <w:rFonts w:cs="Arial"/>
                <w:b/>
                <w:bCs/>
                <w:sz w:val="18"/>
              </w:rPr>
            </w:pPr>
            <w:r w:rsidRPr="00B033FB">
              <w:rPr>
                <w:rFonts w:cs="Arial"/>
                <w:b/>
                <w:bCs/>
                <w:sz w:val="18"/>
              </w:rPr>
              <w:t>Bidang Keahlian untuk Setiap Jenjang Pendidikan</w:t>
            </w:r>
          </w:p>
        </w:tc>
        <w:tc>
          <w:tcPr>
            <w:tcW w:w="1457" w:type="dxa"/>
            <w:tcBorders>
              <w:bottom w:val="double" w:sz="4" w:space="0" w:color="auto"/>
            </w:tcBorders>
            <w:shd w:val="clear" w:color="auto" w:fill="auto"/>
            <w:vAlign w:val="center"/>
          </w:tcPr>
          <w:p w:rsidR="00525820" w:rsidRPr="00E605C4" w:rsidRDefault="00E2663F">
            <w:pPr>
              <w:jc w:val="center"/>
              <w:rPr>
                <w:rFonts w:cs="Arial"/>
                <w:b/>
                <w:bCs/>
                <w:sz w:val="18"/>
              </w:rPr>
            </w:pPr>
            <w:r w:rsidRPr="00367654">
              <w:rPr>
                <w:rFonts w:cs="Arial"/>
                <w:b/>
                <w:bCs/>
                <w:sz w:val="18"/>
                <w:lang w:val="id-ID"/>
              </w:rPr>
              <w:t xml:space="preserve">Bidang </w:t>
            </w:r>
            <w:r w:rsidR="00C76647">
              <w:rPr>
                <w:rFonts w:cs="Arial"/>
                <w:b/>
                <w:bCs/>
                <w:sz w:val="18"/>
                <w:lang w:val="id-ID"/>
              </w:rPr>
              <w:t>P</w:t>
            </w:r>
            <w:r w:rsidRPr="00367654">
              <w:rPr>
                <w:rFonts w:cs="Arial"/>
                <w:b/>
                <w:bCs/>
                <w:sz w:val="18"/>
                <w:lang w:val="id-ID"/>
              </w:rPr>
              <w:t xml:space="preserve">rofesional (i.e. </w:t>
            </w:r>
            <w:r w:rsidR="00C76647">
              <w:rPr>
                <w:rFonts w:cs="Arial"/>
                <w:b/>
                <w:bCs/>
                <w:sz w:val="18"/>
                <w:lang w:val="id-ID"/>
              </w:rPr>
              <w:t>A</w:t>
            </w:r>
            <w:r w:rsidRPr="00367654">
              <w:rPr>
                <w:rFonts w:cs="Arial"/>
                <w:b/>
                <w:bCs/>
                <w:sz w:val="18"/>
                <w:lang w:val="id-ID"/>
              </w:rPr>
              <w:t xml:space="preserve">kuntan </w:t>
            </w:r>
            <w:r w:rsidR="00C76647">
              <w:rPr>
                <w:rFonts w:cs="Arial"/>
                <w:b/>
                <w:bCs/>
                <w:sz w:val="18"/>
                <w:lang w:val="id-ID"/>
              </w:rPr>
              <w:t>P</w:t>
            </w:r>
            <w:r w:rsidRPr="00367654">
              <w:rPr>
                <w:rFonts w:cs="Arial"/>
                <w:b/>
                <w:bCs/>
                <w:sz w:val="18"/>
                <w:lang w:val="id-ID"/>
              </w:rPr>
              <w:t xml:space="preserve">ublik, </w:t>
            </w:r>
            <w:r w:rsidR="00C76647">
              <w:rPr>
                <w:rFonts w:cs="Arial"/>
                <w:b/>
                <w:bCs/>
                <w:sz w:val="18"/>
                <w:lang w:val="id-ID"/>
              </w:rPr>
              <w:t>P</w:t>
            </w:r>
            <w:r w:rsidRPr="00367654">
              <w:rPr>
                <w:rFonts w:cs="Arial"/>
                <w:b/>
                <w:bCs/>
                <w:sz w:val="18"/>
                <w:lang w:val="id-ID"/>
              </w:rPr>
              <w:t xml:space="preserve">raktisi </w:t>
            </w:r>
            <w:r w:rsidR="00C76647">
              <w:rPr>
                <w:rFonts w:cs="Arial"/>
                <w:b/>
                <w:bCs/>
                <w:sz w:val="18"/>
                <w:lang w:val="id-ID"/>
              </w:rPr>
              <w:t>H</w:t>
            </w:r>
            <w:r w:rsidRPr="00367654">
              <w:rPr>
                <w:rFonts w:cs="Arial"/>
                <w:b/>
                <w:bCs/>
                <w:sz w:val="18"/>
                <w:lang w:val="id-ID"/>
              </w:rPr>
              <w:t>ukum dll)</w:t>
            </w:r>
            <w:r w:rsidR="00E605C4">
              <w:rPr>
                <w:rFonts w:cs="Arial"/>
                <w:b/>
                <w:bCs/>
                <w:sz w:val="18"/>
              </w:rPr>
              <w:t xml:space="preserve"> </w:t>
            </w:r>
            <w:r w:rsidR="00567728" w:rsidRPr="00567728">
              <w:rPr>
                <w:rFonts w:cs="Arial"/>
                <w:b/>
                <w:bCs/>
                <w:sz w:val="18"/>
                <w:vertAlign w:val="superscript"/>
              </w:rPr>
              <w:t>(4)</w:t>
            </w:r>
          </w:p>
        </w:tc>
      </w:tr>
      <w:tr w:rsidR="00E2663F" w:rsidRPr="00B033FB" w:rsidTr="00E605C4">
        <w:trPr>
          <w:cantSplit/>
          <w:trHeight w:val="272"/>
        </w:trPr>
        <w:tc>
          <w:tcPr>
            <w:tcW w:w="523" w:type="dxa"/>
            <w:tcBorders>
              <w:top w:val="double" w:sz="4" w:space="0" w:color="auto"/>
            </w:tcBorders>
            <w:vAlign w:val="center"/>
          </w:tcPr>
          <w:p w:rsidR="00E2663F" w:rsidRPr="00B033FB" w:rsidRDefault="00E2663F" w:rsidP="00461EF6">
            <w:pPr>
              <w:jc w:val="center"/>
              <w:rPr>
                <w:rFonts w:cs="Arial"/>
                <w:b/>
                <w:bCs/>
                <w:sz w:val="18"/>
                <w:szCs w:val="18"/>
              </w:rPr>
            </w:pPr>
            <w:r w:rsidRPr="00B033FB">
              <w:rPr>
                <w:rFonts w:cs="Arial"/>
                <w:b/>
                <w:bCs/>
                <w:sz w:val="18"/>
                <w:szCs w:val="18"/>
              </w:rPr>
              <w:t>(1)</w:t>
            </w:r>
          </w:p>
        </w:tc>
        <w:tc>
          <w:tcPr>
            <w:tcW w:w="973"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(2)</w:t>
            </w:r>
          </w:p>
        </w:tc>
        <w:tc>
          <w:tcPr>
            <w:tcW w:w="873"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(3)</w:t>
            </w:r>
          </w:p>
        </w:tc>
        <w:tc>
          <w:tcPr>
            <w:tcW w:w="709"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(4)</w:t>
            </w:r>
          </w:p>
        </w:tc>
        <w:tc>
          <w:tcPr>
            <w:tcW w:w="1232"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(5)</w:t>
            </w:r>
          </w:p>
        </w:tc>
        <w:tc>
          <w:tcPr>
            <w:tcW w:w="1126"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(6)</w:t>
            </w:r>
          </w:p>
        </w:tc>
        <w:tc>
          <w:tcPr>
            <w:tcW w:w="1396"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(7)</w:t>
            </w:r>
          </w:p>
        </w:tc>
        <w:tc>
          <w:tcPr>
            <w:tcW w:w="1449" w:type="dxa"/>
            <w:tcBorders>
              <w:top w:val="double" w:sz="4" w:space="0" w:color="auto"/>
            </w:tcBorders>
            <w:vAlign w:val="center"/>
          </w:tcPr>
          <w:p w:rsidR="00E2663F" w:rsidRPr="00B033FB" w:rsidRDefault="00E2663F" w:rsidP="00461EF6">
            <w:pPr>
              <w:jc w:val="center"/>
              <w:rPr>
                <w:rFonts w:cs="Arial"/>
                <w:b/>
                <w:bCs/>
                <w:sz w:val="18"/>
              </w:rPr>
            </w:pPr>
            <w:r w:rsidRPr="00B033FB">
              <w:rPr>
                <w:rFonts w:cs="Arial"/>
                <w:b/>
                <w:bCs/>
                <w:sz w:val="18"/>
              </w:rPr>
              <w:t>(8)</w:t>
            </w:r>
          </w:p>
        </w:tc>
        <w:tc>
          <w:tcPr>
            <w:tcW w:w="1457" w:type="dxa"/>
            <w:tcBorders>
              <w:top w:val="double" w:sz="4" w:space="0" w:color="auto"/>
            </w:tcBorders>
          </w:tcPr>
          <w:p w:rsidR="00E2663F" w:rsidRPr="00367654" w:rsidRDefault="00E2663F" w:rsidP="00461EF6">
            <w:pPr>
              <w:jc w:val="center"/>
              <w:rPr>
                <w:rFonts w:cs="Arial"/>
                <w:b/>
                <w:bCs/>
                <w:sz w:val="18"/>
                <w:lang w:val="id-ID"/>
              </w:rPr>
            </w:pPr>
            <w:r w:rsidRPr="00367654">
              <w:rPr>
                <w:rFonts w:cs="Arial"/>
                <w:b/>
                <w:bCs/>
                <w:sz w:val="18"/>
                <w:lang w:val="id-ID"/>
              </w:rPr>
              <w:t>(9)</w:t>
            </w:r>
          </w:p>
        </w:tc>
      </w:tr>
      <w:tr w:rsidR="00E2663F" w:rsidRPr="00B033FB" w:rsidTr="00E605C4">
        <w:trPr>
          <w:cantSplit/>
        </w:trPr>
        <w:tc>
          <w:tcPr>
            <w:tcW w:w="523" w:type="dxa"/>
          </w:tcPr>
          <w:p w:rsidR="00E2663F" w:rsidRPr="00B033FB" w:rsidRDefault="00E2663F" w:rsidP="00461EF6">
            <w:pPr>
              <w:rPr>
                <w:rFonts w:cs="Arial"/>
                <w:bCs/>
              </w:rPr>
            </w:pPr>
          </w:p>
        </w:tc>
        <w:tc>
          <w:tcPr>
            <w:tcW w:w="973" w:type="dxa"/>
          </w:tcPr>
          <w:p w:rsidR="00E2663F" w:rsidRPr="00B033FB" w:rsidRDefault="00E2663F" w:rsidP="00461EF6">
            <w:pPr>
              <w:rPr>
                <w:rFonts w:cs="Arial"/>
                <w:bCs/>
              </w:rPr>
            </w:pPr>
          </w:p>
        </w:tc>
        <w:tc>
          <w:tcPr>
            <w:tcW w:w="873" w:type="dxa"/>
          </w:tcPr>
          <w:p w:rsidR="00E2663F" w:rsidRPr="00B033FB" w:rsidRDefault="00E2663F" w:rsidP="00461EF6">
            <w:pPr>
              <w:rPr>
                <w:rFonts w:cs="Arial"/>
                <w:bCs/>
              </w:rPr>
            </w:pPr>
          </w:p>
        </w:tc>
        <w:tc>
          <w:tcPr>
            <w:tcW w:w="709" w:type="dxa"/>
          </w:tcPr>
          <w:p w:rsidR="00E2663F" w:rsidRPr="00B033FB" w:rsidRDefault="00E2663F" w:rsidP="00461EF6">
            <w:pPr>
              <w:rPr>
                <w:rFonts w:cs="Arial"/>
                <w:bCs/>
              </w:rPr>
            </w:pPr>
          </w:p>
        </w:tc>
        <w:tc>
          <w:tcPr>
            <w:tcW w:w="1232" w:type="dxa"/>
          </w:tcPr>
          <w:p w:rsidR="00E2663F" w:rsidRPr="00B033FB" w:rsidRDefault="00E2663F" w:rsidP="00461EF6">
            <w:pPr>
              <w:rPr>
                <w:rFonts w:cs="Arial"/>
                <w:bCs/>
              </w:rPr>
            </w:pPr>
          </w:p>
        </w:tc>
        <w:tc>
          <w:tcPr>
            <w:tcW w:w="1126" w:type="dxa"/>
          </w:tcPr>
          <w:p w:rsidR="00E2663F" w:rsidRPr="00B033FB" w:rsidRDefault="00E2663F" w:rsidP="00461EF6">
            <w:pPr>
              <w:rPr>
                <w:rFonts w:cs="Arial"/>
                <w:bCs/>
              </w:rPr>
            </w:pPr>
          </w:p>
        </w:tc>
        <w:tc>
          <w:tcPr>
            <w:tcW w:w="1396" w:type="dxa"/>
          </w:tcPr>
          <w:p w:rsidR="00E2663F" w:rsidRPr="00B033FB" w:rsidRDefault="00E2663F" w:rsidP="00461EF6">
            <w:pPr>
              <w:rPr>
                <w:rFonts w:cs="Arial"/>
                <w:bCs/>
              </w:rPr>
            </w:pPr>
          </w:p>
        </w:tc>
        <w:tc>
          <w:tcPr>
            <w:tcW w:w="1449" w:type="dxa"/>
          </w:tcPr>
          <w:p w:rsidR="00E2663F" w:rsidRPr="00B033FB" w:rsidRDefault="00E2663F" w:rsidP="00461EF6">
            <w:pPr>
              <w:rPr>
                <w:rFonts w:cs="Arial"/>
                <w:bCs/>
              </w:rPr>
            </w:pPr>
          </w:p>
        </w:tc>
        <w:tc>
          <w:tcPr>
            <w:tcW w:w="1457" w:type="dxa"/>
          </w:tcPr>
          <w:p w:rsidR="00E2663F" w:rsidRPr="00B033FB" w:rsidRDefault="00E2663F" w:rsidP="00461EF6">
            <w:pPr>
              <w:rPr>
                <w:rFonts w:cs="Arial"/>
                <w:bCs/>
              </w:rPr>
            </w:pPr>
          </w:p>
        </w:tc>
      </w:tr>
      <w:tr w:rsidR="00E2663F" w:rsidRPr="00B033FB" w:rsidTr="00E605C4">
        <w:trPr>
          <w:cantSplit/>
        </w:trPr>
        <w:tc>
          <w:tcPr>
            <w:tcW w:w="523" w:type="dxa"/>
          </w:tcPr>
          <w:p w:rsidR="00E2663F" w:rsidRPr="00B033FB" w:rsidRDefault="00E2663F" w:rsidP="00461EF6">
            <w:pPr>
              <w:rPr>
                <w:rFonts w:cs="Arial"/>
                <w:bCs/>
              </w:rPr>
            </w:pPr>
          </w:p>
        </w:tc>
        <w:tc>
          <w:tcPr>
            <w:tcW w:w="973" w:type="dxa"/>
          </w:tcPr>
          <w:p w:rsidR="00E2663F" w:rsidRPr="00B033FB" w:rsidRDefault="00E2663F" w:rsidP="00461EF6">
            <w:pPr>
              <w:rPr>
                <w:rFonts w:cs="Arial"/>
                <w:bCs/>
              </w:rPr>
            </w:pPr>
          </w:p>
        </w:tc>
        <w:tc>
          <w:tcPr>
            <w:tcW w:w="873" w:type="dxa"/>
          </w:tcPr>
          <w:p w:rsidR="00E2663F" w:rsidRPr="00B033FB" w:rsidRDefault="00E2663F" w:rsidP="00461EF6">
            <w:pPr>
              <w:rPr>
                <w:rFonts w:cs="Arial"/>
                <w:bCs/>
              </w:rPr>
            </w:pPr>
          </w:p>
        </w:tc>
        <w:tc>
          <w:tcPr>
            <w:tcW w:w="709" w:type="dxa"/>
          </w:tcPr>
          <w:p w:rsidR="00E2663F" w:rsidRPr="00B033FB" w:rsidRDefault="00E2663F" w:rsidP="00461EF6">
            <w:pPr>
              <w:rPr>
                <w:rFonts w:cs="Arial"/>
                <w:bCs/>
              </w:rPr>
            </w:pPr>
          </w:p>
        </w:tc>
        <w:tc>
          <w:tcPr>
            <w:tcW w:w="1232" w:type="dxa"/>
          </w:tcPr>
          <w:p w:rsidR="00E2663F" w:rsidRPr="00B033FB" w:rsidRDefault="00E2663F" w:rsidP="00461EF6">
            <w:pPr>
              <w:rPr>
                <w:rFonts w:cs="Arial"/>
                <w:bCs/>
              </w:rPr>
            </w:pPr>
          </w:p>
        </w:tc>
        <w:tc>
          <w:tcPr>
            <w:tcW w:w="1126" w:type="dxa"/>
          </w:tcPr>
          <w:p w:rsidR="00E2663F" w:rsidRPr="00B033FB" w:rsidRDefault="00E2663F" w:rsidP="00461EF6">
            <w:pPr>
              <w:rPr>
                <w:rFonts w:cs="Arial"/>
                <w:bCs/>
              </w:rPr>
            </w:pPr>
          </w:p>
        </w:tc>
        <w:tc>
          <w:tcPr>
            <w:tcW w:w="1396" w:type="dxa"/>
          </w:tcPr>
          <w:p w:rsidR="00E2663F" w:rsidRPr="00B033FB" w:rsidRDefault="00E2663F" w:rsidP="00461EF6">
            <w:pPr>
              <w:rPr>
                <w:rFonts w:cs="Arial"/>
                <w:bCs/>
              </w:rPr>
            </w:pPr>
          </w:p>
        </w:tc>
        <w:tc>
          <w:tcPr>
            <w:tcW w:w="1449" w:type="dxa"/>
          </w:tcPr>
          <w:p w:rsidR="00E2663F" w:rsidRPr="00B033FB" w:rsidRDefault="00E2663F" w:rsidP="00461EF6">
            <w:pPr>
              <w:rPr>
                <w:rFonts w:cs="Arial"/>
                <w:bCs/>
              </w:rPr>
            </w:pPr>
          </w:p>
        </w:tc>
        <w:tc>
          <w:tcPr>
            <w:tcW w:w="1457" w:type="dxa"/>
          </w:tcPr>
          <w:p w:rsidR="00E2663F" w:rsidRPr="00B033FB" w:rsidRDefault="00E2663F" w:rsidP="00461EF6">
            <w:pPr>
              <w:rPr>
                <w:rFonts w:cs="Arial"/>
                <w:bCs/>
              </w:rPr>
            </w:pPr>
          </w:p>
        </w:tc>
      </w:tr>
      <w:tr w:rsidR="00E2663F" w:rsidRPr="00B033FB" w:rsidTr="00E605C4">
        <w:trPr>
          <w:cantSplit/>
        </w:trPr>
        <w:tc>
          <w:tcPr>
            <w:tcW w:w="523" w:type="dxa"/>
          </w:tcPr>
          <w:p w:rsidR="00E2663F" w:rsidRPr="00B033FB" w:rsidRDefault="00E2663F" w:rsidP="00461EF6">
            <w:pPr>
              <w:rPr>
                <w:rFonts w:cs="Arial"/>
                <w:bCs/>
              </w:rPr>
            </w:pPr>
          </w:p>
        </w:tc>
        <w:tc>
          <w:tcPr>
            <w:tcW w:w="973" w:type="dxa"/>
          </w:tcPr>
          <w:p w:rsidR="00E2663F" w:rsidRPr="00B033FB" w:rsidRDefault="00E2663F" w:rsidP="00461EF6">
            <w:pPr>
              <w:rPr>
                <w:rFonts w:cs="Arial"/>
                <w:bCs/>
              </w:rPr>
            </w:pPr>
          </w:p>
        </w:tc>
        <w:tc>
          <w:tcPr>
            <w:tcW w:w="873" w:type="dxa"/>
          </w:tcPr>
          <w:p w:rsidR="00E2663F" w:rsidRPr="00B033FB" w:rsidRDefault="00E2663F" w:rsidP="00461EF6">
            <w:pPr>
              <w:rPr>
                <w:rFonts w:cs="Arial"/>
                <w:bCs/>
              </w:rPr>
            </w:pPr>
          </w:p>
        </w:tc>
        <w:tc>
          <w:tcPr>
            <w:tcW w:w="709" w:type="dxa"/>
          </w:tcPr>
          <w:p w:rsidR="00E2663F" w:rsidRPr="00B033FB" w:rsidRDefault="00E2663F" w:rsidP="00461EF6">
            <w:pPr>
              <w:rPr>
                <w:rFonts w:cs="Arial"/>
                <w:bCs/>
              </w:rPr>
            </w:pPr>
          </w:p>
        </w:tc>
        <w:tc>
          <w:tcPr>
            <w:tcW w:w="1232" w:type="dxa"/>
          </w:tcPr>
          <w:p w:rsidR="00E2663F" w:rsidRPr="00B033FB" w:rsidRDefault="00E2663F" w:rsidP="00461EF6">
            <w:pPr>
              <w:rPr>
                <w:rFonts w:cs="Arial"/>
                <w:bCs/>
              </w:rPr>
            </w:pPr>
          </w:p>
        </w:tc>
        <w:tc>
          <w:tcPr>
            <w:tcW w:w="1126" w:type="dxa"/>
          </w:tcPr>
          <w:p w:rsidR="00E2663F" w:rsidRPr="00B033FB" w:rsidRDefault="00E2663F" w:rsidP="00461EF6">
            <w:pPr>
              <w:rPr>
                <w:rFonts w:cs="Arial"/>
                <w:bCs/>
              </w:rPr>
            </w:pPr>
          </w:p>
        </w:tc>
        <w:tc>
          <w:tcPr>
            <w:tcW w:w="1396" w:type="dxa"/>
          </w:tcPr>
          <w:p w:rsidR="00E2663F" w:rsidRPr="00B033FB" w:rsidRDefault="00E2663F" w:rsidP="00461EF6">
            <w:pPr>
              <w:rPr>
                <w:rFonts w:cs="Arial"/>
                <w:bCs/>
              </w:rPr>
            </w:pPr>
          </w:p>
        </w:tc>
        <w:tc>
          <w:tcPr>
            <w:tcW w:w="1449" w:type="dxa"/>
          </w:tcPr>
          <w:p w:rsidR="00E2663F" w:rsidRPr="00B033FB" w:rsidRDefault="00E2663F" w:rsidP="00461EF6">
            <w:pPr>
              <w:rPr>
                <w:rFonts w:cs="Arial"/>
                <w:bCs/>
              </w:rPr>
            </w:pPr>
          </w:p>
        </w:tc>
        <w:tc>
          <w:tcPr>
            <w:tcW w:w="1457" w:type="dxa"/>
          </w:tcPr>
          <w:p w:rsidR="00E2663F" w:rsidRPr="00B033FB" w:rsidRDefault="00E2663F" w:rsidP="00461EF6">
            <w:pPr>
              <w:rPr>
                <w:rFonts w:cs="Arial"/>
                <w:bCs/>
              </w:rPr>
            </w:pPr>
          </w:p>
        </w:tc>
      </w:tr>
    </w:tbl>
    <w:p w:rsidR="00567728" w:rsidRDefault="00E605C4" w:rsidP="00567728">
      <w:pPr>
        <w:ind w:left="709" w:hanging="425"/>
        <w:jc w:val="left"/>
        <w:rPr>
          <w:rFonts w:cs="Arial"/>
          <w:bCs/>
          <w:sz w:val="20"/>
          <w:lang w:val="id-ID"/>
        </w:rPr>
      </w:pPr>
      <w:r>
        <w:rPr>
          <w:rFonts w:cs="Arial"/>
          <w:bCs/>
          <w:sz w:val="20"/>
        </w:rPr>
        <w:t xml:space="preserve">(1)    Dosen yang telah memperoleh sertifikat pendidik agar diberi tanda (*) </w:t>
      </w:r>
      <w:r>
        <w:rPr>
          <w:rFonts w:cs="Arial"/>
          <w:bCs/>
          <w:sz w:val="20"/>
          <w:lang w:val="id-ID"/>
        </w:rPr>
        <w:t>di</w:t>
      </w:r>
      <w:r>
        <w:rPr>
          <w:rFonts w:cs="Arial"/>
          <w:bCs/>
          <w:sz w:val="20"/>
        </w:rPr>
        <w:t xml:space="preserve"> </w:t>
      </w:r>
      <w:r>
        <w:rPr>
          <w:rFonts w:cs="Arial"/>
          <w:bCs/>
          <w:sz w:val="20"/>
          <w:lang w:val="id-ID"/>
        </w:rPr>
        <w:t xml:space="preserve">belakang </w:t>
      </w:r>
      <w:proofErr w:type="gramStart"/>
      <w:r>
        <w:rPr>
          <w:rFonts w:cs="Arial"/>
          <w:bCs/>
          <w:sz w:val="20"/>
          <w:lang w:val="id-ID"/>
        </w:rPr>
        <w:t>nama</w:t>
      </w:r>
      <w:proofErr w:type="gramEnd"/>
      <w:r>
        <w:rPr>
          <w:rFonts w:cs="Arial"/>
          <w:bCs/>
          <w:sz w:val="20"/>
          <w:lang w:val="id-ID"/>
        </w:rPr>
        <w:t xml:space="preserve"> dosen pada kolom (2) </w:t>
      </w:r>
      <w:r>
        <w:rPr>
          <w:rFonts w:cs="Arial"/>
          <w:bCs/>
          <w:sz w:val="20"/>
        </w:rPr>
        <w:t>dan fotokopi sertifikatnya agar dilampirkan.</w:t>
      </w:r>
    </w:p>
    <w:p w:rsidR="00860967" w:rsidRPr="00B033FB" w:rsidRDefault="00E605C4" w:rsidP="007E7A48">
      <w:pPr>
        <w:ind w:left="709" w:hanging="425"/>
        <w:rPr>
          <w:rFonts w:cs="Arial"/>
          <w:bCs/>
          <w:sz w:val="20"/>
        </w:rPr>
      </w:pPr>
      <w:r>
        <w:rPr>
          <w:rFonts w:cs="Arial"/>
          <w:bCs/>
          <w:sz w:val="20"/>
        </w:rPr>
        <w:t>(2)</w:t>
      </w:r>
      <w:r w:rsidR="00860967" w:rsidRPr="00B033FB">
        <w:rPr>
          <w:rFonts w:cs="Arial"/>
          <w:bCs/>
          <w:sz w:val="20"/>
        </w:rPr>
        <w:t xml:space="preserve"> </w:t>
      </w:r>
      <w:r w:rsidR="004667DA">
        <w:rPr>
          <w:rFonts w:cs="Arial"/>
          <w:bCs/>
          <w:sz w:val="20"/>
          <w:lang w:val="id-ID"/>
        </w:rPr>
        <w:tab/>
      </w:r>
      <w:proofErr w:type="gramStart"/>
      <w:r w:rsidR="00860967" w:rsidRPr="00B033FB">
        <w:rPr>
          <w:rFonts w:cs="Arial"/>
          <w:bCs/>
          <w:sz w:val="20"/>
        </w:rPr>
        <w:t>NIDN :</w:t>
      </w:r>
      <w:proofErr w:type="gramEnd"/>
      <w:r w:rsidR="00860967" w:rsidRPr="00B033FB">
        <w:rPr>
          <w:rFonts w:cs="Arial"/>
          <w:bCs/>
          <w:sz w:val="20"/>
        </w:rPr>
        <w:t xml:space="preserve"> Nomor Induk Dosen Nasional</w:t>
      </w:r>
    </w:p>
    <w:p w:rsidR="00567728" w:rsidRDefault="000807C4" w:rsidP="00567728">
      <w:pPr>
        <w:ind w:firstLine="284"/>
        <w:rPr>
          <w:rFonts w:cs="Arial"/>
          <w:bCs/>
          <w:sz w:val="20"/>
          <w:lang w:val="id-ID"/>
        </w:rPr>
      </w:pPr>
      <w:r>
        <w:rPr>
          <w:rFonts w:cs="Arial"/>
          <w:bCs/>
          <w:sz w:val="20"/>
        </w:rPr>
        <w:t>(3)</w:t>
      </w:r>
      <w:r w:rsidR="004667DA">
        <w:rPr>
          <w:rFonts w:cs="Arial"/>
          <w:bCs/>
          <w:sz w:val="20"/>
          <w:lang w:val="id-ID"/>
        </w:rPr>
        <w:tab/>
      </w:r>
      <w:r w:rsidR="00890E50">
        <w:rPr>
          <w:rFonts w:cs="Arial"/>
          <w:bCs/>
          <w:sz w:val="20"/>
          <w:lang w:val="id-ID"/>
        </w:rPr>
        <w:t>Lampirkan dokumen pendukung berupa ija</w:t>
      </w:r>
      <w:r w:rsidR="00C76647">
        <w:rPr>
          <w:rFonts w:cs="Arial"/>
          <w:bCs/>
          <w:sz w:val="20"/>
          <w:lang w:val="id-ID"/>
        </w:rPr>
        <w:t>z</w:t>
      </w:r>
      <w:r w:rsidR="00890E50">
        <w:rPr>
          <w:rFonts w:cs="Arial"/>
          <w:bCs/>
          <w:sz w:val="20"/>
          <w:lang w:val="id-ID"/>
        </w:rPr>
        <w:t>ah</w:t>
      </w:r>
    </w:p>
    <w:p w:rsidR="00890E50" w:rsidRPr="00890E50" w:rsidRDefault="000807C4" w:rsidP="007E7A48">
      <w:pPr>
        <w:ind w:left="709" w:hanging="425"/>
        <w:rPr>
          <w:rFonts w:cs="Arial"/>
          <w:bCs/>
          <w:lang w:val="id-ID"/>
        </w:rPr>
      </w:pPr>
      <w:r>
        <w:rPr>
          <w:rFonts w:cs="Arial"/>
          <w:bCs/>
          <w:sz w:val="20"/>
        </w:rPr>
        <w:t>(4)</w:t>
      </w:r>
      <w:r w:rsidR="004667DA">
        <w:rPr>
          <w:rFonts w:cs="Arial"/>
          <w:bCs/>
          <w:sz w:val="20"/>
          <w:lang w:val="id-ID"/>
        </w:rPr>
        <w:tab/>
      </w:r>
      <w:r w:rsidR="00890E50">
        <w:rPr>
          <w:rFonts w:cs="Arial"/>
          <w:bCs/>
          <w:sz w:val="20"/>
          <w:lang w:val="id-ID"/>
        </w:rPr>
        <w:t xml:space="preserve">Lampirkan dokumen pendukung berupa sertifikat </w:t>
      </w:r>
    </w:p>
    <w:p w:rsidR="00860967" w:rsidRDefault="00860967" w:rsidP="00860967">
      <w:pPr>
        <w:ind w:left="540" w:hanging="270"/>
        <w:rPr>
          <w:rFonts w:cs="Arial"/>
          <w:bCs/>
          <w:sz w:val="20"/>
          <w:lang w:val="id-ID"/>
        </w:rPr>
      </w:pPr>
    </w:p>
    <w:p w:rsidR="00C76647" w:rsidRDefault="00C76647" w:rsidP="00860967">
      <w:pPr>
        <w:ind w:left="540" w:hanging="270"/>
        <w:rPr>
          <w:rFonts w:cs="Arial"/>
          <w:bCs/>
          <w:sz w:val="20"/>
          <w:lang w:val="id-ID"/>
        </w:rPr>
      </w:pPr>
    </w:p>
    <w:p w:rsidR="00C76647" w:rsidRDefault="00C76647" w:rsidP="00860967">
      <w:pPr>
        <w:ind w:left="540" w:hanging="270"/>
        <w:rPr>
          <w:rFonts w:cs="Arial"/>
          <w:bCs/>
          <w:sz w:val="20"/>
          <w:lang w:val="id-ID"/>
        </w:rPr>
      </w:pPr>
    </w:p>
    <w:p w:rsidR="00C76647" w:rsidRDefault="00C76647" w:rsidP="00860967">
      <w:pPr>
        <w:ind w:left="540" w:hanging="270"/>
        <w:rPr>
          <w:rFonts w:cs="Arial"/>
          <w:bCs/>
          <w:sz w:val="20"/>
          <w:lang w:val="id-ID"/>
        </w:rPr>
      </w:pPr>
    </w:p>
    <w:p w:rsidR="00C76647" w:rsidRDefault="00C76647" w:rsidP="00860967">
      <w:pPr>
        <w:ind w:left="540" w:hanging="270"/>
        <w:rPr>
          <w:rFonts w:cs="Arial"/>
          <w:bCs/>
          <w:sz w:val="20"/>
          <w:lang w:val="id-ID"/>
        </w:rPr>
      </w:pPr>
    </w:p>
    <w:p w:rsidR="00C76647" w:rsidRDefault="00C76647" w:rsidP="00860967">
      <w:pPr>
        <w:ind w:left="540" w:hanging="270"/>
        <w:rPr>
          <w:rFonts w:cs="Arial"/>
          <w:bCs/>
          <w:sz w:val="20"/>
          <w:lang w:val="id-ID"/>
        </w:rPr>
      </w:pPr>
    </w:p>
    <w:p w:rsidR="00860967" w:rsidRDefault="00860967" w:rsidP="007E7A48">
      <w:pPr>
        <w:ind w:left="709" w:hanging="709"/>
        <w:rPr>
          <w:rFonts w:cs="Arial"/>
          <w:bCs/>
        </w:rPr>
      </w:pPr>
      <w:r>
        <w:rPr>
          <w:rFonts w:cs="Arial"/>
          <w:bCs/>
        </w:rPr>
        <w:t>4.4.</w:t>
      </w:r>
      <w:r>
        <w:rPr>
          <w:rFonts w:cs="Arial"/>
          <w:bCs/>
          <w:lang w:val="id-ID"/>
        </w:rPr>
        <w:t>2.</w:t>
      </w:r>
      <w:r w:rsidR="00924A98">
        <w:rPr>
          <w:rFonts w:cs="Arial"/>
          <w:bCs/>
          <w:lang w:val="id-ID"/>
        </w:rPr>
        <w:tab/>
      </w:r>
      <w:r w:rsidRPr="00B033FB">
        <w:rPr>
          <w:rFonts w:cs="Arial"/>
          <w:bCs/>
        </w:rPr>
        <w:t xml:space="preserve">Tuliskan data </w:t>
      </w:r>
      <w:r w:rsidRPr="00B033FB">
        <w:rPr>
          <w:rFonts w:cs="Arial"/>
        </w:rPr>
        <w:t>dosen tidak tetap</w:t>
      </w:r>
      <w:r w:rsidR="000807C4">
        <w:rPr>
          <w:rFonts w:cs="Arial"/>
        </w:rPr>
        <w:t xml:space="preserve"> </w:t>
      </w:r>
      <w:r w:rsidR="00AA6BC1">
        <w:rPr>
          <w:rFonts w:cs="Arial"/>
          <w:bCs/>
          <w:lang w:val="id-ID"/>
        </w:rPr>
        <w:t>program PPAk</w:t>
      </w:r>
      <w:r w:rsidR="000807C4">
        <w:rPr>
          <w:rFonts w:cs="Arial"/>
          <w:bCs/>
        </w:rPr>
        <w:t xml:space="preserve"> </w:t>
      </w:r>
      <w:r>
        <w:rPr>
          <w:rFonts w:cs="Arial"/>
          <w:bCs/>
          <w:lang w:val="id-ID"/>
        </w:rPr>
        <w:t xml:space="preserve">yang berasal </w:t>
      </w:r>
      <w:r w:rsidR="00E2663F">
        <w:rPr>
          <w:rFonts w:cs="Arial"/>
          <w:bCs/>
          <w:lang w:val="id-ID"/>
        </w:rPr>
        <w:t xml:space="preserve">dari </w:t>
      </w:r>
      <w:r>
        <w:rPr>
          <w:rFonts w:cs="Arial"/>
          <w:bCs/>
          <w:lang w:val="id-ID"/>
        </w:rPr>
        <w:t>kalangan praktisi, industri</w:t>
      </w:r>
      <w:r w:rsidR="00924A98">
        <w:rPr>
          <w:rFonts w:cs="Arial"/>
          <w:bCs/>
          <w:lang w:val="id-ID"/>
        </w:rPr>
        <w:t>,</w:t>
      </w:r>
      <w:r>
        <w:rPr>
          <w:rFonts w:cs="Arial"/>
          <w:bCs/>
          <w:lang w:val="id-ID"/>
        </w:rPr>
        <w:t xml:space="preserve"> atau profesional </w:t>
      </w:r>
      <w:r w:rsidRPr="00B033FB">
        <w:rPr>
          <w:rFonts w:cs="Arial"/>
          <w:bCs/>
        </w:rPr>
        <w:t>dengan mengikuti format tabel berikut:</w:t>
      </w:r>
    </w:p>
    <w:p w:rsidR="00860967" w:rsidRDefault="00860967" w:rsidP="00860967">
      <w:pPr>
        <w:ind w:left="540" w:hanging="360"/>
        <w:rPr>
          <w:rFonts w:cs="Arial"/>
          <w:bCs/>
        </w:rPr>
      </w:pPr>
    </w:p>
    <w:tbl>
      <w:tblPr>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
        <w:gridCol w:w="1123"/>
        <w:gridCol w:w="750"/>
        <w:gridCol w:w="1140"/>
        <w:gridCol w:w="1130"/>
        <w:gridCol w:w="1613"/>
        <w:gridCol w:w="1322"/>
        <w:gridCol w:w="1667"/>
      </w:tblGrid>
      <w:tr w:rsidR="00860967" w:rsidRPr="00B033FB" w:rsidTr="00917A40">
        <w:trPr>
          <w:cantSplit/>
          <w:trHeight w:val="562"/>
        </w:trPr>
        <w:tc>
          <w:tcPr>
            <w:tcW w:w="538"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123"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 xml:space="preserve">Nama Dosen </w:t>
            </w:r>
            <w:r>
              <w:rPr>
                <w:rFonts w:cs="Arial"/>
                <w:b/>
                <w:bCs/>
                <w:sz w:val="18"/>
              </w:rPr>
              <w:t xml:space="preserve">Tidak </w:t>
            </w:r>
            <w:r w:rsidRPr="00B033FB">
              <w:rPr>
                <w:rFonts w:cs="Arial"/>
                <w:b/>
                <w:bCs/>
                <w:sz w:val="18"/>
              </w:rPr>
              <w:t>Tetap</w:t>
            </w:r>
          </w:p>
        </w:tc>
        <w:tc>
          <w:tcPr>
            <w:tcW w:w="75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Tgl. Lahir</w:t>
            </w:r>
          </w:p>
        </w:tc>
        <w:tc>
          <w:tcPr>
            <w:tcW w:w="1140" w:type="dxa"/>
            <w:tcBorders>
              <w:bottom w:val="double" w:sz="4" w:space="0" w:color="auto"/>
            </w:tcBorders>
            <w:shd w:val="clear" w:color="auto" w:fill="auto"/>
            <w:vAlign w:val="center"/>
          </w:tcPr>
          <w:p w:rsidR="00860967" w:rsidRPr="00E17CCA" w:rsidRDefault="00860967" w:rsidP="00461EF6">
            <w:pPr>
              <w:jc w:val="center"/>
              <w:rPr>
                <w:rFonts w:cs="Arial"/>
                <w:b/>
                <w:bCs/>
                <w:sz w:val="18"/>
                <w:lang w:val="id-ID"/>
              </w:rPr>
            </w:pPr>
            <w:r>
              <w:rPr>
                <w:rFonts w:cs="Arial"/>
                <w:b/>
                <w:bCs/>
                <w:sz w:val="18"/>
                <w:lang w:val="id-ID"/>
              </w:rPr>
              <w:t>Instansi Asal*</w:t>
            </w:r>
          </w:p>
        </w:tc>
        <w:tc>
          <w:tcPr>
            <w:tcW w:w="1130" w:type="dxa"/>
            <w:tcBorders>
              <w:bottom w:val="double" w:sz="4" w:space="0" w:color="auto"/>
            </w:tcBorders>
            <w:shd w:val="clear" w:color="auto" w:fill="auto"/>
            <w:vAlign w:val="center"/>
          </w:tcPr>
          <w:p w:rsidR="00860967" w:rsidRPr="00D83571" w:rsidRDefault="00860967" w:rsidP="00461EF6">
            <w:pPr>
              <w:jc w:val="center"/>
              <w:rPr>
                <w:rFonts w:cs="Arial"/>
                <w:b/>
                <w:bCs/>
                <w:sz w:val="18"/>
              </w:rPr>
            </w:pPr>
            <w:r w:rsidRPr="00D83571">
              <w:rPr>
                <w:rFonts w:cs="Arial"/>
                <w:b/>
                <w:bCs/>
                <w:sz w:val="18"/>
              </w:rPr>
              <w:t>Gelar Akademik</w:t>
            </w:r>
          </w:p>
        </w:tc>
        <w:tc>
          <w:tcPr>
            <w:tcW w:w="1613" w:type="dxa"/>
            <w:tcBorders>
              <w:bottom w:val="double" w:sz="4" w:space="0" w:color="auto"/>
            </w:tcBorders>
            <w:shd w:val="clear" w:color="auto" w:fill="auto"/>
            <w:vAlign w:val="center"/>
          </w:tcPr>
          <w:p w:rsidR="001F6831" w:rsidRDefault="00860967" w:rsidP="00461EF6">
            <w:pPr>
              <w:jc w:val="center"/>
              <w:rPr>
                <w:rFonts w:cs="Arial"/>
                <w:b/>
                <w:bCs/>
                <w:sz w:val="18"/>
                <w:lang w:val="id-ID"/>
              </w:rPr>
            </w:pPr>
            <w:r w:rsidRPr="00B033FB">
              <w:rPr>
                <w:rFonts w:cs="Arial"/>
                <w:b/>
                <w:bCs/>
                <w:sz w:val="18"/>
              </w:rPr>
              <w:t xml:space="preserve">Pendidikan </w:t>
            </w:r>
            <w:r>
              <w:rPr>
                <w:rFonts w:cs="Arial"/>
                <w:b/>
                <w:bCs/>
                <w:sz w:val="18"/>
              </w:rPr>
              <w:t>S</w:t>
            </w:r>
            <w:r w:rsidR="001F6831">
              <w:rPr>
                <w:rFonts w:cs="Arial"/>
                <w:b/>
                <w:bCs/>
                <w:sz w:val="18"/>
                <w:lang w:val="id-ID"/>
              </w:rPr>
              <w:t>-</w:t>
            </w:r>
            <w:r>
              <w:rPr>
                <w:rFonts w:cs="Arial"/>
                <w:b/>
                <w:bCs/>
                <w:sz w:val="18"/>
              </w:rPr>
              <w:t xml:space="preserve">1, </w:t>
            </w:r>
            <w:r w:rsidR="001F6831">
              <w:rPr>
                <w:rFonts w:cs="Arial"/>
                <w:b/>
                <w:bCs/>
                <w:sz w:val="18"/>
                <w:lang w:val="id-ID"/>
              </w:rPr>
              <w:t xml:space="preserve">Profesi, </w:t>
            </w:r>
            <w:r>
              <w:rPr>
                <w:rFonts w:cs="Arial"/>
                <w:b/>
                <w:bCs/>
                <w:sz w:val="18"/>
              </w:rPr>
              <w:t>S</w:t>
            </w:r>
            <w:r w:rsidR="001F6831">
              <w:rPr>
                <w:rFonts w:cs="Arial"/>
                <w:b/>
                <w:bCs/>
                <w:sz w:val="18"/>
                <w:lang w:val="id-ID"/>
              </w:rPr>
              <w:t>-</w:t>
            </w:r>
            <w:r>
              <w:rPr>
                <w:rFonts w:cs="Arial"/>
                <w:b/>
                <w:bCs/>
                <w:sz w:val="18"/>
              </w:rPr>
              <w:t xml:space="preserve">2, </w:t>
            </w:r>
          </w:p>
          <w:p w:rsidR="00860967" w:rsidRPr="00E17CCA" w:rsidRDefault="00860967" w:rsidP="00461EF6">
            <w:pPr>
              <w:jc w:val="center"/>
              <w:rPr>
                <w:rFonts w:cs="Arial"/>
                <w:b/>
                <w:bCs/>
                <w:sz w:val="18"/>
                <w:lang w:val="id-ID"/>
              </w:rPr>
            </w:pPr>
            <w:r>
              <w:rPr>
                <w:rFonts w:cs="Arial"/>
                <w:b/>
                <w:bCs/>
                <w:sz w:val="18"/>
              </w:rPr>
              <w:t>S</w:t>
            </w:r>
            <w:r w:rsidR="001F6831">
              <w:rPr>
                <w:rFonts w:cs="Arial"/>
                <w:b/>
                <w:bCs/>
                <w:sz w:val="18"/>
                <w:lang w:val="id-ID"/>
              </w:rPr>
              <w:t>-</w:t>
            </w:r>
            <w:r>
              <w:rPr>
                <w:rFonts w:cs="Arial"/>
                <w:b/>
                <w:bCs/>
                <w:sz w:val="18"/>
              </w:rPr>
              <w:t>3</w:t>
            </w:r>
          </w:p>
        </w:tc>
        <w:tc>
          <w:tcPr>
            <w:tcW w:w="1322" w:type="dxa"/>
            <w:tcBorders>
              <w:bottom w:val="double" w:sz="4" w:space="0" w:color="auto"/>
            </w:tcBorders>
            <w:shd w:val="clear" w:color="auto" w:fill="auto"/>
            <w:vAlign w:val="center"/>
          </w:tcPr>
          <w:p w:rsidR="00860967" w:rsidRPr="00E17CCA" w:rsidRDefault="00860967" w:rsidP="00980C2C">
            <w:pPr>
              <w:jc w:val="center"/>
              <w:rPr>
                <w:rFonts w:cs="Arial"/>
                <w:b/>
                <w:bCs/>
                <w:sz w:val="18"/>
                <w:lang w:val="id-ID"/>
              </w:rPr>
            </w:pPr>
            <w:r>
              <w:rPr>
                <w:rFonts w:cs="Arial"/>
                <w:b/>
                <w:bCs/>
                <w:sz w:val="18"/>
                <w:lang w:val="id-ID"/>
              </w:rPr>
              <w:t xml:space="preserve">Pendidikan </w:t>
            </w:r>
            <w:r w:rsidR="001F6831">
              <w:rPr>
                <w:rFonts w:cs="Arial"/>
                <w:b/>
                <w:bCs/>
                <w:sz w:val="18"/>
                <w:lang w:val="id-ID"/>
              </w:rPr>
              <w:t>I</w:t>
            </w:r>
            <w:r>
              <w:rPr>
                <w:rFonts w:cs="Arial"/>
                <w:b/>
                <w:bCs/>
                <w:sz w:val="18"/>
                <w:lang w:val="id-ID"/>
              </w:rPr>
              <w:t>nformal</w:t>
            </w:r>
            <w:r w:rsidR="00980C2C">
              <w:rPr>
                <w:rFonts w:cs="Arial"/>
                <w:b/>
                <w:bCs/>
                <w:sz w:val="18"/>
                <w:lang w:val="id-ID"/>
              </w:rPr>
              <w:t>**</w:t>
            </w:r>
          </w:p>
        </w:tc>
        <w:tc>
          <w:tcPr>
            <w:tcW w:w="1667"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Bidang Keahlian untuk Setiap Jenjang Pendidikan</w:t>
            </w:r>
          </w:p>
        </w:tc>
      </w:tr>
      <w:tr w:rsidR="00860967" w:rsidRPr="00B033FB" w:rsidTr="00461EF6">
        <w:trPr>
          <w:cantSplit/>
          <w:trHeight w:val="272"/>
        </w:trPr>
        <w:tc>
          <w:tcPr>
            <w:tcW w:w="538"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123"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750" w:type="dxa"/>
            <w:tcBorders>
              <w:top w:val="double" w:sz="4" w:space="0" w:color="auto"/>
            </w:tcBorders>
            <w:vAlign w:val="center"/>
          </w:tcPr>
          <w:p w:rsidR="00860967" w:rsidRPr="00B033FB" w:rsidRDefault="00860967" w:rsidP="00461EF6">
            <w:pPr>
              <w:jc w:val="center"/>
              <w:rPr>
                <w:rFonts w:cs="Arial"/>
                <w:b/>
                <w:bCs/>
                <w:sz w:val="18"/>
              </w:rPr>
            </w:pPr>
            <w:r>
              <w:rPr>
                <w:rFonts w:cs="Arial"/>
                <w:b/>
                <w:bCs/>
                <w:sz w:val="18"/>
              </w:rPr>
              <w:t>(</w:t>
            </w:r>
            <w:r>
              <w:rPr>
                <w:rFonts w:cs="Arial"/>
                <w:b/>
                <w:bCs/>
                <w:sz w:val="18"/>
                <w:lang w:val="id-ID"/>
              </w:rPr>
              <w:t>3</w:t>
            </w:r>
            <w:r w:rsidRPr="00B033FB">
              <w:rPr>
                <w:rFonts w:cs="Arial"/>
                <w:b/>
                <w:bCs/>
                <w:sz w:val="18"/>
              </w:rPr>
              <w:t>)</w:t>
            </w:r>
          </w:p>
        </w:tc>
        <w:tc>
          <w:tcPr>
            <w:tcW w:w="1140" w:type="dxa"/>
            <w:tcBorders>
              <w:top w:val="double" w:sz="4" w:space="0" w:color="auto"/>
            </w:tcBorders>
            <w:vAlign w:val="center"/>
          </w:tcPr>
          <w:p w:rsidR="00860967" w:rsidRPr="00B033FB" w:rsidRDefault="00860967" w:rsidP="00461EF6">
            <w:pPr>
              <w:jc w:val="center"/>
              <w:rPr>
                <w:rFonts w:cs="Arial"/>
                <w:b/>
                <w:bCs/>
                <w:sz w:val="18"/>
              </w:rPr>
            </w:pPr>
            <w:r>
              <w:rPr>
                <w:rFonts w:cs="Arial"/>
                <w:b/>
                <w:bCs/>
                <w:sz w:val="18"/>
              </w:rPr>
              <w:t>(</w:t>
            </w:r>
            <w:r>
              <w:rPr>
                <w:rFonts w:cs="Arial"/>
                <w:b/>
                <w:bCs/>
                <w:sz w:val="18"/>
                <w:lang w:val="id-ID"/>
              </w:rPr>
              <w:t>4</w:t>
            </w:r>
            <w:r w:rsidRPr="00B033FB">
              <w:rPr>
                <w:rFonts w:cs="Arial"/>
                <w:b/>
                <w:bCs/>
                <w:sz w:val="18"/>
              </w:rPr>
              <w:t>)</w:t>
            </w:r>
          </w:p>
        </w:tc>
        <w:tc>
          <w:tcPr>
            <w:tcW w:w="1130" w:type="dxa"/>
            <w:tcBorders>
              <w:top w:val="double" w:sz="4" w:space="0" w:color="auto"/>
            </w:tcBorders>
            <w:vAlign w:val="center"/>
          </w:tcPr>
          <w:p w:rsidR="00860967" w:rsidRPr="00D83571" w:rsidRDefault="00860967" w:rsidP="00461EF6">
            <w:pPr>
              <w:jc w:val="center"/>
              <w:rPr>
                <w:rFonts w:cs="Arial"/>
                <w:b/>
                <w:bCs/>
                <w:sz w:val="18"/>
              </w:rPr>
            </w:pPr>
            <w:r w:rsidRPr="00D83571">
              <w:rPr>
                <w:rFonts w:cs="Arial"/>
                <w:b/>
                <w:bCs/>
                <w:sz w:val="18"/>
              </w:rPr>
              <w:t>(</w:t>
            </w:r>
            <w:r w:rsidRPr="00D83571">
              <w:rPr>
                <w:rFonts w:cs="Arial"/>
                <w:b/>
                <w:bCs/>
                <w:sz w:val="18"/>
                <w:lang w:val="id-ID"/>
              </w:rPr>
              <w:t>5</w:t>
            </w:r>
            <w:r w:rsidRPr="00D83571">
              <w:rPr>
                <w:rFonts w:cs="Arial"/>
                <w:b/>
                <w:bCs/>
                <w:sz w:val="18"/>
              </w:rPr>
              <w:t>)</w:t>
            </w:r>
          </w:p>
        </w:tc>
        <w:tc>
          <w:tcPr>
            <w:tcW w:w="1613" w:type="dxa"/>
            <w:tcBorders>
              <w:top w:val="double" w:sz="4" w:space="0" w:color="auto"/>
            </w:tcBorders>
            <w:vAlign w:val="center"/>
          </w:tcPr>
          <w:p w:rsidR="00860967" w:rsidRPr="00B033FB" w:rsidRDefault="00860967" w:rsidP="00461EF6">
            <w:pPr>
              <w:jc w:val="center"/>
              <w:rPr>
                <w:rFonts w:cs="Arial"/>
                <w:b/>
                <w:bCs/>
                <w:sz w:val="18"/>
              </w:rPr>
            </w:pPr>
            <w:r>
              <w:rPr>
                <w:rFonts w:cs="Arial"/>
                <w:b/>
                <w:bCs/>
                <w:sz w:val="18"/>
              </w:rPr>
              <w:t>(</w:t>
            </w:r>
            <w:r>
              <w:rPr>
                <w:rFonts w:cs="Arial"/>
                <w:b/>
                <w:bCs/>
                <w:sz w:val="18"/>
                <w:lang w:val="id-ID"/>
              </w:rPr>
              <w:t>6</w:t>
            </w:r>
            <w:r w:rsidRPr="00B033FB">
              <w:rPr>
                <w:rFonts w:cs="Arial"/>
                <w:b/>
                <w:bCs/>
                <w:sz w:val="18"/>
              </w:rPr>
              <w:t>)</w:t>
            </w:r>
          </w:p>
        </w:tc>
        <w:tc>
          <w:tcPr>
            <w:tcW w:w="1322" w:type="dxa"/>
            <w:tcBorders>
              <w:top w:val="double" w:sz="4" w:space="0" w:color="auto"/>
            </w:tcBorders>
          </w:tcPr>
          <w:p w:rsidR="00860967" w:rsidRPr="00D83571" w:rsidRDefault="00860967" w:rsidP="00461EF6">
            <w:pPr>
              <w:jc w:val="center"/>
              <w:rPr>
                <w:rFonts w:cs="Arial"/>
                <w:b/>
                <w:bCs/>
                <w:sz w:val="18"/>
                <w:lang w:val="id-ID"/>
              </w:rPr>
            </w:pPr>
            <w:r>
              <w:rPr>
                <w:rFonts w:cs="Arial"/>
                <w:b/>
                <w:bCs/>
                <w:sz w:val="18"/>
                <w:lang w:val="id-ID"/>
              </w:rPr>
              <w:t>(7)</w:t>
            </w:r>
          </w:p>
        </w:tc>
        <w:tc>
          <w:tcPr>
            <w:tcW w:w="1667"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(8)</w:t>
            </w:r>
          </w:p>
        </w:tc>
      </w:tr>
      <w:tr w:rsidR="00860967" w:rsidRPr="00B033FB" w:rsidTr="00461EF6">
        <w:trPr>
          <w:cantSplit/>
        </w:trPr>
        <w:tc>
          <w:tcPr>
            <w:tcW w:w="538" w:type="dxa"/>
          </w:tcPr>
          <w:p w:rsidR="00860967" w:rsidRPr="00B033FB" w:rsidRDefault="00860967" w:rsidP="00461EF6">
            <w:pPr>
              <w:rPr>
                <w:rFonts w:cs="Arial"/>
                <w:bCs/>
              </w:rPr>
            </w:pPr>
          </w:p>
        </w:tc>
        <w:tc>
          <w:tcPr>
            <w:tcW w:w="1123" w:type="dxa"/>
          </w:tcPr>
          <w:p w:rsidR="00860967" w:rsidRPr="00B033FB" w:rsidRDefault="00860967" w:rsidP="00461EF6">
            <w:pPr>
              <w:rPr>
                <w:rFonts w:cs="Arial"/>
                <w:bCs/>
              </w:rPr>
            </w:pPr>
          </w:p>
        </w:tc>
        <w:tc>
          <w:tcPr>
            <w:tcW w:w="750" w:type="dxa"/>
          </w:tcPr>
          <w:p w:rsidR="00860967" w:rsidRPr="00B033FB" w:rsidRDefault="00860967" w:rsidP="00461EF6">
            <w:pPr>
              <w:rPr>
                <w:rFonts w:cs="Arial"/>
                <w:bCs/>
              </w:rPr>
            </w:pPr>
          </w:p>
        </w:tc>
        <w:tc>
          <w:tcPr>
            <w:tcW w:w="1140" w:type="dxa"/>
          </w:tcPr>
          <w:p w:rsidR="00860967" w:rsidRPr="00B033FB" w:rsidRDefault="00860967" w:rsidP="00461EF6">
            <w:pPr>
              <w:rPr>
                <w:rFonts w:cs="Arial"/>
                <w:bCs/>
              </w:rPr>
            </w:pPr>
          </w:p>
        </w:tc>
        <w:tc>
          <w:tcPr>
            <w:tcW w:w="1130" w:type="dxa"/>
          </w:tcPr>
          <w:p w:rsidR="00860967" w:rsidRPr="00D83571" w:rsidRDefault="00860967" w:rsidP="00461EF6">
            <w:pPr>
              <w:rPr>
                <w:rFonts w:cs="Arial"/>
                <w:bCs/>
                <w:color w:val="FF0000"/>
              </w:rPr>
            </w:pPr>
          </w:p>
        </w:tc>
        <w:tc>
          <w:tcPr>
            <w:tcW w:w="1613" w:type="dxa"/>
          </w:tcPr>
          <w:p w:rsidR="00860967" w:rsidRPr="00B033FB" w:rsidRDefault="00860967" w:rsidP="00461EF6">
            <w:pPr>
              <w:rPr>
                <w:rFonts w:cs="Arial"/>
                <w:bCs/>
              </w:rPr>
            </w:pPr>
          </w:p>
        </w:tc>
        <w:tc>
          <w:tcPr>
            <w:tcW w:w="1322" w:type="dxa"/>
          </w:tcPr>
          <w:p w:rsidR="00860967" w:rsidRPr="00B033FB" w:rsidRDefault="00860967" w:rsidP="00461EF6">
            <w:pPr>
              <w:rPr>
                <w:rFonts w:cs="Arial"/>
                <w:bCs/>
              </w:rPr>
            </w:pPr>
          </w:p>
        </w:tc>
        <w:tc>
          <w:tcPr>
            <w:tcW w:w="1667" w:type="dxa"/>
          </w:tcPr>
          <w:p w:rsidR="00860967" w:rsidRPr="00B033FB" w:rsidRDefault="00860967" w:rsidP="00461EF6">
            <w:pPr>
              <w:rPr>
                <w:rFonts w:cs="Arial"/>
                <w:bCs/>
              </w:rPr>
            </w:pPr>
          </w:p>
        </w:tc>
      </w:tr>
      <w:tr w:rsidR="00860967" w:rsidRPr="00B033FB" w:rsidTr="00461EF6">
        <w:trPr>
          <w:cantSplit/>
        </w:trPr>
        <w:tc>
          <w:tcPr>
            <w:tcW w:w="538" w:type="dxa"/>
          </w:tcPr>
          <w:p w:rsidR="00860967" w:rsidRPr="00B033FB" w:rsidRDefault="00860967" w:rsidP="00461EF6">
            <w:pPr>
              <w:rPr>
                <w:rFonts w:cs="Arial"/>
                <w:bCs/>
              </w:rPr>
            </w:pPr>
          </w:p>
        </w:tc>
        <w:tc>
          <w:tcPr>
            <w:tcW w:w="1123" w:type="dxa"/>
          </w:tcPr>
          <w:p w:rsidR="00860967" w:rsidRPr="00B033FB" w:rsidRDefault="00860967" w:rsidP="00461EF6">
            <w:pPr>
              <w:rPr>
                <w:rFonts w:cs="Arial"/>
                <w:bCs/>
              </w:rPr>
            </w:pPr>
          </w:p>
        </w:tc>
        <w:tc>
          <w:tcPr>
            <w:tcW w:w="750" w:type="dxa"/>
          </w:tcPr>
          <w:p w:rsidR="00860967" w:rsidRPr="00B033FB" w:rsidRDefault="00860967" w:rsidP="00461EF6">
            <w:pPr>
              <w:rPr>
                <w:rFonts w:cs="Arial"/>
                <w:bCs/>
              </w:rPr>
            </w:pPr>
          </w:p>
        </w:tc>
        <w:tc>
          <w:tcPr>
            <w:tcW w:w="1140" w:type="dxa"/>
          </w:tcPr>
          <w:p w:rsidR="00860967" w:rsidRPr="00B033FB" w:rsidRDefault="00860967" w:rsidP="00461EF6">
            <w:pPr>
              <w:rPr>
                <w:rFonts w:cs="Arial"/>
                <w:bCs/>
              </w:rPr>
            </w:pPr>
          </w:p>
        </w:tc>
        <w:tc>
          <w:tcPr>
            <w:tcW w:w="1130" w:type="dxa"/>
          </w:tcPr>
          <w:p w:rsidR="00860967" w:rsidRPr="00D83571" w:rsidRDefault="00860967" w:rsidP="00461EF6">
            <w:pPr>
              <w:rPr>
                <w:rFonts w:cs="Arial"/>
                <w:bCs/>
                <w:color w:val="FF0000"/>
              </w:rPr>
            </w:pPr>
          </w:p>
        </w:tc>
        <w:tc>
          <w:tcPr>
            <w:tcW w:w="1613" w:type="dxa"/>
          </w:tcPr>
          <w:p w:rsidR="00860967" w:rsidRPr="00B033FB" w:rsidRDefault="00860967" w:rsidP="00461EF6">
            <w:pPr>
              <w:rPr>
                <w:rFonts w:cs="Arial"/>
                <w:bCs/>
              </w:rPr>
            </w:pPr>
          </w:p>
        </w:tc>
        <w:tc>
          <w:tcPr>
            <w:tcW w:w="1322" w:type="dxa"/>
          </w:tcPr>
          <w:p w:rsidR="00860967" w:rsidRPr="00B033FB" w:rsidRDefault="00860967" w:rsidP="00461EF6">
            <w:pPr>
              <w:rPr>
                <w:rFonts w:cs="Arial"/>
                <w:bCs/>
              </w:rPr>
            </w:pPr>
          </w:p>
        </w:tc>
        <w:tc>
          <w:tcPr>
            <w:tcW w:w="1667" w:type="dxa"/>
          </w:tcPr>
          <w:p w:rsidR="00860967" w:rsidRPr="00B033FB" w:rsidRDefault="00860967" w:rsidP="00461EF6">
            <w:pPr>
              <w:rPr>
                <w:rFonts w:cs="Arial"/>
                <w:bCs/>
              </w:rPr>
            </w:pPr>
          </w:p>
        </w:tc>
      </w:tr>
      <w:tr w:rsidR="00860967" w:rsidRPr="00B033FB" w:rsidTr="00461EF6">
        <w:trPr>
          <w:cantSplit/>
        </w:trPr>
        <w:tc>
          <w:tcPr>
            <w:tcW w:w="538" w:type="dxa"/>
          </w:tcPr>
          <w:p w:rsidR="00860967" w:rsidRPr="00B033FB" w:rsidRDefault="00860967" w:rsidP="00461EF6">
            <w:pPr>
              <w:rPr>
                <w:rFonts w:cs="Arial"/>
                <w:bCs/>
              </w:rPr>
            </w:pPr>
          </w:p>
        </w:tc>
        <w:tc>
          <w:tcPr>
            <w:tcW w:w="1123" w:type="dxa"/>
          </w:tcPr>
          <w:p w:rsidR="00860967" w:rsidRPr="00B033FB" w:rsidRDefault="00860967" w:rsidP="00461EF6">
            <w:pPr>
              <w:rPr>
                <w:rFonts w:cs="Arial"/>
                <w:bCs/>
              </w:rPr>
            </w:pPr>
          </w:p>
        </w:tc>
        <w:tc>
          <w:tcPr>
            <w:tcW w:w="750" w:type="dxa"/>
          </w:tcPr>
          <w:p w:rsidR="00860967" w:rsidRPr="00B033FB" w:rsidRDefault="00860967" w:rsidP="00461EF6">
            <w:pPr>
              <w:rPr>
                <w:rFonts w:cs="Arial"/>
                <w:bCs/>
              </w:rPr>
            </w:pPr>
          </w:p>
        </w:tc>
        <w:tc>
          <w:tcPr>
            <w:tcW w:w="1140" w:type="dxa"/>
          </w:tcPr>
          <w:p w:rsidR="00860967" w:rsidRPr="00B033FB" w:rsidRDefault="00860967" w:rsidP="00461EF6">
            <w:pPr>
              <w:rPr>
                <w:rFonts w:cs="Arial"/>
                <w:bCs/>
              </w:rPr>
            </w:pPr>
          </w:p>
        </w:tc>
        <w:tc>
          <w:tcPr>
            <w:tcW w:w="1130" w:type="dxa"/>
          </w:tcPr>
          <w:p w:rsidR="00860967" w:rsidRPr="00D83571" w:rsidRDefault="00860967" w:rsidP="00461EF6">
            <w:pPr>
              <w:rPr>
                <w:rFonts w:cs="Arial"/>
                <w:bCs/>
                <w:color w:val="FF0000"/>
              </w:rPr>
            </w:pPr>
          </w:p>
        </w:tc>
        <w:tc>
          <w:tcPr>
            <w:tcW w:w="1613" w:type="dxa"/>
          </w:tcPr>
          <w:p w:rsidR="00860967" w:rsidRPr="00B033FB" w:rsidRDefault="00860967" w:rsidP="00461EF6">
            <w:pPr>
              <w:rPr>
                <w:rFonts w:cs="Arial"/>
                <w:bCs/>
              </w:rPr>
            </w:pPr>
          </w:p>
        </w:tc>
        <w:tc>
          <w:tcPr>
            <w:tcW w:w="1322" w:type="dxa"/>
          </w:tcPr>
          <w:p w:rsidR="00860967" w:rsidRPr="00B033FB" w:rsidRDefault="00860967" w:rsidP="00461EF6">
            <w:pPr>
              <w:rPr>
                <w:rFonts w:cs="Arial"/>
                <w:bCs/>
              </w:rPr>
            </w:pPr>
          </w:p>
        </w:tc>
        <w:tc>
          <w:tcPr>
            <w:tcW w:w="1667" w:type="dxa"/>
          </w:tcPr>
          <w:p w:rsidR="00860967" w:rsidRPr="00B033FB" w:rsidRDefault="00860967" w:rsidP="00461EF6">
            <w:pPr>
              <w:rPr>
                <w:rFonts w:cs="Arial"/>
                <w:bCs/>
              </w:rPr>
            </w:pPr>
          </w:p>
        </w:tc>
      </w:tr>
    </w:tbl>
    <w:p w:rsidR="002A0163" w:rsidRDefault="00860967">
      <w:pPr>
        <w:ind w:left="426" w:hanging="246"/>
        <w:jc w:val="left"/>
        <w:rPr>
          <w:rFonts w:cs="Arial"/>
          <w:bCs/>
          <w:sz w:val="20"/>
          <w:lang w:val="id-ID"/>
        </w:rPr>
      </w:pPr>
      <w:r w:rsidRPr="00980C2C">
        <w:rPr>
          <w:rFonts w:cs="Arial"/>
          <w:bCs/>
          <w:sz w:val="20"/>
          <w:lang w:val="id-ID"/>
        </w:rPr>
        <w:t>*</w:t>
      </w:r>
      <w:r w:rsidR="000807C4">
        <w:rPr>
          <w:rFonts w:cs="Arial"/>
          <w:bCs/>
          <w:sz w:val="20"/>
        </w:rPr>
        <w:t xml:space="preserve">  </w:t>
      </w:r>
      <w:r w:rsidRPr="00980C2C">
        <w:rPr>
          <w:rFonts w:cs="Arial"/>
          <w:bCs/>
          <w:sz w:val="20"/>
          <w:lang w:val="id-ID"/>
        </w:rPr>
        <w:t xml:space="preserve"> Instansi asal adalah instansi asal dimana dosen tidak tetap dari industri atau profesional tersebut bekerja secara penuh waktu</w:t>
      </w:r>
    </w:p>
    <w:p w:rsidR="002A0163" w:rsidRDefault="00860967">
      <w:pPr>
        <w:ind w:left="426" w:hanging="246"/>
        <w:jc w:val="left"/>
        <w:rPr>
          <w:rFonts w:cs="Arial"/>
          <w:bCs/>
          <w:sz w:val="20"/>
          <w:lang w:val="id-ID"/>
        </w:rPr>
      </w:pPr>
      <w:r w:rsidRPr="00980C2C">
        <w:rPr>
          <w:rFonts w:cs="Arial"/>
          <w:bCs/>
          <w:sz w:val="20"/>
          <w:lang w:val="id-ID"/>
        </w:rPr>
        <w:t>** Pendidikan informal meliputi pendidikan profesional gelar maupun non-gelar dengan jangka waktu 3 bulan atau lebih</w:t>
      </w:r>
    </w:p>
    <w:p w:rsidR="00860967" w:rsidRPr="00B033FB" w:rsidRDefault="00860967" w:rsidP="00860967">
      <w:pPr>
        <w:ind w:left="540" w:hanging="360"/>
        <w:jc w:val="left"/>
        <w:rPr>
          <w:rFonts w:cs="Arial"/>
          <w:bCs/>
        </w:rPr>
      </w:pPr>
    </w:p>
    <w:p w:rsidR="00860967" w:rsidRDefault="00860967" w:rsidP="007E7A48">
      <w:pPr>
        <w:ind w:left="709" w:hanging="709"/>
        <w:rPr>
          <w:rFonts w:cs="Arial"/>
          <w:bCs/>
          <w:iCs/>
        </w:rPr>
      </w:pPr>
      <w:r>
        <w:rPr>
          <w:rFonts w:cs="Arial"/>
          <w:bCs/>
          <w:iCs/>
        </w:rPr>
        <w:t>4.4</w:t>
      </w:r>
      <w:r w:rsidRPr="00B033FB">
        <w:rPr>
          <w:rFonts w:cs="Arial"/>
          <w:bCs/>
          <w:iCs/>
        </w:rPr>
        <w:t>.</w:t>
      </w:r>
      <w:r>
        <w:rPr>
          <w:rFonts w:cs="Arial"/>
          <w:bCs/>
          <w:iCs/>
          <w:lang w:val="id-ID"/>
        </w:rPr>
        <w:t>3</w:t>
      </w:r>
      <w:r w:rsidR="00FB2F7E">
        <w:rPr>
          <w:rFonts w:cs="Arial"/>
          <w:bCs/>
          <w:iCs/>
          <w:lang w:val="id-ID"/>
        </w:rPr>
        <w:tab/>
      </w:r>
      <w:r w:rsidRPr="00B033FB">
        <w:rPr>
          <w:rFonts w:cs="Arial"/>
          <w:bCs/>
          <w:iCs/>
        </w:rPr>
        <w:t>Tuliskan data aktivitas mengajar dosen tidak tetap</w:t>
      </w:r>
      <w:r w:rsidR="00EA1288">
        <w:rPr>
          <w:rFonts w:cs="Arial"/>
          <w:bCs/>
          <w:iCs/>
          <w:lang w:val="id-ID"/>
        </w:rPr>
        <w:t xml:space="preserve"> dan dosen tidak tetap dari profesional atau industri</w:t>
      </w:r>
      <w:r w:rsidRPr="00B033FB">
        <w:rPr>
          <w:rFonts w:cs="Arial"/>
          <w:bCs/>
          <w:iCs/>
        </w:rPr>
        <w:t xml:space="preserve"> pada satu tahun terakhir </w:t>
      </w:r>
      <w:r>
        <w:rPr>
          <w:rFonts w:cs="Arial"/>
          <w:bCs/>
          <w:iCs/>
        </w:rPr>
        <w:t xml:space="preserve">di </w:t>
      </w:r>
      <w:r w:rsidR="00AA6BC1">
        <w:rPr>
          <w:rFonts w:cs="Arial"/>
          <w:bCs/>
          <w:iCs/>
          <w:lang w:val="id-ID"/>
        </w:rPr>
        <w:t>program PPAk</w:t>
      </w:r>
      <w:r w:rsidR="000807C4">
        <w:rPr>
          <w:rFonts w:cs="Arial"/>
          <w:bCs/>
          <w:iCs/>
        </w:rPr>
        <w:t xml:space="preserve"> </w:t>
      </w:r>
      <w:r w:rsidRPr="00B033FB">
        <w:rPr>
          <w:rFonts w:cs="Arial"/>
          <w:bCs/>
          <w:iCs/>
        </w:rPr>
        <w:t>dengan mengikuti format tabel berikut:</w:t>
      </w:r>
    </w:p>
    <w:p w:rsidR="00860967" w:rsidRPr="00B033FB" w:rsidRDefault="00860967" w:rsidP="00860967">
      <w:pPr>
        <w:ind w:left="630" w:hanging="630"/>
        <w:jc w:val="left"/>
        <w:rPr>
          <w:rFonts w:cs="Arial"/>
          <w:bCs/>
          <w:iCs/>
        </w:rPr>
      </w:pPr>
    </w:p>
    <w:tbl>
      <w:tblPr>
        <w:tblW w:w="97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1440"/>
        <w:gridCol w:w="1350"/>
        <w:gridCol w:w="810"/>
        <w:gridCol w:w="1620"/>
        <w:gridCol w:w="990"/>
        <w:gridCol w:w="1440"/>
        <w:gridCol w:w="1350"/>
      </w:tblGrid>
      <w:tr w:rsidR="00860967" w:rsidRPr="00B033FB" w:rsidTr="00917A40">
        <w:trPr>
          <w:cantSplit/>
          <w:trHeight w:val="1222"/>
        </w:trPr>
        <w:tc>
          <w:tcPr>
            <w:tcW w:w="772"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44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w:t>
            </w:r>
          </w:p>
          <w:p w:rsidR="00860967" w:rsidRPr="00B033FB" w:rsidRDefault="00860967" w:rsidP="00461EF6">
            <w:pPr>
              <w:jc w:val="center"/>
              <w:rPr>
                <w:rFonts w:cs="Arial"/>
                <w:b/>
                <w:bCs/>
                <w:sz w:val="18"/>
              </w:rPr>
            </w:pPr>
            <w:r w:rsidRPr="00B033FB">
              <w:rPr>
                <w:rFonts w:cs="Arial"/>
                <w:b/>
                <w:bCs/>
                <w:sz w:val="18"/>
              </w:rPr>
              <w:t>Dosen</w:t>
            </w:r>
          </w:p>
          <w:p w:rsidR="00860967" w:rsidRPr="00B033FB" w:rsidRDefault="00860967" w:rsidP="00461EF6">
            <w:pPr>
              <w:jc w:val="center"/>
              <w:rPr>
                <w:rFonts w:cs="Arial"/>
                <w:b/>
                <w:bCs/>
                <w:sz w:val="18"/>
              </w:rPr>
            </w:pPr>
            <w:r w:rsidRPr="00B033FB">
              <w:rPr>
                <w:rFonts w:cs="Arial"/>
                <w:b/>
                <w:bCs/>
                <w:sz w:val="18"/>
              </w:rPr>
              <w:t>T</w:t>
            </w:r>
            <w:r w:rsidR="000807C4">
              <w:rPr>
                <w:rFonts w:cs="Arial"/>
                <w:b/>
                <w:bCs/>
                <w:sz w:val="18"/>
              </w:rPr>
              <w:t>idak</w:t>
            </w:r>
            <w:r w:rsidRPr="00B033FB">
              <w:rPr>
                <w:rFonts w:cs="Arial"/>
                <w:b/>
                <w:bCs/>
                <w:sz w:val="18"/>
              </w:rPr>
              <w:t xml:space="preserve"> Tetap</w:t>
            </w:r>
          </w:p>
        </w:tc>
        <w:tc>
          <w:tcPr>
            <w:tcW w:w="135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Bidang Keahlian</w:t>
            </w:r>
          </w:p>
        </w:tc>
        <w:tc>
          <w:tcPr>
            <w:tcW w:w="81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Kode Mata Kuliah</w:t>
            </w:r>
          </w:p>
        </w:tc>
        <w:tc>
          <w:tcPr>
            <w:tcW w:w="162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Nama Mata Kuliah</w:t>
            </w:r>
          </w:p>
        </w:tc>
        <w:tc>
          <w:tcPr>
            <w:tcW w:w="99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Kelas</w:t>
            </w:r>
          </w:p>
        </w:tc>
        <w:tc>
          <w:tcPr>
            <w:tcW w:w="144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Jumlah Pertemuan yang D</w:t>
            </w:r>
            <w:r w:rsidRPr="00B033FB">
              <w:rPr>
                <w:rFonts w:cs="Arial"/>
                <w:b/>
                <w:bCs/>
                <w:sz w:val="18"/>
              </w:rPr>
              <w:t>irenca-nakan</w:t>
            </w:r>
          </w:p>
        </w:tc>
        <w:tc>
          <w:tcPr>
            <w:tcW w:w="135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Jumlah Pertemuan yang D</w:t>
            </w:r>
            <w:r w:rsidRPr="00B033FB">
              <w:rPr>
                <w:rFonts w:cs="Arial"/>
                <w:b/>
                <w:bCs/>
                <w:sz w:val="18"/>
              </w:rPr>
              <w:t>ilaksa-nakan</w:t>
            </w:r>
          </w:p>
        </w:tc>
      </w:tr>
      <w:tr w:rsidR="00860967" w:rsidRPr="00B033FB" w:rsidTr="00917A40">
        <w:trPr>
          <w:cantSplit/>
          <w:trHeight w:val="272"/>
        </w:trPr>
        <w:tc>
          <w:tcPr>
            <w:tcW w:w="772" w:type="dxa"/>
            <w:tcBorders>
              <w:top w:val="double" w:sz="4" w:space="0" w:color="auto"/>
            </w:tcBorders>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44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135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c>
          <w:tcPr>
            <w:tcW w:w="81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(4)</w:t>
            </w:r>
          </w:p>
        </w:tc>
        <w:tc>
          <w:tcPr>
            <w:tcW w:w="162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(5)</w:t>
            </w:r>
          </w:p>
        </w:tc>
        <w:tc>
          <w:tcPr>
            <w:tcW w:w="99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(6)</w:t>
            </w:r>
          </w:p>
        </w:tc>
        <w:tc>
          <w:tcPr>
            <w:tcW w:w="1440"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(7)</w:t>
            </w:r>
          </w:p>
        </w:tc>
        <w:tc>
          <w:tcPr>
            <w:tcW w:w="1350" w:type="dxa"/>
            <w:tcBorders>
              <w:top w:val="double" w:sz="4" w:space="0" w:color="auto"/>
            </w:tcBorders>
            <w:vAlign w:val="center"/>
          </w:tcPr>
          <w:p w:rsidR="00860967" w:rsidRPr="00B033FB" w:rsidRDefault="00860967" w:rsidP="00461EF6">
            <w:pPr>
              <w:jc w:val="center"/>
              <w:rPr>
                <w:rFonts w:cs="Arial"/>
                <w:b/>
                <w:bCs/>
                <w:sz w:val="18"/>
              </w:rPr>
            </w:pPr>
            <w:r>
              <w:rPr>
                <w:rFonts w:cs="Arial"/>
                <w:b/>
                <w:bCs/>
                <w:sz w:val="18"/>
              </w:rPr>
              <w:t>(8)</w:t>
            </w:r>
          </w:p>
        </w:tc>
      </w:tr>
      <w:tr w:rsidR="00860967" w:rsidRPr="00B033FB" w:rsidTr="00461EF6">
        <w:trPr>
          <w:cantSplit/>
        </w:trPr>
        <w:tc>
          <w:tcPr>
            <w:tcW w:w="772"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620"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r>
      <w:tr w:rsidR="00860967" w:rsidRPr="00B033FB" w:rsidTr="00461EF6">
        <w:trPr>
          <w:cantSplit/>
        </w:trPr>
        <w:tc>
          <w:tcPr>
            <w:tcW w:w="772"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c>
          <w:tcPr>
            <w:tcW w:w="810" w:type="dxa"/>
          </w:tcPr>
          <w:p w:rsidR="00860967" w:rsidRPr="00B033FB" w:rsidRDefault="00860967" w:rsidP="00461EF6">
            <w:pPr>
              <w:rPr>
                <w:rFonts w:cs="Arial"/>
                <w:bCs/>
              </w:rPr>
            </w:pPr>
          </w:p>
        </w:tc>
        <w:tc>
          <w:tcPr>
            <w:tcW w:w="1620" w:type="dxa"/>
          </w:tcPr>
          <w:p w:rsidR="00860967" w:rsidRPr="00B033FB" w:rsidRDefault="00860967" w:rsidP="00461EF6">
            <w:pPr>
              <w:rPr>
                <w:rFonts w:cs="Arial"/>
                <w:bCs/>
              </w:rPr>
            </w:pPr>
          </w:p>
        </w:tc>
        <w:tc>
          <w:tcPr>
            <w:tcW w:w="990" w:type="dxa"/>
          </w:tcPr>
          <w:p w:rsidR="00860967" w:rsidRPr="00B033FB" w:rsidRDefault="00860967" w:rsidP="00461EF6">
            <w:pPr>
              <w:rPr>
                <w:rFonts w:cs="Arial"/>
                <w:bCs/>
              </w:rPr>
            </w:pPr>
          </w:p>
        </w:tc>
        <w:tc>
          <w:tcPr>
            <w:tcW w:w="1440" w:type="dxa"/>
          </w:tcPr>
          <w:p w:rsidR="00860967" w:rsidRPr="00B033FB" w:rsidRDefault="00860967" w:rsidP="00461EF6">
            <w:pPr>
              <w:rPr>
                <w:rFonts w:cs="Arial"/>
                <w:bCs/>
              </w:rPr>
            </w:pPr>
          </w:p>
        </w:tc>
        <w:tc>
          <w:tcPr>
            <w:tcW w:w="1350" w:type="dxa"/>
          </w:tcPr>
          <w:p w:rsidR="00860967" w:rsidRPr="00B033FB" w:rsidRDefault="00860967" w:rsidP="00461EF6">
            <w:pPr>
              <w:rPr>
                <w:rFonts w:cs="Arial"/>
                <w:bCs/>
              </w:rPr>
            </w:pPr>
          </w:p>
        </w:tc>
      </w:tr>
      <w:tr w:rsidR="00860967" w:rsidRPr="00B033FB" w:rsidTr="005A0459">
        <w:trPr>
          <w:cantSplit/>
        </w:trPr>
        <w:tc>
          <w:tcPr>
            <w:tcW w:w="772" w:type="dxa"/>
            <w:tcBorders>
              <w:bottom w:val="double" w:sz="4" w:space="0" w:color="auto"/>
            </w:tcBorders>
          </w:tcPr>
          <w:p w:rsidR="00860967" w:rsidRPr="00B033FB" w:rsidRDefault="00860967" w:rsidP="00461EF6">
            <w:pPr>
              <w:rPr>
                <w:rFonts w:cs="Arial"/>
                <w:bCs/>
              </w:rPr>
            </w:pPr>
          </w:p>
        </w:tc>
        <w:tc>
          <w:tcPr>
            <w:tcW w:w="1440" w:type="dxa"/>
            <w:tcBorders>
              <w:bottom w:val="double" w:sz="4" w:space="0" w:color="auto"/>
            </w:tcBorders>
          </w:tcPr>
          <w:p w:rsidR="00860967" w:rsidRPr="00B033FB" w:rsidRDefault="00860967" w:rsidP="00461EF6">
            <w:pPr>
              <w:rPr>
                <w:rFonts w:cs="Arial"/>
                <w:bCs/>
              </w:rPr>
            </w:pPr>
          </w:p>
        </w:tc>
        <w:tc>
          <w:tcPr>
            <w:tcW w:w="1350" w:type="dxa"/>
            <w:tcBorders>
              <w:bottom w:val="double" w:sz="4" w:space="0" w:color="auto"/>
            </w:tcBorders>
          </w:tcPr>
          <w:p w:rsidR="00860967" w:rsidRPr="00B033FB" w:rsidRDefault="00860967" w:rsidP="00461EF6">
            <w:pPr>
              <w:rPr>
                <w:rFonts w:cs="Arial"/>
                <w:bCs/>
              </w:rPr>
            </w:pPr>
          </w:p>
        </w:tc>
        <w:tc>
          <w:tcPr>
            <w:tcW w:w="810" w:type="dxa"/>
            <w:tcBorders>
              <w:bottom w:val="double" w:sz="4" w:space="0" w:color="auto"/>
            </w:tcBorders>
          </w:tcPr>
          <w:p w:rsidR="00860967" w:rsidRPr="00B033FB" w:rsidRDefault="00860967" w:rsidP="00461EF6">
            <w:pPr>
              <w:rPr>
                <w:rFonts w:cs="Arial"/>
                <w:bCs/>
              </w:rPr>
            </w:pPr>
          </w:p>
        </w:tc>
        <w:tc>
          <w:tcPr>
            <w:tcW w:w="1620" w:type="dxa"/>
            <w:tcBorders>
              <w:bottom w:val="double" w:sz="4" w:space="0" w:color="auto"/>
            </w:tcBorders>
          </w:tcPr>
          <w:p w:rsidR="00860967" w:rsidRPr="00B033FB" w:rsidRDefault="00860967" w:rsidP="00461EF6">
            <w:pPr>
              <w:rPr>
                <w:rFonts w:cs="Arial"/>
                <w:bCs/>
              </w:rPr>
            </w:pPr>
          </w:p>
        </w:tc>
        <w:tc>
          <w:tcPr>
            <w:tcW w:w="990" w:type="dxa"/>
            <w:tcBorders>
              <w:bottom w:val="double" w:sz="4" w:space="0" w:color="auto"/>
            </w:tcBorders>
          </w:tcPr>
          <w:p w:rsidR="00860967" w:rsidRPr="00B033FB" w:rsidRDefault="00860967" w:rsidP="00461EF6">
            <w:pPr>
              <w:rPr>
                <w:rFonts w:cs="Arial"/>
                <w:bCs/>
              </w:rPr>
            </w:pPr>
          </w:p>
        </w:tc>
        <w:tc>
          <w:tcPr>
            <w:tcW w:w="1440" w:type="dxa"/>
            <w:tcBorders>
              <w:bottom w:val="double" w:sz="4" w:space="0" w:color="auto"/>
            </w:tcBorders>
          </w:tcPr>
          <w:p w:rsidR="00860967" w:rsidRPr="00B033FB" w:rsidRDefault="00860967" w:rsidP="00461EF6">
            <w:pPr>
              <w:rPr>
                <w:rFonts w:cs="Arial"/>
                <w:bCs/>
              </w:rPr>
            </w:pPr>
          </w:p>
        </w:tc>
        <w:tc>
          <w:tcPr>
            <w:tcW w:w="1350" w:type="dxa"/>
            <w:tcBorders>
              <w:bottom w:val="double" w:sz="4" w:space="0" w:color="auto"/>
            </w:tcBorders>
          </w:tcPr>
          <w:p w:rsidR="00860967" w:rsidRPr="00B033FB" w:rsidRDefault="00860967" w:rsidP="00461EF6">
            <w:pPr>
              <w:rPr>
                <w:rFonts w:cs="Arial"/>
                <w:bCs/>
              </w:rPr>
            </w:pPr>
          </w:p>
        </w:tc>
      </w:tr>
      <w:tr w:rsidR="00860967" w:rsidRPr="00B033FB" w:rsidTr="005A0459">
        <w:trPr>
          <w:cantSplit/>
        </w:trPr>
        <w:tc>
          <w:tcPr>
            <w:tcW w:w="6982" w:type="dxa"/>
            <w:gridSpan w:val="6"/>
            <w:tcBorders>
              <w:top w:val="double" w:sz="4" w:space="0" w:color="auto"/>
            </w:tcBorders>
          </w:tcPr>
          <w:p w:rsidR="00860967" w:rsidRPr="005A0459" w:rsidRDefault="0061116D" w:rsidP="00461EF6">
            <w:pPr>
              <w:jc w:val="center"/>
              <w:rPr>
                <w:rFonts w:cs="Arial"/>
                <w:b/>
                <w:bCs/>
              </w:rPr>
            </w:pPr>
            <w:r w:rsidRPr="0061116D">
              <w:rPr>
                <w:rFonts w:cs="Arial"/>
                <w:b/>
                <w:bCs/>
              </w:rPr>
              <w:t>Jumlah</w:t>
            </w:r>
          </w:p>
        </w:tc>
        <w:tc>
          <w:tcPr>
            <w:tcW w:w="1440" w:type="dxa"/>
            <w:tcBorders>
              <w:top w:val="double" w:sz="4" w:space="0" w:color="auto"/>
            </w:tcBorders>
          </w:tcPr>
          <w:p w:rsidR="00860967" w:rsidRPr="00B033FB" w:rsidRDefault="00860967" w:rsidP="00461EF6">
            <w:pPr>
              <w:rPr>
                <w:rFonts w:cs="Arial"/>
                <w:bCs/>
              </w:rPr>
            </w:pPr>
          </w:p>
        </w:tc>
        <w:tc>
          <w:tcPr>
            <w:tcW w:w="1350" w:type="dxa"/>
            <w:tcBorders>
              <w:top w:val="double" w:sz="4" w:space="0" w:color="auto"/>
            </w:tcBorders>
          </w:tcPr>
          <w:p w:rsidR="00860967" w:rsidRPr="00B033FB" w:rsidRDefault="00860967" w:rsidP="00461EF6">
            <w:pPr>
              <w:rPr>
                <w:rFonts w:cs="Arial"/>
                <w:bCs/>
              </w:rPr>
            </w:pPr>
          </w:p>
        </w:tc>
      </w:tr>
    </w:tbl>
    <w:p w:rsidR="00860967" w:rsidRDefault="00860967" w:rsidP="00860967">
      <w:pPr>
        <w:rPr>
          <w:rFonts w:cs="Arial"/>
          <w:bCs/>
          <w:iCs/>
        </w:rPr>
      </w:pPr>
    </w:p>
    <w:p w:rsidR="00924A98" w:rsidRDefault="00980C2C" w:rsidP="00980C2C">
      <w:pPr>
        <w:tabs>
          <w:tab w:val="left" w:pos="2850"/>
        </w:tabs>
        <w:ind w:left="540" w:hanging="540"/>
        <w:rPr>
          <w:lang w:val="id-ID"/>
        </w:rPr>
      </w:pPr>
      <w:r>
        <w:rPr>
          <w:lang w:val="id-ID"/>
        </w:rPr>
        <w:tab/>
      </w:r>
    </w:p>
    <w:p w:rsidR="00860967" w:rsidRPr="00B23B34" w:rsidRDefault="00860967" w:rsidP="007E7A48">
      <w:pPr>
        <w:tabs>
          <w:tab w:val="left" w:pos="2850"/>
        </w:tabs>
        <w:ind w:left="540" w:hanging="540"/>
        <w:rPr>
          <w:lang w:val="sv-SE"/>
        </w:rPr>
      </w:pPr>
      <w:r>
        <w:rPr>
          <w:lang w:val="sv-SE"/>
        </w:rPr>
        <w:t>4.5</w:t>
      </w:r>
      <w:r w:rsidRPr="00B23B34">
        <w:rPr>
          <w:lang w:val="sv-SE"/>
        </w:rPr>
        <w:t xml:space="preserve">   Upaya P</w:t>
      </w:r>
      <w:r>
        <w:rPr>
          <w:lang w:val="sv-SE"/>
        </w:rPr>
        <w:t xml:space="preserve">eningkatan Sumber Daya Manusia (SDM) dalam </w:t>
      </w:r>
      <w:r w:rsidR="000807C4">
        <w:rPr>
          <w:lang w:val="sv-SE"/>
        </w:rPr>
        <w:t>T</w:t>
      </w:r>
      <w:r>
        <w:rPr>
          <w:lang w:val="sv-SE"/>
        </w:rPr>
        <w:t xml:space="preserve">iga </w:t>
      </w:r>
      <w:r w:rsidR="000807C4">
        <w:rPr>
          <w:lang w:val="sv-SE"/>
        </w:rPr>
        <w:t>T</w:t>
      </w:r>
      <w:r>
        <w:rPr>
          <w:lang w:val="sv-SE"/>
        </w:rPr>
        <w:t xml:space="preserve">ahun </w:t>
      </w:r>
      <w:r w:rsidR="000807C4">
        <w:rPr>
          <w:lang w:val="sv-SE"/>
        </w:rPr>
        <w:t>T</w:t>
      </w:r>
      <w:r>
        <w:rPr>
          <w:lang w:val="sv-SE"/>
        </w:rPr>
        <w:t>erakhir</w:t>
      </w:r>
    </w:p>
    <w:p w:rsidR="00860967" w:rsidRPr="00B23B34" w:rsidRDefault="00860967" w:rsidP="00860967">
      <w:pPr>
        <w:ind w:left="450"/>
        <w:rPr>
          <w:lang w:val="sv-SE"/>
        </w:rPr>
      </w:pPr>
    </w:p>
    <w:p w:rsidR="00860967" w:rsidRDefault="00860967" w:rsidP="00860967">
      <w:pPr>
        <w:ind w:left="630" w:hanging="619"/>
        <w:jc w:val="left"/>
        <w:rPr>
          <w:lang w:val="sv-SE"/>
        </w:rPr>
      </w:pPr>
      <w:r>
        <w:rPr>
          <w:lang w:val="sv-SE"/>
        </w:rPr>
        <w:t xml:space="preserve">4.5.1 </w:t>
      </w:r>
      <w:r w:rsidRPr="00B23B34">
        <w:rPr>
          <w:lang w:val="sv-SE"/>
        </w:rPr>
        <w:t xml:space="preserve"> Kegiatan tenaga ahli/pakar sebagai pembicara dalam seminar/pelatihan, pembicara tamu, dsb, dari luar PT sendiri (tid</w:t>
      </w:r>
      <w:r>
        <w:rPr>
          <w:lang w:val="sv-SE"/>
        </w:rPr>
        <w:t>ak termasuk dosen tidak tetap)</w:t>
      </w:r>
    </w:p>
    <w:p w:rsidR="00860967" w:rsidRPr="00B23B34" w:rsidRDefault="00860967" w:rsidP="00860967">
      <w:pPr>
        <w:ind w:left="630" w:hanging="619"/>
        <w:jc w:val="left"/>
        <w:rPr>
          <w:lang w:val="sv-SE"/>
        </w:rPr>
      </w:pPr>
    </w:p>
    <w:tbl>
      <w:tblPr>
        <w:tblW w:w="97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2"/>
        <w:gridCol w:w="3240"/>
        <w:gridCol w:w="2744"/>
        <w:gridCol w:w="2925"/>
      </w:tblGrid>
      <w:tr w:rsidR="00860967" w:rsidRPr="00B033FB" w:rsidTr="00917A40">
        <w:trPr>
          <w:cantSplit/>
          <w:trHeight w:val="238"/>
        </w:trPr>
        <w:tc>
          <w:tcPr>
            <w:tcW w:w="862" w:type="dxa"/>
            <w:tcBorders>
              <w:bottom w:val="double" w:sz="4" w:space="0" w:color="auto"/>
            </w:tcBorders>
            <w:shd w:val="clear" w:color="auto" w:fill="auto"/>
          </w:tcPr>
          <w:p w:rsidR="00860967" w:rsidRPr="00B033FB" w:rsidRDefault="00860967" w:rsidP="00461EF6">
            <w:pPr>
              <w:jc w:val="center"/>
              <w:rPr>
                <w:b/>
                <w:bCs/>
                <w:sz w:val="20"/>
              </w:rPr>
            </w:pPr>
            <w:r>
              <w:rPr>
                <w:b/>
                <w:bCs/>
                <w:sz w:val="20"/>
              </w:rPr>
              <w:t>No.</w:t>
            </w:r>
          </w:p>
        </w:tc>
        <w:tc>
          <w:tcPr>
            <w:tcW w:w="3240"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Nama Tenaga Ahli/Pakar</w:t>
            </w:r>
          </w:p>
        </w:tc>
        <w:tc>
          <w:tcPr>
            <w:tcW w:w="2744"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Nama dan Judul Kegiatan</w:t>
            </w:r>
          </w:p>
        </w:tc>
        <w:tc>
          <w:tcPr>
            <w:tcW w:w="2925"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Waktu Pelaksanaan</w:t>
            </w:r>
          </w:p>
        </w:tc>
      </w:tr>
      <w:tr w:rsidR="00860967" w:rsidRPr="00B033FB" w:rsidTr="00461EF6">
        <w:trPr>
          <w:cantSplit/>
        </w:trPr>
        <w:tc>
          <w:tcPr>
            <w:tcW w:w="862" w:type="dxa"/>
            <w:tcBorders>
              <w:top w:val="double" w:sz="4" w:space="0" w:color="auto"/>
            </w:tcBorders>
          </w:tcPr>
          <w:p w:rsidR="00860967" w:rsidRPr="00B033FB" w:rsidRDefault="00860967" w:rsidP="00461EF6">
            <w:pPr>
              <w:jc w:val="center"/>
              <w:rPr>
                <w:b/>
                <w:bCs/>
                <w:sz w:val="20"/>
              </w:rPr>
            </w:pPr>
            <w:r w:rsidRPr="00B033FB">
              <w:rPr>
                <w:b/>
                <w:bCs/>
                <w:sz w:val="20"/>
              </w:rPr>
              <w:t>(1)</w:t>
            </w:r>
          </w:p>
        </w:tc>
        <w:tc>
          <w:tcPr>
            <w:tcW w:w="3240" w:type="dxa"/>
            <w:tcBorders>
              <w:top w:val="double" w:sz="4" w:space="0" w:color="auto"/>
            </w:tcBorders>
          </w:tcPr>
          <w:p w:rsidR="00860967" w:rsidRPr="00B033FB" w:rsidRDefault="00860967" w:rsidP="00461EF6">
            <w:pPr>
              <w:jc w:val="center"/>
              <w:rPr>
                <w:b/>
                <w:bCs/>
                <w:sz w:val="20"/>
              </w:rPr>
            </w:pPr>
            <w:r w:rsidRPr="00B033FB">
              <w:rPr>
                <w:b/>
                <w:bCs/>
                <w:sz w:val="20"/>
              </w:rPr>
              <w:t>(2)</w:t>
            </w:r>
          </w:p>
        </w:tc>
        <w:tc>
          <w:tcPr>
            <w:tcW w:w="2744" w:type="dxa"/>
            <w:tcBorders>
              <w:top w:val="double" w:sz="4" w:space="0" w:color="auto"/>
            </w:tcBorders>
          </w:tcPr>
          <w:p w:rsidR="00860967" w:rsidRPr="00B033FB" w:rsidRDefault="00860967" w:rsidP="00461EF6">
            <w:pPr>
              <w:jc w:val="center"/>
              <w:rPr>
                <w:b/>
                <w:bCs/>
                <w:sz w:val="20"/>
              </w:rPr>
            </w:pPr>
            <w:r w:rsidRPr="00B033FB">
              <w:rPr>
                <w:b/>
                <w:bCs/>
                <w:sz w:val="20"/>
              </w:rPr>
              <w:t>(3)</w:t>
            </w:r>
          </w:p>
        </w:tc>
        <w:tc>
          <w:tcPr>
            <w:tcW w:w="2925" w:type="dxa"/>
            <w:tcBorders>
              <w:top w:val="double" w:sz="4" w:space="0" w:color="auto"/>
            </w:tcBorders>
          </w:tcPr>
          <w:p w:rsidR="00860967" w:rsidRPr="00B033FB" w:rsidRDefault="00860967" w:rsidP="00461EF6">
            <w:pPr>
              <w:jc w:val="center"/>
              <w:rPr>
                <w:b/>
                <w:bCs/>
                <w:sz w:val="20"/>
              </w:rPr>
            </w:pPr>
            <w:r>
              <w:rPr>
                <w:b/>
                <w:bCs/>
                <w:sz w:val="20"/>
              </w:rPr>
              <w:t>(4)</w:t>
            </w:r>
          </w:p>
        </w:tc>
      </w:tr>
      <w:tr w:rsidR="00860967" w:rsidRPr="00B033FB" w:rsidTr="00461EF6">
        <w:trPr>
          <w:cantSplit/>
        </w:trPr>
        <w:tc>
          <w:tcPr>
            <w:tcW w:w="862" w:type="dxa"/>
          </w:tcPr>
          <w:p w:rsidR="00860967" w:rsidRPr="00B033FB" w:rsidRDefault="00860967" w:rsidP="00461EF6">
            <w:pPr>
              <w:jc w:val="center"/>
            </w:pPr>
          </w:p>
        </w:tc>
        <w:tc>
          <w:tcPr>
            <w:tcW w:w="3240" w:type="dxa"/>
          </w:tcPr>
          <w:p w:rsidR="00860967" w:rsidRPr="00B033FB" w:rsidRDefault="00860967" w:rsidP="00461EF6">
            <w:pPr>
              <w:jc w:val="center"/>
            </w:pPr>
          </w:p>
        </w:tc>
        <w:tc>
          <w:tcPr>
            <w:tcW w:w="2744" w:type="dxa"/>
          </w:tcPr>
          <w:p w:rsidR="00860967" w:rsidRPr="00B033FB" w:rsidRDefault="00860967" w:rsidP="00461EF6">
            <w:pPr>
              <w:jc w:val="center"/>
            </w:pPr>
          </w:p>
        </w:tc>
        <w:tc>
          <w:tcPr>
            <w:tcW w:w="2925" w:type="dxa"/>
          </w:tcPr>
          <w:p w:rsidR="00860967" w:rsidRPr="00B033FB" w:rsidRDefault="00860967" w:rsidP="00461EF6">
            <w:pPr>
              <w:jc w:val="center"/>
            </w:pPr>
          </w:p>
        </w:tc>
      </w:tr>
      <w:tr w:rsidR="00860967" w:rsidRPr="00B033FB" w:rsidTr="00461EF6">
        <w:trPr>
          <w:cantSplit/>
        </w:trPr>
        <w:tc>
          <w:tcPr>
            <w:tcW w:w="862" w:type="dxa"/>
          </w:tcPr>
          <w:p w:rsidR="00860967" w:rsidRPr="00B033FB" w:rsidRDefault="00860967" w:rsidP="00461EF6">
            <w:pPr>
              <w:jc w:val="center"/>
            </w:pPr>
          </w:p>
        </w:tc>
        <w:tc>
          <w:tcPr>
            <w:tcW w:w="3240" w:type="dxa"/>
          </w:tcPr>
          <w:p w:rsidR="00860967" w:rsidRPr="00B033FB" w:rsidRDefault="00860967" w:rsidP="00461EF6">
            <w:pPr>
              <w:jc w:val="center"/>
            </w:pPr>
          </w:p>
        </w:tc>
        <w:tc>
          <w:tcPr>
            <w:tcW w:w="2744" w:type="dxa"/>
          </w:tcPr>
          <w:p w:rsidR="00860967" w:rsidRPr="00B033FB" w:rsidRDefault="00860967" w:rsidP="00461EF6">
            <w:pPr>
              <w:jc w:val="center"/>
            </w:pPr>
          </w:p>
        </w:tc>
        <w:tc>
          <w:tcPr>
            <w:tcW w:w="2925" w:type="dxa"/>
          </w:tcPr>
          <w:p w:rsidR="00860967" w:rsidRPr="00B033FB" w:rsidRDefault="00860967" w:rsidP="00461EF6">
            <w:pPr>
              <w:jc w:val="center"/>
            </w:pPr>
          </w:p>
        </w:tc>
      </w:tr>
      <w:tr w:rsidR="00860967" w:rsidRPr="00B033FB" w:rsidTr="00461EF6">
        <w:trPr>
          <w:cantSplit/>
        </w:trPr>
        <w:tc>
          <w:tcPr>
            <w:tcW w:w="862" w:type="dxa"/>
          </w:tcPr>
          <w:p w:rsidR="00860967" w:rsidRPr="00B033FB" w:rsidRDefault="00860967" w:rsidP="00461EF6">
            <w:pPr>
              <w:jc w:val="center"/>
            </w:pPr>
          </w:p>
        </w:tc>
        <w:tc>
          <w:tcPr>
            <w:tcW w:w="3240" w:type="dxa"/>
          </w:tcPr>
          <w:p w:rsidR="00860967" w:rsidRPr="00B033FB" w:rsidRDefault="00860967" w:rsidP="00461EF6">
            <w:pPr>
              <w:jc w:val="center"/>
            </w:pPr>
          </w:p>
        </w:tc>
        <w:tc>
          <w:tcPr>
            <w:tcW w:w="2744" w:type="dxa"/>
          </w:tcPr>
          <w:p w:rsidR="00860967" w:rsidRPr="00B033FB" w:rsidRDefault="00860967" w:rsidP="00461EF6">
            <w:pPr>
              <w:jc w:val="center"/>
            </w:pPr>
          </w:p>
        </w:tc>
        <w:tc>
          <w:tcPr>
            <w:tcW w:w="2925" w:type="dxa"/>
          </w:tcPr>
          <w:p w:rsidR="00860967" w:rsidRPr="00B033FB" w:rsidRDefault="00860967" w:rsidP="00461EF6">
            <w:pPr>
              <w:jc w:val="center"/>
            </w:pPr>
          </w:p>
        </w:tc>
      </w:tr>
    </w:tbl>
    <w:p w:rsidR="00860967" w:rsidRDefault="00860967" w:rsidP="00860967">
      <w:pPr>
        <w:ind w:left="540" w:hanging="567"/>
        <w:jc w:val="left"/>
        <w:rPr>
          <w:lang w:val="id-ID"/>
        </w:rPr>
      </w:pPr>
    </w:p>
    <w:p w:rsidR="00860967" w:rsidRDefault="00860967" w:rsidP="00860967">
      <w:pPr>
        <w:ind w:left="630" w:hanging="671"/>
        <w:jc w:val="left"/>
        <w:rPr>
          <w:lang w:val="id-ID"/>
        </w:rPr>
      </w:pPr>
      <w:r>
        <w:t>4.5.</w:t>
      </w:r>
      <w:r w:rsidR="0022516A">
        <w:rPr>
          <w:lang w:val="id-ID"/>
        </w:rPr>
        <w:t>2</w:t>
      </w:r>
      <w:r w:rsidRPr="00B033FB">
        <w:t xml:space="preserve">.   Kegiatan dosen tetap yang </w:t>
      </w:r>
      <w:r>
        <w:rPr>
          <w:lang w:val="id-ID"/>
        </w:rPr>
        <w:t xml:space="preserve">bidang keahliannya akuntansi </w:t>
      </w:r>
      <w:r w:rsidRPr="00B033FB">
        <w:t>dalam seminar ilmiah/lokakarya/penataran/</w:t>
      </w:r>
      <w:r w:rsidR="002B3B2B" w:rsidRPr="00980C2C">
        <w:rPr>
          <w:iCs/>
          <w:lang w:val="id-ID"/>
        </w:rPr>
        <w:t>PPL</w:t>
      </w:r>
      <w:proofErr w:type="gramStart"/>
      <w:r w:rsidR="002450F2" w:rsidRPr="00980C2C">
        <w:rPr>
          <w:iCs/>
          <w:lang w:val="id-ID"/>
        </w:rPr>
        <w:t>,dll</w:t>
      </w:r>
      <w:proofErr w:type="gramEnd"/>
      <w:r w:rsidR="00980C2C">
        <w:rPr>
          <w:iCs/>
          <w:lang w:val="id-ID"/>
        </w:rPr>
        <w:t xml:space="preserve">. </w:t>
      </w:r>
      <w:proofErr w:type="gramStart"/>
      <w:r>
        <w:t>yang</w:t>
      </w:r>
      <w:proofErr w:type="gramEnd"/>
      <w:r>
        <w:t xml:space="preserve"> tidak hanya melibatkan dosen PT sendiri</w:t>
      </w:r>
    </w:p>
    <w:p w:rsidR="008D2268" w:rsidRPr="007E7A48" w:rsidRDefault="008D2268" w:rsidP="00860967">
      <w:pPr>
        <w:ind w:left="630" w:hanging="671"/>
        <w:jc w:val="left"/>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1972"/>
        <w:gridCol w:w="1988"/>
        <w:gridCol w:w="1620"/>
        <w:gridCol w:w="1217"/>
        <w:gridCol w:w="1024"/>
        <w:gridCol w:w="1085"/>
      </w:tblGrid>
      <w:tr w:rsidR="00860967" w:rsidRPr="00B033FB" w:rsidTr="00917A40">
        <w:trPr>
          <w:cantSplit/>
        </w:trPr>
        <w:tc>
          <w:tcPr>
            <w:tcW w:w="592" w:type="dxa"/>
            <w:vMerge w:val="restart"/>
            <w:shd w:val="clear" w:color="auto" w:fill="auto"/>
            <w:vAlign w:val="center"/>
          </w:tcPr>
          <w:p w:rsidR="00860967" w:rsidRPr="00B033FB" w:rsidRDefault="00860967" w:rsidP="00461EF6">
            <w:pPr>
              <w:jc w:val="center"/>
              <w:rPr>
                <w:b/>
                <w:bCs/>
                <w:sz w:val="20"/>
              </w:rPr>
            </w:pPr>
            <w:r>
              <w:rPr>
                <w:b/>
                <w:bCs/>
                <w:sz w:val="20"/>
              </w:rPr>
              <w:t>No.</w:t>
            </w:r>
          </w:p>
        </w:tc>
        <w:tc>
          <w:tcPr>
            <w:tcW w:w="1972" w:type="dxa"/>
            <w:vMerge w:val="restart"/>
            <w:shd w:val="clear" w:color="auto" w:fill="auto"/>
            <w:vAlign w:val="center"/>
          </w:tcPr>
          <w:p w:rsidR="00860967" w:rsidRPr="00B033FB" w:rsidRDefault="00860967" w:rsidP="00461EF6">
            <w:pPr>
              <w:jc w:val="center"/>
              <w:rPr>
                <w:b/>
                <w:bCs/>
                <w:sz w:val="20"/>
              </w:rPr>
            </w:pPr>
            <w:r w:rsidRPr="00B033FB">
              <w:rPr>
                <w:b/>
                <w:bCs/>
                <w:sz w:val="20"/>
              </w:rPr>
              <w:t>Nama Dosen</w:t>
            </w:r>
          </w:p>
        </w:tc>
        <w:tc>
          <w:tcPr>
            <w:tcW w:w="1988" w:type="dxa"/>
            <w:vMerge w:val="restart"/>
            <w:shd w:val="clear" w:color="auto" w:fill="auto"/>
            <w:vAlign w:val="center"/>
          </w:tcPr>
          <w:p w:rsidR="00860967" w:rsidRPr="00B033FB" w:rsidRDefault="00860967" w:rsidP="00461EF6">
            <w:pPr>
              <w:jc w:val="center"/>
              <w:rPr>
                <w:b/>
                <w:bCs/>
                <w:sz w:val="20"/>
              </w:rPr>
            </w:pPr>
            <w:r w:rsidRPr="00B033FB">
              <w:rPr>
                <w:b/>
                <w:bCs/>
                <w:sz w:val="20"/>
              </w:rPr>
              <w:t>Jenis Kegiatan*</w:t>
            </w:r>
          </w:p>
        </w:tc>
        <w:tc>
          <w:tcPr>
            <w:tcW w:w="1620" w:type="dxa"/>
            <w:vMerge w:val="restart"/>
            <w:shd w:val="clear" w:color="auto" w:fill="auto"/>
            <w:vAlign w:val="center"/>
          </w:tcPr>
          <w:p w:rsidR="00860967" w:rsidRPr="00B033FB" w:rsidRDefault="00860967" w:rsidP="00461EF6">
            <w:pPr>
              <w:jc w:val="center"/>
              <w:rPr>
                <w:b/>
                <w:bCs/>
                <w:sz w:val="20"/>
              </w:rPr>
            </w:pPr>
            <w:r w:rsidRPr="00B033FB">
              <w:rPr>
                <w:b/>
                <w:bCs/>
                <w:sz w:val="20"/>
              </w:rPr>
              <w:t>Tempat</w:t>
            </w:r>
          </w:p>
        </w:tc>
        <w:tc>
          <w:tcPr>
            <w:tcW w:w="1217" w:type="dxa"/>
            <w:vMerge w:val="restart"/>
            <w:shd w:val="clear" w:color="auto" w:fill="auto"/>
            <w:vAlign w:val="center"/>
          </w:tcPr>
          <w:p w:rsidR="00860967" w:rsidRPr="00B033FB" w:rsidRDefault="00860967" w:rsidP="00461EF6">
            <w:pPr>
              <w:jc w:val="center"/>
              <w:rPr>
                <w:b/>
                <w:bCs/>
                <w:sz w:val="20"/>
              </w:rPr>
            </w:pPr>
            <w:r w:rsidRPr="00B033FB">
              <w:rPr>
                <w:b/>
                <w:bCs/>
                <w:sz w:val="20"/>
              </w:rPr>
              <w:t>Waktu</w:t>
            </w:r>
          </w:p>
        </w:tc>
        <w:tc>
          <w:tcPr>
            <w:tcW w:w="2109" w:type="dxa"/>
            <w:gridSpan w:val="2"/>
            <w:tcBorders>
              <w:bottom w:val="single" w:sz="4" w:space="0" w:color="auto"/>
            </w:tcBorders>
            <w:shd w:val="clear" w:color="auto" w:fill="auto"/>
            <w:vAlign w:val="center"/>
          </w:tcPr>
          <w:p w:rsidR="00860967" w:rsidRPr="001F6831" w:rsidRDefault="00860967" w:rsidP="00461EF6">
            <w:pPr>
              <w:jc w:val="center"/>
              <w:rPr>
                <w:b/>
                <w:bCs/>
                <w:sz w:val="20"/>
                <w:lang w:val="id-ID"/>
              </w:rPr>
            </w:pPr>
            <w:r w:rsidRPr="00B033FB">
              <w:rPr>
                <w:b/>
                <w:bCs/>
                <w:sz w:val="20"/>
              </w:rPr>
              <w:t>Sebagai</w:t>
            </w:r>
            <w:r w:rsidR="001F6831">
              <w:rPr>
                <w:b/>
                <w:bCs/>
                <w:sz w:val="20"/>
                <w:lang w:val="id-ID"/>
              </w:rPr>
              <w:t>*</w:t>
            </w:r>
          </w:p>
        </w:tc>
      </w:tr>
      <w:tr w:rsidR="00860967" w:rsidRPr="00B033FB" w:rsidTr="00917A40">
        <w:trPr>
          <w:cantSplit/>
        </w:trPr>
        <w:tc>
          <w:tcPr>
            <w:tcW w:w="592" w:type="dxa"/>
            <w:vMerge/>
            <w:tcBorders>
              <w:bottom w:val="double" w:sz="4" w:space="0" w:color="auto"/>
            </w:tcBorders>
            <w:shd w:val="clear" w:color="auto" w:fill="auto"/>
          </w:tcPr>
          <w:p w:rsidR="00860967" w:rsidRPr="00B033FB" w:rsidRDefault="00860967" w:rsidP="00461EF6">
            <w:pPr>
              <w:jc w:val="center"/>
              <w:rPr>
                <w:b/>
                <w:bCs/>
                <w:sz w:val="20"/>
              </w:rPr>
            </w:pPr>
          </w:p>
        </w:tc>
        <w:tc>
          <w:tcPr>
            <w:tcW w:w="1972" w:type="dxa"/>
            <w:vMerge/>
            <w:tcBorders>
              <w:bottom w:val="double" w:sz="4" w:space="0" w:color="auto"/>
            </w:tcBorders>
            <w:shd w:val="clear" w:color="auto" w:fill="auto"/>
            <w:vAlign w:val="center"/>
          </w:tcPr>
          <w:p w:rsidR="00860967" w:rsidRPr="00B033FB" w:rsidRDefault="00860967" w:rsidP="00461EF6">
            <w:pPr>
              <w:jc w:val="center"/>
              <w:rPr>
                <w:b/>
                <w:bCs/>
                <w:sz w:val="20"/>
              </w:rPr>
            </w:pPr>
          </w:p>
        </w:tc>
        <w:tc>
          <w:tcPr>
            <w:tcW w:w="1988" w:type="dxa"/>
            <w:vMerge/>
            <w:tcBorders>
              <w:bottom w:val="double" w:sz="4" w:space="0" w:color="auto"/>
            </w:tcBorders>
            <w:shd w:val="clear" w:color="auto" w:fill="auto"/>
            <w:vAlign w:val="center"/>
          </w:tcPr>
          <w:p w:rsidR="00860967" w:rsidRPr="00B033FB" w:rsidRDefault="00860967" w:rsidP="00461EF6">
            <w:pPr>
              <w:jc w:val="center"/>
              <w:rPr>
                <w:b/>
                <w:bCs/>
                <w:sz w:val="20"/>
              </w:rPr>
            </w:pPr>
          </w:p>
        </w:tc>
        <w:tc>
          <w:tcPr>
            <w:tcW w:w="1620" w:type="dxa"/>
            <w:vMerge/>
            <w:tcBorders>
              <w:bottom w:val="double" w:sz="4" w:space="0" w:color="auto"/>
            </w:tcBorders>
            <w:shd w:val="clear" w:color="auto" w:fill="auto"/>
            <w:vAlign w:val="center"/>
          </w:tcPr>
          <w:p w:rsidR="00860967" w:rsidRPr="00B033FB" w:rsidRDefault="00860967" w:rsidP="00461EF6">
            <w:pPr>
              <w:jc w:val="center"/>
              <w:rPr>
                <w:b/>
                <w:bCs/>
                <w:sz w:val="20"/>
              </w:rPr>
            </w:pPr>
          </w:p>
        </w:tc>
        <w:tc>
          <w:tcPr>
            <w:tcW w:w="1217" w:type="dxa"/>
            <w:vMerge/>
            <w:tcBorders>
              <w:bottom w:val="double" w:sz="4" w:space="0" w:color="auto"/>
            </w:tcBorders>
            <w:shd w:val="clear" w:color="auto" w:fill="auto"/>
            <w:vAlign w:val="center"/>
          </w:tcPr>
          <w:p w:rsidR="00860967" w:rsidRPr="00B033FB" w:rsidRDefault="00860967" w:rsidP="00461EF6">
            <w:pPr>
              <w:jc w:val="center"/>
              <w:rPr>
                <w:b/>
                <w:bCs/>
                <w:sz w:val="20"/>
              </w:rPr>
            </w:pPr>
          </w:p>
        </w:tc>
        <w:tc>
          <w:tcPr>
            <w:tcW w:w="1024"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Penyaji</w:t>
            </w:r>
          </w:p>
        </w:tc>
        <w:tc>
          <w:tcPr>
            <w:tcW w:w="1085"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Peserta</w:t>
            </w:r>
          </w:p>
        </w:tc>
      </w:tr>
      <w:tr w:rsidR="001F6831" w:rsidRPr="00B033FB" w:rsidTr="00461EF6">
        <w:trPr>
          <w:cantSplit/>
        </w:trPr>
        <w:tc>
          <w:tcPr>
            <w:tcW w:w="592" w:type="dxa"/>
            <w:tcBorders>
              <w:top w:val="double" w:sz="4" w:space="0" w:color="auto"/>
            </w:tcBorders>
          </w:tcPr>
          <w:p w:rsidR="001F6831" w:rsidRPr="00B033FB" w:rsidRDefault="001F6831" w:rsidP="00461EF6">
            <w:pPr>
              <w:jc w:val="center"/>
              <w:rPr>
                <w:b/>
                <w:bCs/>
                <w:sz w:val="20"/>
              </w:rPr>
            </w:pPr>
            <w:r w:rsidRPr="00B033FB">
              <w:rPr>
                <w:b/>
                <w:bCs/>
                <w:sz w:val="20"/>
              </w:rPr>
              <w:t>(1)</w:t>
            </w:r>
          </w:p>
        </w:tc>
        <w:tc>
          <w:tcPr>
            <w:tcW w:w="1972" w:type="dxa"/>
            <w:tcBorders>
              <w:top w:val="double" w:sz="4" w:space="0" w:color="auto"/>
            </w:tcBorders>
          </w:tcPr>
          <w:p w:rsidR="001F6831" w:rsidRPr="00B033FB" w:rsidRDefault="001F6831" w:rsidP="00461EF6">
            <w:pPr>
              <w:jc w:val="center"/>
              <w:rPr>
                <w:b/>
                <w:bCs/>
                <w:sz w:val="20"/>
              </w:rPr>
            </w:pPr>
            <w:r w:rsidRPr="00B033FB">
              <w:rPr>
                <w:b/>
                <w:bCs/>
                <w:sz w:val="20"/>
              </w:rPr>
              <w:t>(2)</w:t>
            </w:r>
          </w:p>
        </w:tc>
        <w:tc>
          <w:tcPr>
            <w:tcW w:w="1988" w:type="dxa"/>
            <w:tcBorders>
              <w:top w:val="double" w:sz="4" w:space="0" w:color="auto"/>
            </w:tcBorders>
          </w:tcPr>
          <w:p w:rsidR="001F6831" w:rsidRPr="00B033FB" w:rsidRDefault="001F6831" w:rsidP="00461EF6">
            <w:pPr>
              <w:jc w:val="center"/>
              <w:rPr>
                <w:b/>
                <w:bCs/>
                <w:sz w:val="20"/>
              </w:rPr>
            </w:pPr>
            <w:r w:rsidRPr="00B033FB">
              <w:rPr>
                <w:b/>
                <w:bCs/>
                <w:sz w:val="20"/>
              </w:rPr>
              <w:t>(3)</w:t>
            </w:r>
          </w:p>
        </w:tc>
        <w:tc>
          <w:tcPr>
            <w:tcW w:w="1620" w:type="dxa"/>
            <w:tcBorders>
              <w:top w:val="double" w:sz="4" w:space="0" w:color="auto"/>
            </w:tcBorders>
          </w:tcPr>
          <w:p w:rsidR="001F6831" w:rsidRPr="00B033FB" w:rsidRDefault="001F6831" w:rsidP="00461EF6">
            <w:pPr>
              <w:jc w:val="center"/>
              <w:rPr>
                <w:b/>
                <w:bCs/>
                <w:sz w:val="20"/>
              </w:rPr>
            </w:pPr>
            <w:r w:rsidRPr="00B033FB">
              <w:rPr>
                <w:b/>
                <w:bCs/>
                <w:sz w:val="20"/>
              </w:rPr>
              <w:t>(4)</w:t>
            </w:r>
          </w:p>
        </w:tc>
        <w:tc>
          <w:tcPr>
            <w:tcW w:w="1217" w:type="dxa"/>
            <w:tcBorders>
              <w:top w:val="double" w:sz="4" w:space="0" w:color="auto"/>
            </w:tcBorders>
          </w:tcPr>
          <w:p w:rsidR="001F6831" w:rsidRPr="00B033FB" w:rsidRDefault="001F6831" w:rsidP="00461EF6">
            <w:pPr>
              <w:jc w:val="center"/>
              <w:rPr>
                <w:b/>
                <w:bCs/>
                <w:sz w:val="20"/>
              </w:rPr>
            </w:pPr>
            <w:r w:rsidRPr="00B033FB">
              <w:rPr>
                <w:b/>
                <w:bCs/>
                <w:sz w:val="20"/>
              </w:rPr>
              <w:t>(5)</w:t>
            </w:r>
          </w:p>
        </w:tc>
        <w:tc>
          <w:tcPr>
            <w:tcW w:w="1024" w:type="dxa"/>
            <w:tcBorders>
              <w:top w:val="double" w:sz="4" w:space="0" w:color="auto"/>
            </w:tcBorders>
          </w:tcPr>
          <w:p w:rsidR="001F6831" w:rsidRPr="00B033FB" w:rsidRDefault="001F6831" w:rsidP="00461EF6">
            <w:pPr>
              <w:jc w:val="center"/>
              <w:rPr>
                <w:b/>
                <w:bCs/>
                <w:sz w:val="20"/>
              </w:rPr>
            </w:pPr>
            <w:r w:rsidRPr="00B033FB">
              <w:rPr>
                <w:b/>
                <w:bCs/>
                <w:sz w:val="20"/>
              </w:rPr>
              <w:t>(6)</w:t>
            </w:r>
          </w:p>
        </w:tc>
        <w:tc>
          <w:tcPr>
            <w:tcW w:w="1085" w:type="dxa"/>
            <w:tcBorders>
              <w:top w:val="double" w:sz="4" w:space="0" w:color="auto"/>
            </w:tcBorders>
          </w:tcPr>
          <w:p w:rsidR="001F6831" w:rsidRPr="00B033FB" w:rsidRDefault="001F6831" w:rsidP="00461EF6">
            <w:pPr>
              <w:jc w:val="center"/>
              <w:rPr>
                <w:b/>
                <w:bCs/>
                <w:sz w:val="20"/>
              </w:rPr>
            </w:pPr>
            <w:r>
              <w:rPr>
                <w:b/>
                <w:bCs/>
                <w:sz w:val="20"/>
                <w:lang w:val="id-ID"/>
              </w:rPr>
              <w:t>(7)</w:t>
            </w:r>
          </w:p>
        </w:tc>
      </w:tr>
      <w:tr w:rsidR="001F6831" w:rsidRPr="00B033FB" w:rsidTr="00461EF6">
        <w:trPr>
          <w:cantSplit/>
        </w:trPr>
        <w:tc>
          <w:tcPr>
            <w:tcW w:w="592" w:type="dxa"/>
          </w:tcPr>
          <w:p w:rsidR="001F6831" w:rsidRPr="00B033FB" w:rsidRDefault="001F6831" w:rsidP="00461EF6"/>
        </w:tc>
        <w:tc>
          <w:tcPr>
            <w:tcW w:w="1972" w:type="dxa"/>
          </w:tcPr>
          <w:p w:rsidR="001F6831" w:rsidRPr="00B033FB" w:rsidRDefault="001F6831" w:rsidP="00461EF6"/>
        </w:tc>
        <w:tc>
          <w:tcPr>
            <w:tcW w:w="1988" w:type="dxa"/>
          </w:tcPr>
          <w:p w:rsidR="001F6831" w:rsidRPr="00B033FB" w:rsidRDefault="001F6831" w:rsidP="00461EF6"/>
        </w:tc>
        <w:tc>
          <w:tcPr>
            <w:tcW w:w="1620" w:type="dxa"/>
          </w:tcPr>
          <w:p w:rsidR="001F6831" w:rsidRPr="00B033FB" w:rsidRDefault="001F6831" w:rsidP="00461EF6"/>
        </w:tc>
        <w:tc>
          <w:tcPr>
            <w:tcW w:w="1217" w:type="dxa"/>
          </w:tcPr>
          <w:p w:rsidR="001F6831" w:rsidRPr="00B033FB" w:rsidRDefault="001F6831" w:rsidP="00461EF6"/>
        </w:tc>
        <w:tc>
          <w:tcPr>
            <w:tcW w:w="1024" w:type="dxa"/>
          </w:tcPr>
          <w:p w:rsidR="001F6831" w:rsidRPr="00B033FB" w:rsidRDefault="001F6831" w:rsidP="00461EF6"/>
        </w:tc>
        <w:tc>
          <w:tcPr>
            <w:tcW w:w="1085" w:type="dxa"/>
          </w:tcPr>
          <w:p w:rsidR="001F6831" w:rsidRPr="00B033FB" w:rsidRDefault="001F6831" w:rsidP="00461EF6"/>
        </w:tc>
      </w:tr>
      <w:tr w:rsidR="001F6831" w:rsidRPr="00B033FB" w:rsidTr="00461EF6">
        <w:trPr>
          <w:cantSplit/>
        </w:trPr>
        <w:tc>
          <w:tcPr>
            <w:tcW w:w="592" w:type="dxa"/>
          </w:tcPr>
          <w:p w:rsidR="001F6831" w:rsidRPr="00B033FB" w:rsidRDefault="001F6831" w:rsidP="00461EF6"/>
        </w:tc>
        <w:tc>
          <w:tcPr>
            <w:tcW w:w="1972" w:type="dxa"/>
          </w:tcPr>
          <w:p w:rsidR="001F6831" w:rsidRPr="00B033FB" w:rsidRDefault="001F6831" w:rsidP="00461EF6"/>
        </w:tc>
        <w:tc>
          <w:tcPr>
            <w:tcW w:w="1988" w:type="dxa"/>
          </w:tcPr>
          <w:p w:rsidR="001F6831" w:rsidRPr="00B033FB" w:rsidRDefault="001F6831" w:rsidP="00461EF6"/>
        </w:tc>
        <w:tc>
          <w:tcPr>
            <w:tcW w:w="1620" w:type="dxa"/>
          </w:tcPr>
          <w:p w:rsidR="001F6831" w:rsidRPr="00B033FB" w:rsidRDefault="001F6831" w:rsidP="00461EF6"/>
        </w:tc>
        <w:tc>
          <w:tcPr>
            <w:tcW w:w="1217" w:type="dxa"/>
          </w:tcPr>
          <w:p w:rsidR="001F6831" w:rsidRPr="00B033FB" w:rsidRDefault="001F6831" w:rsidP="00461EF6"/>
        </w:tc>
        <w:tc>
          <w:tcPr>
            <w:tcW w:w="1024" w:type="dxa"/>
          </w:tcPr>
          <w:p w:rsidR="001F6831" w:rsidRPr="00B033FB" w:rsidRDefault="001F6831" w:rsidP="00461EF6"/>
        </w:tc>
        <w:tc>
          <w:tcPr>
            <w:tcW w:w="1085" w:type="dxa"/>
          </w:tcPr>
          <w:p w:rsidR="001F6831" w:rsidRPr="00B033FB" w:rsidRDefault="001F6831" w:rsidP="00461EF6"/>
        </w:tc>
      </w:tr>
      <w:tr w:rsidR="001F6831" w:rsidRPr="00B033FB" w:rsidTr="001F6831">
        <w:trPr>
          <w:cantSplit/>
        </w:trPr>
        <w:tc>
          <w:tcPr>
            <w:tcW w:w="592" w:type="dxa"/>
            <w:tcBorders>
              <w:bottom w:val="double" w:sz="4" w:space="0" w:color="auto"/>
            </w:tcBorders>
          </w:tcPr>
          <w:p w:rsidR="001F6831" w:rsidRPr="00B033FB" w:rsidRDefault="001F6831" w:rsidP="00461EF6"/>
        </w:tc>
        <w:tc>
          <w:tcPr>
            <w:tcW w:w="1972" w:type="dxa"/>
            <w:tcBorders>
              <w:bottom w:val="double" w:sz="4" w:space="0" w:color="auto"/>
            </w:tcBorders>
          </w:tcPr>
          <w:p w:rsidR="001F6831" w:rsidRPr="00B033FB" w:rsidRDefault="001F6831" w:rsidP="00461EF6"/>
        </w:tc>
        <w:tc>
          <w:tcPr>
            <w:tcW w:w="1988" w:type="dxa"/>
            <w:tcBorders>
              <w:bottom w:val="double" w:sz="4" w:space="0" w:color="auto"/>
            </w:tcBorders>
          </w:tcPr>
          <w:p w:rsidR="001F6831" w:rsidRPr="00B033FB" w:rsidRDefault="001F6831" w:rsidP="00461EF6"/>
        </w:tc>
        <w:tc>
          <w:tcPr>
            <w:tcW w:w="1620" w:type="dxa"/>
            <w:tcBorders>
              <w:bottom w:val="double" w:sz="4" w:space="0" w:color="auto"/>
            </w:tcBorders>
          </w:tcPr>
          <w:p w:rsidR="001F6831" w:rsidRPr="00B033FB" w:rsidRDefault="001F6831" w:rsidP="00461EF6"/>
        </w:tc>
        <w:tc>
          <w:tcPr>
            <w:tcW w:w="1217" w:type="dxa"/>
            <w:tcBorders>
              <w:bottom w:val="double" w:sz="4" w:space="0" w:color="auto"/>
            </w:tcBorders>
          </w:tcPr>
          <w:p w:rsidR="001F6831" w:rsidRPr="00B033FB" w:rsidRDefault="001F6831" w:rsidP="00461EF6"/>
        </w:tc>
        <w:tc>
          <w:tcPr>
            <w:tcW w:w="1024" w:type="dxa"/>
            <w:tcBorders>
              <w:bottom w:val="double" w:sz="4" w:space="0" w:color="auto"/>
            </w:tcBorders>
          </w:tcPr>
          <w:p w:rsidR="001F6831" w:rsidRPr="00B033FB" w:rsidRDefault="001F6831" w:rsidP="00461EF6"/>
        </w:tc>
        <w:tc>
          <w:tcPr>
            <w:tcW w:w="1085" w:type="dxa"/>
            <w:tcBorders>
              <w:bottom w:val="double" w:sz="4" w:space="0" w:color="auto"/>
            </w:tcBorders>
          </w:tcPr>
          <w:p w:rsidR="001F6831" w:rsidRPr="00B033FB" w:rsidRDefault="001F6831" w:rsidP="00461EF6"/>
        </w:tc>
      </w:tr>
      <w:tr w:rsidR="001F6831" w:rsidRPr="00B033FB" w:rsidTr="001F6831">
        <w:trPr>
          <w:cantSplit/>
        </w:trPr>
        <w:tc>
          <w:tcPr>
            <w:tcW w:w="7389" w:type="dxa"/>
            <w:gridSpan w:val="5"/>
            <w:tcBorders>
              <w:top w:val="double" w:sz="4" w:space="0" w:color="auto"/>
            </w:tcBorders>
          </w:tcPr>
          <w:p w:rsidR="002A0163" w:rsidRDefault="0061116D">
            <w:pPr>
              <w:jc w:val="center"/>
              <w:rPr>
                <w:b/>
                <w:lang w:val="id-ID"/>
              </w:rPr>
            </w:pPr>
            <w:r w:rsidRPr="0061116D">
              <w:rPr>
                <w:b/>
                <w:lang w:val="id-ID"/>
              </w:rPr>
              <w:t xml:space="preserve">Jumlah tanda </w:t>
            </w:r>
            <w:r w:rsidRPr="0061116D">
              <w:rPr>
                <w:rFonts w:cs="Arial"/>
                <w:b/>
                <w:lang w:val="id-ID"/>
              </w:rPr>
              <w:t>√</w:t>
            </w:r>
          </w:p>
        </w:tc>
        <w:tc>
          <w:tcPr>
            <w:tcW w:w="1024" w:type="dxa"/>
            <w:tcBorders>
              <w:top w:val="double" w:sz="4" w:space="0" w:color="auto"/>
            </w:tcBorders>
          </w:tcPr>
          <w:p w:rsidR="001F6831" w:rsidRPr="00B033FB" w:rsidRDefault="001F6831" w:rsidP="00461EF6"/>
        </w:tc>
        <w:tc>
          <w:tcPr>
            <w:tcW w:w="1085" w:type="dxa"/>
            <w:tcBorders>
              <w:top w:val="double" w:sz="4" w:space="0" w:color="auto"/>
            </w:tcBorders>
          </w:tcPr>
          <w:p w:rsidR="001F6831" w:rsidRPr="00B033FB" w:rsidRDefault="001F6831" w:rsidP="00461EF6"/>
        </w:tc>
      </w:tr>
    </w:tbl>
    <w:p w:rsidR="00525820" w:rsidRDefault="001F6831">
      <w:pPr>
        <w:rPr>
          <w:sz w:val="20"/>
        </w:rPr>
      </w:pPr>
      <w:r>
        <w:rPr>
          <w:sz w:val="20"/>
          <w:lang w:val="id-ID"/>
        </w:rPr>
        <w:t xml:space="preserve">* Beri tanda </w:t>
      </w:r>
      <w:r>
        <w:rPr>
          <w:rFonts w:cs="Arial"/>
          <w:sz w:val="20"/>
          <w:lang w:val="id-ID"/>
        </w:rPr>
        <w:t>√</w:t>
      </w:r>
      <w:r>
        <w:rPr>
          <w:sz w:val="20"/>
          <w:lang w:val="id-ID"/>
        </w:rPr>
        <w:t xml:space="preserve"> pada kolom (6) atau (7) yang sesuai.</w:t>
      </w:r>
    </w:p>
    <w:p w:rsidR="007C5593" w:rsidRPr="007C5593" w:rsidRDefault="007C5593">
      <w:pPr>
        <w:rPr>
          <w:rFonts w:cs="Arial"/>
          <w:bCs/>
          <w:iCs/>
        </w:rPr>
      </w:pPr>
    </w:p>
    <w:p w:rsidR="00567728" w:rsidRDefault="00860967" w:rsidP="00567728">
      <w:pPr>
        <w:ind w:left="720" w:hanging="720"/>
        <w:jc w:val="left"/>
        <w:rPr>
          <w:lang w:val="id-ID"/>
        </w:rPr>
      </w:pPr>
      <w:r>
        <w:rPr>
          <w:lang w:val="fi-FI"/>
        </w:rPr>
        <w:lastRenderedPageBreak/>
        <w:t>4.5.</w:t>
      </w:r>
      <w:r w:rsidR="0022516A">
        <w:rPr>
          <w:lang w:val="id-ID"/>
        </w:rPr>
        <w:t>3</w:t>
      </w:r>
      <w:r>
        <w:rPr>
          <w:lang w:val="fi-FI"/>
        </w:rPr>
        <w:t xml:space="preserve">  </w:t>
      </w:r>
      <w:r w:rsidR="007C5593">
        <w:rPr>
          <w:lang w:val="fi-FI"/>
        </w:rPr>
        <w:t xml:space="preserve">  </w:t>
      </w:r>
      <w:r>
        <w:rPr>
          <w:lang w:val="fi-FI"/>
        </w:rPr>
        <w:t xml:space="preserve">Sebutkan pencapaian prestasi/reputasi dosen </w:t>
      </w:r>
      <w:r>
        <w:rPr>
          <w:lang w:val="id-ID"/>
        </w:rPr>
        <w:t>tetap</w:t>
      </w:r>
      <w:r w:rsidR="007C5593">
        <w:t xml:space="preserve"> yang bidang keahliannya Akuntansi </w:t>
      </w:r>
      <w:r>
        <w:rPr>
          <w:lang w:val="fi-FI"/>
        </w:rPr>
        <w:t>(misalnya prestasi dalam pendidikan, penelitian dan pelayanan/</w:t>
      </w:r>
      <w:r w:rsidR="007C5593">
        <w:rPr>
          <w:lang w:val="fi-FI"/>
        </w:rPr>
        <w:t xml:space="preserve"> </w:t>
      </w:r>
      <w:r>
        <w:rPr>
          <w:lang w:val="fi-FI"/>
        </w:rPr>
        <w:t>pengabdian kepada masyarakat</w:t>
      </w:r>
      <w:r>
        <w:rPr>
          <w:lang w:val="id-ID"/>
        </w:rPr>
        <w:t>, ataupun penghargaan profesional lainnya</w:t>
      </w:r>
      <w:r>
        <w:rPr>
          <w:lang w:val="fi-FI"/>
        </w:rPr>
        <w:t>)</w:t>
      </w:r>
      <w:r w:rsidR="003B5091">
        <w:rPr>
          <w:lang w:val="id-ID"/>
        </w:rPr>
        <w:t xml:space="preserve"> dalam tiga tahun terakhir</w:t>
      </w:r>
      <w:r>
        <w:rPr>
          <w:lang w:val="fi-FI"/>
        </w:rPr>
        <w:t>.</w:t>
      </w:r>
    </w:p>
    <w:p w:rsidR="008D2268" w:rsidRPr="007E7A48" w:rsidRDefault="008D2268" w:rsidP="007E7A48">
      <w:pPr>
        <w:ind w:left="720" w:hanging="720"/>
        <w:rPr>
          <w:lang w:val="id-ID"/>
        </w:rPr>
      </w:pPr>
    </w:p>
    <w:tbl>
      <w:tblPr>
        <w:tblW w:w="961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2192"/>
        <w:gridCol w:w="2602"/>
        <w:gridCol w:w="1379"/>
        <w:gridCol w:w="2841"/>
      </w:tblGrid>
      <w:tr w:rsidR="00860967" w:rsidRPr="00786411" w:rsidTr="007C5593">
        <w:tc>
          <w:tcPr>
            <w:tcW w:w="598" w:type="dxa"/>
            <w:tcBorders>
              <w:bottom w:val="double" w:sz="2" w:space="0" w:color="auto"/>
            </w:tcBorders>
            <w:shd w:val="clear" w:color="auto" w:fill="auto"/>
            <w:vAlign w:val="center"/>
          </w:tcPr>
          <w:p w:rsidR="00860967" w:rsidRPr="00F66927" w:rsidRDefault="00860967" w:rsidP="00461EF6">
            <w:pPr>
              <w:jc w:val="center"/>
              <w:rPr>
                <w:b/>
                <w:sz w:val="20"/>
                <w:lang w:val="fi-FI"/>
              </w:rPr>
            </w:pPr>
            <w:r w:rsidRPr="00F66927">
              <w:rPr>
                <w:b/>
                <w:sz w:val="20"/>
                <w:lang w:val="fi-FI"/>
              </w:rPr>
              <w:t>No.</w:t>
            </w:r>
          </w:p>
        </w:tc>
        <w:tc>
          <w:tcPr>
            <w:tcW w:w="2192" w:type="dxa"/>
            <w:tcBorders>
              <w:bottom w:val="double" w:sz="2" w:space="0" w:color="auto"/>
            </w:tcBorders>
            <w:shd w:val="clear" w:color="auto" w:fill="auto"/>
            <w:vAlign w:val="center"/>
          </w:tcPr>
          <w:p w:rsidR="00860967" w:rsidRPr="007C5593" w:rsidRDefault="00860967" w:rsidP="00461EF6">
            <w:pPr>
              <w:jc w:val="center"/>
              <w:rPr>
                <w:b/>
                <w:sz w:val="20"/>
              </w:rPr>
            </w:pPr>
            <w:r w:rsidRPr="00F66927">
              <w:rPr>
                <w:b/>
                <w:sz w:val="20"/>
                <w:lang w:val="fi-FI"/>
              </w:rPr>
              <w:t>Nama Dosen</w:t>
            </w:r>
          </w:p>
        </w:tc>
        <w:tc>
          <w:tcPr>
            <w:tcW w:w="2602" w:type="dxa"/>
            <w:tcBorders>
              <w:bottom w:val="double" w:sz="2" w:space="0" w:color="auto"/>
            </w:tcBorders>
            <w:shd w:val="clear" w:color="auto" w:fill="auto"/>
            <w:vAlign w:val="center"/>
          </w:tcPr>
          <w:p w:rsidR="00860967" w:rsidRPr="007C5593" w:rsidRDefault="00860967" w:rsidP="00461EF6">
            <w:pPr>
              <w:jc w:val="center"/>
              <w:rPr>
                <w:b/>
                <w:sz w:val="20"/>
              </w:rPr>
            </w:pPr>
            <w:r w:rsidRPr="00F66927">
              <w:rPr>
                <w:b/>
                <w:sz w:val="20"/>
                <w:lang w:val="fi-FI"/>
              </w:rPr>
              <w:t>Prestasi yang Dicapai</w:t>
            </w:r>
            <w:r>
              <w:rPr>
                <w:b/>
                <w:sz w:val="20"/>
                <w:lang w:val="fi-FI"/>
              </w:rPr>
              <w:t>*</w:t>
            </w:r>
          </w:p>
        </w:tc>
        <w:tc>
          <w:tcPr>
            <w:tcW w:w="1379" w:type="dxa"/>
            <w:tcBorders>
              <w:bottom w:val="double" w:sz="2" w:space="0" w:color="auto"/>
            </w:tcBorders>
            <w:shd w:val="clear" w:color="auto" w:fill="auto"/>
            <w:vAlign w:val="center"/>
          </w:tcPr>
          <w:p w:rsidR="00860967" w:rsidRPr="00F66927" w:rsidRDefault="00860967" w:rsidP="00461EF6">
            <w:pPr>
              <w:jc w:val="center"/>
              <w:rPr>
                <w:b/>
                <w:sz w:val="20"/>
                <w:lang w:val="fi-FI"/>
              </w:rPr>
            </w:pPr>
            <w:r w:rsidRPr="00F66927">
              <w:rPr>
                <w:b/>
                <w:sz w:val="20"/>
                <w:lang w:val="fi-FI"/>
              </w:rPr>
              <w:t>Waktu Pencapaian</w:t>
            </w:r>
          </w:p>
        </w:tc>
        <w:tc>
          <w:tcPr>
            <w:tcW w:w="2841" w:type="dxa"/>
            <w:tcBorders>
              <w:bottom w:val="double" w:sz="2" w:space="0" w:color="auto"/>
            </w:tcBorders>
            <w:shd w:val="clear" w:color="auto" w:fill="auto"/>
            <w:vAlign w:val="center"/>
          </w:tcPr>
          <w:p w:rsidR="00860967" w:rsidRPr="00F66927" w:rsidRDefault="00860967" w:rsidP="00461EF6">
            <w:pPr>
              <w:jc w:val="center"/>
              <w:rPr>
                <w:b/>
                <w:sz w:val="20"/>
                <w:lang w:val="fi-FI"/>
              </w:rPr>
            </w:pPr>
            <w:r>
              <w:rPr>
                <w:b/>
                <w:sz w:val="20"/>
                <w:lang w:val="fi-FI"/>
              </w:rPr>
              <w:t>Tingkat</w:t>
            </w:r>
          </w:p>
          <w:p w:rsidR="00860967" w:rsidRPr="00F66927" w:rsidRDefault="00860967" w:rsidP="00461EF6">
            <w:pPr>
              <w:jc w:val="center"/>
              <w:rPr>
                <w:b/>
                <w:sz w:val="20"/>
                <w:lang w:val="fi-FI"/>
              </w:rPr>
            </w:pPr>
            <w:r w:rsidRPr="00F66927">
              <w:rPr>
                <w:b/>
                <w:sz w:val="20"/>
                <w:lang w:val="fi-FI"/>
              </w:rPr>
              <w:t>(Lokal, Nasional, Internasional)</w:t>
            </w:r>
          </w:p>
        </w:tc>
      </w:tr>
      <w:tr w:rsidR="00860967" w:rsidRPr="00786411" w:rsidTr="007C5593">
        <w:tc>
          <w:tcPr>
            <w:tcW w:w="598" w:type="dxa"/>
            <w:tcBorders>
              <w:top w:val="double" w:sz="2" w:space="0" w:color="auto"/>
            </w:tcBorders>
          </w:tcPr>
          <w:p w:rsidR="00860967" w:rsidRPr="00786411" w:rsidRDefault="00860967" w:rsidP="00461EF6">
            <w:pPr>
              <w:jc w:val="center"/>
              <w:rPr>
                <w:lang w:val="fi-FI"/>
              </w:rPr>
            </w:pPr>
            <w:r w:rsidRPr="00786411">
              <w:rPr>
                <w:lang w:val="fi-FI"/>
              </w:rPr>
              <w:t>(1)</w:t>
            </w:r>
          </w:p>
        </w:tc>
        <w:tc>
          <w:tcPr>
            <w:tcW w:w="2192" w:type="dxa"/>
            <w:tcBorders>
              <w:top w:val="double" w:sz="2" w:space="0" w:color="auto"/>
            </w:tcBorders>
          </w:tcPr>
          <w:p w:rsidR="00860967" w:rsidRPr="00786411" w:rsidRDefault="00860967" w:rsidP="00461EF6">
            <w:pPr>
              <w:jc w:val="center"/>
              <w:rPr>
                <w:lang w:val="fi-FI"/>
              </w:rPr>
            </w:pPr>
            <w:r w:rsidRPr="00786411">
              <w:rPr>
                <w:lang w:val="fi-FI"/>
              </w:rPr>
              <w:t>(2)</w:t>
            </w:r>
          </w:p>
        </w:tc>
        <w:tc>
          <w:tcPr>
            <w:tcW w:w="2602" w:type="dxa"/>
            <w:tcBorders>
              <w:top w:val="double" w:sz="2" w:space="0" w:color="auto"/>
            </w:tcBorders>
          </w:tcPr>
          <w:p w:rsidR="00860967" w:rsidRPr="00786411" w:rsidRDefault="00860967" w:rsidP="00461EF6">
            <w:pPr>
              <w:jc w:val="center"/>
              <w:rPr>
                <w:lang w:val="fi-FI"/>
              </w:rPr>
            </w:pPr>
            <w:r w:rsidRPr="00786411">
              <w:rPr>
                <w:lang w:val="fi-FI"/>
              </w:rPr>
              <w:t>(3)</w:t>
            </w:r>
          </w:p>
        </w:tc>
        <w:tc>
          <w:tcPr>
            <w:tcW w:w="1379" w:type="dxa"/>
            <w:tcBorders>
              <w:top w:val="double" w:sz="2" w:space="0" w:color="auto"/>
            </w:tcBorders>
          </w:tcPr>
          <w:p w:rsidR="00860967" w:rsidRPr="00786411" w:rsidRDefault="00860967" w:rsidP="00461EF6">
            <w:pPr>
              <w:jc w:val="center"/>
              <w:rPr>
                <w:lang w:val="fi-FI"/>
              </w:rPr>
            </w:pPr>
            <w:r w:rsidRPr="00786411">
              <w:rPr>
                <w:lang w:val="fi-FI"/>
              </w:rPr>
              <w:t>(4)</w:t>
            </w:r>
          </w:p>
        </w:tc>
        <w:tc>
          <w:tcPr>
            <w:tcW w:w="2841" w:type="dxa"/>
            <w:tcBorders>
              <w:top w:val="double" w:sz="2" w:space="0" w:color="auto"/>
            </w:tcBorders>
          </w:tcPr>
          <w:p w:rsidR="00860967" w:rsidRPr="00786411" w:rsidRDefault="00860967" w:rsidP="00461EF6">
            <w:pPr>
              <w:jc w:val="center"/>
              <w:rPr>
                <w:lang w:val="fi-FI"/>
              </w:rPr>
            </w:pPr>
            <w:r>
              <w:rPr>
                <w:lang w:val="fi-FI"/>
              </w:rPr>
              <w:t>(5)</w:t>
            </w:r>
          </w:p>
        </w:tc>
      </w:tr>
      <w:tr w:rsidR="00860967" w:rsidRPr="00786411" w:rsidTr="007C5593">
        <w:tc>
          <w:tcPr>
            <w:tcW w:w="598" w:type="dxa"/>
          </w:tcPr>
          <w:p w:rsidR="00860967" w:rsidRPr="00786411" w:rsidRDefault="00860967" w:rsidP="00461EF6">
            <w:pPr>
              <w:rPr>
                <w:lang w:val="fi-FI"/>
              </w:rPr>
            </w:pPr>
          </w:p>
        </w:tc>
        <w:tc>
          <w:tcPr>
            <w:tcW w:w="2192" w:type="dxa"/>
          </w:tcPr>
          <w:p w:rsidR="00860967" w:rsidRPr="00786411" w:rsidRDefault="00860967" w:rsidP="00461EF6">
            <w:pPr>
              <w:rPr>
                <w:lang w:val="fi-FI"/>
              </w:rPr>
            </w:pPr>
          </w:p>
        </w:tc>
        <w:tc>
          <w:tcPr>
            <w:tcW w:w="2602" w:type="dxa"/>
          </w:tcPr>
          <w:p w:rsidR="00860967" w:rsidRPr="00786411" w:rsidRDefault="00860967" w:rsidP="00461EF6">
            <w:pPr>
              <w:rPr>
                <w:lang w:val="fi-FI"/>
              </w:rPr>
            </w:pPr>
          </w:p>
        </w:tc>
        <w:tc>
          <w:tcPr>
            <w:tcW w:w="1379" w:type="dxa"/>
          </w:tcPr>
          <w:p w:rsidR="00860967" w:rsidRPr="00786411" w:rsidRDefault="00860967" w:rsidP="00461EF6">
            <w:pPr>
              <w:rPr>
                <w:lang w:val="fi-FI"/>
              </w:rPr>
            </w:pPr>
          </w:p>
        </w:tc>
        <w:tc>
          <w:tcPr>
            <w:tcW w:w="2841" w:type="dxa"/>
          </w:tcPr>
          <w:p w:rsidR="00860967" w:rsidRPr="00786411" w:rsidRDefault="00860967" w:rsidP="00461EF6">
            <w:pPr>
              <w:rPr>
                <w:lang w:val="fi-FI"/>
              </w:rPr>
            </w:pPr>
          </w:p>
        </w:tc>
      </w:tr>
      <w:tr w:rsidR="00860967" w:rsidRPr="00786411" w:rsidTr="007C5593">
        <w:tc>
          <w:tcPr>
            <w:tcW w:w="598" w:type="dxa"/>
          </w:tcPr>
          <w:p w:rsidR="00860967" w:rsidRPr="00786411" w:rsidRDefault="00860967" w:rsidP="00461EF6">
            <w:pPr>
              <w:rPr>
                <w:lang w:val="fi-FI"/>
              </w:rPr>
            </w:pPr>
          </w:p>
        </w:tc>
        <w:tc>
          <w:tcPr>
            <w:tcW w:w="2192" w:type="dxa"/>
          </w:tcPr>
          <w:p w:rsidR="00860967" w:rsidRPr="00786411" w:rsidRDefault="00860967" w:rsidP="00461EF6">
            <w:pPr>
              <w:rPr>
                <w:lang w:val="fi-FI"/>
              </w:rPr>
            </w:pPr>
          </w:p>
        </w:tc>
        <w:tc>
          <w:tcPr>
            <w:tcW w:w="2602" w:type="dxa"/>
          </w:tcPr>
          <w:p w:rsidR="00860967" w:rsidRPr="00786411" w:rsidRDefault="00860967" w:rsidP="00461EF6">
            <w:pPr>
              <w:rPr>
                <w:lang w:val="fi-FI"/>
              </w:rPr>
            </w:pPr>
          </w:p>
        </w:tc>
        <w:tc>
          <w:tcPr>
            <w:tcW w:w="1379" w:type="dxa"/>
          </w:tcPr>
          <w:p w:rsidR="00860967" w:rsidRPr="00786411" w:rsidRDefault="00860967" w:rsidP="00461EF6">
            <w:pPr>
              <w:rPr>
                <w:lang w:val="fi-FI"/>
              </w:rPr>
            </w:pPr>
          </w:p>
        </w:tc>
        <w:tc>
          <w:tcPr>
            <w:tcW w:w="2841" w:type="dxa"/>
          </w:tcPr>
          <w:p w:rsidR="00860967" w:rsidRPr="00786411" w:rsidRDefault="00860967" w:rsidP="00461EF6">
            <w:pPr>
              <w:rPr>
                <w:lang w:val="fi-FI"/>
              </w:rPr>
            </w:pPr>
          </w:p>
        </w:tc>
      </w:tr>
      <w:tr w:rsidR="00860967" w:rsidRPr="00786411" w:rsidTr="007C5593">
        <w:tc>
          <w:tcPr>
            <w:tcW w:w="598" w:type="dxa"/>
          </w:tcPr>
          <w:p w:rsidR="00860967" w:rsidRPr="00786411" w:rsidRDefault="00860967" w:rsidP="00461EF6">
            <w:pPr>
              <w:rPr>
                <w:lang w:val="fi-FI"/>
              </w:rPr>
            </w:pPr>
          </w:p>
        </w:tc>
        <w:tc>
          <w:tcPr>
            <w:tcW w:w="2192" w:type="dxa"/>
          </w:tcPr>
          <w:p w:rsidR="00860967" w:rsidRPr="00786411" w:rsidRDefault="00860967" w:rsidP="00461EF6">
            <w:pPr>
              <w:rPr>
                <w:lang w:val="fi-FI"/>
              </w:rPr>
            </w:pPr>
          </w:p>
        </w:tc>
        <w:tc>
          <w:tcPr>
            <w:tcW w:w="2602" w:type="dxa"/>
          </w:tcPr>
          <w:p w:rsidR="00860967" w:rsidRPr="00786411" w:rsidRDefault="00860967" w:rsidP="00461EF6">
            <w:pPr>
              <w:rPr>
                <w:lang w:val="fi-FI"/>
              </w:rPr>
            </w:pPr>
          </w:p>
        </w:tc>
        <w:tc>
          <w:tcPr>
            <w:tcW w:w="1379" w:type="dxa"/>
          </w:tcPr>
          <w:p w:rsidR="00860967" w:rsidRPr="00786411" w:rsidRDefault="00860967" w:rsidP="00461EF6">
            <w:pPr>
              <w:rPr>
                <w:lang w:val="fi-FI"/>
              </w:rPr>
            </w:pPr>
          </w:p>
        </w:tc>
        <w:tc>
          <w:tcPr>
            <w:tcW w:w="2841" w:type="dxa"/>
          </w:tcPr>
          <w:p w:rsidR="00860967" w:rsidRPr="00786411" w:rsidRDefault="00860967" w:rsidP="00461EF6">
            <w:pPr>
              <w:rPr>
                <w:lang w:val="fi-FI"/>
              </w:rPr>
            </w:pPr>
          </w:p>
        </w:tc>
      </w:tr>
    </w:tbl>
    <w:p w:rsidR="00980C2C" w:rsidRPr="00A81F90" w:rsidRDefault="00980C2C" w:rsidP="007E7A48">
      <w:pPr>
        <w:ind w:left="284" w:hanging="284"/>
        <w:rPr>
          <w:sz w:val="20"/>
          <w:lang w:val="fi-FI"/>
        </w:rPr>
      </w:pPr>
      <w:r w:rsidRPr="00A81F90">
        <w:rPr>
          <w:sz w:val="20"/>
          <w:lang w:val="fi-FI"/>
        </w:rPr>
        <w:t>*</w:t>
      </w:r>
      <w:r w:rsidR="004667DA">
        <w:rPr>
          <w:sz w:val="20"/>
          <w:lang w:val="id-ID"/>
        </w:rPr>
        <w:tab/>
      </w:r>
      <w:r w:rsidRPr="00A81F90">
        <w:rPr>
          <w:sz w:val="20"/>
          <w:lang w:val="fi-FI"/>
        </w:rPr>
        <w:t xml:space="preserve">Sediakan dokumen pendukung pada saat </w:t>
      </w:r>
      <w:r>
        <w:rPr>
          <w:sz w:val="20"/>
          <w:lang w:val="fi-FI"/>
        </w:rPr>
        <w:t>asesmen lapangan</w:t>
      </w:r>
      <w:r w:rsidRPr="00A81F90">
        <w:rPr>
          <w:sz w:val="20"/>
          <w:lang w:val="fi-FI"/>
        </w:rPr>
        <w:t>.</w:t>
      </w:r>
    </w:p>
    <w:p w:rsidR="007A7292" w:rsidRDefault="007A7292" w:rsidP="00860967">
      <w:pPr>
        <w:ind w:left="360" w:hanging="360"/>
        <w:rPr>
          <w:lang w:val="id-ID"/>
        </w:rPr>
      </w:pPr>
    </w:p>
    <w:p w:rsidR="00860967" w:rsidRDefault="00860967" w:rsidP="007E7A48">
      <w:pPr>
        <w:ind w:left="709" w:hanging="709"/>
        <w:jc w:val="left"/>
        <w:rPr>
          <w:lang w:val="id-ID"/>
        </w:rPr>
      </w:pPr>
      <w:r>
        <w:rPr>
          <w:lang w:val="fi-FI"/>
        </w:rPr>
        <w:t>4.5.</w:t>
      </w:r>
      <w:r w:rsidR="0022516A">
        <w:rPr>
          <w:lang w:val="id-ID"/>
        </w:rPr>
        <w:t>4</w:t>
      </w:r>
      <w:r w:rsidR="004973AE">
        <w:rPr>
          <w:lang w:val="id-ID"/>
        </w:rPr>
        <w:tab/>
      </w:r>
      <w:r>
        <w:rPr>
          <w:lang w:val="fi-FI"/>
        </w:rPr>
        <w:t>Sebutkan keikutsertaan dosen</w:t>
      </w:r>
      <w:r w:rsidR="002450F2">
        <w:rPr>
          <w:lang w:val="id-ID"/>
        </w:rPr>
        <w:t xml:space="preserve"> </w:t>
      </w:r>
      <w:r w:rsidR="007C5593">
        <w:t xml:space="preserve">tetap yang keahliannya Akuntansi </w:t>
      </w:r>
      <w:r w:rsidR="002450F2">
        <w:rPr>
          <w:lang w:val="id-ID"/>
        </w:rPr>
        <w:t xml:space="preserve">di </w:t>
      </w:r>
      <w:r w:rsidR="00AA6BC1">
        <w:rPr>
          <w:lang w:val="id-ID"/>
        </w:rPr>
        <w:t>program PPAk</w:t>
      </w:r>
      <w:r>
        <w:rPr>
          <w:lang w:val="fi-FI"/>
        </w:rPr>
        <w:t xml:space="preserve"> dalam organisasi keilmuan atau organisasi profesi.</w:t>
      </w:r>
    </w:p>
    <w:p w:rsidR="008D2268" w:rsidRPr="00075844" w:rsidRDefault="008D2268" w:rsidP="007E7A48">
      <w:pPr>
        <w:ind w:left="709" w:hanging="709"/>
        <w:jc w:val="left"/>
        <w:rPr>
          <w:lang w:val="id-ID"/>
        </w:rPr>
      </w:pPr>
    </w:p>
    <w:tbl>
      <w:tblPr>
        <w:tblW w:w="963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2192"/>
        <w:gridCol w:w="2070"/>
        <w:gridCol w:w="1379"/>
        <w:gridCol w:w="1379"/>
        <w:gridCol w:w="2012"/>
      </w:tblGrid>
      <w:tr w:rsidR="0011083B" w:rsidRPr="00786411" w:rsidTr="007C5593">
        <w:tc>
          <w:tcPr>
            <w:tcW w:w="598" w:type="dxa"/>
            <w:tcBorders>
              <w:bottom w:val="double" w:sz="2" w:space="0" w:color="auto"/>
            </w:tcBorders>
            <w:shd w:val="clear" w:color="auto" w:fill="auto"/>
            <w:vAlign w:val="center"/>
          </w:tcPr>
          <w:p w:rsidR="00567728" w:rsidRDefault="0011083B">
            <w:pPr>
              <w:jc w:val="center"/>
              <w:rPr>
                <w:b/>
                <w:sz w:val="20"/>
                <w:lang w:val="fi-FI"/>
              </w:rPr>
            </w:pPr>
            <w:r w:rsidRPr="00F66927">
              <w:rPr>
                <w:b/>
                <w:sz w:val="20"/>
                <w:lang w:val="fi-FI"/>
              </w:rPr>
              <w:t>No.</w:t>
            </w:r>
          </w:p>
        </w:tc>
        <w:tc>
          <w:tcPr>
            <w:tcW w:w="2192" w:type="dxa"/>
            <w:tcBorders>
              <w:bottom w:val="double" w:sz="2" w:space="0" w:color="auto"/>
            </w:tcBorders>
            <w:shd w:val="clear" w:color="auto" w:fill="auto"/>
            <w:vAlign w:val="center"/>
          </w:tcPr>
          <w:p w:rsidR="00567728" w:rsidRDefault="0011083B">
            <w:pPr>
              <w:jc w:val="center"/>
              <w:rPr>
                <w:b/>
                <w:sz w:val="20"/>
                <w:lang w:val="fi-FI"/>
              </w:rPr>
            </w:pPr>
            <w:r w:rsidRPr="00F66927">
              <w:rPr>
                <w:b/>
                <w:sz w:val="20"/>
                <w:lang w:val="fi-FI"/>
              </w:rPr>
              <w:t>Nama Dosen</w:t>
            </w:r>
          </w:p>
        </w:tc>
        <w:tc>
          <w:tcPr>
            <w:tcW w:w="2070" w:type="dxa"/>
            <w:tcBorders>
              <w:bottom w:val="double" w:sz="2" w:space="0" w:color="auto"/>
            </w:tcBorders>
            <w:shd w:val="clear" w:color="auto" w:fill="auto"/>
            <w:vAlign w:val="center"/>
          </w:tcPr>
          <w:p w:rsidR="00567728" w:rsidRDefault="0011083B">
            <w:pPr>
              <w:jc w:val="center"/>
              <w:rPr>
                <w:b/>
                <w:sz w:val="20"/>
                <w:lang w:val="fi-FI"/>
              </w:rPr>
            </w:pPr>
            <w:r>
              <w:rPr>
                <w:b/>
                <w:sz w:val="20"/>
                <w:lang w:val="fi-FI"/>
              </w:rPr>
              <w:t>Nama Organisasi Keilmuan atau Organisasi Profesi</w:t>
            </w:r>
          </w:p>
        </w:tc>
        <w:tc>
          <w:tcPr>
            <w:tcW w:w="1379" w:type="dxa"/>
            <w:tcBorders>
              <w:bottom w:val="double" w:sz="2" w:space="0" w:color="auto"/>
            </w:tcBorders>
            <w:vAlign w:val="center"/>
          </w:tcPr>
          <w:p w:rsidR="00567728" w:rsidRPr="00567728" w:rsidRDefault="0011083B">
            <w:pPr>
              <w:jc w:val="center"/>
              <w:rPr>
                <w:b/>
                <w:sz w:val="20"/>
                <w:lang w:val="id-ID"/>
              </w:rPr>
            </w:pPr>
            <w:r>
              <w:rPr>
                <w:b/>
                <w:sz w:val="20"/>
                <w:lang w:val="id-ID"/>
              </w:rPr>
              <w:t>Jabatan</w:t>
            </w:r>
          </w:p>
        </w:tc>
        <w:tc>
          <w:tcPr>
            <w:tcW w:w="1379" w:type="dxa"/>
            <w:tcBorders>
              <w:bottom w:val="double" w:sz="2" w:space="0" w:color="auto"/>
            </w:tcBorders>
            <w:shd w:val="clear" w:color="auto" w:fill="auto"/>
            <w:vAlign w:val="center"/>
          </w:tcPr>
          <w:p w:rsidR="00567728" w:rsidRDefault="0011083B">
            <w:pPr>
              <w:jc w:val="center"/>
              <w:rPr>
                <w:b/>
                <w:sz w:val="20"/>
                <w:lang w:val="fi-FI"/>
              </w:rPr>
            </w:pPr>
            <w:r>
              <w:rPr>
                <w:b/>
                <w:sz w:val="20"/>
                <w:lang w:val="fi-FI"/>
              </w:rPr>
              <w:t>Kurun Waktu</w:t>
            </w:r>
          </w:p>
        </w:tc>
        <w:tc>
          <w:tcPr>
            <w:tcW w:w="2012" w:type="dxa"/>
            <w:tcBorders>
              <w:bottom w:val="double" w:sz="2" w:space="0" w:color="auto"/>
            </w:tcBorders>
            <w:shd w:val="clear" w:color="auto" w:fill="auto"/>
            <w:vAlign w:val="center"/>
          </w:tcPr>
          <w:p w:rsidR="00567728" w:rsidRDefault="0011083B">
            <w:pPr>
              <w:jc w:val="center"/>
              <w:rPr>
                <w:b/>
                <w:sz w:val="20"/>
                <w:lang w:val="fi-FI"/>
              </w:rPr>
            </w:pPr>
            <w:r>
              <w:rPr>
                <w:b/>
                <w:sz w:val="20"/>
                <w:lang w:val="fi-FI"/>
              </w:rPr>
              <w:t>Tingkat</w:t>
            </w:r>
          </w:p>
          <w:p w:rsidR="00567728" w:rsidRDefault="0011083B">
            <w:pPr>
              <w:jc w:val="center"/>
              <w:rPr>
                <w:b/>
                <w:sz w:val="20"/>
                <w:lang w:val="fi-FI"/>
              </w:rPr>
            </w:pPr>
            <w:r w:rsidRPr="00F66927">
              <w:rPr>
                <w:b/>
                <w:sz w:val="20"/>
                <w:lang w:val="fi-FI"/>
              </w:rPr>
              <w:t>(Nasional, Internasional)</w:t>
            </w:r>
          </w:p>
        </w:tc>
      </w:tr>
      <w:tr w:rsidR="007C5593" w:rsidRPr="00786411" w:rsidTr="007C5593">
        <w:tc>
          <w:tcPr>
            <w:tcW w:w="598" w:type="dxa"/>
            <w:tcBorders>
              <w:top w:val="double" w:sz="2" w:space="0" w:color="auto"/>
            </w:tcBorders>
          </w:tcPr>
          <w:p w:rsidR="007C5593" w:rsidRPr="00786411" w:rsidRDefault="007C5593" w:rsidP="00461EF6">
            <w:pPr>
              <w:jc w:val="center"/>
              <w:rPr>
                <w:lang w:val="fi-FI"/>
              </w:rPr>
            </w:pPr>
            <w:r w:rsidRPr="00786411">
              <w:rPr>
                <w:lang w:val="fi-FI"/>
              </w:rPr>
              <w:t>(1)</w:t>
            </w:r>
          </w:p>
        </w:tc>
        <w:tc>
          <w:tcPr>
            <w:tcW w:w="2192" w:type="dxa"/>
            <w:tcBorders>
              <w:top w:val="double" w:sz="2" w:space="0" w:color="auto"/>
            </w:tcBorders>
          </w:tcPr>
          <w:p w:rsidR="007C5593" w:rsidRPr="00786411" w:rsidRDefault="007C5593" w:rsidP="00461EF6">
            <w:pPr>
              <w:jc w:val="center"/>
              <w:rPr>
                <w:lang w:val="fi-FI"/>
              </w:rPr>
            </w:pPr>
            <w:r w:rsidRPr="00786411">
              <w:rPr>
                <w:lang w:val="fi-FI"/>
              </w:rPr>
              <w:t>(2)</w:t>
            </w:r>
          </w:p>
        </w:tc>
        <w:tc>
          <w:tcPr>
            <w:tcW w:w="2070" w:type="dxa"/>
            <w:tcBorders>
              <w:top w:val="double" w:sz="2" w:space="0" w:color="auto"/>
            </w:tcBorders>
          </w:tcPr>
          <w:p w:rsidR="007C5593" w:rsidRPr="00786411" w:rsidRDefault="007C5593" w:rsidP="00461EF6">
            <w:pPr>
              <w:jc w:val="center"/>
              <w:rPr>
                <w:lang w:val="fi-FI"/>
              </w:rPr>
            </w:pPr>
            <w:r w:rsidRPr="00786411">
              <w:rPr>
                <w:lang w:val="fi-FI"/>
              </w:rPr>
              <w:t>(3)</w:t>
            </w:r>
          </w:p>
        </w:tc>
        <w:tc>
          <w:tcPr>
            <w:tcW w:w="1379" w:type="dxa"/>
            <w:tcBorders>
              <w:top w:val="double" w:sz="2" w:space="0" w:color="auto"/>
            </w:tcBorders>
          </w:tcPr>
          <w:p w:rsidR="007C5593" w:rsidRPr="00786411" w:rsidRDefault="007C5593" w:rsidP="00461EF6">
            <w:pPr>
              <w:jc w:val="center"/>
              <w:rPr>
                <w:lang w:val="fi-FI"/>
              </w:rPr>
            </w:pPr>
            <w:r w:rsidRPr="00786411">
              <w:rPr>
                <w:lang w:val="fi-FI"/>
              </w:rPr>
              <w:t>(4)</w:t>
            </w:r>
          </w:p>
        </w:tc>
        <w:tc>
          <w:tcPr>
            <w:tcW w:w="1379" w:type="dxa"/>
            <w:tcBorders>
              <w:top w:val="double" w:sz="2" w:space="0" w:color="auto"/>
            </w:tcBorders>
          </w:tcPr>
          <w:p w:rsidR="007C5593" w:rsidRPr="00786411" w:rsidRDefault="007C5593" w:rsidP="00461EF6">
            <w:pPr>
              <w:jc w:val="center"/>
              <w:rPr>
                <w:lang w:val="fi-FI"/>
              </w:rPr>
            </w:pPr>
            <w:r>
              <w:rPr>
                <w:lang w:val="fi-FI"/>
              </w:rPr>
              <w:t>(5)</w:t>
            </w:r>
          </w:p>
        </w:tc>
        <w:tc>
          <w:tcPr>
            <w:tcW w:w="2012" w:type="dxa"/>
            <w:tcBorders>
              <w:top w:val="double" w:sz="2" w:space="0" w:color="auto"/>
            </w:tcBorders>
          </w:tcPr>
          <w:p w:rsidR="007C5593" w:rsidRPr="00786411" w:rsidRDefault="007C5593" w:rsidP="00461EF6">
            <w:pPr>
              <w:jc w:val="center"/>
              <w:rPr>
                <w:lang w:val="fi-FI"/>
              </w:rPr>
            </w:pPr>
            <w:r>
              <w:rPr>
                <w:lang w:val="fi-FI"/>
              </w:rPr>
              <w:t>(6)</w:t>
            </w:r>
          </w:p>
        </w:tc>
      </w:tr>
      <w:tr w:rsidR="007C5593" w:rsidRPr="00786411" w:rsidTr="007C5593">
        <w:tc>
          <w:tcPr>
            <w:tcW w:w="598" w:type="dxa"/>
          </w:tcPr>
          <w:p w:rsidR="007C5593" w:rsidRPr="00786411" w:rsidRDefault="007C5593" w:rsidP="00461EF6">
            <w:pPr>
              <w:rPr>
                <w:lang w:val="fi-FI"/>
              </w:rPr>
            </w:pPr>
          </w:p>
        </w:tc>
        <w:tc>
          <w:tcPr>
            <w:tcW w:w="2192" w:type="dxa"/>
          </w:tcPr>
          <w:p w:rsidR="007C5593" w:rsidRPr="00786411" w:rsidRDefault="007C5593" w:rsidP="00461EF6">
            <w:pPr>
              <w:rPr>
                <w:lang w:val="fi-FI"/>
              </w:rPr>
            </w:pPr>
          </w:p>
        </w:tc>
        <w:tc>
          <w:tcPr>
            <w:tcW w:w="2070" w:type="dxa"/>
          </w:tcPr>
          <w:p w:rsidR="007C5593" w:rsidRPr="00786411" w:rsidRDefault="007C5593" w:rsidP="00461EF6">
            <w:pPr>
              <w:rPr>
                <w:lang w:val="fi-FI"/>
              </w:rPr>
            </w:pPr>
          </w:p>
        </w:tc>
        <w:tc>
          <w:tcPr>
            <w:tcW w:w="1379" w:type="dxa"/>
          </w:tcPr>
          <w:p w:rsidR="007C5593" w:rsidRPr="00786411" w:rsidRDefault="007C5593" w:rsidP="00461EF6">
            <w:pPr>
              <w:rPr>
                <w:lang w:val="fi-FI"/>
              </w:rPr>
            </w:pPr>
          </w:p>
        </w:tc>
        <w:tc>
          <w:tcPr>
            <w:tcW w:w="1379" w:type="dxa"/>
          </w:tcPr>
          <w:p w:rsidR="007C5593" w:rsidRPr="00786411" w:rsidRDefault="007C5593" w:rsidP="00461EF6">
            <w:pPr>
              <w:rPr>
                <w:lang w:val="fi-FI"/>
              </w:rPr>
            </w:pPr>
          </w:p>
        </w:tc>
        <w:tc>
          <w:tcPr>
            <w:tcW w:w="2012" w:type="dxa"/>
          </w:tcPr>
          <w:p w:rsidR="007C5593" w:rsidRPr="00786411" w:rsidRDefault="007C5593" w:rsidP="00461EF6">
            <w:pPr>
              <w:rPr>
                <w:lang w:val="fi-FI"/>
              </w:rPr>
            </w:pPr>
          </w:p>
        </w:tc>
      </w:tr>
      <w:tr w:rsidR="007C5593" w:rsidRPr="00786411" w:rsidTr="007C5593">
        <w:tc>
          <w:tcPr>
            <w:tcW w:w="598" w:type="dxa"/>
          </w:tcPr>
          <w:p w:rsidR="007C5593" w:rsidRPr="00786411" w:rsidRDefault="007C5593" w:rsidP="00461EF6">
            <w:pPr>
              <w:rPr>
                <w:lang w:val="fi-FI"/>
              </w:rPr>
            </w:pPr>
          </w:p>
        </w:tc>
        <w:tc>
          <w:tcPr>
            <w:tcW w:w="2192" w:type="dxa"/>
          </w:tcPr>
          <w:p w:rsidR="007C5593" w:rsidRPr="00786411" w:rsidRDefault="007C5593" w:rsidP="00461EF6">
            <w:pPr>
              <w:rPr>
                <w:lang w:val="fi-FI"/>
              </w:rPr>
            </w:pPr>
          </w:p>
        </w:tc>
        <w:tc>
          <w:tcPr>
            <w:tcW w:w="2070" w:type="dxa"/>
          </w:tcPr>
          <w:p w:rsidR="007C5593" w:rsidRPr="00786411" w:rsidRDefault="007C5593" w:rsidP="00461EF6">
            <w:pPr>
              <w:rPr>
                <w:lang w:val="fi-FI"/>
              </w:rPr>
            </w:pPr>
          </w:p>
        </w:tc>
        <w:tc>
          <w:tcPr>
            <w:tcW w:w="1379" w:type="dxa"/>
          </w:tcPr>
          <w:p w:rsidR="007C5593" w:rsidRPr="00786411" w:rsidRDefault="007C5593" w:rsidP="00461EF6">
            <w:pPr>
              <w:rPr>
                <w:lang w:val="fi-FI"/>
              </w:rPr>
            </w:pPr>
          </w:p>
        </w:tc>
        <w:tc>
          <w:tcPr>
            <w:tcW w:w="1379" w:type="dxa"/>
          </w:tcPr>
          <w:p w:rsidR="007C5593" w:rsidRPr="00786411" w:rsidRDefault="007C5593" w:rsidP="00461EF6">
            <w:pPr>
              <w:rPr>
                <w:lang w:val="fi-FI"/>
              </w:rPr>
            </w:pPr>
          </w:p>
        </w:tc>
        <w:tc>
          <w:tcPr>
            <w:tcW w:w="2012" w:type="dxa"/>
          </w:tcPr>
          <w:p w:rsidR="007C5593" w:rsidRPr="00786411" w:rsidRDefault="007C5593" w:rsidP="00461EF6">
            <w:pPr>
              <w:rPr>
                <w:lang w:val="fi-FI"/>
              </w:rPr>
            </w:pPr>
          </w:p>
        </w:tc>
      </w:tr>
      <w:tr w:rsidR="007C5593" w:rsidRPr="00786411" w:rsidTr="007C5593">
        <w:tc>
          <w:tcPr>
            <w:tcW w:w="598" w:type="dxa"/>
          </w:tcPr>
          <w:p w:rsidR="007C5593" w:rsidRPr="00786411" w:rsidRDefault="007C5593" w:rsidP="00461EF6">
            <w:pPr>
              <w:rPr>
                <w:lang w:val="fi-FI"/>
              </w:rPr>
            </w:pPr>
          </w:p>
        </w:tc>
        <w:tc>
          <w:tcPr>
            <w:tcW w:w="2192" w:type="dxa"/>
          </w:tcPr>
          <w:p w:rsidR="007C5593" w:rsidRPr="00786411" w:rsidRDefault="007C5593" w:rsidP="00461EF6">
            <w:pPr>
              <w:rPr>
                <w:lang w:val="fi-FI"/>
              </w:rPr>
            </w:pPr>
          </w:p>
        </w:tc>
        <w:tc>
          <w:tcPr>
            <w:tcW w:w="2070" w:type="dxa"/>
          </w:tcPr>
          <w:p w:rsidR="007C5593" w:rsidRPr="00786411" w:rsidRDefault="007C5593" w:rsidP="00461EF6">
            <w:pPr>
              <w:rPr>
                <w:lang w:val="fi-FI"/>
              </w:rPr>
            </w:pPr>
          </w:p>
        </w:tc>
        <w:tc>
          <w:tcPr>
            <w:tcW w:w="1379" w:type="dxa"/>
          </w:tcPr>
          <w:p w:rsidR="007C5593" w:rsidRPr="00786411" w:rsidRDefault="007C5593" w:rsidP="00461EF6">
            <w:pPr>
              <w:rPr>
                <w:lang w:val="fi-FI"/>
              </w:rPr>
            </w:pPr>
          </w:p>
        </w:tc>
        <w:tc>
          <w:tcPr>
            <w:tcW w:w="1379" w:type="dxa"/>
          </w:tcPr>
          <w:p w:rsidR="007C5593" w:rsidRPr="00786411" w:rsidRDefault="007C5593" w:rsidP="00461EF6">
            <w:pPr>
              <w:rPr>
                <w:lang w:val="fi-FI"/>
              </w:rPr>
            </w:pPr>
          </w:p>
        </w:tc>
        <w:tc>
          <w:tcPr>
            <w:tcW w:w="2012" w:type="dxa"/>
          </w:tcPr>
          <w:p w:rsidR="007C5593" w:rsidRPr="00786411" w:rsidRDefault="007C5593" w:rsidP="00461EF6">
            <w:pPr>
              <w:rPr>
                <w:lang w:val="fi-FI"/>
              </w:rPr>
            </w:pPr>
          </w:p>
        </w:tc>
      </w:tr>
    </w:tbl>
    <w:p w:rsidR="00860967" w:rsidRDefault="00860967" w:rsidP="00860967">
      <w:pPr>
        <w:pStyle w:val="Header"/>
        <w:tabs>
          <w:tab w:val="clear" w:pos="4320"/>
          <w:tab w:val="clear" w:pos="8640"/>
        </w:tabs>
        <w:rPr>
          <w:rFonts w:cs="Arial"/>
          <w:bCs/>
          <w:lang w:val="id-ID"/>
        </w:rPr>
      </w:pPr>
    </w:p>
    <w:p w:rsidR="00860967" w:rsidRPr="001F6831" w:rsidRDefault="0061116D" w:rsidP="00860967">
      <w:pPr>
        <w:pStyle w:val="Header"/>
        <w:tabs>
          <w:tab w:val="clear" w:pos="4320"/>
          <w:tab w:val="clear" w:pos="8640"/>
        </w:tabs>
        <w:rPr>
          <w:rFonts w:cs="Arial"/>
          <w:bCs/>
          <w:sz w:val="22"/>
        </w:rPr>
      </w:pPr>
      <w:proofErr w:type="gramStart"/>
      <w:r w:rsidRPr="0061116D">
        <w:rPr>
          <w:rFonts w:cs="Arial"/>
          <w:bCs/>
          <w:sz w:val="22"/>
        </w:rPr>
        <w:t>4.6  Tenaga</w:t>
      </w:r>
      <w:proofErr w:type="gramEnd"/>
      <w:r w:rsidRPr="0061116D">
        <w:rPr>
          <w:rFonts w:cs="Arial"/>
          <w:bCs/>
          <w:sz w:val="22"/>
        </w:rPr>
        <w:t xml:space="preserve"> kependidikan</w:t>
      </w:r>
    </w:p>
    <w:p w:rsidR="00860967" w:rsidRPr="00B033FB" w:rsidRDefault="00860967" w:rsidP="00860967">
      <w:pPr>
        <w:pStyle w:val="Header"/>
        <w:tabs>
          <w:tab w:val="clear" w:pos="4320"/>
          <w:tab w:val="clear" w:pos="8640"/>
        </w:tabs>
        <w:rPr>
          <w:rFonts w:cs="Arial"/>
          <w:bCs/>
        </w:rPr>
      </w:pPr>
    </w:p>
    <w:p w:rsidR="00860967" w:rsidRDefault="00860967" w:rsidP="007E7A48">
      <w:pPr>
        <w:ind w:left="709" w:hanging="709"/>
        <w:rPr>
          <w:rFonts w:cs="Arial"/>
          <w:bCs/>
          <w:lang w:val="id-ID"/>
        </w:rPr>
      </w:pPr>
      <w:r>
        <w:rPr>
          <w:rFonts w:cs="Arial"/>
          <w:bCs/>
        </w:rPr>
        <w:t xml:space="preserve">4.6.1 </w:t>
      </w:r>
      <w:r w:rsidR="004973AE">
        <w:rPr>
          <w:rFonts w:cs="Arial"/>
          <w:bCs/>
          <w:lang w:val="id-ID"/>
        </w:rPr>
        <w:tab/>
      </w:r>
      <w:r w:rsidRPr="00B033FB">
        <w:rPr>
          <w:rFonts w:cs="Arial"/>
          <w:bCs/>
        </w:rPr>
        <w:t xml:space="preserve">Tuliskan data </w:t>
      </w:r>
      <w:r>
        <w:rPr>
          <w:rFonts w:cs="Arial"/>
          <w:bCs/>
        </w:rPr>
        <w:t xml:space="preserve">tenaga kependidikan </w:t>
      </w:r>
      <w:r w:rsidRPr="00B033FB">
        <w:rPr>
          <w:rFonts w:cs="Arial"/>
          <w:bCs/>
        </w:rPr>
        <w:t xml:space="preserve">yang ada di </w:t>
      </w:r>
      <w:r w:rsidR="00AA6BC1">
        <w:rPr>
          <w:rFonts w:cs="Arial"/>
          <w:bCs/>
          <w:lang w:val="id-ID"/>
        </w:rPr>
        <w:t>program PPAk</w:t>
      </w:r>
      <w:r w:rsidRPr="00B033FB">
        <w:rPr>
          <w:rFonts w:cs="Arial"/>
          <w:bCs/>
        </w:rPr>
        <w:t xml:space="preserve">, Jurusan, Fakultas atau PT yang melayani mahasiswa </w:t>
      </w:r>
      <w:r w:rsidR="00AA6BC1">
        <w:rPr>
          <w:rFonts w:cs="Arial"/>
          <w:bCs/>
          <w:lang w:val="id-ID"/>
        </w:rPr>
        <w:t>program PPAk</w:t>
      </w:r>
      <w:r w:rsidRPr="00B033FB">
        <w:rPr>
          <w:rFonts w:cs="Arial"/>
          <w:bCs/>
        </w:rPr>
        <w:t xml:space="preserve"> dengan mengikuti format tabel berikut:</w:t>
      </w:r>
    </w:p>
    <w:p w:rsidR="008D2268" w:rsidRPr="007E7A48" w:rsidRDefault="008D2268" w:rsidP="007E7A48">
      <w:pPr>
        <w:ind w:left="709" w:hanging="709"/>
        <w:rPr>
          <w:rFonts w:cs="Arial"/>
          <w:bCs/>
          <w:lang w:val="id-ID"/>
        </w:rPr>
      </w:pPr>
    </w:p>
    <w:tbl>
      <w:tblPr>
        <w:tblW w:w="95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904"/>
        <w:gridCol w:w="607"/>
        <w:gridCol w:w="567"/>
        <w:gridCol w:w="567"/>
        <w:gridCol w:w="567"/>
        <w:gridCol w:w="637"/>
        <w:gridCol w:w="639"/>
        <w:gridCol w:w="568"/>
        <w:gridCol w:w="708"/>
        <w:gridCol w:w="2139"/>
      </w:tblGrid>
      <w:tr w:rsidR="00860967" w:rsidRPr="00B033FB" w:rsidTr="001F6831">
        <w:trPr>
          <w:cantSplit/>
          <w:trHeight w:val="207"/>
        </w:trPr>
        <w:tc>
          <w:tcPr>
            <w:tcW w:w="608"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904"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 xml:space="preserve">Jenis </w:t>
            </w:r>
            <w:r>
              <w:rPr>
                <w:rFonts w:cs="Arial"/>
                <w:b/>
                <w:bCs/>
                <w:sz w:val="18"/>
              </w:rPr>
              <w:t>Tenaga Kependidikan</w:t>
            </w:r>
          </w:p>
        </w:tc>
        <w:tc>
          <w:tcPr>
            <w:tcW w:w="4860" w:type="dxa"/>
            <w:gridSpan w:val="8"/>
            <w:shd w:val="clear" w:color="auto" w:fill="auto"/>
          </w:tcPr>
          <w:p w:rsidR="00860967" w:rsidRPr="00B033FB" w:rsidRDefault="00860967" w:rsidP="00461EF6">
            <w:pPr>
              <w:jc w:val="center"/>
              <w:rPr>
                <w:rFonts w:cs="Arial"/>
                <w:b/>
                <w:bCs/>
                <w:sz w:val="18"/>
              </w:rPr>
            </w:pPr>
            <w:r w:rsidRPr="00B033FB">
              <w:rPr>
                <w:rFonts w:cs="Arial"/>
                <w:b/>
                <w:bCs/>
                <w:sz w:val="18"/>
              </w:rPr>
              <w:t xml:space="preserve">Jumlah </w:t>
            </w:r>
            <w:r>
              <w:rPr>
                <w:rFonts w:cs="Arial"/>
                <w:b/>
                <w:bCs/>
                <w:sz w:val="18"/>
              </w:rPr>
              <w:t>Tenaga Kependidikan</w:t>
            </w:r>
            <w:r w:rsidRPr="00B033FB">
              <w:rPr>
                <w:rFonts w:cs="Arial"/>
                <w:b/>
                <w:bCs/>
                <w:sz w:val="18"/>
              </w:rPr>
              <w:t xml:space="preserve"> dengan </w:t>
            </w:r>
          </w:p>
          <w:p w:rsidR="00860967" w:rsidRPr="00B033FB" w:rsidRDefault="00860967" w:rsidP="00461EF6">
            <w:pPr>
              <w:jc w:val="center"/>
              <w:rPr>
                <w:rFonts w:cs="Arial"/>
                <w:b/>
                <w:bCs/>
                <w:sz w:val="18"/>
              </w:rPr>
            </w:pPr>
            <w:r w:rsidRPr="00B033FB">
              <w:rPr>
                <w:rFonts w:cs="Arial"/>
                <w:b/>
                <w:bCs/>
                <w:sz w:val="18"/>
              </w:rPr>
              <w:t>Pendidikan Terakhir</w:t>
            </w:r>
          </w:p>
        </w:tc>
        <w:tc>
          <w:tcPr>
            <w:tcW w:w="2139"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Unit Kerja</w:t>
            </w:r>
          </w:p>
        </w:tc>
      </w:tr>
      <w:tr w:rsidR="00860967" w:rsidRPr="00B033FB" w:rsidTr="001F6831">
        <w:trPr>
          <w:cantSplit/>
          <w:trHeight w:val="207"/>
        </w:trPr>
        <w:tc>
          <w:tcPr>
            <w:tcW w:w="608"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1904"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607"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S</w:t>
            </w:r>
            <w:r w:rsidR="001F6831">
              <w:rPr>
                <w:rFonts w:cs="Arial"/>
                <w:b/>
                <w:bCs/>
                <w:sz w:val="18"/>
                <w:lang w:val="id-ID"/>
              </w:rPr>
              <w:t>-</w:t>
            </w:r>
            <w:r w:rsidRPr="00B033FB">
              <w:rPr>
                <w:rFonts w:cs="Arial"/>
                <w:b/>
                <w:bCs/>
                <w:sz w:val="18"/>
              </w:rPr>
              <w:t>3</w:t>
            </w:r>
          </w:p>
        </w:tc>
        <w:tc>
          <w:tcPr>
            <w:tcW w:w="567"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S</w:t>
            </w:r>
            <w:r w:rsidR="001F6831">
              <w:rPr>
                <w:rFonts w:cs="Arial"/>
                <w:b/>
                <w:bCs/>
                <w:sz w:val="18"/>
                <w:lang w:val="id-ID"/>
              </w:rPr>
              <w:t>-</w:t>
            </w:r>
            <w:r w:rsidRPr="00B033FB">
              <w:rPr>
                <w:rFonts w:cs="Arial"/>
                <w:b/>
                <w:bCs/>
                <w:sz w:val="18"/>
              </w:rPr>
              <w:t>2</w:t>
            </w:r>
          </w:p>
        </w:tc>
        <w:tc>
          <w:tcPr>
            <w:tcW w:w="567"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S</w:t>
            </w:r>
            <w:r w:rsidR="001F6831">
              <w:rPr>
                <w:rFonts w:cs="Arial"/>
                <w:b/>
                <w:bCs/>
                <w:sz w:val="18"/>
                <w:lang w:val="id-ID"/>
              </w:rPr>
              <w:t>-</w:t>
            </w:r>
            <w:r w:rsidRPr="00B033FB">
              <w:rPr>
                <w:rFonts w:cs="Arial"/>
                <w:b/>
                <w:bCs/>
                <w:sz w:val="18"/>
              </w:rPr>
              <w:t>1</w:t>
            </w:r>
          </w:p>
        </w:tc>
        <w:tc>
          <w:tcPr>
            <w:tcW w:w="567"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D</w:t>
            </w:r>
            <w:r w:rsidR="001F6831">
              <w:rPr>
                <w:rFonts w:cs="Arial"/>
                <w:b/>
                <w:bCs/>
                <w:sz w:val="18"/>
                <w:lang w:val="id-ID"/>
              </w:rPr>
              <w:t>-</w:t>
            </w:r>
            <w:r w:rsidRPr="00B033FB">
              <w:rPr>
                <w:rFonts w:cs="Arial"/>
                <w:b/>
                <w:bCs/>
                <w:sz w:val="18"/>
              </w:rPr>
              <w:t>4</w:t>
            </w:r>
          </w:p>
        </w:tc>
        <w:tc>
          <w:tcPr>
            <w:tcW w:w="637"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D</w:t>
            </w:r>
            <w:r w:rsidR="001F6831">
              <w:rPr>
                <w:rFonts w:cs="Arial"/>
                <w:b/>
                <w:bCs/>
                <w:sz w:val="18"/>
                <w:lang w:val="id-ID"/>
              </w:rPr>
              <w:t>-</w:t>
            </w:r>
            <w:r w:rsidRPr="00B033FB">
              <w:rPr>
                <w:rFonts w:cs="Arial"/>
                <w:b/>
                <w:bCs/>
                <w:sz w:val="18"/>
              </w:rPr>
              <w:t>3</w:t>
            </w:r>
          </w:p>
        </w:tc>
        <w:tc>
          <w:tcPr>
            <w:tcW w:w="639"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D</w:t>
            </w:r>
            <w:r w:rsidR="001F6831">
              <w:rPr>
                <w:rFonts w:cs="Arial"/>
                <w:b/>
                <w:bCs/>
                <w:sz w:val="18"/>
                <w:lang w:val="id-ID"/>
              </w:rPr>
              <w:t>-</w:t>
            </w:r>
            <w:r w:rsidRPr="00B033FB">
              <w:rPr>
                <w:rFonts w:cs="Arial"/>
                <w:b/>
                <w:bCs/>
                <w:sz w:val="18"/>
              </w:rPr>
              <w:t>2</w:t>
            </w:r>
          </w:p>
        </w:tc>
        <w:tc>
          <w:tcPr>
            <w:tcW w:w="568"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D</w:t>
            </w:r>
            <w:r w:rsidR="001F6831">
              <w:rPr>
                <w:rFonts w:cs="Arial"/>
                <w:b/>
                <w:bCs/>
                <w:sz w:val="18"/>
                <w:lang w:val="id-ID"/>
              </w:rPr>
              <w:t>-</w:t>
            </w:r>
            <w:r w:rsidRPr="00B033FB">
              <w:rPr>
                <w:rFonts w:cs="Arial"/>
                <w:b/>
                <w:bCs/>
                <w:sz w:val="18"/>
              </w:rPr>
              <w:t>1</w:t>
            </w:r>
          </w:p>
        </w:tc>
        <w:tc>
          <w:tcPr>
            <w:tcW w:w="708" w:type="dxa"/>
            <w:tcBorders>
              <w:bottom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SMA/SMK</w:t>
            </w:r>
          </w:p>
        </w:tc>
        <w:tc>
          <w:tcPr>
            <w:tcW w:w="2139" w:type="dxa"/>
            <w:vMerge/>
            <w:tcBorders>
              <w:bottom w:val="double" w:sz="4" w:space="0" w:color="auto"/>
            </w:tcBorders>
            <w:shd w:val="clear" w:color="auto" w:fill="auto"/>
          </w:tcPr>
          <w:p w:rsidR="00860967" w:rsidRPr="00B033FB" w:rsidRDefault="00860967" w:rsidP="00461EF6">
            <w:pPr>
              <w:jc w:val="center"/>
              <w:rPr>
                <w:rFonts w:cs="Arial"/>
                <w:b/>
                <w:bCs/>
                <w:sz w:val="18"/>
              </w:rPr>
            </w:pPr>
          </w:p>
        </w:tc>
      </w:tr>
      <w:tr w:rsidR="00860967" w:rsidRPr="00B033FB" w:rsidTr="001F6831">
        <w:tc>
          <w:tcPr>
            <w:tcW w:w="608"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(1)</w:t>
            </w:r>
          </w:p>
        </w:tc>
        <w:tc>
          <w:tcPr>
            <w:tcW w:w="190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(2)</w:t>
            </w:r>
          </w:p>
        </w:tc>
        <w:tc>
          <w:tcPr>
            <w:tcW w:w="607" w:type="dxa"/>
            <w:tcBorders>
              <w:top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(3)</w:t>
            </w:r>
          </w:p>
        </w:tc>
        <w:tc>
          <w:tcPr>
            <w:tcW w:w="567" w:type="dxa"/>
            <w:tcBorders>
              <w:top w:val="double" w:sz="4" w:space="0" w:color="auto"/>
            </w:tcBorders>
            <w:shd w:val="clear" w:color="auto" w:fill="auto"/>
          </w:tcPr>
          <w:p w:rsidR="00860967" w:rsidRPr="00B033FB" w:rsidRDefault="00860967" w:rsidP="00461EF6">
            <w:r w:rsidRPr="00B033FB">
              <w:rPr>
                <w:rFonts w:cs="Arial"/>
                <w:b/>
                <w:bCs/>
                <w:sz w:val="18"/>
              </w:rPr>
              <w:t>(4)</w:t>
            </w:r>
          </w:p>
        </w:tc>
        <w:tc>
          <w:tcPr>
            <w:tcW w:w="567" w:type="dxa"/>
            <w:tcBorders>
              <w:top w:val="double" w:sz="4" w:space="0" w:color="auto"/>
            </w:tcBorders>
            <w:shd w:val="clear" w:color="auto" w:fill="auto"/>
          </w:tcPr>
          <w:p w:rsidR="00860967" w:rsidRPr="00B033FB" w:rsidRDefault="00860967" w:rsidP="00461EF6">
            <w:r w:rsidRPr="00B033FB">
              <w:rPr>
                <w:rFonts w:cs="Arial"/>
                <w:b/>
                <w:bCs/>
                <w:sz w:val="18"/>
              </w:rPr>
              <w:t>(5)</w:t>
            </w:r>
          </w:p>
        </w:tc>
        <w:tc>
          <w:tcPr>
            <w:tcW w:w="567" w:type="dxa"/>
            <w:tcBorders>
              <w:top w:val="double" w:sz="4" w:space="0" w:color="auto"/>
            </w:tcBorders>
            <w:shd w:val="clear" w:color="auto" w:fill="auto"/>
          </w:tcPr>
          <w:p w:rsidR="00860967" w:rsidRPr="00B033FB" w:rsidRDefault="00860967" w:rsidP="00461EF6">
            <w:r w:rsidRPr="00B033FB">
              <w:rPr>
                <w:rFonts w:cs="Arial"/>
                <w:b/>
                <w:bCs/>
                <w:sz w:val="18"/>
              </w:rPr>
              <w:t>(6)</w:t>
            </w:r>
          </w:p>
        </w:tc>
        <w:tc>
          <w:tcPr>
            <w:tcW w:w="637" w:type="dxa"/>
            <w:tcBorders>
              <w:top w:val="double" w:sz="4" w:space="0" w:color="auto"/>
            </w:tcBorders>
            <w:shd w:val="clear" w:color="auto" w:fill="auto"/>
          </w:tcPr>
          <w:p w:rsidR="00860967" w:rsidRPr="00B033FB" w:rsidRDefault="00860967" w:rsidP="00461EF6">
            <w:r w:rsidRPr="00B033FB">
              <w:rPr>
                <w:rFonts w:cs="Arial"/>
                <w:b/>
                <w:bCs/>
                <w:sz w:val="18"/>
              </w:rPr>
              <w:t>(7)</w:t>
            </w:r>
          </w:p>
        </w:tc>
        <w:tc>
          <w:tcPr>
            <w:tcW w:w="639" w:type="dxa"/>
            <w:tcBorders>
              <w:top w:val="double" w:sz="4" w:space="0" w:color="auto"/>
            </w:tcBorders>
            <w:shd w:val="clear" w:color="auto" w:fill="auto"/>
          </w:tcPr>
          <w:p w:rsidR="00860967" w:rsidRPr="00B033FB" w:rsidRDefault="00860967" w:rsidP="00461EF6">
            <w:r w:rsidRPr="00B033FB">
              <w:rPr>
                <w:rFonts w:cs="Arial"/>
                <w:b/>
                <w:bCs/>
                <w:sz w:val="18"/>
              </w:rPr>
              <w:t>(8)</w:t>
            </w:r>
          </w:p>
        </w:tc>
        <w:tc>
          <w:tcPr>
            <w:tcW w:w="568" w:type="dxa"/>
            <w:tcBorders>
              <w:top w:val="double" w:sz="4" w:space="0" w:color="auto"/>
            </w:tcBorders>
            <w:shd w:val="clear" w:color="auto" w:fill="auto"/>
          </w:tcPr>
          <w:p w:rsidR="00860967" w:rsidRPr="00B033FB" w:rsidRDefault="00860967" w:rsidP="00461EF6">
            <w:r w:rsidRPr="00B033FB">
              <w:rPr>
                <w:rFonts w:cs="Arial"/>
                <w:b/>
                <w:bCs/>
                <w:sz w:val="18"/>
              </w:rPr>
              <w:t>(9)</w:t>
            </w:r>
          </w:p>
        </w:tc>
        <w:tc>
          <w:tcPr>
            <w:tcW w:w="708" w:type="dxa"/>
            <w:tcBorders>
              <w:top w:val="double" w:sz="4" w:space="0" w:color="auto"/>
              <w:bottom w:val="sing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(10)</w:t>
            </w:r>
          </w:p>
        </w:tc>
        <w:tc>
          <w:tcPr>
            <w:tcW w:w="2139" w:type="dxa"/>
            <w:tcBorders>
              <w:top w:val="double" w:sz="4" w:space="0" w:color="auto"/>
            </w:tcBorders>
            <w:shd w:val="clear" w:color="auto" w:fill="auto"/>
          </w:tcPr>
          <w:p w:rsidR="00860967" w:rsidRPr="00B033FB" w:rsidRDefault="00860967" w:rsidP="00461EF6">
            <w:pPr>
              <w:jc w:val="center"/>
              <w:rPr>
                <w:rFonts w:cs="Arial"/>
                <w:b/>
                <w:bCs/>
                <w:sz w:val="18"/>
              </w:rPr>
            </w:pPr>
            <w:r w:rsidRPr="00B033FB">
              <w:rPr>
                <w:rFonts w:cs="Arial"/>
                <w:b/>
                <w:bCs/>
                <w:sz w:val="18"/>
              </w:rPr>
              <w:t>(11)</w:t>
            </w:r>
          </w:p>
        </w:tc>
      </w:tr>
      <w:tr w:rsidR="00860967" w:rsidRPr="00B033FB" w:rsidTr="001F6831">
        <w:tc>
          <w:tcPr>
            <w:tcW w:w="608" w:type="dxa"/>
          </w:tcPr>
          <w:p w:rsidR="00860967" w:rsidRPr="00B033FB" w:rsidRDefault="00860967" w:rsidP="00461EF6">
            <w:pPr>
              <w:jc w:val="center"/>
              <w:rPr>
                <w:rFonts w:cs="Arial"/>
                <w:bCs/>
                <w:sz w:val="18"/>
              </w:rPr>
            </w:pPr>
            <w:r w:rsidRPr="00B033FB">
              <w:rPr>
                <w:rFonts w:cs="Arial"/>
                <w:bCs/>
                <w:sz w:val="18"/>
              </w:rPr>
              <w:t>1</w:t>
            </w:r>
          </w:p>
        </w:tc>
        <w:tc>
          <w:tcPr>
            <w:tcW w:w="1904" w:type="dxa"/>
          </w:tcPr>
          <w:p w:rsidR="00860967" w:rsidRPr="00B033FB" w:rsidRDefault="00860967" w:rsidP="00461EF6">
            <w:pPr>
              <w:jc w:val="left"/>
              <w:rPr>
                <w:rFonts w:cs="Arial"/>
                <w:bCs/>
                <w:sz w:val="18"/>
              </w:rPr>
            </w:pPr>
            <w:r w:rsidRPr="00B033FB">
              <w:rPr>
                <w:rFonts w:cs="Arial"/>
                <w:bCs/>
                <w:sz w:val="18"/>
              </w:rPr>
              <w:t>Pustakawan *</w:t>
            </w:r>
          </w:p>
        </w:tc>
        <w:tc>
          <w:tcPr>
            <w:tcW w:w="60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637" w:type="dxa"/>
          </w:tcPr>
          <w:p w:rsidR="00860967" w:rsidRPr="00B033FB" w:rsidRDefault="00860967" w:rsidP="00461EF6">
            <w:pPr>
              <w:rPr>
                <w:rFonts w:cs="Arial"/>
                <w:bCs/>
                <w:sz w:val="18"/>
              </w:rPr>
            </w:pPr>
          </w:p>
        </w:tc>
        <w:tc>
          <w:tcPr>
            <w:tcW w:w="639" w:type="dxa"/>
          </w:tcPr>
          <w:p w:rsidR="00860967" w:rsidRPr="00B033FB" w:rsidRDefault="00860967" w:rsidP="00461EF6">
            <w:pPr>
              <w:rPr>
                <w:rFonts w:cs="Arial"/>
                <w:bCs/>
                <w:sz w:val="18"/>
              </w:rPr>
            </w:pPr>
          </w:p>
        </w:tc>
        <w:tc>
          <w:tcPr>
            <w:tcW w:w="568" w:type="dxa"/>
          </w:tcPr>
          <w:p w:rsidR="00860967" w:rsidRPr="00B033FB" w:rsidRDefault="00860967" w:rsidP="00461EF6">
            <w:pPr>
              <w:rPr>
                <w:rFonts w:cs="Arial"/>
                <w:bCs/>
                <w:sz w:val="18"/>
              </w:rPr>
            </w:pPr>
          </w:p>
        </w:tc>
        <w:tc>
          <w:tcPr>
            <w:tcW w:w="708" w:type="dxa"/>
            <w:shd w:val="horzCross" w:color="auto" w:fill="auto"/>
          </w:tcPr>
          <w:p w:rsidR="00860967" w:rsidRPr="00B033FB" w:rsidRDefault="00860967" w:rsidP="00461EF6">
            <w:pPr>
              <w:rPr>
                <w:rFonts w:cs="Arial"/>
                <w:bCs/>
                <w:sz w:val="18"/>
              </w:rPr>
            </w:pPr>
          </w:p>
        </w:tc>
        <w:tc>
          <w:tcPr>
            <w:tcW w:w="2139" w:type="dxa"/>
            <w:tcBorders>
              <w:bottom w:val="single" w:sz="4" w:space="0" w:color="auto"/>
            </w:tcBorders>
          </w:tcPr>
          <w:p w:rsidR="00860967" w:rsidRPr="00B033FB" w:rsidRDefault="00860967" w:rsidP="00461EF6">
            <w:pPr>
              <w:rPr>
                <w:rFonts w:cs="Arial"/>
                <w:bCs/>
                <w:sz w:val="18"/>
              </w:rPr>
            </w:pPr>
          </w:p>
        </w:tc>
      </w:tr>
      <w:tr w:rsidR="00860967" w:rsidRPr="00B033FB" w:rsidTr="001F6831">
        <w:tc>
          <w:tcPr>
            <w:tcW w:w="608" w:type="dxa"/>
          </w:tcPr>
          <w:p w:rsidR="00860967" w:rsidRPr="00B033FB" w:rsidRDefault="00860967" w:rsidP="00461EF6">
            <w:pPr>
              <w:jc w:val="center"/>
              <w:rPr>
                <w:rFonts w:cs="Arial"/>
                <w:bCs/>
                <w:sz w:val="18"/>
              </w:rPr>
            </w:pPr>
            <w:r>
              <w:rPr>
                <w:rFonts w:cs="Arial"/>
                <w:bCs/>
                <w:sz w:val="18"/>
              </w:rPr>
              <w:t>2</w:t>
            </w:r>
          </w:p>
        </w:tc>
        <w:tc>
          <w:tcPr>
            <w:tcW w:w="1904" w:type="dxa"/>
          </w:tcPr>
          <w:p w:rsidR="00860967" w:rsidRPr="00B033FB" w:rsidRDefault="00860967" w:rsidP="00461EF6">
            <w:pPr>
              <w:jc w:val="left"/>
              <w:rPr>
                <w:rFonts w:cs="Arial"/>
                <w:bCs/>
                <w:sz w:val="18"/>
              </w:rPr>
            </w:pPr>
            <w:r w:rsidRPr="00B033FB">
              <w:rPr>
                <w:rFonts w:cs="Arial"/>
                <w:bCs/>
                <w:sz w:val="18"/>
              </w:rPr>
              <w:t>Teknisi</w:t>
            </w:r>
            <w:r>
              <w:rPr>
                <w:rFonts w:cs="Arial"/>
                <w:bCs/>
                <w:sz w:val="18"/>
              </w:rPr>
              <w:t>/ Analis/ Operator/ Programer</w:t>
            </w:r>
          </w:p>
        </w:tc>
        <w:tc>
          <w:tcPr>
            <w:tcW w:w="60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637" w:type="dxa"/>
          </w:tcPr>
          <w:p w:rsidR="00860967" w:rsidRPr="00B033FB" w:rsidRDefault="00860967" w:rsidP="00461EF6">
            <w:pPr>
              <w:rPr>
                <w:rFonts w:cs="Arial"/>
                <w:bCs/>
                <w:sz w:val="18"/>
              </w:rPr>
            </w:pPr>
          </w:p>
        </w:tc>
        <w:tc>
          <w:tcPr>
            <w:tcW w:w="639" w:type="dxa"/>
          </w:tcPr>
          <w:p w:rsidR="00860967" w:rsidRPr="00B033FB" w:rsidRDefault="00860967" w:rsidP="00461EF6">
            <w:pPr>
              <w:rPr>
                <w:rFonts w:cs="Arial"/>
                <w:bCs/>
                <w:sz w:val="18"/>
              </w:rPr>
            </w:pPr>
          </w:p>
        </w:tc>
        <w:tc>
          <w:tcPr>
            <w:tcW w:w="568" w:type="dxa"/>
          </w:tcPr>
          <w:p w:rsidR="00860967" w:rsidRPr="00B033FB" w:rsidRDefault="00860967" w:rsidP="00461EF6">
            <w:pPr>
              <w:rPr>
                <w:rFonts w:cs="Arial"/>
                <w:bCs/>
                <w:sz w:val="18"/>
              </w:rPr>
            </w:pPr>
          </w:p>
        </w:tc>
        <w:tc>
          <w:tcPr>
            <w:tcW w:w="708" w:type="dxa"/>
          </w:tcPr>
          <w:p w:rsidR="00860967" w:rsidRPr="00B033FB" w:rsidRDefault="00860967" w:rsidP="00461EF6">
            <w:pPr>
              <w:rPr>
                <w:rFonts w:cs="Arial"/>
                <w:bCs/>
                <w:sz w:val="18"/>
              </w:rPr>
            </w:pPr>
          </w:p>
        </w:tc>
        <w:tc>
          <w:tcPr>
            <w:tcW w:w="2139" w:type="dxa"/>
          </w:tcPr>
          <w:p w:rsidR="00860967" w:rsidRPr="00B033FB" w:rsidRDefault="00860967" w:rsidP="00461EF6">
            <w:pPr>
              <w:rPr>
                <w:rFonts w:cs="Arial"/>
                <w:bCs/>
                <w:sz w:val="18"/>
              </w:rPr>
            </w:pPr>
          </w:p>
        </w:tc>
      </w:tr>
      <w:tr w:rsidR="00860967" w:rsidRPr="00B033FB" w:rsidTr="001F6831">
        <w:tc>
          <w:tcPr>
            <w:tcW w:w="608" w:type="dxa"/>
          </w:tcPr>
          <w:p w:rsidR="00860967" w:rsidRPr="00B033FB" w:rsidRDefault="00860967" w:rsidP="00461EF6">
            <w:pPr>
              <w:jc w:val="center"/>
              <w:rPr>
                <w:rFonts w:cs="Arial"/>
                <w:bCs/>
                <w:sz w:val="18"/>
              </w:rPr>
            </w:pPr>
            <w:r>
              <w:rPr>
                <w:rFonts w:cs="Arial"/>
                <w:bCs/>
                <w:sz w:val="18"/>
              </w:rPr>
              <w:t>3</w:t>
            </w:r>
          </w:p>
        </w:tc>
        <w:tc>
          <w:tcPr>
            <w:tcW w:w="1904" w:type="dxa"/>
          </w:tcPr>
          <w:p w:rsidR="00860967" w:rsidRPr="00B033FB" w:rsidRDefault="00860967" w:rsidP="00461EF6">
            <w:pPr>
              <w:jc w:val="left"/>
              <w:rPr>
                <w:rFonts w:cs="Arial"/>
                <w:bCs/>
                <w:sz w:val="18"/>
              </w:rPr>
            </w:pPr>
            <w:r w:rsidRPr="00B033FB">
              <w:rPr>
                <w:rFonts w:cs="Arial"/>
                <w:bCs/>
                <w:sz w:val="18"/>
              </w:rPr>
              <w:t>Administrasi</w:t>
            </w:r>
          </w:p>
        </w:tc>
        <w:tc>
          <w:tcPr>
            <w:tcW w:w="60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637" w:type="dxa"/>
          </w:tcPr>
          <w:p w:rsidR="00860967" w:rsidRPr="00B033FB" w:rsidRDefault="00860967" w:rsidP="00461EF6">
            <w:pPr>
              <w:rPr>
                <w:rFonts w:cs="Arial"/>
                <w:bCs/>
                <w:sz w:val="18"/>
              </w:rPr>
            </w:pPr>
          </w:p>
        </w:tc>
        <w:tc>
          <w:tcPr>
            <w:tcW w:w="639" w:type="dxa"/>
          </w:tcPr>
          <w:p w:rsidR="00860967" w:rsidRPr="00B033FB" w:rsidRDefault="00860967" w:rsidP="00461EF6">
            <w:pPr>
              <w:rPr>
                <w:rFonts w:cs="Arial"/>
                <w:bCs/>
                <w:sz w:val="18"/>
              </w:rPr>
            </w:pPr>
          </w:p>
        </w:tc>
        <w:tc>
          <w:tcPr>
            <w:tcW w:w="568" w:type="dxa"/>
          </w:tcPr>
          <w:p w:rsidR="00860967" w:rsidRPr="00B033FB" w:rsidRDefault="00860967" w:rsidP="00461EF6">
            <w:pPr>
              <w:rPr>
                <w:rFonts w:cs="Arial"/>
                <w:bCs/>
                <w:sz w:val="18"/>
              </w:rPr>
            </w:pPr>
          </w:p>
        </w:tc>
        <w:tc>
          <w:tcPr>
            <w:tcW w:w="708" w:type="dxa"/>
          </w:tcPr>
          <w:p w:rsidR="00860967" w:rsidRPr="00B033FB" w:rsidRDefault="00860967" w:rsidP="00461EF6">
            <w:pPr>
              <w:rPr>
                <w:rFonts w:cs="Arial"/>
                <w:bCs/>
                <w:sz w:val="18"/>
              </w:rPr>
            </w:pPr>
          </w:p>
        </w:tc>
        <w:tc>
          <w:tcPr>
            <w:tcW w:w="2139" w:type="dxa"/>
          </w:tcPr>
          <w:p w:rsidR="00860967" w:rsidRPr="00B033FB" w:rsidRDefault="00860967" w:rsidP="00461EF6">
            <w:pPr>
              <w:rPr>
                <w:rFonts w:cs="Arial"/>
                <w:bCs/>
                <w:sz w:val="18"/>
              </w:rPr>
            </w:pPr>
          </w:p>
        </w:tc>
      </w:tr>
      <w:tr w:rsidR="00860967" w:rsidRPr="00B033FB" w:rsidTr="001F6831">
        <w:tc>
          <w:tcPr>
            <w:tcW w:w="608" w:type="dxa"/>
          </w:tcPr>
          <w:p w:rsidR="00860967" w:rsidRPr="00B033FB" w:rsidRDefault="00860967" w:rsidP="00461EF6">
            <w:pPr>
              <w:jc w:val="center"/>
              <w:rPr>
                <w:rFonts w:cs="Arial"/>
                <w:bCs/>
                <w:sz w:val="18"/>
              </w:rPr>
            </w:pPr>
            <w:r>
              <w:rPr>
                <w:rFonts w:cs="Arial"/>
                <w:bCs/>
                <w:sz w:val="18"/>
              </w:rPr>
              <w:t>4</w:t>
            </w:r>
          </w:p>
        </w:tc>
        <w:tc>
          <w:tcPr>
            <w:tcW w:w="1904" w:type="dxa"/>
          </w:tcPr>
          <w:p w:rsidR="00860967" w:rsidRPr="00B033FB" w:rsidRDefault="00860967" w:rsidP="00461EF6">
            <w:pPr>
              <w:jc w:val="left"/>
              <w:rPr>
                <w:rFonts w:cs="Arial"/>
                <w:bCs/>
                <w:sz w:val="18"/>
              </w:rPr>
            </w:pPr>
            <w:proofErr w:type="gramStart"/>
            <w:r w:rsidRPr="00B033FB">
              <w:rPr>
                <w:rFonts w:cs="Arial"/>
                <w:bCs/>
                <w:sz w:val="18"/>
              </w:rPr>
              <w:t>Lainnya :</w:t>
            </w:r>
            <w:proofErr w:type="gramEnd"/>
            <w:r w:rsidRPr="00B033FB">
              <w:rPr>
                <w:rFonts w:cs="Arial"/>
                <w:bCs/>
                <w:sz w:val="18"/>
              </w:rPr>
              <w:t xml:space="preserve"> …</w:t>
            </w:r>
          </w:p>
        </w:tc>
        <w:tc>
          <w:tcPr>
            <w:tcW w:w="60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637" w:type="dxa"/>
          </w:tcPr>
          <w:p w:rsidR="00860967" w:rsidRPr="00B033FB" w:rsidRDefault="00860967" w:rsidP="00461EF6">
            <w:pPr>
              <w:rPr>
                <w:rFonts w:cs="Arial"/>
                <w:bCs/>
                <w:sz w:val="18"/>
              </w:rPr>
            </w:pPr>
          </w:p>
        </w:tc>
        <w:tc>
          <w:tcPr>
            <w:tcW w:w="639" w:type="dxa"/>
          </w:tcPr>
          <w:p w:rsidR="00860967" w:rsidRPr="00B033FB" w:rsidRDefault="00860967" w:rsidP="00461EF6">
            <w:pPr>
              <w:rPr>
                <w:rFonts w:cs="Arial"/>
                <w:bCs/>
                <w:sz w:val="18"/>
              </w:rPr>
            </w:pPr>
          </w:p>
        </w:tc>
        <w:tc>
          <w:tcPr>
            <w:tcW w:w="568" w:type="dxa"/>
          </w:tcPr>
          <w:p w:rsidR="00860967" w:rsidRPr="00B033FB" w:rsidRDefault="00860967" w:rsidP="00461EF6">
            <w:pPr>
              <w:rPr>
                <w:rFonts w:cs="Arial"/>
                <w:bCs/>
                <w:sz w:val="18"/>
              </w:rPr>
            </w:pPr>
          </w:p>
        </w:tc>
        <w:tc>
          <w:tcPr>
            <w:tcW w:w="708" w:type="dxa"/>
          </w:tcPr>
          <w:p w:rsidR="00860967" w:rsidRPr="00B033FB" w:rsidRDefault="00860967" w:rsidP="00461EF6">
            <w:pPr>
              <w:rPr>
                <w:rFonts w:cs="Arial"/>
                <w:bCs/>
                <w:sz w:val="18"/>
              </w:rPr>
            </w:pPr>
          </w:p>
        </w:tc>
        <w:tc>
          <w:tcPr>
            <w:tcW w:w="2139" w:type="dxa"/>
          </w:tcPr>
          <w:p w:rsidR="00860967" w:rsidRPr="00B033FB" w:rsidRDefault="00860967" w:rsidP="00461EF6">
            <w:pPr>
              <w:rPr>
                <w:rFonts w:cs="Arial"/>
                <w:bCs/>
                <w:sz w:val="18"/>
              </w:rPr>
            </w:pPr>
          </w:p>
        </w:tc>
      </w:tr>
      <w:tr w:rsidR="00860967" w:rsidRPr="00B033FB" w:rsidTr="001F6831">
        <w:tc>
          <w:tcPr>
            <w:tcW w:w="2512" w:type="dxa"/>
            <w:gridSpan w:val="2"/>
          </w:tcPr>
          <w:p w:rsidR="00860967" w:rsidRPr="00B033FB" w:rsidRDefault="00860967" w:rsidP="00461EF6">
            <w:pPr>
              <w:jc w:val="center"/>
              <w:rPr>
                <w:rFonts w:cs="Arial"/>
                <w:b/>
                <w:bCs/>
                <w:sz w:val="18"/>
              </w:rPr>
            </w:pPr>
            <w:r w:rsidRPr="00B033FB">
              <w:rPr>
                <w:rFonts w:cs="Arial"/>
                <w:b/>
                <w:bCs/>
                <w:sz w:val="18"/>
              </w:rPr>
              <w:t>Total</w:t>
            </w:r>
          </w:p>
        </w:tc>
        <w:tc>
          <w:tcPr>
            <w:tcW w:w="60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567" w:type="dxa"/>
          </w:tcPr>
          <w:p w:rsidR="00860967" w:rsidRPr="00B033FB" w:rsidRDefault="00860967" w:rsidP="00461EF6">
            <w:pPr>
              <w:rPr>
                <w:rFonts w:cs="Arial"/>
                <w:bCs/>
                <w:sz w:val="18"/>
              </w:rPr>
            </w:pPr>
          </w:p>
        </w:tc>
        <w:tc>
          <w:tcPr>
            <w:tcW w:w="637" w:type="dxa"/>
          </w:tcPr>
          <w:p w:rsidR="00860967" w:rsidRPr="00B033FB" w:rsidRDefault="00860967" w:rsidP="00461EF6">
            <w:pPr>
              <w:rPr>
                <w:rFonts w:cs="Arial"/>
                <w:bCs/>
                <w:sz w:val="18"/>
              </w:rPr>
            </w:pPr>
          </w:p>
        </w:tc>
        <w:tc>
          <w:tcPr>
            <w:tcW w:w="639" w:type="dxa"/>
          </w:tcPr>
          <w:p w:rsidR="00860967" w:rsidRPr="00B033FB" w:rsidRDefault="00860967" w:rsidP="00461EF6">
            <w:pPr>
              <w:rPr>
                <w:rFonts w:cs="Arial"/>
                <w:bCs/>
                <w:sz w:val="18"/>
              </w:rPr>
            </w:pPr>
          </w:p>
        </w:tc>
        <w:tc>
          <w:tcPr>
            <w:tcW w:w="568" w:type="dxa"/>
          </w:tcPr>
          <w:p w:rsidR="00860967" w:rsidRPr="00B033FB" w:rsidRDefault="00860967" w:rsidP="00461EF6">
            <w:pPr>
              <w:rPr>
                <w:rFonts w:cs="Arial"/>
                <w:bCs/>
                <w:sz w:val="18"/>
              </w:rPr>
            </w:pPr>
          </w:p>
        </w:tc>
        <w:tc>
          <w:tcPr>
            <w:tcW w:w="708" w:type="dxa"/>
          </w:tcPr>
          <w:p w:rsidR="00860967" w:rsidRPr="00B033FB" w:rsidRDefault="00860967" w:rsidP="00461EF6">
            <w:pPr>
              <w:rPr>
                <w:rFonts w:cs="Arial"/>
                <w:bCs/>
                <w:sz w:val="18"/>
              </w:rPr>
            </w:pPr>
          </w:p>
        </w:tc>
        <w:tc>
          <w:tcPr>
            <w:tcW w:w="2139" w:type="dxa"/>
          </w:tcPr>
          <w:p w:rsidR="00860967" w:rsidRPr="00B033FB" w:rsidRDefault="00860967" w:rsidP="00461EF6">
            <w:pPr>
              <w:rPr>
                <w:rFonts w:cs="Arial"/>
                <w:bCs/>
                <w:sz w:val="18"/>
              </w:rPr>
            </w:pPr>
          </w:p>
        </w:tc>
      </w:tr>
    </w:tbl>
    <w:p w:rsidR="00860967" w:rsidRPr="001F6831" w:rsidRDefault="00860967" w:rsidP="007E7A48">
      <w:pPr>
        <w:ind w:left="270" w:hanging="270"/>
        <w:rPr>
          <w:rFonts w:cs="Arial"/>
          <w:bCs/>
          <w:lang w:val="id-ID"/>
        </w:rPr>
      </w:pPr>
      <w:r w:rsidRPr="00B033FB">
        <w:rPr>
          <w:rFonts w:cs="Arial"/>
          <w:bCs/>
          <w:sz w:val="20"/>
        </w:rPr>
        <w:t>* Hanya yang memiliki pendidikan formal dalam bidang perpustakaan</w:t>
      </w:r>
      <w:r w:rsidR="001F6831">
        <w:rPr>
          <w:rFonts w:cs="Arial"/>
          <w:bCs/>
          <w:sz w:val="20"/>
          <w:lang w:val="id-ID"/>
        </w:rPr>
        <w:t>.</w:t>
      </w:r>
    </w:p>
    <w:p w:rsidR="00860967" w:rsidRDefault="00860967" w:rsidP="00860967">
      <w:pPr>
        <w:ind w:left="540" w:hanging="540"/>
        <w:rPr>
          <w:lang w:val="id-ID"/>
        </w:rPr>
      </w:pPr>
    </w:p>
    <w:p w:rsidR="00860967" w:rsidRPr="00AE798D" w:rsidRDefault="00860967" w:rsidP="007E7A48">
      <w:pPr>
        <w:ind w:left="709" w:hanging="709"/>
        <w:rPr>
          <w:rFonts w:cs="Arial"/>
        </w:rPr>
      </w:pPr>
      <w:r w:rsidRPr="00096CA6">
        <w:t xml:space="preserve">4.6.2 </w:t>
      </w:r>
      <w:r w:rsidR="004973AE">
        <w:rPr>
          <w:lang w:val="id-ID"/>
        </w:rPr>
        <w:tab/>
      </w:r>
      <w:r w:rsidRPr="00096CA6">
        <w:t xml:space="preserve">Jelaskan upaya yang telah dilakukan </w:t>
      </w:r>
      <w:r w:rsidR="00AA6BC1">
        <w:rPr>
          <w:lang w:val="id-ID"/>
        </w:rPr>
        <w:t>program PPAk</w:t>
      </w:r>
      <w:r w:rsidRPr="00096CA6">
        <w:t xml:space="preserve"> dalam meningkatkan kualifikasi dan kompetensi </w:t>
      </w:r>
      <w:r>
        <w:t xml:space="preserve">tenaga kependidikan, dalam hal </w:t>
      </w:r>
      <w:r w:rsidRPr="00AE798D">
        <w:t>p</w:t>
      </w:r>
      <w:r w:rsidRPr="00AE798D">
        <w:rPr>
          <w:rFonts w:cs="Arial"/>
        </w:rPr>
        <w:t xml:space="preserve">emberian kesempatan belajar/pelatihan, pemberian fasilitas termasuk </w:t>
      </w:r>
      <w:proofErr w:type="gramStart"/>
      <w:r w:rsidRPr="00AE798D">
        <w:rPr>
          <w:rFonts w:cs="Arial"/>
        </w:rPr>
        <w:t>dana</w:t>
      </w:r>
      <w:proofErr w:type="gramEnd"/>
      <w:r w:rsidRPr="00AE798D">
        <w:rPr>
          <w:rFonts w:cs="Arial"/>
        </w:rPr>
        <w:t>, dan jenjang karir.</w:t>
      </w:r>
    </w:p>
    <w:p w:rsidR="00860967" w:rsidRPr="00096CA6" w:rsidRDefault="00860967" w:rsidP="00860967">
      <w:pPr>
        <w:ind w:left="720" w:hanging="720"/>
      </w:pPr>
    </w:p>
    <w:p w:rsidR="00860967" w:rsidRPr="00CD7E47" w:rsidRDefault="00860967" w:rsidP="00860967">
      <w:pPr>
        <w:pBdr>
          <w:top w:val="single" w:sz="4" w:space="1" w:color="auto"/>
          <w:left w:val="single" w:sz="4" w:space="4" w:color="auto"/>
          <w:bottom w:val="single" w:sz="4" w:space="1" w:color="auto"/>
          <w:right w:val="single" w:sz="4" w:space="4" w:color="auto"/>
        </w:pBdr>
        <w:rPr>
          <w:rFonts w:ascii="Tahoma" w:hAnsi="Tahoma" w:cs="Tahoma"/>
          <w:b/>
          <w:color w:val="002060"/>
          <w:sz w:val="24"/>
          <w:szCs w:val="24"/>
          <w:lang w:val="sv-SE"/>
        </w:rPr>
      </w:pPr>
    </w:p>
    <w:p w:rsidR="00860967" w:rsidRDefault="00860967" w:rsidP="00860967">
      <w:pPr>
        <w:pBdr>
          <w:top w:val="single" w:sz="4" w:space="1" w:color="auto"/>
          <w:left w:val="single" w:sz="4" w:space="4" w:color="auto"/>
          <w:bottom w:val="single" w:sz="4" w:space="1" w:color="auto"/>
          <w:right w:val="single" w:sz="4" w:space="4" w:color="auto"/>
        </w:pBdr>
        <w:rPr>
          <w:rFonts w:ascii="Tahoma" w:hAnsi="Tahoma" w:cs="Tahoma"/>
          <w:b/>
          <w:color w:val="002060"/>
          <w:sz w:val="24"/>
          <w:szCs w:val="24"/>
          <w:lang w:val="id-ID"/>
        </w:rPr>
      </w:pPr>
    </w:p>
    <w:p w:rsidR="001F6831" w:rsidRPr="001F6831" w:rsidRDefault="001F6831" w:rsidP="00860967">
      <w:pPr>
        <w:pBdr>
          <w:top w:val="single" w:sz="4" w:space="1" w:color="auto"/>
          <w:left w:val="single" w:sz="4" w:space="4" w:color="auto"/>
          <w:bottom w:val="single" w:sz="4" w:space="1" w:color="auto"/>
          <w:right w:val="single" w:sz="4" w:space="4" w:color="auto"/>
        </w:pBdr>
        <w:rPr>
          <w:rFonts w:ascii="Tahoma" w:hAnsi="Tahoma" w:cs="Tahoma"/>
          <w:b/>
          <w:color w:val="002060"/>
          <w:sz w:val="24"/>
          <w:szCs w:val="24"/>
          <w:lang w:val="id-ID"/>
        </w:rPr>
      </w:pPr>
    </w:p>
    <w:p w:rsidR="00860967" w:rsidRPr="00CD7E47" w:rsidRDefault="00860967" w:rsidP="00860967">
      <w:pPr>
        <w:pBdr>
          <w:top w:val="single" w:sz="4" w:space="1" w:color="auto"/>
          <w:left w:val="single" w:sz="4" w:space="4" w:color="auto"/>
          <w:bottom w:val="single" w:sz="4" w:space="1" w:color="auto"/>
          <w:right w:val="single" w:sz="4" w:space="4" w:color="auto"/>
        </w:pBdr>
        <w:rPr>
          <w:rFonts w:ascii="Tahoma" w:hAnsi="Tahoma" w:cs="Tahoma"/>
          <w:b/>
          <w:color w:val="002060"/>
          <w:sz w:val="24"/>
          <w:szCs w:val="24"/>
          <w:lang w:val="sv-SE"/>
        </w:rPr>
      </w:pPr>
    </w:p>
    <w:p w:rsidR="00860967" w:rsidRDefault="00860967" w:rsidP="00860967">
      <w:pPr>
        <w:rPr>
          <w:lang w:val="id-ID"/>
        </w:rPr>
      </w:pPr>
    </w:p>
    <w:p w:rsidR="00860967" w:rsidRDefault="00860967" w:rsidP="00860967">
      <w:pPr>
        <w:rPr>
          <w:lang w:val="id-ID"/>
        </w:rPr>
      </w:pPr>
    </w:p>
    <w:p w:rsidR="00860967" w:rsidRDefault="00860967">
      <w:pPr>
        <w:spacing w:after="200" w:line="276" w:lineRule="auto"/>
        <w:jc w:val="left"/>
      </w:pPr>
      <w:r>
        <w:br w:type="page"/>
      </w:r>
    </w:p>
    <w:p w:rsidR="00860967" w:rsidRPr="00980C2C" w:rsidRDefault="00860967" w:rsidP="00860967">
      <w:pPr>
        <w:rPr>
          <w:rFonts w:cs="Arial"/>
          <w:b/>
          <w:caps/>
          <w:color w:val="000000"/>
          <w:sz w:val="24"/>
          <w:szCs w:val="24"/>
          <w:lang w:val="sv-SE"/>
        </w:rPr>
      </w:pPr>
      <w:r w:rsidRPr="00980C2C">
        <w:rPr>
          <w:rFonts w:cs="Arial"/>
          <w:b/>
          <w:caps/>
          <w:color w:val="000000"/>
          <w:sz w:val="24"/>
          <w:szCs w:val="24"/>
          <w:lang w:val="sv-SE"/>
        </w:rPr>
        <w:lastRenderedPageBreak/>
        <w:t>Standar 5</w:t>
      </w:r>
      <w:r w:rsidR="007C5593">
        <w:rPr>
          <w:rFonts w:cs="Arial"/>
          <w:b/>
          <w:caps/>
          <w:color w:val="000000"/>
          <w:sz w:val="24"/>
          <w:szCs w:val="24"/>
          <w:lang w:val="sv-SE"/>
        </w:rPr>
        <w:t xml:space="preserve"> </w:t>
      </w:r>
      <w:r w:rsidRPr="00980C2C">
        <w:rPr>
          <w:rFonts w:cs="Arial"/>
          <w:b/>
          <w:caps/>
          <w:color w:val="000000"/>
          <w:sz w:val="24"/>
          <w:szCs w:val="24"/>
          <w:lang w:val="sv-SE"/>
        </w:rPr>
        <w:t xml:space="preserve"> Kurikulum, Pembelajaran, dan Suasana Akademik</w:t>
      </w:r>
    </w:p>
    <w:p w:rsidR="00860967" w:rsidRPr="008D191B" w:rsidRDefault="00860967" w:rsidP="00860967">
      <w:pPr>
        <w:rPr>
          <w:rFonts w:cs="Arial"/>
          <w:b/>
          <w:caps/>
          <w:color w:val="000000"/>
          <w:szCs w:val="24"/>
          <w:lang w:val="sv-SE"/>
        </w:rPr>
      </w:pPr>
    </w:p>
    <w:p w:rsidR="00860967" w:rsidRPr="0056463B" w:rsidRDefault="00860967" w:rsidP="00860967">
      <w:pPr>
        <w:ind w:left="567" w:hanging="567"/>
        <w:rPr>
          <w:rFonts w:cs="Arial"/>
          <w:bCs/>
          <w:color w:val="C00000"/>
          <w:szCs w:val="22"/>
          <w:lang w:val="sv-SE"/>
        </w:rPr>
      </w:pPr>
      <w:r w:rsidRPr="0056463B">
        <w:rPr>
          <w:rFonts w:cs="Arial"/>
          <w:bCs/>
          <w:szCs w:val="22"/>
          <w:lang w:val="sv-SE"/>
        </w:rPr>
        <w:t xml:space="preserve">5.1  </w:t>
      </w:r>
      <w:r w:rsidR="004973AE">
        <w:rPr>
          <w:rFonts w:cs="Arial"/>
          <w:bCs/>
          <w:szCs w:val="22"/>
          <w:lang w:val="id-ID"/>
        </w:rPr>
        <w:tab/>
      </w:r>
      <w:r w:rsidRPr="0056463B">
        <w:rPr>
          <w:rFonts w:cs="Arial"/>
          <w:bCs/>
          <w:szCs w:val="22"/>
          <w:lang w:val="sv-SE"/>
        </w:rPr>
        <w:t>Kurikulum</w:t>
      </w:r>
    </w:p>
    <w:p w:rsidR="00860967" w:rsidRPr="0056463B" w:rsidRDefault="004973AE" w:rsidP="007E7A48">
      <w:pPr>
        <w:spacing w:after="120"/>
        <w:ind w:left="567" w:hanging="567"/>
        <w:rPr>
          <w:rFonts w:cs="Arial"/>
          <w:bCs/>
          <w:szCs w:val="22"/>
          <w:lang w:val="sv-SE"/>
        </w:rPr>
      </w:pPr>
      <w:r>
        <w:rPr>
          <w:rFonts w:cs="Arial"/>
          <w:bCs/>
          <w:color w:val="C00000"/>
          <w:szCs w:val="22"/>
          <w:lang w:val="id-ID"/>
        </w:rPr>
        <w:tab/>
      </w:r>
      <w:r w:rsidR="00860967" w:rsidRPr="0056463B">
        <w:rPr>
          <w:rFonts w:cs="Arial"/>
          <w:bCs/>
          <w:szCs w:val="22"/>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rsidR="00860967" w:rsidRDefault="004973AE" w:rsidP="007E7A48">
      <w:pPr>
        <w:spacing w:after="120"/>
        <w:ind w:left="567" w:hanging="567"/>
        <w:rPr>
          <w:rFonts w:cs="Arial"/>
          <w:color w:val="000000"/>
          <w:lang w:val="nb-NO"/>
        </w:rPr>
      </w:pPr>
      <w:r>
        <w:rPr>
          <w:rFonts w:cs="Arial"/>
          <w:color w:val="000000"/>
          <w:lang w:val="id-ID"/>
        </w:rPr>
        <w:tab/>
      </w:r>
      <w:r w:rsidR="00860967" w:rsidRPr="000D3395">
        <w:rPr>
          <w:rFonts w:cs="Arial"/>
          <w:color w:val="000000"/>
          <w:lang w:val="nb-NO"/>
        </w:rPr>
        <w:t xml:space="preserve">Kurikulum </w:t>
      </w:r>
      <w:r w:rsidR="00860967">
        <w:rPr>
          <w:rFonts w:cs="Arial"/>
          <w:color w:val="000000"/>
          <w:lang w:val="nb-NO"/>
        </w:rPr>
        <w:t>se</w:t>
      </w:r>
      <w:r w:rsidR="00860967" w:rsidRPr="000D3395">
        <w:rPr>
          <w:rFonts w:cs="Arial"/>
          <w:color w:val="000000"/>
          <w:lang w:val="id-ID"/>
        </w:rPr>
        <w:t>harus</w:t>
      </w:r>
      <w:r w:rsidR="00860967">
        <w:rPr>
          <w:rFonts w:cs="Arial"/>
          <w:color w:val="000000"/>
        </w:rPr>
        <w:t>nya</w:t>
      </w:r>
      <w:r w:rsidR="007C5593">
        <w:rPr>
          <w:rFonts w:cs="Arial"/>
          <w:color w:val="000000"/>
        </w:rPr>
        <w:t xml:space="preserve"> </w:t>
      </w:r>
      <w:r w:rsidR="00860967" w:rsidRPr="000D3395">
        <w:rPr>
          <w:rFonts w:cs="Arial"/>
          <w:color w:val="000000"/>
          <w:lang w:val="nb-NO"/>
        </w:rPr>
        <w:t xml:space="preserve">memuat standar kompetensi lulusan </w:t>
      </w:r>
      <w:r w:rsidR="00860967" w:rsidRPr="00E63CDD">
        <w:rPr>
          <w:rFonts w:cs="Arial"/>
          <w:color w:val="000000"/>
          <w:lang w:val="nb-NO"/>
        </w:rPr>
        <w:t>yang terstruktur dalam kompetensi utama, pe</w:t>
      </w:r>
      <w:r w:rsidR="00860967" w:rsidRPr="00E63CDD">
        <w:rPr>
          <w:rFonts w:cs="Arial"/>
          <w:color w:val="000000"/>
          <w:lang w:val="id-ID"/>
        </w:rPr>
        <w:t>ndukung</w:t>
      </w:r>
      <w:r w:rsidR="00860967" w:rsidRPr="00E63CDD">
        <w:rPr>
          <w:rFonts w:cs="Arial"/>
          <w:color w:val="000000"/>
          <w:lang w:val="nb-NO"/>
        </w:rPr>
        <w:t xml:space="preserve"> dan lainnya</w:t>
      </w:r>
      <w:r w:rsidR="007C5593">
        <w:rPr>
          <w:rFonts w:cs="Arial"/>
          <w:color w:val="000000"/>
          <w:lang w:val="nb-NO"/>
        </w:rPr>
        <w:t xml:space="preserve"> </w:t>
      </w:r>
      <w:r w:rsidR="00860967" w:rsidRPr="00E63CDD">
        <w:rPr>
          <w:rFonts w:cs="Arial"/>
          <w:color w:val="000000"/>
          <w:lang w:val="nb-NO"/>
        </w:rPr>
        <w:t xml:space="preserve">yang mendukung  </w:t>
      </w:r>
      <w:r w:rsidR="00860967" w:rsidRPr="00E63CDD">
        <w:rPr>
          <w:rFonts w:cs="Arial"/>
          <w:color w:val="000000"/>
          <w:lang w:val="id-ID"/>
        </w:rPr>
        <w:t>tercapainya tujuan, terlaksananya misi, dan terwujudnya visi</w:t>
      </w:r>
      <w:r w:rsidR="007C5593">
        <w:rPr>
          <w:rFonts w:cs="Arial"/>
          <w:color w:val="000000"/>
        </w:rPr>
        <w:t xml:space="preserve"> </w:t>
      </w:r>
      <w:r w:rsidR="00AA6BC1">
        <w:rPr>
          <w:rFonts w:cs="Arial"/>
          <w:color w:val="000000"/>
          <w:lang w:val="id-ID"/>
        </w:rPr>
        <w:t>program PPAk</w:t>
      </w:r>
      <w:r w:rsidR="00860967">
        <w:rPr>
          <w:rFonts w:cs="Arial"/>
          <w:color w:val="000000"/>
          <w:lang w:val="id-ID"/>
        </w:rPr>
        <w:t>.</w:t>
      </w:r>
      <w:r w:rsidR="00860967" w:rsidRPr="000D3395">
        <w:rPr>
          <w:rFonts w:cs="Arial"/>
          <w:color w:val="000000"/>
          <w:lang w:val="nb-NO"/>
        </w:rPr>
        <w:t xml:space="preserve"> Kurikulum</w:t>
      </w:r>
      <w:r w:rsidR="007C5593">
        <w:rPr>
          <w:rFonts w:cs="Arial"/>
          <w:color w:val="000000"/>
          <w:lang w:val="nb-NO"/>
        </w:rPr>
        <w:t xml:space="preserve"> </w:t>
      </w:r>
      <w:r w:rsidR="00860967">
        <w:rPr>
          <w:rFonts w:cs="Arial"/>
          <w:color w:val="000000"/>
          <w:lang w:val="id-ID"/>
        </w:rPr>
        <w:t>memuat</w:t>
      </w:r>
      <w:r w:rsidR="007C5593">
        <w:rPr>
          <w:rFonts w:cs="Arial"/>
          <w:color w:val="000000"/>
        </w:rPr>
        <w:t xml:space="preserve"> </w:t>
      </w:r>
      <w:r w:rsidR="00860967">
        <w:rPr>
          <w:rFonts w:cs="Arial"/>
          <w:color w:val="000000"/>
          <w:lang w:val="nb-NO"/>
        </w:rPr>
        <w:t>mata kuliah/modul/blok</w:t>
      </w:r>
      <w:r w:rsidR="00860967" w:rsidRPr="000D3395">
        <w:rPr>
          <w:rFonts w:cs="Arial"/>
          <w:color w:val="000000"/>
          <w:lang w:val="nb-NO"/>
        </w:rPr>
        <w:t xml:space="preserve"> yang mendukun</w:t>
      </w:r>
      <w:r w:rsidR="00860967">
        <w:rPr>
          <w:rFonts w:cs="Arial"/>
          <w:color w:val="000000"/>
          <w:lang w:val="nb-NO"/>
        </w:rPr>
        <w:t>g pencapaian kompetensi lulusan</w:t>
      </w:r>
      <w:r w:rsidR="00860967">
        <w:rPr>
          <w:rFonts w:cs="Arial"/>
          <w:color w:val="000000"/>
          <w:lang w:val="id-ID"/>
        </w:rPr>
        <w:t xml:space="preserve"> dan </w:t>
      </w:r>
      <w:r w:rsidR="00860967" w:rsidRPr="000D3395">
        <w:rPr>
          <w:rFonts w:cs="Arial"/>
          <w:color w:val="000000"/>
          <w:lang w:val="nb-NO"/>
        </w:rPr>
        <w:t>memberikan kel</w:t>
      </w:r>
      <w:r w:rsidR="00860967">
        <w:rPr>
          <w:rFonts w:cs="Arial"/>
          <w:color w:val="000000"/>
          <w:lang w:val="id-ID"/>
        </w:rPr>
        <w:t>el</w:t>
      </w:r>
      <w:r w:rsidR="00860967" w:rsidRPr="000D3395">
        <w:rPr>
          <w:rFonts w:cs="Arial"/>
          <w:color w:val="000000"/>
          <w:lang w:val="nb-NO"/>
        </w:rPr>
        <w:t>uas</w:t>
      </w:r>
      <w:r w:rsidR="00860967">
        <w:rPr>
          <w:rFonts w:cs="Arial"/>
          <w:color w:val="000000"/>
          <w:lang w:val="id-ID"/>
        </w:rPr>
        <w:t>a</w:t>
      </w:r>
      <w:r w:rsidR="00860967" w:rsidRPr="000D3395">
        <w:rPr>
          <w:rFonts w:cs="Arial"/>
          <w:color w:val="000000"/>
          <w:lang w:val="nb-NO"/>
        </w:rPr>
        <w:t xml:space="preserve">an pada </w:t>
      </w:r>
      <w:r w:rsidR="00860967" w:rsidRPr="0056463B">
        <w:rPr>
          <w:rFonts w:cs="Arial"/>
          <w:color w:val="000000"/>
          <w:lang w:val="nb-NO"/>
        </w:rPr>
        <w:t>mahasiswa</w:t>
      </w:r>
      <w:r w:rsidR="00860967" w:rsidRPr="000D3395">
        <w:rPr>
          <w:rFonts w:cs="Arial"/>
          <w:color w:val="000000"/>
          <w:lang w:val="nb-NO"/>
        </w:rPr>
        <w:t xml:space="preserve"> untuk memperluas wawasan dan memperdalam keahlian sesuai dengan minatnya, serta dilengkapi dengan deskripsi </w:t>
      </w:r>
      <w:r w:rsidR="00860967">
        <w:rPr>
          <w:rFonts w:cs="Arial"/>
          <w:color w:val="000000"/>
          <w:lang w:val="nb-NO"/>
        </w:rPr>
        <w:t>mata kuliah/modul/blok</w:t>
      </w:r>
      <w:r w:rsidR="00860967" w:rsidRPr="000D3395">
        <w:rPr>
          <w:rFonts w:cs="Arial"/>
          <w:color w:val="000000"/>
          <w:lang w:val="nb-NO"/>
        </w:rPr>
        <w:t>,</w:t>
      </w:r>
      <w:r w:rsidR="00860967">
        <w:rPr>
          <w:rFonts w:cs="Arial"/>
          <w:color w:val="000000"/>
          <w:lang w:val="nb-NO"/>
        </w:rPr>
        <w:t xml:space="preserve"> silabus, </w:t>
      </w:r>
      <w:r w:rsidR="00860967">
        <w:rPr>
          <w:rFonts w:cs="Arial"/>
          <w:color w:val="000000"/>
          <w:lang w:val="id-ID"/>
        </w:rPr>
        <w:t>rencana pembelajaran</w:t>
      </w:r>
      <w:r w:rsidR="00860967" w:rsidRPr="0056463B">
        <w:rPr>
          <w:rFonts w:cs="Arial"/>
          <w:color w:val="000000"/>
          <w:lang w:val="nb-NO"/>
        </w:rPr>
        <w:t xml:space="preserve"> dan evaluasi</w:t>
      </w:r>
      <w:r w:rsidR="00860967" w:rsidRPr="000D3395">
        <w:rPr>
          <w:rFonts w:cs="Arial"/>
          <w:color w:val="000000"/>
          <w:lang w:val="nb-NO"/>
        </w:rPr>
        <w:t>.</w:t>
      </w:r>
    </w:p>
    <w:p w:rsidR="00860967" w:rsidRDefault="004973AE" w:rsidP="007E7A48">
      <w:pPr>
        <w:spacing w:after="120"/>
        <w:ind w:left="567" w:hanging="567"/>
        <w:rPr>
          <w:rFonts w:cs="Arial"/>
          <w:color w:val="000000"/>
          <w:lang w:val="nb-NO"/>
        </w:rPr>
      </w:pPr>
      <w:r>
        <w:rPr>
          <w:rFonts w:cs="Arial"/>
          <w:lang w:val="id-ID"/>
        </w:rPr>
        <w:tab/>
      </w:r>
      <w:r w:rsidR="00860967" w:rsidRPr="004F78C4">
        <w:rPr>
          <w:rFonts w:cs="Arial"/>
          <w:lang w:val="af-ZA"/>
        </w:rPr>
        <w:t xml:space="preserve">Kurikulum </w:t>
      </w:r>
      <w:r w:rsidR="00860967">
        <w:rPr>
          <w:rFonts w:cs="Arial"/>
          <w:lang w:val="id-ID"/>
        </w:rPr>
        <w:t xml:space="preserve">harus </w:t>
      </w:r>
      <w:r w:rsidR="00860967">
        <w:rPr>
          <w:rFonts w:cs="Arial"/>
        </w:rPr>
        <w:t>dirancang</w:t>
      </w:r>
      <w:r w:rsidR="00860967">
        <w:rPr>
          <w:rFonts w:cs="Arial"/>
          <w:lang w:val="id-ID"/>
        </w:rPr>
        <w:t xml:space="preserve"> berdasarkan </w:t>
      </w:r>
      <w:r w:rsidR="00860967" w:rsidRPr="004F78C4">
        <w:rPr>
          <w:rFonts w:cs="Arial"/>
          <w:lang w:val="af-ZA"/>
        </w:rPr>
        <w:t xml:space="preserve">relevansinya dengan tujuan, cakupan dan kedalaman materi, pengorganisasian yang mendorong terbentuknya </w:t>
      </w:r>
      <w:r w:rsidR="00860967" w:rsidRPr="004F78C4">
        <w:rPr>
          <w:rFonts w:cs="Arial"/>
          <w:i/>
          <w:lang w:val="af-ZA"/>
        </w:rPr>
        <w:t xml:space="preserve">hard skills </w:t>
      </w:r>
      <w:r w:rsidR="00860967" w:rsidRPr="004F78C4">
        <w:rPr>
          <w:rFonts w:cs="Arial"/>
          <w:lang w:val="af-ZA"/>
        </w:rPr>
        <w:t>dan</w:t>
      </w:r>
      <w:r w:rsidR="007C5593">
        <w:rPr>
          <w:rFonts w:cs="Arial"/>
          <w:lang w:val="af-ZA"/>
        </w:rPr>
        <w:t xml:space="preserve"> </w:t>
      </w:r>
      <w:r w:rsidR="00860967">
        <w:rPr>
          <w:rFonts w:cs="Arial"/>
          <w:lang w:val="af-ZA"/>
        </w:rPr>
        <w:t>keterampilan kepribadian dan perilaku (</w:t>
      </w:r>
      <w:r w:rsidR="00860967" w:rsidRPr="004F78C4">
        <w:rPr>
          <w:rFonts w:cs="Arial"/>
          <w:i/>
          <w:lang w:val="af-ZA"/>
        </w:rPr>
        <w:t>soft skills</w:t>
      </w:r>
      <w:r w:rsidR="00860967">
        <w:rPr>
          <w:rFonts w:cs="Arial"/>
          <w:lang w:val="af-ZA"/>
        </w:rPr>
        <w:t>)</w:t>
      </w:r>
      <w:r w:rsidR="007C5593">
        <w:rPr>
          <w:rFonts w:cs="Arial"/>
          <w:lang w:val="af-ZA"/>
        </w:rPr>
        <w:t xml:space="preserve"> </w:t>
      </w:r>
      <w:r w:rsidR="00860967" w:rsidRPr="004F78C4">
        <w:rPr>
          <w:rFonts w:cs="Arial"/>
          <w:lang w:val="af-ZA"/>
        </w:rPr>
        <w:t>yang</w:t>
      </w:r>
      <w:r w:rsidR="007C5593">
        <w:rPr>
          <w:rFonts w:cs="Arial"/>
          <w:lang w:val="af-ZA"/>
        </w:rPr>
        <w:t xml:space="preserve"> </w:t>
      </w:r>
      <w:r w:rsidR="00860967">
        <w:rPr>
          <w:rFonts w:cs="Arial"/>
          <w:iCs/>
          <w:lang w:val="id-ID"/>
        </w:rPr>
        <w:t>dapat diterapkan dalam ber</w:t>
      </w:r>
      <w:r w:rsidR="00860967" w:rsidRPr="009702B8">
        <w:rPr>
          <w:rFonts w:cs="Arial"/>
          <w:iCs/>
          <w:lang w:val="id-ID"/>
        </w:rPr>
        <w:t>bagai situasi</w:t>
      </w:r>
      <w:r w:rsidR="00860967">
        <w:rPr>
          <w:rFonts w:cs="Arial"/>
          <w:iCs/>
          <w:lang w:val="id-ID"/>
        </w:rPr>
        <w:t xml:space="preserve"> dan kondisi</w:t>
      </w:r>
      <w:r w:rsidR="00860967">
        <w:rPr>
          <w:rFonts w:cs="Arial"/>
          <w:i/>
          <w:lang w:val="af-ZA"/>
        </w:rPr>
        <w:t>.</w:t>
      </w:r>
    </w:p>
    <w:p w:rsidR="00860967" w:rsidRDefault="00860967" w:rsidP="00860967">
      <w:pPr>
        <w:ind w:left="567" w:hanging="567"/>
        <w:rPr>
          <w:rFonts w:cs="Arial"/>
          <w:bCs/>
          <w:szCs w:val="22"/>
        </w:rPr>
      </w:pPr>
    </w:p>
    <w:p w:rsidR="00860967" w:rsidRDefault="00860967" w:rsidP="00860967">
      <w:pPr>
        <w:ind w:left="450" w:hanging="450"/>
        <w:rPr>
          <w:rFonts w:cs="Arial"/>
          <w:szCs w:val="22"/>
        </w:rPr>
      </w:pPr>
      <w:proofErr w:type="gramStart"/>
      <w:r>
        <w:rPr>
          <w:rFonts w:cs="Arial"/>
          <w:szCs w:val="22"/>
        </w:rPr>
        <w:t>5.1.1  Kompetensi</w:t>
      </w:r>
      <w:proofErr w:type="gramEnd"/>
    </w:p>
    <w:p w:rsidR="007C5593" w:rsidRDefault="007C5593" w:rsidP="00860967">
      <w:pPr>
        <w:ind w:left="450" w:hanging="450"/>
        <w:rPr>
          <w:rFonts w:cs="Arial"/>
          <w:szCs w:val="22"/>
        </w:rPr>
      </w:pPr>
    </w:p>
    <w:p w:rsidR="00567728" w:rsidRDefault="007C5593" w:rsidP="00567728">
      <w:pPr>
        <w:ind w:left="450"/>
        <w:rPr>
          <w:rFonts w:cs="Arial"/>
          <w:szCs w:val="22"/>
        </w:rPr>
      </w:pPr>
      <w:r>
        <w:rPr>
          <w:rFonts w:cs="Arial"/>
          <w:szCs w:val="22"/>
        </w:rPr>
        <w:t xml:space="preserve">  </w:t>
      </w:r>
      <w:r w:rsidR="00860967">
        <w:rPr>
          <w:rFonts w:cs="Arial"/>
          <w:szCs w:val="22"/>
        </w:rPr>
        <w:t>Uraikan secara ringkas kompetensi utama lulusan</w:t>
      </w:r>
    </w:p>
    <w:p w:rsidR="00567728" w:rsidRDefault="00567728" w:rsidP="00567728">
      <w:pPr>
        <w:ind w:left="45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90"/>
      </w:tblGrid>
      <w:tr w:rsidR="00860967" w:rsidRPr="00B033FB" w:rsidTr="00461EF6">
        <w:tc>
          <w:tcPr>
            <w:tcW w:w="8190"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B033FB" w:rsidRDefault="00860967" w:rsidP="00860967">
      <w:pPr>
        <w:rPr>
          <w:rFonts w:cs="Arial"/>
          <w:szCs w:val="22"/>
        </w:rPr>
      </w:pPr>
    </w:p>
    <w:p w:rsidR="00567728" w:rsidRDefault="00860967" w:rsidP="00567728">
      <w:pPr>
        <w:ind w:firstLine="630"/>
        <w:rPr>
          <w:rFonts w:cs="Arial"/>
          <w:szCs w:val="22"/>
        </w:rPr>
      </w:pPr>
      <w:r>
        <w:rPr>
          <w:rFonts w:cs="Arial"/>
          <w:szCs w:val="22"/>
        </w:rPr>
        <w:t>Uraikan secara ringkas kompetensi pendukung lulusan</w:t>
      </w:r>
    </w:p>
    <w:p w:rsidR="00567728" w:rsidRDefault="00567728" w:rsidP="00567728">
      <w:pPr>
        <w:ind w:firstLine="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90"/>
      </w:tblGrid>
      <w:tr w:rsidR="00860967" w:rsidRPr="00B033FB" w:rsidTr="00461EF6">
        <w:tc>
          <w:tcPr>
            <w:tcW w:w="8190"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B033FB" w:rsidRDefault="00860967" w:rsidP="00860967">
      <w:pPr>
        <w:ind w:left="630" w:hanging="630"/>
        <w:rPr>
          <w:rFonts w:cs="Arial"/>
          <w:szCs w:val="22"/>
        </w:rPr>
      </w:pPr>
    </w:p>
    <w:p w:rsidR="00567728" w:rsidRDefault="00860967" w:rsidP="00567728">
      <w:pPr>
        <w:ind w:firstLine="630"/>
        <w:rPr>
          <w:rFonts w:cs="Arial"/>
          <w:szCs w:val="22"/>
        </w:rPr>
      </w:pPr>
      <w:r>
        <w:rPr>
          <w:rFonts w:cs="Arial"/>
          <w:szCs w:val="22"/>
        </w:rPr>
        <w:t xml:space="preserve">Uraikan secara ringkas kompetensi lainnya/pilihan lulusan </w:t>
      </w:r>
    </w:p>
    <w:p w:rsidR="00567728" w:rsidRDefault="00567728" w:rsidP="00567728">
      <w:pPr>
        <w:ind w:firstLine="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90"/>
      </w:tblGrid>
      <w:tr w:rsidR="00860967" w:rsidRPr="00B033FB" w:rsidTr="00461EF6">
        <w:tc>
          <w:tcPr>
            <w:tcW w:w="8190" w:type="dxa"/>
          </w:tcPr>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p w:rsidR="00860967" w:rsidRPr="00B033FB" w:rsidRDefault="00860967" w:rsidP="00461EF6">
            <w:pPr>
              <w:rPr>
                <w:rFonts w:cs="Arial"/>
                <w:szCs w:val="22"/>
              </w:rPr>
            </w:pPr>
          </w:p>
        </w:tc>
      </w:tr>
    </w:tbl>
    <w:p w:rsidR="00860967" w:rsidRPr="007E7A48" w:rsidRDefault="00860967" w:rsidP="00860967">
      <w:pPr>
        <w:ind w:left="630" w:hanging="630"/>
        <w:rPr>
          <w:rFonts w:cs="Arial"/>
          <w:sz w:val="20"/>
        </w:rPr>
      </w:pPr>
      <w:r>
        <w:rPr>
          <w:rFonts w:cs="Arial"/>
          <w:szCs w:val="22"/>
        </w:rPr>
        <w:tab/>
      </w:r>
      <w:r w:rsidRPr="007E7A48">
        <w:rPr>
          <w:rFonts w:cs="Arial"/>
          <w:sz w:val="20"/>
        </w:rPr>
        <w:t>Catatan: Pengertian tentang kompetensi utama, pendukung, dan lainnya dapat dilihat pada Kepmendiknas No</w:t>
      </w:r>
      <w:r w:rsidR="007C5593">
        <w:rPr>
          <w:rFonts w:cs="Arial"/>
          <w:sz w:val="20"/>
        </w:rPr>
        <w:t>mor</w:t>
      </w:r>
      <w:r w:rsidRPr="007E7A48">
        <w:rPr>
          <w:rFonts w:cs="Arial"/>
          <w:sz w:val="20"/>
        </w:rPr>
        <w:t xml:space="preserve"> 045</w:t>
      </w:r>
      <w:r w:rsidR="007C5593">
        <w:rPr>
          <w:rFonts w:cs="Arial"/>
          <w:sz w:val="20"/>
        </w:rPr>
        <w:t xml:space="preserve"> Tahun </w:t>
      </w:r>
      <w:r w:rsidRPr="007E7A48">
        <w:rPr>
          <w:rFonts w:cs="Arial"/>
          <w:sz w:val="20"/>
        </w:rPr>
        <w:t>2002.</w:t>
      </w:r>
    </w:p>
    <w:p w:rsidR="00860967" w:rsidRDefault="00860967" w:rsidP="00860967">
      <w:pPr>
        <w:jc w:val="left"/>
        <w:rPr>
          <w:rFonts w:cs="Arial"/>
          <w:bCs/>
          <w:szCs w:val="22"/>
          <w:lang w:val="sv-SE"/>
        </w:rPr>
      </w:pPr>
    </w:p>
    <w:p w:rsidR="002936D2" w:rsidRDefault="002936D2">
      <w:pPr>
        <w:jc w:val="left"/>
        <w:rPr>
          <w:rFonts w:cs="Arial"/>
          <w:bCs/>
          <w:szCs w:val="22"/>
          <w:lang w:val="sv-SE"/>
        </w:rPr>
      </w:pPr>
      <w:r>
        <w:rPr>
          <w:rFonts w:cs="Arial"/>
          <w:bCs/>
          <w:szCs w:val="22"/>
          <w:lang w:val="sv-SE"/>
        </w:rPr>
        <w:br w:type="page"/>
      </w:r>
    </w:p>
    <w:p w:rsidR="00860967" w:rsidRDefault="00860967" w:rsidP="007E7A48">
      <w:pPr>
        <w:tabs>
          <w:tab w:val="left" w:pos="709"/>
        </w:tabs>
        <w:ind w:left="360" w:hanging="360"/>
        <w:jc w:val="left"/>
        <w:rPr>
          <w:rFonts w:cs="Arial"/>
          <w:bCs/>
          <w:szCs w:val="22"/>
          <w:lang w:val="sv-SE"/>
        </w:rPr>
      </w:pPr>
      <w:r>
        <w:rPr>
          <w:rFonts w:cs="Arial"/>
          <w:bCs/>
          <w:szCs w:val="22"/>
          <w:lang w:val="sv-SE"/>
        </w:rPr>
        <w:lastRenderedPageBreak/>
        <w:t>5.1.2</w:t>
      </w:r>
      <w:r w:rsidR="004667DA">
        <w:rPr>
          <w:rFonts w:cs="Arial"/>
          <w:bCs/>
          <w:szCs w:val="22"/>
          <w:lang w:val="id-ID"/>
        </w:rPr>
        <w:tab/>
      </w:r>
      <w:r>
        <w:rPr>
          <w:rFonts w:cs="Arial"/>
          <w:bCs/>
          <w:szCs w:val="22"/>
          <w:lang w:val="sv-SE"/>
        </w:rPr>
        <w:t xml:space="preserve">Struktur </w:t>
      </w:r>
      <w:r w:rsidR="005C4EED">
        <w:rPr>
          <w:rFonts w:cs="Arial"/>
          <w:bCs/>
          <w:szCs w:val="22"/>
          <w:lang w:val="sv-SE"/>
        </w:rPr>
        <w:t>k</w:t>
      </w:r>
      <w:r>
        <w:rPr>
          <w:rFonts w:cs="Arial"/>
          <w:bCs/>
          <w:szCs w:val="22"/>
          <w:lang w:val="sv-SE"/>
        </w:rPr>
        <w:t>urikulum</w:t>
      </w:r>
    </w:p>
    <w:p w:rsidR="00860967" w:rsidRDefault="004667DA" w:rsidP="007E7A48">
      <w:pPr>
        <w:tabs>
          <w:tab w:val="left" w:pos="709"/>
        </w:tabs>
        <w:ind w:left="709" w:hanging="709"/>
        <w:jc w:val="left"/>
        <w:rPr>
          <w:rFonts w:cs="Arial"/>
          <w:bCs/>
          <w:szCs w:val="22"/>
          <w:lang w:val="id-ID"/>
        </w:rPr>
      </w:pPr>
      <w:r>
        <w:rPr>
          <w:rFonts w:cs="Arial"/>
          <w:bCs/>
          <w:szCs w:val="22"/>
          <w:lang w:val="id-ID"/>
        </w:rPr>
        <w:tab/>
      </w:r>
      <w:r w:rsidR="00860967" w:rsidRPr="00867558">
        <w:rPr>
          <w:rFonts w:cs="Arial"/>
          <w:bCs/>
          <w:szCs w:val="22"/>
          <w:lang w:val="sv-SE"/>
        </w:rPr>
        <w:t>Tuliskan struktur kurikulum berdasarkan urutan mata kuliah (MK) semester demi semester, dengan mengikuti format tabel berikut:</w:t>
      </w:r>
    </w:p>
    <w:p w:rsidR="002A0163" w:rsidRDefault="002A0163">
      <w:pPr>
        <w:tabs>
          <w:tab w:val="left" w:pos="709"/>
        </w:tabs>
        <w:jc w:val="left"/>
        <w:rPr>
          <w:rFonts w:cs="Arial"/>
          <w:bCs/>
          <w:szCs w:val="22"/>
          <w:lang w:val="id-ID"/>
        </w:rPr>
      </w:pPr>
    </w:p>
    <w:tbl>
      <w:tblPr>
        <w:tblpPr w:leftFromText="180" w:rightFromText="180" w:vertAnchor="text" w:horzAnchor="margin" w:tblpXSpec="center" w:tblpY="73"/>
        <w:tblW w:w="57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839"/>
        <w:gridCol w:w="1452"/>
        <w:gridCol w:w="630"/>
        <w:gridCol w:w="751"/>
        <w:gridCol w:w="912"/>
        <w:gridCol w:w="1119"/>
        <w:gridCol w:w="818"/>
        <w:gridCol w:w="1277"/>
        <w:gridCol w:w="634"/>
        <w:gridCol w:w="1567"/>
      </w:tblGrid>
      <w:tr w:rsidR="00D93AE0" w:rsidRPr="00B033FB" w:rsidTr="002C172A">
        <w:trPr>
          <w:cantSplit/>
        </w:trPr>
        <w:tc>
          <w:tcPr>
            <w:tcW w:w="316" w:type="pct"/>
            <w:vMerge w:val="restart"/>
            <w:shd w:val="clear" w:color="auto" w:fill="auto"/>
            <w:vAlign w:val="center"/>
          </w:tcPr>
          <w:p w:rsidR="003600C3" w:rsidRPr="00B033FB" w:rsidRDefault="003600C3" w:rsidP="00461EF6">
            <w:pPr>
              <w:ind w:right="-108" w:hanging="142"/>
              <w:jc w:val="center"/>
              <w:rPr>
                <w:rFonts w:cs="Arial"/>
                <w:b/>
                <w:bCs/>
                <w:sz w:val="18"/>
                <w:szCs w:val="22"/>
              </w:rPr>
            </w:pPr>
            <w:r>
              <w:rPr>
                <w:rFonts w:cs="Arial"/>
                <w:b/>
                <w:bCs/>
                <w:sz w:val="18"/>
                <w:szCs w:val="22"/>
              </w:rPr>
              <w:t>S</w:t>
            </w:r>
            <w:r w:rsidRPr="00B033FB">
              <w:rPr>
                <w:rFonts w:cs="Arial"/>
                <w:b/>
                <w:bCs/>
                <w:sz w:val="18"/>
                <w:szCs w:val="22"/>
              </w:rPr>
              <w:t>m</w:t>
            </w:r>
            <w:r>
              <w:rPr>
                <w:rFonts w:cs="Arial"/>
                <w:b/>
                <w:bCs/>
                <w:sz w:val="18"/>
                <w:szCs w:val="22"/>
              </w:rPr>
              <w:t>t</w:t>
            </w:r>
          </w:p>
        </w:tc>
        <w:tc>
          <w:tcPr>
            <w:tcW w:w="393" w:type="pct"/>
            <w:vMerge w:val="restart"/>
            <w:shd w:val="clear" w:color="auto" w:fill="auto"/>
            <w:vAlign w:val="center"/>
          </w:tcPr>
          <w:p w:rsidR="003600C3" w:rsidRPr="007C5593" w:rsidRDefault="003600C3" w:rsidP="00461EF6">
            <w:pPr>
              <w:jc w:val="center"/>
              <w:rPr>
                <w:rFonts w:cs="Arial"/>
                <w:b/>
                <w:bCs/>
                <w:sz w:val="18"/>
                <w:szCs w:val="22"/>
              </w:rPr>
            </w:pPr>
            <w:r w:rsidRPr="00B033FB">
              <w:rPr>
                <w:rFonts w:cs="Arial"/>
                <w:b/>
                <w:bCs/>
                <w:sz w:val="18"/>
                <w:szCs w:val="22"/>
              </w:rPr>
              <w:t>Kode MK</w:t>
            </w:r>
            <w:r w:rsidR="00567728" w:rsidRPr="00567728">
              <w:rPr>
                <w:rFonts w:cs="Arial"/>
                <w:b/>
                <w:bCs/>
                <w:sz w:val="18"/>
                <w:szCs w:val="22"/>
                <w:vertAlign w:val="superscript"/>
              </w:rPr>
              <w:t>(1)</w:t>
            </w:r>
          </w:p>
        </w:tc>
        <w:tc>
          <w:tcPr>
            <w:tcW w:w="680" w:type="pct"/>
            <w:vMerge w:val="restart"/>
            <w:shd w:val="clear" w:color="auto" w:fill="auto"/>
            <w:vAlign w:val="center"/>
          </w:tcPr>
          <w:p w:rsidR="003600C3" w:rsidRPr="007C5593" w:rsidRDefault="003600C3" w:rsidP="00461EF6">
            <w:pPr>
              <w:jc w:val="center"/>
              <w:rPr>
                <w:rFonts w:cs="Arial"/>
                <w:b/>
                <w:bCs/>
                <w:sz w:val="18"/>
                <w:szCs w:val="22"/>
              </w:rPr>
            </w:pPr>
            <w:r w:rsidRPr="00B033FB">
              <w:rPr>
                <w:rFonts w:cs="Arial"/>
                <w:b/>
                <w:bCs/>
                <w:sz w:val="18"/>
                <w:szCs w:val="22"/>
              </w:rPr>
              <w:t>Nama Mata Kuliah</w:t>
            </w:r>
            <w:r w:rsidR="00567728" w:rsidRPr="00567728">
              <w:rPr>
                <w:rFonts w:cs="Arial"/>
                <w:b/>
                <w:bCs/>
                <w:sz w:val="18"/>
                <w:szCs w:val="22"/>
                <w:vertAlign w:val="superscript"/>
              </w:rPr>
              <w:t>(2)</w:t>
            </w:r>
          </w:p>
        </w:tc>
        <w:tc>
          <w:tcPr>
            <w:tcW w:w="295" w:type="pct"/>
            <w:vMerge w:val="restart"/>
            <w:shd w:val="clear" w:color="auto" w:fill="auto"/>
            <w:vAlign w:val="center"/>
          </w:tcPr>
          <w:p w:rsidR="003600C3" w:rsidRPr="00B033FB" w:rsidRDefault="003600C3" w:rsidP="00461EF6">
            <w:pPr>
              <w:tabs>
                <w:tab w:val="left" w:pos="601"/>
              </w:tabs>
              <w:ind w:hanging="108"/>
              <w:jc w:val="center"/>
              <w:rPr>
                <w:rFonts w:cs="Arial"/>
                <w:b/>
                <w:bCs/>
                <w:sz w:val="18"/>
                <w:szCs w:val="22"/>
              </w:rPr>
            </w:pPr>
            <w:r w:rsidRPr="00B033FB">
              <w:rPr>
                <w:rFonts w:cs="Arial"/>
                <w:b/>
                <w:bCs/>
                <w:sz w:val="18"/>
                <w:szCs w:val="22"/>
              </w:rPr>
              <w:t>Bobot sks</w:t>
            </w:r>
          </w:p>
        </w:tc>
        <w:tc>
          <w:tcPr>
            <w:tcW w:w="779" w:type="pct"/>
            <w:gridSpan w:val="2"/>
            <w:shd w:val="clear" w:color="auto" w:fill="auto"/>
            <w:vAlign w:val="center"/>
          </w:tcPr>
          <w:p w:rsidR="003600C3" w:rsidRPr="00B033FB" w:rsidRDefault="003600C3" w:rsidP="00461EF6">
            <w:pPr>
              <w:jc w:val="center"/>
              <w:rPr>
                <w:rFonts w:cs="Arial"/>
                <w:b/>
                <w:bCs/>
                <w:sz w:val="18"/>
                <w:szCs w:val="22"/>
              </w:rPr>
            </w:pPr>
            <w:r w:rsidRPr="00B033FB">
              <w:rPr>
                <w:rFonts w:cs="Arial"/>
                <w:b/>
                <w:bCs/>
                <w:sz w:val="18"/>
                <w:szCs w:val="22"/>
              </w:rPr>
              <w:t>sks MK dalam Kurikulum</w:t>
            </w:r>
          </w:p>
        </w:tc>
        <w:tc>
          <w:tcPr>
            <w:tcW w:w="524" w:type="pct"/>
            <w:vMerge w:val="restart"/>
            <w:shd w:val="clear" w:color="auto" w:fill="auto"/>
            <w:vAlign w:val="center"/>
          </w:tcPr>
          <w:p w:rsidR="003600C3" w:rsidRPr="007C5593" w:rsidRDefault="003600C3" w:rsidP="003600C3">
            <w:pPr>
              <w:jc w:val="center"/>
              <w:rPr>
                <w:rFonts w:cs="Arial"/>
                <w:b/>
                <w:bCs/>
                <w:sz w:val="18"/>
                <w:szCs w:val="22"/>
              </w:rPr>
            </w:pPr>
            <w:r>
              <w:rPr>
                <w:rFonts w:cs="Arial"/>
                <w:b/>
                <w:sz w:val="20"/>
                <w:lang w:val="id-ID"/>
              </w:rPr>
              <w:t>Bobot Tugas</w:t>
            </w:r>
            <w:r w:rsidR="00567728" w:rsidRPr="00567728">
              <w:rPr>
                <w:rFonts w:cs="Arial"/>
                <w:b/>
                <w:sz w:val="20"/>
                <w:vertAlign w:val="superscript"/>
              </w:rPr>
              <w:t>(4)</w:t>
            </w:r>
          </w:p>
        </w:tc>
        <w:tc>
          <w:tcPr>
            <w:tcW w:w="1278" w:type="pct"/>
            <w:gridSpan w:val="3"/>
            <w:shd w:val="clear" w:color="auto" w:fill="auto"/>
            <w:vAlign w:val="center"/>
          </w:tcPr>
          <w:p w:rsidR="00BA4A2C" w:rsidRPr="007C5593" w:rsidRDefault="003600C3">
            <w:pPr>
              <w:jc w:val="center"/>
              <w:rPr>
                <w:rFonts w:cs="Arial"/>
                <w:b/>
                <w:bCs/>
                <w:sz w:val="18"/>
                <w:szCs w:val="22"/>
              </w:rPr>
            </w:pPr>
            <w:r>
              <w:rPr>
                <w:rFonts w:cs="Arial"/>
                <w:b/>
                <w:bCs/>
                <w:sz w:val="18"/>
                <w:szCs w:val="22"/>
              </w:rPr>
              <w:t>Kelengkapan</w:t>
            </w:r>
            <w:r w:rsidR="00567728" w:rsidRPr="00567728">
              <w:rPr>
                <w:rFonts w:cs="Arial"/>
                <w:b/>
                <w:bCs/>
                <w:sz w:val="18"/>
                <w:szCs w:val="22"/>
                <w:vertAlign w:val="superscript"/>
              </w:rPr>
              <w:t>(5)</w:t>
            </w:r>
          </w:p>
        </w:tc>
        <w:tc>
          <w:tcPr>
            <w:tcW w:w="734" w:type="pct"/>
            <w:vMerge w:val="restart"/>
            <w:shd w:val="clear" w:color="auto" w:fill="auto"/>
            <w:vAlign w:val="center"/>
          </w:tcPr>
          <w:p w:rsidR="003600C3" w:rsidRPr="00B033FB" w:rsidRDefault="003600C3" w:rsidP="00461EF6">
            <w:pPr>
              <w:jc w:val="center"/>
              <w:rPr>
                <w:rFonts w:cs="Arial"/>
                <w:b/>
                <w:bCs/>
                <w:sz w:val="18"/>
                <w:szCs w:val="22"/>
              </w:rPr>
            </w:pPr>
            <w:r w:rsidRPr="00B033FB">
              <w:rPr>
                <w:rFonts w:cs="Arial"/>
                <w:b/>
                <w:bCs/>
                <w:sz w:val="18"/>
                <w:szCs w:val="22"/>
              </w:rPr>
              <w:t>Unit/ Jur/ Fak Penyelenggara</w:t>
            </w:r>
          </w:p>
        </w:tc>
      </w:tr>
      <w:tr w:rsidR="00D93AE0" w:rsidRPr="00B033FB" w:rsidTr="002C172A">
        <w:trPr>
          <w:cantSplit/>
          <w:trHeight w:val="163"/>
        </w:trPr>
        <w:tc>
          <w:tcPr>
            <w:tcW w:w="316" w:type="pct"/>
            <w:vMerge/>
            <w:tcBorders>
              <w:bottom w:val="double" w:sz="4" w:space="0" w:color="auto"/>
            </w:tcBorders>
            <w:shd w:val="clear" w:color="auto" w:fill="auto"/>
            <w:vAlign w:val="center"/>
          </w:tcPr>
          <w:p w:rsidR="003600C3" w:rsidRPr="00B033FB" w:rsidRDefault="003600C3" w:rsidP="00461EF6">
            <w:pPr>
              <w:jc w:val="center"/>
              <w:rPr>
                <w:rFonts w:cs="Arial"/>
                <w:b/>
                <w:bCs/>
                <w:sz w:val="18"/>
                <w:szCs w:val="22"/>
              </w:rPr>
            </w:pPr>
          </w:p>
        </w:tc>
        <w:tc>
          <w:tcPr>
            <w:tcW w:w="393" w:type="pct"/>
            <w:vMerge/>
            <w:tcBorders>
              <w:bottom w:val="double" w:sz="4" w:space="0" w:color="auto"/>
            </w:tcBorders>
            <w:shd w:val="clear" w:color="auto" w:fill="auto"/>
            <w:vAlign w:val="center"/>
          </w:tcPr>
          <w:p w:rsidR="003600C3" w:rsidRPr="00B033FB" w:rsidRDefault="003600C3" w:rsidP="00461EF6">
            <w:pPr>
              <w:jc w:val="center"/>
              <w:rPr>
                <w:rFonts w:cs="Arial"/>
                <w:b/>
                <w:bCs/>
                <w:sz w:val="18"/>
                <w:szCs w:val="22"/>
              </w:rPr>
            </w:pPr>
          </w:p>
        </w:tc>
        <w:tc>
          <w:tcPr>
            <w:tcW w:w="680" w:type="pct"/>
            <w:vMerge/>
            <w:tcBorders>
              <w:bottom w:val="double" w:sz="4" w:space="0" w:color="auto"/>
            </w:tcBorders>
            <w:shd w:val="clear" w:color="auto" w:fill="auto"/>
            <w:vAlign w:val="center"/>
          </w:tcPr>
          <w:p w:rsidR="003600C3" w:rsidRPr="00B033FB" w:rsidRDefault="003600C3" w:rsidP="00461EF6">
            <w:pPr>
              <w:jc w:val="center"/>
              <w:rPr>
                <w:rFonts w:cs="Arial"/>
                <w:b/>
                <w:bCs/>
                <w:sz w:val="18"/>
                <w:szCs w:val="22"/>
              </w:rPr>
            </w:pPr>
          </w:p>
        </w:tc>
        <w:tc>
          <w:tcPr>
            <w:tcW w:w="295" w:type="pct"/>
            <w:vMerge/>
            <w:tcBorders>
              <w:bottom w:val="double" w:sz="4" w:space="0" w:color="auto"/>
            </w:tcBorders>
            <w:shd w:val="clear" w:color="auto" w:fill="auto"/>
            <w:vAlign w:val="center"/>
          </w:tcPr>
          <w:p w:rsidR="003600C3" w:rsidRPr="00B033FB" w:rsidRDefault="003600C3" w:rsidP="00461EF6">
            <w:pPr>
              <w:jc w:val="center"/>
              <w:rPr>
                <w:rFonts w:cs="Arial"/>
                <w:b/>
                <w:bCs/>
                <w:sz w:val="18"/>
                <w:szCs w:val="22"/>
              </w:rPr>
            </w:pPr>
          </w:p>
        </w:tc>
        <w:tc>
          <w:tcPr>
            <w:tcW w:w="352" w:type="pct"/>
            <w:tcBorders>
              <w:bottom w:val="double" w:sz="4" w:space="0" w:color="auto"/>
            </w:tcBorders>
            <w:shd w:val="clear" w:color="auto" w:fill="auto"/>
            <w:vAlign w:val="center"/>
          </w:tcPr>
          <w:p w:rsidR="003600C3" w:rsidRPr="007C5593" w:rsidRDefault="003600C3" w:rsidP="00461EF6">
            <w:pPr>
              <w:jc w:val="center"/>
              <w:rPr>
                <w:rFonts w:cs="Arial"/>
                <w:b/>
                <w:bCs/>
                <w:sz w:val="18"/>
                <w:szCs w:val="22"/>
              </w:rPr>
            </w:pPr>
            <w:r w:rsidRPr="00B033FB">
              <w:rPr>
                <w:rFonts w:cs="Arial"/>
                <w:b/>
                <w:bCs/>
                <w:sz w:val="18"/>
                <w:szCs w:val="22"/>
              </w:rPr>
              <w:t>Inti</w:t>
            </w:r>
            <w:r w:rsidR="00567728" w:rsidRPr="00567728">
              <w:rPr>
                <w:rFonts w:cs="Arial"/>
                <w:b/>
                <w:bCs/>
                <w:sz w:val="18"/>
                <w:szCs w:val="22"/>
                <w:vertAlign w:val="superscript"/>
              </w:rPr>
              <w:t>(3)</w:t>
            </w:r>
          </w:p>
        </w:tc>
        <w:tc>
          <w:tcPr>
            <w:tcW w:w="427" w:type="pct"/>
            <w:tcBorders>
              <w:bottom w:val="double" w:sz="4" w:space="0" w:color="auto"/>
            </w:tcBorders>
            <w:shd w:val="clear" w:color="auto" w:fill="auto"/>
            <w:vAlign w:val="center"/>
          </w:tcPr>
          <w:p w:rsidR="003600C3" w:rsidRPr="00B033FB" w:rsidRDefault="003600C3" w:rsidP="00461EF6">
            <w:pPr>
              <w:jc w:val="center"/>
              <w:rPr>
                <w:rFonts w:cs="Arial"/>
                <w:b/>
                <w:bCs/>
                <w:sz w:val="18"/>
                <w:szCs w:val="22"/>
              </w:rPr>
            </w:pPr>
            <w:r w:rsidRPr="00B033FB">
              <w:rPr>
                <w:rFonts w:cs="Arial"/>
                <w:b/>
                <w:bCs/>
                <w:sz w:val="18"/>
                <w:szCs w:val="22"/>
              </w:rPr>
              <w:t>Insti-tusional</w:t>
            </w:r>
          </w:p>
        </w:tc>
        <w:tc>
          <w:tcPr>
            <w:tcW w:w="524" w:type="pct"/>
            <w:vMerge/>
            <w:tcBorders>
              <w:bottom w:val="double" w:sz="4" w:space="0" w:color="auto"/>
            </w:tcBorders>
            <w:shd w:val="clear" w:color="auto" w:fill="auto"/>
          </w:tcPr>
          <w:p w:rsidR="003600C3" w:rsidRDefault="003600C3" w:rsidP="00461EF6">
            <w:pPr>
              <w:jc w:val="center"/>
              <w:rPr>
                <w:rFonts w:cs="Arial"/>
                <w:b/>
                <w:sz w:val="20"/>
                <w:lang w:val="id-ID"/>
              </w:rPr>
            </w:pPr>
          </w:p>
        </w:tc>
        <w:tc>
          <w:tcPr>
            <w:tcW w:w="383" w:type="pct"/>
            <w:tcBorders>
              <w:bottom w:val="double" w:sz="4" w:space="0" w:color="auto"/>
            </w:tcBorders>
            <w:shd w:val="clear" w:color="auto" w:fill="auto"/>
          </w:tcPr>
          <w:p w:rsidR="003600C3" w:rsidRPr="008922A6" w:rsidRDefault="003600C3" w:rsidP="00461EF6">
            <w:pPr>
              <w:jc w:val="center"/>
              <w:rPr>
                <w:rFonts w:cs="Arial"/>
                <w:b/>
                <w:sz w:val="20"/>
                <w:lang w:val="id-ID"/>
              </w:rPr>
            </w:pPr>
            <w:r>
              <w:rPr>
                <w:rFonts w:cs="Arial"/>
                <w:b/>
                <w:sz w:val="20"/>
                <w:lang w:val="id-ID"/>
              </w:rPr>
              <w:t xml:space="preserve">Studi </w:t>
            </w:r>
            <w:r w:rsidRPr="008922A6">
              <w:rPr>
                <w:rFonts w:cs="Arial"/>
                <w:b/>
                <w:sz w:val="20"/>
                <w:lang w:val="id-ID"/>
              </w:rPr>
              <w:t>Kasus</w:t>
            </w:r>
          </w:p>
        </w:tc>
        <w:tc>
          <w:tcPr>
            <w:tcW w:w="598" w:type="pct"/>
            <w:tcBorders>
              <w:bottom w:val="double" w:sz="4" w:space="0" w:color="auto"/>
            </w:tcBorders>
            <w:shd w:val="clear" w:color="auto" w:fill="auto"/>
          </w:tcPr>
          <w:p w:rsidR="003600C3" w:rsidRPr="00E17CCA" w:rsidRDefault="003600C3" w:rsidP="00461EF6">
            <w:pPr>
              <w:jc w:val="center"/>
              <w:rPr>
                <w:rFonts w:cs="Arial"/>
                <w:b/>
                <w:sz w:val="20"/>
                <w:lang w:val="id-ID"/>
              </w:rPr>
            </w:pPr>
            <w:r>
              <w:rPr>
                <w:rFonts w:cs="Arial"/>
                <w:b/>
                <w:sz w:val="20"/>
                <w:lang w:val="id-ID"/>
              </w:rPr>
              <w:t>Soal kuis/ujian</w:t>
            </w:r>
          </w:p>
        </w:tc>
        <w:tc>
          <w:tcPr>
            <w:tcW w:w="297" w:type="pct"/>
            <w:tcBorders>
              <w:bottom w:val="double" w:sz="4" w:space="0" w:color="auto"/>
            </w:tcBorders>
            <w:shd w:val="clear" w:color="auto" w:fill="auto"/>
          </w:tcPr>
          <w:p w:rsidR="003600C3" w:rsidRPr="00EB5A5F" w:rsidRDefault="003600C3" w:rsidP="00461EF6">
            <w:pPr>
              <w:jc w:val="center"/>
              <w:rPr>
                <w:rFonts w:cs="Arial"/>
                <w:b/>
                <w:sz w:val="20"/>
              </w:rPr>
            </w:pPr>
            <w:r w:rsidRPr="00EB5A5F">
              <w:rPr>
                <w:rFonts w:cs="Arial"/>
                <w:b/>
                <w:sz w:val="20"/>
              </w:rPr>
              <w:t>SAP</w:t>
            </w:r>
          </w:p>
        </w:tc>
        <w:tc>
          <w:tcPr>
            <w:tcW w:w="734" w:type="pct"/>
            <w:vMerge/>
            <w:tcBorders>
              <w:bottom w:val="double" w:sz="4" w:space="0" w:color="auto"/>
            </w:tcBorders>
            <w:shd w:val="clear" w:color="auto" w:fill="auto"/>
            <w:vAlign w:val="center"/>
          </w:tcPr>
          <w:p w:rsidR="003600C3" w:rsidRPr="00B033FB" w:rsidRDefault="003600C3" w:rsidP="00461EF6">
            <w:pPr>
              <w:jc w:val="center"/>
              <w:rPr>
                <w:rFonts w:cs="Arial"/>
                <w:bCs/>
                <w:sz w:val="18"/>
                <w:szCs w:val="22"/>
              </w:rPr>
            </w:pPr>
          </w:p>
        </w:tc>
      </w:tr>
      <w:tr w:rsidR="00D93AE0" w:rsidRPr="00B033FB" w:rsidTr="002C172A">
        <w:trPr>
          <w:cantSplit/>
          <w:trHeight w:val="215"/>
        </w:trPr>
        <w:tc>
          <w:tcPr>
            <w:tcW w:w="316" w:type="pct"/>
            <w:tcBorders>
              <w:top w:val="double" w:sz="4" w:space="0" w:color="auto"/>
            </w:tcBorders>
            <w:shd w:val="clear" w:color="auto" w:fill="auto"/>
            <w:vAlign w:val="center"/>
          </w:tcPr>
          <w:p w:rsidR="003600C3" w:rsidRPr="00B033FB" w:rsidRDefault="003600C3" w:rsidP="00461EF6">
            <w:pPr>
              <w:jc w:val="center"/>
              <w:rPr>
                <w:rFonts w:cs="Arial"/>
                <w:b/>
                <w:bCs/>
                <w:sz w:val="18"/>
                <w:szCs w:val="18"/>
              </w:rPr>
            </w:pPr>
            <w:r w:rsidRPr="00B033FB">
              <w:rPr>
                <w:rFonts w:cs="Arial"/>
                <w:b/>
                <w:bCs/>
                <w:sz w:val="18"/>
                <w:szCs w:val="18"/>
              </w:rPr>
              <w:t>(1)</w:t>
            </w:r>
          </w:p>
        </w:tc>
        <w:tc>
          <w:tcPr>
            <w:tcW w:w="393" w:type="pct"/>
            <w:tcBorders>
              <w:top w:val="double" w:sz="4" w:space="0" w:color="auto"/>
            </w:tcBorders>
            <w:shd w:val="clear" w:color="auto" w:fill="auto"/>
            <w:vAlign w:val="center"/>
          </w:tcPr>
          <w:p w:rsidR="003600C3" w:rsidRPr="00B033FB" w:rsidRDefault="003600C3" w:rsidP="00461EF6">
            <w:pPr>
              <w:jc w:val="center"/>
              <w:rPr>
                <w:rFonts w:cs="Arial"/>
                <w:b/>
                <w:bCs/>
                <w:sz w:val="18"/>
                <w:szCs w:val="18"/>
              </w:rPr>
            </w:pPr>
            <w:r w:rsidRPr="00B033FB">
              <w:rPr>
                <w:rFonts w:cs="Arial"/>
                <w:b/>
                <w:bCs/>
                <w:sz w:val="18"/>
                <w:szCs w:val="18"/>
              </w:rPr>
              <w:t>(2)</w:t>
            </w:r>
          </w:p>
        </w:tc>
        <w:tc>
          <w:tcPr>
            <w:tcW w:w="680" w:type="pct"/>
            <w:tcBorders>
              <w:top w:val="double" w:sz="4" w:space="0" w:color="auto"/>
            </w:tcBorders>
            <w:shd w:val="clear" w:color="auto" w:fill="auto"/>
            <w:vAlign w:val="center"/>
          </w:tcPr>
          <w:p w:rsidR="003600C3" w:rsidRPr="00B033FB" w:rsidRDefault="003600C3" w:rsidP="00461EF6">
            <w:pPr>
              <w:jc w:val="center"/>
              <w:rPr>
                <w:rFonts w:cs="Arial"/>
                <w:b/>
                <w:bCs/>
                <w:sz w:val="18"/>
                <w:szCs w:val="18"/>
              </w:rPr>
            </w:pPr>
            <w:r w:rsidRPr="00B033FB">
              <w:rPr>
                <w:rFonts w:cs="Arial"/>
                <w:b/>
                <w:bCs/>
                <w:sz w:val="18"/>
                <w:szCs w:val="18"/>
              </w:rPr>
              <w:t>(3)</w:t>
            </w:r>
          </w:p>
        </w:tc>
        <w:tc>
          <w:tcPr>
            <w:tcW w:w="295" w:type="pct"/>
            <w:tcBorders>
              <w:top w:val="double" w:sz="4" w:space="0" w:color="auto"/>
            </w:tcBorders>
            <w:shd w:val="clear" w:color="auto" w:fill="auto"/>
            <w:vAlign w:val="center"/>
          </w:tcPr>
          <w:p w:rsidR="003600C3" w:rsidRPr="00B033FB" w:rsidRDefault="003600C3" w:rsidP="00461EF6">
            <w:pPr>
              <w:jc w:val="center"/>
              <w:rPr>
                <w:rFonts w:cs="Arial"/>
                <w:b/>
                <w:bCs/>
                <w:sz w:val="18"/>
                <w:szCs w:val="18"/>
              </w:rPr>
            </w:pPr>
            <w:r w:rsidRPr="00B033FB">
              <w:rPr>
                <w:rFonts w:cs="Arial"/>
                <w:b/>
                <w:bCs/>
                <w:sz w:val="18"/>
                <w:szCs w:val="18"/>
              </w:rPr>
              <w:t>(4)</w:t>
            </w:r>
          </w:p>
        </w:tc>
        <w:tc>
          <w:tcPr>
            <w:tcW w:w="352" w:type="pct"/>
            <w:tcBorders>
              <w:top w:val="double" w:sz="4" w:space="0" w:color="auto"/>
              <w:bottom w:val="single" w:sz="4" w:space="0" w:color="auto"/>
            </w:tcBorders>
            <w:shd w:val="clear" w:color="auto" w:fill="auto"/>
            <w:vAlign w:val="center"/>
          </w:tcPr>
          <w:p w:rsidR="003600C3" w:rsidRPr="00B033FB" w:rsidRDefault="003600C3" w:rsidP="00461EF6">
            <w:pPr>
              <w:jc w:val="center"/>
              <w:rPr>
                <w:rFonts w:cs="Arial"/>
                <w:b/>
                <w:bCs/>
                <w:sz w:val="18"/>
                <w:szCs w:val="18"/>
              </w:rPr>
            </w:pPr>
            <w:r w:rsidRPr="00B033FB">
              <w:rPr>
                <w:rFonts w:cs="Arial"/>
                <w:b/>
                <w:bCs/>
                <w:sz w:val="18"/>
                <w:szCs w:val="18"/>
              </w:rPr>
              <w:t>(5)</w:t>
            </w:r>
          </w:p>
        </w:tc>
        <w:tc>
          <w:tcPr>
            <w:tcW w:w="427" w:type="pct"/>
            <w:tcBorders>
              <w:top w:val="double" w:sz="4" w:space="0" w:color="auto"/>
              <w:bottom w:val="single" w:sz="4" w:space="0" w:color="auto"/>
            </w:tcBorders>
            <w:shd w:val="clear" w:color="auto" w:fill="auto"/>
            <w:vAlign w:val="center"/>
          </w:tcPr>
          <w:p w:rsidR="003600C3" w:rsidRPr="00B033FB" w:rsidRDefault="003600C3" w:rsidP="00461EF6">
            <w:pPr>
              <w:jc w:val="center"/>
              <w:rPr>
                <w:rFonts w:cs="Arial"/>
                <w:b/>
                <w:bCs/>
                <w:sz w:val="18"/>
                <w:szCs w:val="18"/>
              </w:rPr>
            </w:pPr>
            <w:r w:rsidRPr="00B033FB">
              <w:rPr>
                <w:rFonts w:cs="Arial"/>
                <w:b/>
                <w:bCs/>
                <w:sz w:val="18"/>
                <w:szCs w:val="18"/>
              </w:rPr>
              <w:t>(6)</w:t>
            </w:r>
          </w:p>
        </w:tc>
        <w:tc>
          <w:tcPr>
            <w:tcW w:w="524" w:type="pct"/>
            <w:tcBorders>
              <w:top w:val="double" w:sz="4" w:space="0" w:color="auto"/>
            </w:tcBorders>
            <w:shd w:val="clear" w:color="auto" w:fill="auto"/>
          </w:tcPr>
          <w:p w:rsidR="003600C3" w:rsidRPr="006202DB" w:rsidRDefault="006202DB" w:rsidP="00461EF6">
            <w:pPr>
              <w:jc w:val="center"/>
              <w:rPr>
                <w:rFonts w:cs="Arial"/>
                <w:b/>
                <w:bCs/>
                <w:sz w:val="18"/>
                <w:szCs w:val="18"/>
                <w:lang w:val="id-ID"/>
              </w:rPr>
            </w:pPr>
            <w:r>
              <w:rPr>
                <w:rFonts w:cs="Arial"/>
                <w:b/>
                <w:bCs/>
                <w:sz w:val="18"/>
                <w:szCs w:val="18"/>
                <w:lang w:val="id-ID"/>
              </w:rPr>
              <w:t>(7)</w:t>
            </w:r>
          </w:p>
        </w:tc>
        <w:tc>
          <w:tcPr>
            <w:tcW w:w="383" w:type="pct"/>
            <w:tcBorders>
              <w:top w:val="double" w:sz="4" w:space="0" w:color="auto"/>
            </w:tcBorders>
            <w:shd w:val="clear" w:color="auto" w:fill="auto"/>
          </w:tcPr>
          <w:p w:rsidR="003600C3" w:rsidRPr="00B033FB" w:rsidRDefault="003600C3" w:rsidP="00461EF6">
            <w:pPr>
              <w:jc w:val="center"/>
              <w:rPr>
                <w:rFonts w:cs="Arial"/>
                <w:b/>
                <w:bCs/>
                <w:sz w:val="18"/>
                <w:szCs w:val="18"/>
              </w:rPr>
            </w:pPr>
            <w:r>
              <w:rPr>
                <w:rFonts w:cs="Arial"/>
                <w:b/>
                <w:bCs/>
                <w:sz w:val="18"/>
                <w:szCs w:val="18"/>
              </w:rPr>
              <w:t>(8</w:t>
            </w:r>
            <w:r w:rsidRPr="00B033FB">
              <w:rPr>
                <w:rFonts w:cs="Arial"/>
                <w:b/>
                <w:bCs/>
                <w:sz w:val="18"/>
                <w:szCs w:val="18"/>
              </w:rPr>
              <w:t>)</w:t>
            </w:r>
          </w:p>
        </w:tc>
        <w:tc>
          <w:tcPr>
            <w:tcW w:w="598" w:type="pct"/>
            <w:tcBorders>
              <w:top w:val="double" w:sz="4" w:space="0" w:color="auto"/>
            </w:tcBorders>
            <w:shd w:val="clear" w:color="auto" w:fill="auto"/>
          </w:tcPr>
          <w:p w:rsidR="003600C3" w:rsidRPr="00B033FB" w:rsidRDefault="003600C3" w:rsidP="00461EF6">
            <w:pPr>
              <w:jc w:val="center"/>
              <w:rPr>
                <w:rFonts w:cs="Arial"/>
                <w:b/>
                <w:bCs/>
                <w:sz w:val="18"/>
                <w:szCs w:val="18"/>
              </w:rPr>
            </w:pPr>
            <w:r>
              <w:rPr>
                <w:rFonts w:cs="Arial"/>
                <w:b/>
                <w:bCs/>
                <w:sz w:val="18"/>
                <w:szCs w:val="18"/>
              </w:rPr>
              <w:t>(9)</w:t>
            </w:r>
          </w:p>
        </w:tc>
        <w:tc>
          <w:tcPr>
            <w:tcW w:w="297" w:type="pct"/>
            <w:tcBorders>
              <w:top w:val="double" w:sz="4" w:space="0" w:color="auto"/>
            </w:tcBorders>
            <w:shd w:val="clear" w:color="auto" w:fill="auto"/>
          </w:tcPr>
          <w:p w:rsidR="003600C3" w:rsidRPr="00B033FB" w:rsidRDefault="003600C3" w:rsidP="00461EF6">
            <w:pPr>
              <w:jc w:val="center"/>
              <w:rPr>
                <w:rFonts w:cs="Arial"/>
                <w:b/>
                <w:bCs/>
                <w:sz w:val="18"/>
                <w:szCs w:val="18"/>
              </w:rPr>
            </w:pPr>
            <w:r>
              <w:rPr>
                <w:rFonts w:cs="Arial"/>
                <w:b/>
                <w:bCs/>
                <w:sz w:val="18"/>
                <w:szCs w:val="18"/>
              </w:rPr>
              <w:t>(10)</w:t>
            </w:r>
          </w:p>
        </w:tc>
        <w:tc>
          <w:tcPr>
            <w:tcW w:w="734" w:type="pct"/>
            <w:tcBorders>
              <w:top w:val="double" w:sz="4" w:space="0" w:color="auto"/>
            </w:tcBorders>
            <w:shd w:val="clear" w:color="auto" w:fill="auto"/>
            <w:vAlign w:val="center"/>
          </w:tcPr>
          <w:p w:rsidR="003600C3" w:rsidRPr="00B033FB" w:rsidRDefault="003600C3" w:rsidP="00461EF6">
            <w:pPr>
              <w:jc w:val="center"/>
              <w:rPr>
                <w:rFonts w:cs="Arial"/>
                <w:bCs/>
                <w:sz w:val="18"/>
                <w:szCs w:val="18"/>
              </w:rPr>
            </w:pPr>
            <w:r w:rsidRPr="00B033FB">
              <w:rPr>
                <w:rFonts w:cs="Arial"/>
                <w:b/>
                <w:bCs/>
                <w:sz w:val="18"/>
                <w:szCs w:val="18"/>
              </w:rPr>
              <w:t>(</w:t>
            </w:r>
            <w:r>
              <w:rPr>
                <w:rFonts w:cs="Arial"/>
                <w:b/>
                <w:bCs/>
                <w:sz w:val="18"/>
                <w:szCs w:val="18"/>
              </w:rPr>
              <w:t>11</w:t>
            </w:r>
            <w:r w:rsidRPr="00B033FB">
              <w:rPr>
                <w:rFonts w:cs="Arial"/>
                <w:b/>
                <w:bCs/>
                <w:sz w:val="18"/>
                <w:szCs w:val="18"/>
              </w:rPr>
              <w:t>)</w:t>
            </w:r>
          </w:p>
        </w:tc>
      </w:tr>
      <w:tr w:rsidR="00D93AE0" w:rsidRPr="00B033FB" w:rsidTr="002C172A">
        <w:trPr>
          <w:cantSplit/>
        </w:trPr>
        <w:tc>
          <w:tcPr>
            <w:tcW w:w="316" w:type="pct"/>
            <w:vAlign w:val="center"/>
          </w:tcPr>
          <w:p w:rsidR="003600C3" w:rsidRPr="00B033FB" w:rsidRDefault="003600C3" w:rsidP="00461EF6">
            <w:pPr>
              <w:jc w:val="center"/>
              <w:rPr>
                <w:rFonts w:cs="Arial"/>
                <w:bCs/>
                <w:szCs w:val="22"/>
              </w:rPr>
            </w:pPr>
            <w:r w:rsidRPr="00B033FB">
              <w:rPr>
                <w:rFonts w:cs="Arial"/>
                <w:bCs/>
                <w:szCs w:val="22"/>
              </w:rPr>
              <w:t>I</w:t>
            </w:r>
          </w:p>
        </w:tc>
        <w:tc>
          <w:tcPr>
            <w:tcW w:w="393" w:type="pct"/>
          </w:tcPr>
          <w:p w:rsidR="003600C3" w:rsidRPr="00B033FB" w:rsidRDefault="003600C3" w:rsidP="00461EF6">
            <w:pPr>
              <w:rPr>
                <w:rFonts w:cs="Arial"/>
                <w:bCs/>
                <w:szCs w:val="22"/>
              </w:rPr>
            </w:pPr>
          </w:p>
        </w:tc>
        <w:tc>
          <w:tcPr>
            <w:tcW w:w="680" w:type="pct"/>
          </w:tcPr>
          <w:p w:rsidR="003600C3" w:rsidRPr="00B033FB" w:rsidRDefault="003600C3" w:rsidP="00461EF6">
            <w:pPr>
              <w:rPr>
                <w:rFonts w:cs="Arial"/>
                <w:bCs/>
                <w:szCs w:val="22"/>
              </w:rPr>
            </w:pPr>
          </w:p>
        </w:tc>
        <w:tc>
          <w:tcPr>
            <w:tcW w:w="295" w:type="pct"/>
          </w:tcPr>
          <w:p w:rsidR="003600C3" w:rsidRPr="00B033FB" w:rsidRDefault="003600C3" w:rsidP="00461EF6">
            <w:pPr>
              <w:rPr>
                <w:rFonts w:cs="Arial"/>
                <w:bCs/>
                <w:szCs w:val="22"/>
              </w:rPr>
            </w:pPr>
          </w:p>
        </w:tc>
        <w:tc>
          <w:tcPr>
            <w:tcW w:w="352" w:type="pct"/>
          </w:tcPr>
          <w:p w:rsidR="003600C3" w:rsidRPr="00B033FB" w:rsidRDefault="003600C3" w:rsidP="00461EF6">
            <w:pPr>
              <w:rPr>
                <w:rFonts w:cs="Arial"/>
                <w:bCs/>
                <w:szCs w:val="22"/>
              </w:rPr>
            </w:pPr>
          </w:p>
        </w:tc>
        <w:tc>
          <w:tcPr>
            <w:tcW w:w="427" w:type="pct"/>
          </w:tcPr>
          <w:p w:rsidR="003600C3" w:rsidRPr="00B033FB" w:rsidRDefault="003600C3" w:rsidP="00461EF6">
            <w:pPr>
              <w:rPr>
                <w:rFonts w:cs="Arial"/>
                <w:bCs/>
                <w:szCs w:val="22"/>
              </w:rPr>
            </w:pPr>
          </w:p>
        </w:tc>
        <w:tc>
          <w:tcPr>
            <w:tcW w:w="524" w:type="pct"/>
          </w:tcPr>
          <w:p w:rsidR="003600C3" w:rsidRPr="00B033FB" w:rsidRDefault="003600C3" w:rsidP="00461EF6">
            <w:pPr>
              <w:rPr>
                <w:rFonts w:cs="Arial"/>
                <w:bCs/>
                <w:szCs w:val="22"/>
              </w:rPr>
            </w:pPr>
          </w:p>
        </w:tc>
        <w:tc>
          <w:tcPr>
            <w:tcW w:w="383" w:type="pct"/>
            <w:shd w:val="clear" w:color="auto" w:fill="auto"/>
          </w:tcPr>
          <w:p w:rsidR="003600C3" w:rsidRPr="00B033FB" w:rsidRDefault="003600C3" w:rsidP="00461EF6">
            <w:pPr>
              <w:rPr>
                <w:rFonts w:cs="Arial"/>
                <w:bCs/>
                <w:szCs w:val="22"/>
              </w:rPr>
            </w:pPr>
          </w:p>
        </w:tc>
        <w:tc>
          <w:tcPr>
            <w:tcW w:w="598" w:type="pct"/>
            <w:shd w:val="clear" w:color="auto" w:fill="auto"/>
          </w:tcPr>
          <w:p w:rsidR="003600C3" w:rsidRPr="00B033FB" w:rsidRDefault="003600C3" w:rsidP="00461EF6">
            <w:pPr>
              <w:rPr>
                <w:rFonts w:cs="Arial"/>
                <w:bCs/>
                <w:szCs w:val="22"/>
              </w:rPr>
            </w:pPr>
          </w:p>
        </w:tc>
        <w:tc>
          <w:tcPr>
            <w:tcW w:w="297" w:type="pct"/>
            <w:shd w:val="clear" w:color="auto" w:fill="auto"/>
          </w:tcPr>
          <w:p w:rsidR="003600C3" w:rsidRPr="00B033FB" w:rsidRDefault="003600C3" w:rsidP="00461EF6">
            <w:pPr>
              <w:rPr>
                <w:rFonts w:cs="Arial"/>
                <w:bCs/>
                <w:szCs w:val="22"/>
              </w:rPr>
            </w:pPr>
          </w:p>
        </w:tc>
        <w:tc>
          <w:tcPr>
            <w:tcW w:w="734" w:type="pct"/>
          </w:tcPr>
          <w:p w:rsidR="003600C3" w:rsidRPr="00B033FB" w:rsidRDefault="003600C3" w:rsidP="00461EF6">
            <w:pPr>
              <w:rPr>
                <w:rFonts w:cs="Arial"/>
                <w:bCs/>
                <w:szCs w:val="22"/>
              </w:rPr>
            </w:pPr>
          </w:p>
        </w:tc>
      </w:tr>
      <w:tr w:rsidR="00D93AE0" w:rsidRPr="00B033FB" w:rsidTr="002C172A">
        <w:trPr>
          <w:cantSplit/>
        </w:trPr>
        <w:tc>
          <w:tcPr>
            <w:tcW w:w="316" w:type="pct"/>
            <w:vAlign w:val="center"/>
          </w:tcPr>
          <w:p w:rsidR="003600C3" w:rsidRPr="00B033FB" w:rsidRDefault="003600C3" w:rsidP="00461EF6">
            <w:pPr>
              <w:jc w:val="center"/>
              <w:rPr>
                <w:rFonts w:cs="Arial"/>
                <w:bCs/>
                <w:szCs w:val="22"/>
              </w:rPr>
            </w:pPr>
          </w:p>
        </w:tc>
        <w:tc>
          <w:tcPr>
            <w:tcW w:w="393" w:type="pct"/>
          </w:tcPr>
          <w:p w:rsidR="003600C3" w:rsidRPr="00B033FB" w:rsidRDefault="003600C3" w:rsidP="00461EF6">
            <w:pPr>
              <w:rPr>
                <w:rFonts w:cs="Arial"/>
                <w:bCs/>
                <w:szCs w:val="22"/>
              </w:rPr>
            </w:pPr>
          </w:p>
        </w:tc>
        <w:tc>
          <w:tcPr>
            <w:tcW w:w="680" w:type="pct"/>
          </w:tcPr>
          <w:p w:rsidR="003600C3" w:rsidRPr="00B033FB" w:rsidRDefault="003600C3" w:rsidP="00461EF6">
            <w:pPr>
              <w:rPr>
                <w:rFonts w:cs="Arial"/>
                <w:bCs/>
                <w:szCs w:val="22"/>
              </w:rPr>
            </w:pPr>
          </w:p>
        </w:tc>
        <w:tc>
          <w:tcPr>
            <w:tcW w:w="295" w:type="pct"/>
          </w:tcPr>
          <w:p w:rsidR="003600C3" w:rsidRPr="00B033FB" w:rsidRDefault="003600C3" w:rsidP="00461EF6">
            <w:pPr>
              <w:rPr>
                <w:rFonts w:cs="Arial"/>
                <w:bCs/>
                <w:szCs w:val="22"/>
              </w:rPr>
            </w:pPr>
          </w:p>
        </w:tc>
        <w:tc>
          <w:tcPr>
            <w:tcW w:w="352" w:type="pct"/>
          </w:tcPr>
          <w:p w:rsidR="003600C3" w:rsidRPr="00B033FB" w:rsidRDefault="003600C3" w:rsidP="00461EF6">
            <w:pPr>
              <w:rPr>
                <w:rFonts w:cs="Arial"/>
                <w:bCs/>
                <w:szCs w:val="22"/>
              </w:rPr>
            </w:pPr>
          </w:p>
        </w:tc>
        <w:tc>
          <w:tcPr>
            <w:tcW w:w="427" w:type="pct"/>
          </w:tcPr>
          <w:p w:rsidR="003600C3" w:rsidRPr="00B033FB" w:rsidRDefault="003600C3" w:rsidP="00461EF6">
            <w:pPr>
              <w:rPr>
                <w:rFonts w:cs="Arial"/>
                <w:bCs/>
                <w:szCs w:val="22"/>
              </w:rPr>
            </w:pPr>
          </w:p>
        </w:tc>
        <w:tc>
          <w:tcPr>
            <w:tcW w:w="524" w:type="pct"/>
          </w:tcPr>
          <w:p w:rsidR="003600C3" w:rsidRPr="00B033FB" w:rsidRDefault="003600C3" w:rsidP="00461EF6">
            <w:pPr>
              <w:rPr>
                <w:rFonts w:cs="Arial"/>
                <w:bCs/>
                <w:szCs w:val="22"/>
              </w:rPr>
            </w:pPr>
          </w:p>
        </w:tc>
        <w:tc>
          <w:tcPr>
            <w:tcW w:w="383" w:type="pct"/>
            <w:shd w:val="clear" w:color="auto" w:fill="auto"/>
          </w:tcPr>
          <w:p w:rsidR="003600C3" w:rsidRPr="00B033FB" w:rsidRDefault="003600C3" w:rsidP="00461EF6">
            <w:pPr>
              <w:rPr>
                <w:rFonts w:cs="Arial"/>
                <w:bCs/>
                <w:szCs w:val="22"/>
              </w:rPr>
            </w:pPr>
          </w:p>
        </w:tc>
        <w:tc>
          <w:tcPr>
            <w:tcW w:w="598" w:type="pct"/>
            <w:shd w:val="clear" w:color="auto" w:fill="auto"/>
          </w:tcPr>
          <w:p w:rsidR="003600C3" w:rsidRPr="00B033FB" w:rsidRDefault="003600C3" w:rsidP="00461EF6">
            <w:pPr>
              <w:rPr>
                <w:rFonts w:cs="Arial"/>
                <w:bCs/>
                <w:szCs w:val="22"/>
              </w:rPr>
            </w:pPr>
          </w:p>
        </w:tc>
        <w:tc>
          <w:tcPr>
            <w:tcW w:w="297" w:type="pct"/>
            <w:shd w:val="clear" w:color="auto" w:fill="auto"/>
          </w:tcPr>
          <w:p w:rsidR="003600C3" w:rsidRPr="00B033FB" w:rsidRDefault="003600C3" w:rsidP="00461EF6">
            <w:pPr>
              <w:rPr>
                <w:rFonts w:cs="Arial"/>
                <w:bCs/>
                <w:szCs w:val="22"/>
              </w:rPr>
            </w:pPr>
          </w:p>
        </w:tc>
        <w:tc>
          <w:tcPr>
            <w:tcW w:w="734" w:type="pct"/>
          </w:tcPr>
          <w:p w:rsidR="003600C3" w:rsidRPr="00B033FB" w:rsidRDefault="003600C3" w:rsidP="00461EF6">
            <w:pPr>
              <w:rPr>
                <w:rFonts w:cs="Arial"/>
                <w:bCs/>
                <w:szCs w:val="22"/>
              </w:rPr>
            </w:pPr>
          </w:p>
        </w:tc>
      </w:tr>
      <w:tr w:rsidR="00D93AE0" w:rsidRPr="00B033FB" w:rsidTr="002C172A">
        <w:trPr>
          <w:cantSplit/>
        </w:trPr>
        <w:tc>
          <w:tcPr>
            <w:tcW w:w="316" w:type="pct"/>
            <w:vAlign w:val="center"/>
          </w:tcPr>
          <w:p w:rsidR="003600C3" w:rsidRPr="00B033FB" w:rsidRDefault="003600C3" w:rsidP="00461EF6">
            <w:pPr>
              <w:jc w:val="center"/>
              <w:rPr>
                <w:rFonts w:cs="Arial"/>
                <w:bCs/>
                <w:szCs w:val="22"/>
              </w:rPr>
            </w:pPr>
          </w:p>
        </w:tc>
        <w:tc>
          <w:tcPr>
            <w:tcW w:w="393" w:type="pct"/>
          </w:tcPr>
          <w:p w:rsidR="003600C3" w:rsidRPr="00B033FB" w:rsidRDefault="003600C3" w:rsidP="00461EF6">
            <w:pPr>
              <w:rPr>
                <w:rFonts w:cs="Arial"/>
                <w:bCs/>
                <w:szCs w:val="22"/>
              </w:rPr>
            </w:pPr>
          </w:p>
        </w:tc>
        <w:tc>
          <w:tcPr>
            <w:tcW w:w="680" w:type="pct"/>
          </w:tcPr>
          <w:p w:rsidR="003600C3" w:rsidRPr="00B033FB" w:rsidRDefault="003600C3" w:rsidP="00461EF6">
            <w:pPr>
              <w:rPr>
                <w:rFonts w:cs="Arial"/>
                <w:bCs/>
                <w:szCs w:val="22"/>
              </w:rPr>
            </w:pPr>
          </w:p>
        </w:tc>
        <w:tc>
          <w:tcPr>
            <w:tcW w:w="295" w:type="pct"/>
          </w:tcPr>
          <w:p w:rsidR="003600C3" w:rsidRPr="00B033FB" w:rsidRDefault="003600C3" w:rsidP="00461EF6">
            <w:pPr>
              <w:rPr>
                <w:rFonts w:cs="Arial"/>
                <w:bCs/>
                <w:szCs w:val="22"/>
              </w:rPr>
            </w:pPr>
          </w:p>
        </w:tc>
        <w:tc>
          <w:tcPr>
            <w:tcW w:w="352" w:type="pct"/>
          </w:tcPr>
          <w:p w:rsidR="003600C3" w:rsidRPr="00B033FB" w:rsidRDefault="003600C3" w:rsidP="00461EF6">
            <w:pPr>
              <w:rPr>
                <w:rFonts w:cs="Arial"/>
                <w:bCs/>
                <w:szCs w:val="22"/>
              </w:rPr>
            </w:pPr>
          </w:p>
        </w:tc>
        <w:tc>
          <w:tcPr>
            <w:tcW w:w="427" w:type="pct"/>
          </w:tcPr>
          <w:p w:rsidR="003600C3" w:rsidRPr="00B033FB" w:rsidRDefault="003600C3" w:rsidP="00461EF6">
            <w:pPr>
              <w:rPr>
                <w:rFonts w:cs="Arial"/>
                <w:bCs/>
                <w:szCs w:val="22"/>
              </w:rPr>
            </w:pPr>
          </w:p>
        </w:tc>
        <w:tc>
          <w:tcPr>
            <w:tcW w:w="524" w:type="pct"/>
          </w:tcPr>
          <w:p w:rsidR="003600C3" w:rsidRPr="00B033FB" w:rsidRDefault="003600C3" w:rsidP="00461EF6">
            <w:pPr>
              <w:rPr>
                <w:rFonts w:cs="Arial"/>
                <w:bCs/>
                <w:szCs w:val="22"/>
              </w:rPr>
            </w:pPr>
          </w:p>
        </w:tc>
        <w:tc>
          <w:tcPr>
            <w:tcW w:w="383" w:type="pct"/>
            <w:shd w:val="clear" w:color="auto" w:fill="auto"/>
          </w:tcPr>
          <w:p w:rsidR="003600C3" w:rsidRPr="00B033FB" w:rsidRDefault="003600C3" w:rsidP="00461EF6">
            <w:pPr>
              <w:rPr>
                <w:rFonts w:cs="Arial"/>
                <w:bCs/>
                <w:szCs w:val="22"/>
              </w:rPr>
            </w:pPr>
          </w:p>
        </w:tc>
        <w:tc>
          <w:tcPr>
            <w:tcW w:w="598" w:type="pct"/>
            <w:shd w:val="clear" w:color="auto" w:fill="auto"/>
          </w:tcPr>
          <w:p w:rsidR="003600C3" w:rsidRPr="00B033FB" w:rsidRDefault="003600C3" w:rsidP="00461EF6">
            <w:pPr>
              <w:rPr>
                <w:rFonts w:cs="Arial"/>
                <w:bCs/>
                <w:szCs w:val="22"/>
              </w:rPr>
            </w:pPr>
          </w:p>
        </w:tc>
        <w:tc>
          <w:tcPr>
            <w:tcW w:w="297" w:type="pct"/>
            <w:shd w:val="clear" w:color="auto" w:fill="auto"/>
          </w:tcPr>
          <w:p w:rsidR="003600C3" w:rsidRPr="00B033FB" w:rsidRDefault="003600C3" w:rsidP="00461EF6">
            <w:pPr>
              <w:rPr>
                <w:rFonts w:cs="Arial"/>
                <w:bCs/>
                <w:szCs w:val="22"/>
              </w:rPr>
            </w:pPr>
          </w:p>
        </w:tc>
        <w:tc>
          <w:tcPr>
            <w:tcW w:w="734" w:type="pct"/>
          </w:tcPr>
          <w:p w:rsidR="003600C3" w:rsidRPr="00B033FB" w:rsidRDefault="003600C3" w:rsidP="00461EF6">
            <w:pPr>
              <w:rPr>
                <w:rFonts w:cs="Arial"/>
                <w:bCs/>
                <w:szCs w:val="22"/>
              </w:rPr>
            </w:pPr>
          </w:p>
        </w:tc>
      </w:tr>
      <w:tr w:rsidR="00D93AE0" w:rsidRPr="00B033FB" w:rsidTr="002C172A">
        <w:trPr>
          <w:cantSplit/>
        </w:trPr>
        <w:tc>
          <w:tcPr>
            <w:tcW w:w="316" w:type="pct"/>
            <w:vAlign w:val="center"/>
          </w:tcPr>
          <w:p w:rsidR="003600C3" w:rsidRPr="00B033FB" w:rsidRDefault="003600C3" w:rsidP="00461EF6">
            <w:pPr>
              <w:jc w:val="center"/>
              <w:rPr>
                <w:rFonts w:cs="Arial"/>
                <w:bCs/>
                <w:szCs w:val="22"/>
              </w:rPr>
            </w:pPr>
            <w:r w:rsidRPr="00B033FB">
              <w:rPr>
                <w:rFonts w:cs="Arial"/>
                <w:bCs/>
                <w:szCs w:val="22"/>
              </w:rPr>
              <w:t>II</w:t>
            </w:r>
          </w:p>
        </w:tc>
        <w:tc>
          <w:tcPr>
            <w:tcW w:w="393" w:type="pct"/>
          </w:tcPr>
          <w:p w:rsidR="003600C3" w:rsidRPr="00B033FB" w:rsidRDefault="003600C3" w:rsidP="00461EF6">
            <w:pPr>
              <w:rPr>
                <w:rFonts w:cs="Arial"/>
                <w:bCs/>
                <w:szCs w:val="22"/>
              </w:rPr>
            </w:pPr>
          </w:p>
        </w:tc>
        <w:tc>
          <w:tcPr>
            <w:tcW w:w="680" w:type="pct"/>
          </w:tcPr>
          <w:p w:rsidR="003600C3" w:rsidRPr="00B033FB" w:rsidRDefault="003600C3" w:rsidP="00461EF6">
            <w:pPr>
              <w:rPr>
                <w:rFonts w:cs="Arial"/>
                <w:bCs/>
                <w:szCs w:val="22"/>
              </w:rPr>
            </w:pPr>
          </w:p>
        </w:tc>
        <w:tc>
          <w:tcPr>
            <w:tcW w:w="295" w:type="pct"/>
          </w:tcPr>
          <w:p w:rsidR="003600C3" w:rsidRPr="00B033FB" w:rsidRDefault="003600C3" w:rsidP="00461EF6">
            <w:pPr>
              <w:rPr>
                <w:rFonts w:cs="Arial"/>
                <w:bCs/>
                <w:szCs w:val="22"/>
              </w:rPr>
            </w:pPr>
          </w:p>
        </w:tc>
        <w:tc>
          <w:tcPr>
            <w:tcW w:w="352" w:type="pct"/>
          </w:tcPr>
          <w:p w:rsidR="003600C3" w:rsidRPr="00B033FB" w:rsidRDefault="003600C3" w:rsidP="00461EF6">
            <w:pPr>
              <w:rPr>
                <w:rFonts w:cs="Arial"/>
                <w:bCs/>
                <w:szCs w:val="22"/>
              </w:rPr>
            </w:pPr>
          </w:p>
        </w:tc>
        <w:tc>
          <w:tcPr>
            <w:tcW w:w="427" w:type="pct"/>
          </w:tcPr>
          <w:p w:rsidR="003600C3" w:rsidRPr="00B033FB" w:rsidRDefault="003600C3" w:rsidP="00461EF6">
            <w:pPr>
              <w:rPr>
                <w:rFonts w:cs="Arial"/>
                <w:bCs/>
                <w:szCs w:val="22"/>
              </w:rPr>
            </w:pPr>
          </w:p>
        </w:tc>
        <w:tc>
          <w:tcPr>
            <w:tcW w:w="524" w:type="pct"/>
          </w:tcPr>
          <w:p w:rsidR="003600C3" w:rsidRPr="00B033FB" w:rsidRDefault="003600C3" w:rsidP="00461EF6">
            <w:pPr>
              <w:rPr>
                <w:rFonts w:cs="Arial"/>
                <w:bCs/>
                <w:szCs w:val="22"/>
              </w:rPr>
            </w:pPr>
          </w:p>
        </w:tc>
        <w:tc>
          <w:tcPr>
            <w:tcW w:w="383" w:type="pct"/>
            <w:shd w:val="clear" w:color="auto" w:fill="auto"/>
          </w:tcPr>
          <w:p w:rsidR="003600C3" w:rsidRPr="00B033FB" w:rsidRDefault="003600C3" w:rsidP="00461EF6">
            <w:pPr>
              <w:rPr>
                <w:rFonts w:cs="Arial"/>
                <w:bCs/>
                <w:szCs w:val="22"/>
              </w:rPr>
            </w:pPr>
          </w:p>
        </w:tc>
        <w:tc>
          <w:tcPr>
            <w:tcW w:w="598" w:type="pct"/>
            <w:shd w:val="clear" w:color="auto" w:fill="auto"/>
          </w:tcPr>
          <w:p w:rsidR="003600C3" w:rsidRPr="00B033FB" w:rsidRDefault="003600C3" w:rsidP="00461EF6">
            <w:pPr>
              <w:rPr>
                <w:rFonts w:cs="Arial"/>
                <w:bCs/>
                <w:szCs w:val="22"/>
              </w:rPr>
            </w:pPr>
          </w:p>
        </w:tc>
        <w:tc>
          <w:tcPr>
            <w:tcW w:w="297" w:type="pct"/>
            <w:shd w:val="clear" w:color="auto" w:fill="auto"/>
          </w:tcPr>
          <w:p w:rsidR="003600C3" w:rsidRPr="00B033FB" w:rsidRDefault="003600C3" w:rsidP="00461EF6">
            <w:pPr>
              <w:rPr>
                <w:rFonts w:cs="Arial"/>
                <w:bCs/>
                <w:szCs w:val="22"/>
              </w:rPr>
            </w:pPr>
          </w:p>
        </w:tc>
        <w:tc>
          <w:tcPr>
            <w:tcW w:w="734" w:type="pct"/>
          </w:tcPr>
          <w:p w:rsidR="003600C3" w:rsidRPr="00B033FB" w:rsidRDefault="003600C3" w:rsidP="00461EF6">
            <w:pPr>
              <w:rPr>
                <w:rFonts w:cs="Arial"/>
                <w:bCs/>
                <w:szCs w:val="22"/>
              </w:rPr>
            </w:pPr>
          </w:p>
        </w:tc>
      </w:tr>
      <w:tr w:rsidR="00D93AE0" w:rsidRPr="00B033FB" w:rsidTr="002C172A">
        <w:trPr>
          <w:cantSplit/>
        </w:trPr>
        <w:tc>
          <w:tcPr>
            <w:tcW w:w="316" w:type="pct"/>
            <w:vAlign w:val="center"/>
          </w:tcPr>
          <w:p w:rsidR="003600C3" w:rsidRPr="00B033FB" w:rsidRDefault="003600C3" w:rsidP="00461EF6">
            <w:pPr>
              <w:jc w:val="center"/>
              <w:rPr>
                <w:rFonts w:cs="Arial"/>
                <w:bCs/>
                <w:szCs w:val="22"/>
              </w:rPr>
            </w:pPr>
          </w:p>
        </w:tc>
        <w:tc>
          <w:tcPr>
            <w:tcW w:w="393" w:type="pct"/>
          </w:tcPr>
          <w:p w:rsidR="003600C3" w:rsidRPr="00B033FB" w:rsidRDefault="003600C3" w:rsidP="00461EF6">
            <w:pPr>
              <w:rPr>
                <w:rFonts w:cs="Arial"/>
                <w:bCs/>
                <w:szCs w:val="22"/>
              </w:rPr>
            </w:pPr>
          </w:p>
        </w:tc>
        <w:tc>
          <w:tcPr>
            <w:tcW w:w="680" w:type="pct"/>
          </w:tcPr>
          <w:p w:rsidR="003600C3" w:rsidRPr="00B033FB" w:rsidRDefault="003600C3" w:rsidP="00461EF6">
            <w:pPr>
              <w:rPr>
                <w:rFonts w:cs="Arial"/>
                <w:bCs/>
                <w:szCs w:val="22"/>
              </w:rPr>
            </w:pPr>
          </w:p>
        </w:tc>
        <w:tc>
          <w:tcPr>
            <w:tcW w:w="295" w:type="pct"/>
          </w:tcPr>
          <w:p w:rsidR="003600C3" w:rsidRPr="00B033FB" w:rsidRDefault="003600C3" w:rsidP="00461EF6">
            <w:pPr>
              <w:rPr>
                <w:rFonts w:cs="Arial"/>
                <w:bCs/>
                <w:szCs w:val="22"/>
              </w:rPr>
            </w:pPr>
          </w:p>
        </w:tc>
        <w:tc>
          <w:tcPr>
            <w:tcW w:w="352" w:type="pct"/>
          </w:tcPr>
          <w:p w:rsidR="003600C3" w:rsidRPr="00B033FB" w:rsidRDefault="003600C3" w:rsidP="00461EF6">
            <w:pPr>
              <w:rPr>
                <w:rFonts w:cs="Arial"/>
                <w:bCs/>
                <w:szCs w:val="22"/>
              </w:rPr>
            </w:pPr>
          </w:p>
        </w:tc>
        <w:tc>
          <w:tcPr>
            <w:tcW w:w="427" w:type="pct"/>
          </w:tcPr>
          <w:p w:rsidR="003600C3" w:rsidRPr="00B033FB" w:rsidRDefault="003600C3" w:rsidP="00461EF6">
            <w:pPr>
              <w:rPr>
                <w:rFonts w:cs="Arial"/>
                <w:bCs/>
                <w:szCs w:val="22"/>
              </w:rPr>
            </w:pPr>
          </w:p>
        </w:tc>
        <w:tc>
          <w:tcPr>
            <w:tcW w:w="524" w:type="pct"/>
          </w:tcPr>
          <w:p w:rsidR="003600C3" w:rsidRPr="00B033FB" w:rsidRDefault="003600C3" w:rsidP="00461EF6">
            <w:pPr>
              <w:rPr>
                <w:rFonts w:cs="Arial"/>
                <w:bCs/>
                <w:szCs w:val="22"/>
              </w:rPr>
            </w:pPr>
          </w:p>
        </w:tc>
        <w:tc>
          <w:tcPr>
            <w:tcW w:w="383" w:type="pct"/>
            <w:shd w:val="clear" w:color="auto" w:fill="auto"/>
          </w:tcPr>
          <w:p w:rsidR="003600C3" w:rsidRPr="00B033FB" w:rsidRDefault="003600C3" w:rsidP="00461EF6">
            <w:pPr>
              <w:rPr>
                <w:rFonts w:cs="Arial"/>
                <w:bCs/>
                <w:szCs w:val="22"/>
              </w:rPr>
            </w:pPr>
          </w:p>
        </w:tc>
        <w:tc>
          <w:tcPr>
            <w:tcW w:w="598" w:type="pct"/>
            <w:shd w:val="clear" w:color="auto" w:fill="auto"/>
          </w:tcPr>
          <w:p w:rsidR="003600C3" w:rsidRPr="00B033FB" w:rsidRDefault="003600C3" w:rsidP="00461EF6">
            <w:pPr>
              <w:rPr>
                <w:rFonts w:cs="Arial"/>
                <w:bCs/>
                <w:szCs w:val="22"/>
              </w:rPr>
            </w:pPr>
          </w:p>
        </w:tc>
        <w:tc>
          <w:tcPr>
            <w:tcW w:w="297" w:type="pct"/>
            <w:shd w:val="clear" w:color="auto" w:fill="auto"/>
          </w:tcPr>
          <w:p w:rsidR="003600C3" w:rsidRPr="00B033FB" w:rsidRDefault="003600C3" w:rsidP="00461EF6">
            <w:pPr>
              <w:rPr>
                <w:rFonts w:cs="Arial"/>
                <w:bCs/>
                <w:szCs w:val="22"/>
              </w:rPr>
            </w:pPr>
          </w:p>
        </w:tc>
        <w:tc>
          <w:tcPr>
            <w:tcW w:w="734" w:type="pct"/>
          </w:tcPr>
          <w:p w:rsidR="003600C3" w:rsidRPr="00B033FB" w:rsidRDefault="003600C3" w:rsidP="00461EF6">
            <w:pPr>
              <w:rPr>
                <w:rFonts w:cs="Arial"/>
                <w:bCs/>
                <w:szCs w:val="22"/>
              </w:rPr>
            </w:pPr>
          </w:p>
        </w:tc>
      </w:tr>
      <w:tr w:rsidR="00D93AE0" w:rsidRPr="00B033FB" w:rsidTr="002C172A">
        <w:trPr>
          <w:cantSplit/>
        </w:trPr>
        <w:tc>
          <w:tcPr>
            <w:tcW w:w="316" w:type="pct"/>
            <w:vAlign w:val="center"/>
          </w:tcPr>
          <w:p w:rsidR="003600C3" w:rsidRPr="00B033FB" w:rsidRDefault="003600C3" w:rsidP="00461EF6">
            <w:pPr>
              <w:jc w:val="center"/>
              <w:rPr>
                <w:rFonts w:cs="Arial"/>
                <w:bCs/>
                <w:szCs w:val="22"/>
              </w:rPr>
            </w:pPr>
          </w:p>
        </w:tc>
        <w:tc>
          <w:tcPr>
            <w:tcW w:w="393" w:type="pct"/>
          </w:tcPr>
          <w:p w:rsidR="003600C3" w:rsidRPr="00B033FB" w:rsidRDefault="003600C3" w:rsidP="00461EF6">
            <w:pPr>
              <w:rPr>
                <w:rFonts w:cs="Arial"/>
                <w:bCs/>
                <w:szCs w:val="22"/>
              </w:rPr>
            </w:pPr>
          </w:p>
        </w:tc>
        <w:tc>
          <w:tcPr>
            <w:tcW w:w="680" w:type="pct"/>
          </w:tcPr>
          <w:p w:rsidR="003600C3" w:rsidRPr="00B033FB" w:rsidRDefault="003600C3" w:rsidP="00461EF6">
            <w:pPr>
              <w:rPr>
                <w:rFonts w:cs="Arial"/>
                <w:bCs/>
                <w:szCs w:val="22"/>
              </w:rPr>
            </w:pPr>
          </w:p>
        </w:tc>
        <w:tc>
          <w:tcPr>
            <w:tcW w:w="295" w:type="pct"/>
          </w:tcPr>
          <w:p w:rsidR="003600C3" w:rsidRPr="00B033FB" w:rsidRDefault="003600C3" w:rsidP="00461EF6">
            <w:pPr>
              <w:rPr>
                <w:rFonts w:cs="Arial"/>
                <w:bCs/>
                <w:szCs w:val="22"/>
              </w:rPr>
            </w:pPr>
          </w:p>
        </w:tc>
        <w:tc>
          <w:tcPr>
            <w:tcW w:w="352" w:type="pct"/>
          </w:tcPr>
          <w:p w:rsidR="003600C3" w:rsidRPr="00B033FB" w:rsidRDefault="003600C3" w:rsidP="00461EF6">
            <w:pPr>
              <w:rPr>
                <w:rFonts w:cs="Arial"/>
                <w:bCs/>
                <w:szCs w:val="22"/>
              </w:rPr>
            </w:pPr>
          </w:p>
        </w:tc>
        <w:tc>
          <w:tcPr>
            <w:tcW w:w="427" w:type="pct"/>
          </w:tcPr>
          <w:p w:rsidR="003600C3" w:rsidRPr="00B033FB" w:rsidRDefault="003600C3" w:rsidP="00461EF6">
            <w:pPr>
              <w:rPr>
                <w:rFonts w:cs="Arial"/>
                <w:bCs/>
                <w:szCs w:val="22"/>
              </w:rPr>
            </w:pPr>
          </w:p>
        </w:tc>
        <w:tc>
          <w:tcPr>
            <w:tcW w:w="524" w:type="pct"/>
          </w:tcPr>
          <w:p w:rsidR="003600C3" w:rsidRPr="00B033FB" w:rsidRDefault="003600C3" w:rsidP="00461EF6">
            <w:pPr>
              <w:rPr>
                <w:rFonts w:cs="Arial"/>
                <w:bCs/>
                <w:szCs w:val="22"/>
              </w:rPr>
            </w:pPr>
          </w:p>
        </w:tc>
        <w:tc>
          <w:tcPr>
            <w:tcW w:w="383" w:type="pct"/>
            <w:shd w:val="clear" w:color="auto" w:fill="auto"/>
          </w:tcPr>
          <w:p w:rsidR="003600C3" w:rsidRPr="00B033FB" w:rsidRDefault="003600C3" w:rsidP="00461EF6">
            <w:pPr>
              <w:rPr>
                <w:rFonts w:cs="Arial"/>
                <w:bCs/>
                <w:szCs w:val="22"/>
              </w:rPr>
            </w:pPr>
          </w:p>
        </w:tc>
        <w:tc>
          <w:tcPr>
            <w:tcW w:w="598" w:type="pct"/>
            <w:shd w:val="clear" w:color="auto" w:fill="auto"/>
          </w:tcPr>
          <w:p w:rsidR="003600C3" w:rsidRPr="00B033FB" w:rsidRDefault="003600C3" w:rsidP="00461EF6">
            <w:pPr>
              <w:rPr>
                <w:rFonts w:cs="Arial"/>
                <w:bCs/>
                <w:szCs w:val="22"/>
              </w:rPr>
            </w:pPr>
          </w:p>
        </w:tc>
        <w:tc>
          <w:tcPr>
            <w:tcW w:w="297" w:type="pct"/>
            <w:shd w:val="clear" w:color="auto" w:fill="auto"/>
          </w:tcPr>
          <w:p w:rsidR="003600C3" w:rsidRPr="00B033FB" w:rsidRDefault="003600C3" w:rsidP="00461EF6">
            <w:pPr>
              <w:rPr>
                <w:rFonts w:cs="Arial"/>
                <w:bCs/>
                <w:szCs w:val="22"/>
              </w:rPr>
            </w:pPr>
          </w:p>
        </w:tc>
        <w:tc>
          <w:tcPr>
            <w:tcW w:w="734" w:type="pct"/>
          </w:tcPr>
          <w:p w:rsidR="003600C3" w:rsidRPr="00B033FB" w:rsidRDefault="003600C3" w:rsidP="00461EF6">
            <w:pPr>
              <w:rPr>
                <w:rFonts w:cs="Arial"/>
                <w:bCs/>
                <w:szCs w:val="22"/>
              </w:rPr>
            </w:pPr>
          </w:p>
        </w:tc>
      </w:tr>
      <w:tr w:rsidR="002C172A" w:rsidRPr="00B033FB" w:rsidTr="002C172A">
        <w:trPr>
          <w:cantSplit/>
        </w:trPr>
        <w:tc>
          <w:tcPr>
            <w:tcW w:w="316" w:type="pct"/>
            <w:tcBorders>
              <w:bottom w:val="double" w:sz="4" w:space="0" w:color="auto"/>
            </w:tcBorders>
            <w:vAlign w:val="center"/>
          </w:tcPr>
          <w:p w:rsidR="003600C3" w:rsidRPr="00B033FB" w:rsidRDefault="003600C3" w:rsidP="00461EF6">
            <w:pPr>
              <w:jc w:val="center"/>
              <w:rPr>
                <w:rFonts w:cs="Arial"/>
                <w:bCs/>
                <w:szCs w:val="22"/>
              </w:rPr>
            </w:pPr>
            <w:r w:rsidRPr="00B033FB">
              <w:rPr>
                <w:rFonts w:cs="Arial"/>
                <w:bCs/>
                <w:szCs w:val="22"/>
              </w:rPr>
              <w:t>Dst</w:t>
            </w:r>
          </w:p>
        </w:tc>
        <w:tc>
          <w:tcPr>
            <w:tcW w:w="393" w:type="pct"/>
            <w:tcBorders>
              <w:bottom w:val="double" w:sz="4" w:space="0" w:color="auto"/>
            </w:tcBorders>
          </w:tcPr>
          <w:p w:rsidR="003600C3" w:rsidRPr="00B033FB" w:rsidRDefault="003600C3" w:rsidP="00461EF6">
            <w:pPr>
              <w:rPr>
                <w:rFonts w:cs="Arial"/>
                <w:bCs/>
                <w:szCs w:val="22"/>
              </w:rPr>
            </w:pPr>
          </w:p>
        </w:tc>
        <w:tc>
          <w:tcPr>
            <w:tcW w:w="680" w:type="pct"/>
            <w:tcBorders>
              <w:bottom w:val="double" w:sz="4" w:space="0" w:color="auto"/>
            </w:tcBorders>
          </w:tcPr>
          <w:p w:rsidR="003600C3" w:rsidRPr="00B033FB" w:rsidRDefault="003600C3" w:rsidP="00461EF6">
            <w:pPr>
              <w:rPr>
                <w:rFonts w:cs="Arial"/>
                <w:bCs/>
                <w:szCs w:val="22"/>
              </w:rPr>
            </w:pPr>
          </w:p>
        </w:tc>
        <w:tc>
          <w:tcPr>
            <w:tcW w:w="295" w:type="pct"/>
            <w:tcBorders>
              <w:bottom w:val="double" w:sz="4" w:space="0" w:color="auto"/>
            </w:tcBorders>
          </w:tcPr>
          <w:p w:rsidR="003600C3" w:rsidRPr="00B033FB" w:rsidRDefault="003600C3" w:rsidP="00461EF6">
            <w:pPr>
              <w:rPr>
                <w:rFonts w:cs="Arial"/>
                <w:bCs/>
                <w:szCs w:val="22"/>
              </w:rPr>
            </w:pPr>
          </w:p>
        </w:tc>
        <w:tc>
          <w:tcPr>
            <w:tcW w:w="352" w:type="pct"/>
            <w:tcBorders>
              <w:bottom w:val="double" w:sz="4" w:space="0" w:color="auto"/>
            </w:tcBorders>
          </w:tcPr>
          <w:p w:rsidR="003600C3" w:rsidRPr="00B033FB" w:rsidRDefault="003600C3" w:rsidP="00461EF6">
            <w:pPr>
              <w:rPr>
                <w:rFonts w:cs="Arial"/>
                <w:bCs/>
                <w:szCs w:val="22"/>
              </w:rPr>
            </w:pPr>
          </w:p>
        </w:tc>
        <w:tc>
          <w:tcPr>
            <w:tcW w:w="427" w:type="pct"/>
            <w:tcBorders>
              <w:bottom w:val="double" w:sz="4" w:space="0" w:color="auto"/>
            </w:tcBorders>
          </w:tcPr>
          <w:p w:rsidR="003600C3" w:rsidRPr="00B033FB" w:rsidRDefault="003600C3" w:rsidP="00461EF6">
            <w:pPr>
              <w:rPr>
                <w:rFonts w:cs="Arial"/>
                <w:bCs/>
                <w:szCs w:val="22"/>
              </w:rPr>
            </w:pPr>
          </w:p>
        </w:tc>
        <w:tc>
          <w:tcPr>
            <w:tcW w:w="524" w:type="pct"/>
            <w:tcBorders>
              <w:bottom w:val="double" w:sz="4" w:space="0" w:color="auto"/>
            </w:tcBorders>
          </w:tcPr>
          <w:p w:rsidR="003600C3" w:rsidRPr="00B033FB" w:rsidRDefault="003600C3" w:rsidP="00461EF6">
            <w:pPr>
              <w:rPr>
                <w:rFonts w:cs="Arial"/>
                <w:bCs/>
                <w:szCs w:val="22"/>
              </w:rPr>
            </w:pPr>
          </w:p>
        </w:tc>
        <w:tc>
          <w:tcPr>
            <w:tcW w:w="383" w:type="pct"/>
            <w:tcBorders>
              <w:bottom w:val="double" w:sz="4" w:space="0" w:color="auto"/>
            </w:tcBorders>
            <w:shd w:val="clear" w:color="auto" w:fill="auto"/>
          </w:tcPr>
          <w:p w:rsidR="003600C3" w:rsidRPr="00B033FB" w:rsidRDefault="003600C3" w:rsidP="00461EF6">
            <w:pPr>
              <w:rPr>
                <w:rFonts w:cs="Arial"/>
                <w:bCs/>
                <w:szCs w:val="22"/>
              </w:rPr>
            </w:pPr>
          </w:p>
        </w:tc>
        <w:tc>
          <w:tcPr>
            <w:tcW w:w="598" w:type="pct"/>
            <w:tcBorders>
              <w:bottom w:val="double" w:sz="4" w:space="0" w:color="auto"/>
            </w:tcBorders>
            <w:shd w:val="clear" w:color="auto" w:fill="auto"/>
          </w:tcPr>
          <w:p w:rsidR="003600C3" w:rsidRPr="00B033FB" w:rsidRDefault="003600C3" w:rsidP="00461EF6">
            <w:pPr>
              <w:rPr>
                <w:rFonts w:cs="Arial"/>
                <w:bCs/>
                <w:szCs w:val="22"/>
              </w:rPr>
            </w:pPr>
          </w:p>
        </w:tc>
        <w:tc>
          <w:tcPr>
            <w:tcW w:w="297" w:type="pct"/>
            <w:tcBorders>
              <w:bottom w:val="double" w:sz="4" w:space="0" w:color="auto"/>
            </w:tcBorders>
            <w:shd w:val="clear" w:color="auto" w:fill="auto"/>
          </w:tcPr>
          <w:p w:rsidR="003600C3" w:rsidRPr="00B033FB" w:rsidRDefault="003600C3" w:rsidP="00461EF6">
            <w:pPr>
              <w:rPr>
                <w:rFonts w:cs="Arial"/>
                <w:bCs/>
                <w:szCs w:val="22"/>
              </w:rPr>
            </w:pPr>
          </w:p>
        </w:tc>
        <w:tc>
          <w:tcPr>
            <w:tcW w:w="734" w:type="pct"/>
            <w:tcBorders>
              <w:bottom w:val="double" w:sz="4" w:space="0" w:color="auto"/>
            </w:tcBorders>
          </w:tcPr>
          <w:p w:rsidR="003600C3" w:rsidRPr="00B033FB" w:rsidRDefault="003600C3" w:rsidP="00461EF6">
            <w:pPr>
              <w:rPr>
                <w:rFonts w:cs="Arial"/>
                <w:bCs/>
                <w:szCs w:val="22"/>
              </w:rPr>
            </w:pPr>
          </w:p>
        </w:tc>
      </w:tr>
      <w:tr w:rsidR="00D93AE0" w:rsidRPr="00B033FB" w:rsidTr="002C172A">
        <w:trPr>
          <w:cantSplit/>
        </w:trPr>
        <w:tc>
          <w:tcPr>
            <w:tcW w:w="1389" w:type="pct"/>
            <w:gridSpan w:val="3"/>
            <w:tcBorders>
              <w:top w:val="double" w:sz="4" w:space="0" w:color="auto"/>
              <w:bottom w:val="single" w:sz="4" w:space="0" w:color="auto"/>
            </w:tcBorders>
            <w:vAlign w:val="center"/>
          </w:tcPr>
          <w:p w:rsidR="00BA4A2C" w:rsidRDefault="00330734">
            <w:pPr>
              <w:jc w:val="center"/>
              <w:rPr>
                <w:rFonts w:cs="Arial"/>
                <w:b/>
                <w:bCs/>
                <w:szCs w:val="22"/>
              </w:rPr>
            </w:pPr>
            <w:r w:rsidRPr="00330734">
              <w:rPr>
                <w:rFonts w:cs="Arial"/>
                <w:b/>
                <w:bCs/>
                <w:sz w:val="20"/>
                <w:szCs w:val="22"/>
              </w:rPr>
              <w:t>Total sks</w:t>
            </w:r>
          </w:p>
        </w:tc>
        <w:tc>
          <w:tcPr>
            <w:tcW w:w="295" w:type="pct"/>
            <w:tcBorders>
              <w:top w:val="double" w:sz="4" w:space="0" w:color="auto"/>
              <w:bottom w:val="single" w:sz="4" w:space="0" w:color="auto"/>
            </w:tcBorders>
          </w:tcPr>
          <w:p w:rsidR="003600C3" w:rsidRPr="00B033FB" w:rsidRDefault="003600C3" w:rsidP="00461EF6">
            <w:pPr>
              <w:rPr>
                <w:rFonts w:cs="Arial"/>
                <w:bCs/>
                <w:szCs w:val="22"/>
              </w:rPr>
            </w:pPr>
          </w:p>
        </w:tc>
        <w:tc>
          <w:tcPr>
            <w:tcW w:w="352" w:type="pct"/>
            <w:tcBorders>
              <w:top w:val="double" w:sz="4" w:space="0" w:color="auto"/>
              <w:bottom w:val="single" w:sz="4" w:space="0" w:color="auto"/>
            </w:tcBorders>
          </w:tcPr>
          <w:p w:rsidR="003600C3" w:rsidRPr="00B033FB" w:rsidRDefault="003600C3" w:rsidP="00461EF6">
            <w:pPr>
              <w:rPr>
                <w:rFonts w:cs="Arial"/>
                <w:bCs/>
                <w:szCs w:val="22"/>
              </w:rPr>
            </w:pPr>
          </w:p>
        </w:tc>
        <w:tc>
          <w:tcPr>
            <w:tcW w:w="427" w:type="pct"/>
            <w:tcBorders>
              <w:top w:val="double" w:sz="4" w:space="0" w:color="auto"/>
              <w:bottom w:val="single" w:sz="4" w:space="0" w:color="auto"/>
            </w:tcBorders>
          </w:tcPr>
          <w:p w:rsidR="003600C3" w:rsidRPr="00B033FB" w:rsidRDefault="003600C3" w:rsidP="00461EF6">
            <w:pPr>
              <w:rPr>
                <w:rFonts w:cs="Arial"/>
                <w:bCs/>
                <w:szCs w:val="22"/>
              </w:rPr>
            </w:pPr>
          </w:p>
        </w:tc>
        <w:tc>
          <w:tcPr>
            <w:tcW w:w="524" w:type="pct"/>
            <w:tcBorders>
              <w:top w:val="double" w:sz="4" w:space="0" w:color="auto"/>
              <w:bottom w:val="single" w:sz="4" w:space="0" w:color="auto"/>
            </w:tcBorders>
            <w:shd w:val="horzCross" w:color="auto" w:fill="auto"/>
          </w:tcPr>
          <w:p w:rsidR="003600C3" w:rsidRPr="00B033FB" w:rsidRDefault="003600C3" w:rsidP="00461EF6">
            <w:pPr>
              <w:rPr>
                <w:rFonts w:cs="Arial"/>
                <w:bCs/>
                <w:szCs w:val="22"/>
              </w:rPr>
            </w:pPr>
          </w:p>
        </w:tc>
        <w:tc>
          <w:tcPr>
            <w:tcW w:w="2012" w:type="pct"/>
            <w:gridSpan w:val="4"/>
            <w:tcBorders>
              <w:top w:val="double" w:sz="4" w:space="0" w:color="auto"/>
              <w:bottom w:val="single" w:sz="4" w:space="0" w:color="auto"/>
            </w:tcBorders>
            <w:shd w:val="horzCross" w:color="auto" w:fill="auto"/>
          </w:tcPr>
          <w:p w:rsidR="003600C3" w:rsidRPr="00B033FB" w:rsidRDefault="003600C3" w:rsidP="00461EF6">
            <w:pPr>
              <w:rPr>
                <w:rFonts w:cs="Arial"/>
                <w:bCs/>
                <w:szCs w:val="22"/>
              </w:rPr>
            </w:pPr>
          </w:p>
        </w:tc>
      </w:tr>
    </w:tbl>
    <w:p w:rsidR="00DA4890" w:rsidRPr="00834AFD" w:rsidRDefault="007C5593" w:rsidP="00D93AE0">
      <w:pPr>
        <w:tabs>
          <w:tab w:val="left" w:pos="426"/>
        </w:tabs>
        <w:ind w:left="426" w:hanging="426"/>
        <w:rPr>
          <w:rFonts w:cs="Arial"/>
          <w:bCs/>
          <w:sz w:val="20"/>
          <w:szCs w:val="22"/>
          <w:lang w:val="id-ID"/>
        </w:rPr>
      </w:pPr>
      <w:r>
        <w:rPr>
          <w:rFonts w:cs="Arial"/>
          <w:bCs/>
          <w:sz w:val="20"/>
          <w:szCs w:val="22"/>
        </w:rPr>
        <w:t>(1)</w:t>
      </w:r>
      <w:r w:rsidR="00DA4890" w:rsidRPr="00834AFD">
        <w:rPr>
          <w:rFonts w:cs="Arial"/>
          <w:bCs/>
          <w:sz w:val="20"/>
          <w:szCs w:val="22"/>
        </w:rPr>
        <w:t xml:space="preserve">  </w:t>
      </w:r>
      <w:r w:rsidR="004667DA">
        <w:rPr>
          <w:rFonts w:cs="Arial"/>
          <w:bCs/>
          <w:sz w:val="20"/>
          <w:szCs w:val="22"/>
          <w:lang w:val="id-ID"/>
        </w:rPr>
        <w:tab/>
      </w:r>
      <w:r w:rsidR="00DA4890" w:rsidRPr="00834AFD">
        <w:rPr>
          <w:rFonts w:cs="Arial"/>
          <w:bCs/>
          <w:sz w:val="20"/>
          <w:szCs w:val="22"/>
        </w:rPr>
        <w:t xml:space="preserve">Menurut rujukan </w:t>
      </w:r>
      <w:r w:rsidR="00DA4890" w:rsidRPr="00834AFD">
        <w:rPr>
          <w:rFonts w:cs="Arial"/>
          <w:bCs/>
          <w:i/>
          <w:sz w:val="20"/>
          <w:szCs w:val="22"/>
          <w:lang w:val="id-ID"/>
        </w:rPr>
        <w:t>KERPPA</w:t>
      </w:r>
    </w:p>
    <w:p w:rsidR="00860967" w:rsidRPr="00834AFD" w:rsidRDefault="007C5593" w:rsidP="00D93AE0">
      <w:pPr>
        <w:tabs>
          <w:tab w:val="left" w:pos="426"/>
        </w:tabs>
        <w:ind w:left="426" w:hanging="426"/>
        <w:rPr>
          <w:rFonts w:cs="Arial"/>
          <w:bCs/>
          <w:sz w:val="20"/>
          <w:szCs w:val="22"/>
          <w:lang w:val="id-ID"/>
        </w:rPr>
      </w:pPr>
      <w:r>
        <w:rPr>
          <w:rFonts w:cs="Arial"/>
          <w:bCs/>
          <w:sz w:val="20"/>
          <w:szCs w:val="22"/>
        </w:rPr>
        <w:t>(2)</w:t>
      </w:r>
      <w:r w:rsidR="004667DA">
        <w:rPr>
          <w:rFonts w:cs="Arial"/>
          <w:bCs/>
          <w:sz w:val="20"/>
          <w:szCs w:val="22"/>
          <w:lang w:val="id-ID"/>
        </w:rPr>
        <w:tab/>
      </w:r>
      <w:r w:rsidR="00860967" w:rsidRPr="00834AFD">
        <w:rPr>
          <w:rFonts w:cs="Arial"/>
          <w:bCs/>
          <w:sz w:val="20"/>
          <w:szCs w:val="22"/>
          <w:lang w:val="fi-FI"/>
        </w:rPr>
        <w:t xml:space="preserve">Tuliskan mata kuliah pilihan sebagai mata kuliah pilihan I, mata kuliah pilihan II, </w:t>
      </w:r>
      <w:proofErr w:type="gramStart"/>
      <w:r w:rsidR="00860967" w:rsidRPr="00834AFD">
        <w:rPr>
          <w:rFonts w:cs="Arial"/>
          <w:bCs/>
          <w:sz w:val="20"/>
          <w:szCs w:val="22"/>
          <w:lang w:val="fi-FI"/>
        </w:rPr>
        <w:t>dst</w:t>
      </w:r>
      <w:proofErr w:type="gramEnd"/>
      <w:r w:rsidR="00860967" w:rsidRPr="00834AFD">
        <w:rPr>
          <w:rFonts w:cs="Arial"/>
          <w:bCs/>
          <w:sz w:val="20"/>
          <w:szCs w:val="22"/>
          <w:lang w:val="fi-FI"/>
        </w:rPr>
        <w:t xml:space="preserve">. </w:t>
      </w:r>
      <w:r w:rsidR="00860967" w:rsidRPr="00834AFD">
        <w:rPr>
          <w:rFonts w:cs="Arial"/>
          <w:bCs/>
          <w:sz w:val="20"/>
          <w:szCs w:val="22"/>
        </w:rPr>
        <w:t>(</w:t>
      </w:r>
      <w:proofErr w:type="gramStart"/>
      <w:r w:rsidR="00860967" w:rsidRPr="00834AFD">
        <w:rPr>
          <w:rFonts w:cs="Arial"/>
          <w:bCs/>
          <w:sz w:val="20"/>
          <w:szCs w:val="22"/>
        </w:rPr>
        <w:t>nama-nama</w:t>
      </w:r>
      <w:proofErr w:type="gramEnd"/>
      <w:r w:rsidR="00860967" w:rsidRPr="00834AFD">
        <w:rPr>
          <w:rFonts w:cs="Arial"/>
          <w:bCs/>
          <w:sz w:val="20"/>
          <w:szCs w:val="22"/>
        </w:rPr>
        <w:t xml:space="preserve"> mata kuliah pilihan yang dilaksanakan dicantumkan dalam tabel 5.1.3.)</w:t>
      </w:r>
    </w:p>
    <w:p w:rsidR="003600C3" w:rsidRPr="00834AFD" w:rsidRDefault="007C5593" w:rsidP="00D93AE0">
      <w:pPr>
        <w:tabs>
          <w:tab w:val="left" w:pos="426"/>
        </w:tabs>
        <w:ind w:left="426" w:hanging="426"/>
        <w:jc w:val="left"/>
        <w:rPr>
          <w:rFonts w:cs="Arial"/>
          <w:bCs/>
          <w:sz w:val="20"/>
          <w:szCs w:val="22"/>
          <w:lang w:val="id-ID"/>
        </w:rPr>
      </w:pPr>
      <w:r>
        <w:rPr>
          <w:rFonts w:cs="Arial"/>
          <w:bCs/>
          <w:sz w:val="20"/>
          <w:szCs w:val="22"/>
        </w:rPr>
        <w:t>(3)</w:t>
      </w:r>
      <w:r w:rsidR="003600C3" w:rsidRPr="00834AFD">
        <w:rPr>
          <w:rFonts w:cs="Arial"/>
          <w:bCs/>
          <w:sz w:val="20"/>
          <w:szCs w:val="22"/>
          <w:lang w:val="id-ID"/>
        </w:rPr>
        <w:t xml:space="preserve"> </w:t>
      </w:r>
      <w:r w:rsidR="004667DA">
        <w:rPr>
          <w:rFonts w:cs="Arial"/>
          <w:bCs/>
          <w:sz w:val="20"/>
          <w:szCs w:val="22"/>
          <w:lang w:val="id-ID"/>
        </w:rPr>
        <w:tab/>
      </w:r>
      <w:r w:rsidR="003600C3" w:rsidRPr="00834AFD">
        <w:rPr>
          <w:rFonts w:cs="Arial"/>
          <w:bCs/>
          <w:sz w:val="20"/>
          <w:szCs w:val="22"/>
          <w:lang w:val="id-ID"/>
        </w:rPr>
        <w:t>Beri tanda bintang ** pada mata kuliah yang diwajibkan oleh KERPPA dan bintang *** untuk mata kuliah pilihan</w:t>
      </w:r>
    </w:p>
    <w:p w:rsidR="003600C3" w:rsidRPr="00834AFD" w:rsidRDefault="007C5593" w:rsidP="00D93AE0">
      <w:pPr>
        <w:tabs>
          <w:tab w:val="left" w:pos="426"/>
        </w:tabs>
        <w:ind w:left="426" w:hanging="426"/>
        <w:rPr>
          <w:rFonts w:cs="Arial"/>
          <w:bCs/>
          <w:sz w:val="20"/>
          <w:szCs w:val="22"/>
        </w:rPr>
      </w:pPr>
      <w:r>
        <w:rPr>
          <w:rFonts w:cs="Arial"/>
          <w:bCs/>
          <w:sz w:val="20"/>
          <w:szCs w:val="22"/>
        </w:rPr>
        <w:t>(4)</w:t>
      </w:r>
      <w:r w:rsidR="004667DA">
        <w:rPr>
          <w:rFonts w:cs="Arial"/>
          <w:bCs/>
          <w:sz w:val="20"/>
          <w:szCs w:val="22"/>
          <w:lang w:val="id-ID"/>
        </w:rPr>
        <w:tab/>
      </w:r>
      <w:r w:rsidR="003600C3" w:rsidRPr="00834AFD">
        <w:rPr>
          <w:rFonts w:cs="Arial"/>
          <w:bCs/>
          <w:sz w:val="20"/>
          <w:szCs w:val="22"/>
        </w:rPr>
        <w:t xml:space="preserve">Beri tanda √ pada mata kuliah yang dalam penentuan nilai akhirnya memberikan bobot pada tugas-tugas </w:t>
      </w:r>
      <w:r w:rsidR="007E7A48">
        <w:rPr>
          <w:rFonts w:cs="Arial"/>
          <w:bCs/>
          <w:sz w:val="20"/>
          <w:szCs w:val="22"/>
          <w:lang w:val="id-ID"/>
        </w:rPr>
        <w:t xml:space="preserve">dan studi kasus </w:t>
      </w:r>
      <w:r w:rsidR="003600C3" w:rsidRPr="00834AFD">
        <w:rPr>
          <w:rFonts w:cs="Arial"/>
          <w:bCs/>
          <w:sz w:val="20"/>
          <w:szCs w:val="22"/>
        </w:rPr>
        <w:t>(praktikum/prakt</w:t>
      </w:r>
      <w:r w:rsidR="005C4EED">
        <w:rPr>
          <w:rFonts w:cs="Arial"/>
          <w:bCs/>
          <w:sz w:val="20"/>
          <w:szCs w:val="22"/>
        </w:rPr>
        <w:t>i</w:t>
      </w:r>
      <w:r w:rsidR="003600C3" w:rsidRPr="00834AFD">
        <w:rPr>
          <w:rFonts w:cs="Arial"/>
          <w:bCs/>
          <w:sz w:val="20"/>
          <w:szCs w:val="22"/>
        </w:rPr>
        <w:t>k, PR atau makalah) ≥ 20%.</w:t>
      </w:r>
    </w:p>
    <w:p w:rsidR="00860967" w:rsidRDefault="007C5593" w:rsidP="00D93AE0">
      <w:pPr>
        <w:tabs>
          <w:tab w:val="left" w:pos="426"/>
        </w:tabs>
        <w:ind w:left="426" w:hanging="426"/>
        <w:rPr>
          <w:rFonts w:cs="Arial"/>
          <w:bCs/>
          <w:sz w:val="20"/>
          <w:szCs w:val="22"/>
          <w:lang w:val="id-ID"/>
        </w:rPr>
      </w:pPr>
      <w:r>
        <w:rPr>
          <w:rFonts w:cs="Arial"/>
          <w:bCs/>
          <w:sz w:val="20"/>
          <w:szCs w:val="22"/>
        </w:rPr>
        <w:t>(5)</w:t>
      </w:r>
      <w:r w:rsidR="004667DA">
        <w:rPr>
          <w:rFonts w:cs="Arial"/>
          <w:bCs/>
          <w:sz w:val="20"/>
          <w:szCs w:val="22"/>
          <w:lang w:val="id-ID"/>
        </w:rPr>
        <w:tab/>
      </w:r>
      <w:r w:rsidR="00860967" w:rsidRPr="00834AFD">
        <w:rPr>
          <w:rFonts w:cs="Arial"/>
          <w:bCs/>
          <w:sz w:val="20"/>
          <w:szCs w:val="22"/>
        </w:rPr>
        <w:t xml:space="preserve">Beri tanda √ pada mata kuliah yang dilengkapi dengan deskripsi, silabus, dan atau SAP.  </w:t>
      </w:r>
      <w:proofErr w:type="gramStart"/>
      <w:r w:rsidR="00860967" w:rsidRPr="00834AFD">
        <w:rPr>
          <w:rFonts w:cs="Arial"/>
          <w:bCs/>
          <w:sz w:val="20"/>
          <w:szCs w:val="22"/>
        </w:rPr>
        <w:t>Sediakan dokumen pada saat asesmen lapangan.</w:t>
      </w:r>
      <w:proofErr w:type="gramEnd"/>
    </w:p>
    <w:p w:rsidR="00E525F4" w:rsidRDefault="00E525F4" w:rsidP="00860967">
      <w:pPr>
        <w:ind w:left="990" w:hanging="360"/>
        <w:rPr>
          <w:rFonts w:cs="Arial"/>
          <w:bCs/>
          <w:sz w:val="20"/>
          <w:szCs w:val="22"/>
          <w:lang w:val="id-ID"/>
        </w:rPr>
      </w:pPr>
    </w:p>
    <w:p w:rsidR="007373AB" w:rsidRDefault="007373AB" w:rsidP="007373AB">
      <w:pPr>
        <w:jc w:val="left"/>
        <w:rPr>
          <w:rFonts w:cs="Arial"/>
          <w:bCs/>
          <w:szCs w:val="22"/>
        </w:rPr>
      </w:pPr>
      <w:r>
        <w:rPr>
          <w:rFonts w:cs="Arial"/>
          <w:szCs w:val="22"/>
          <w:lang w:val="sv-SE"/>
        </w:rPr>
        <w:t>5.1.</w:t>
      </w:r>
      <w:r>
        <w:rPr>
          <w:rFonts w:cs="Arial"/>
          <w:szCs w:val="22"/>
          <w:lang w:val="id-ID"/>
        </w:rPr>
        <w:t>3</w:t>
      </w:r>
      <w:r w:rsidR="005C4EED">
        <w:rPr>
          <w:rFonts w:cs="Arial"/>
          <w:szCs w:val="22"/>
        </w:rPr>
        <w:t xml:space="preserve">  </w:t>
      </w:r>
      <w:r w:rsidRPr="00867558">
        <w:rPr>
          <w:rFonts w:cs="Arial"/>
          <w:szCs w:val="22"/>
          <w:lang w:val="sv-SE"/>
        </w:rPr>
        <w:t xml:space="preserve">Jumlah sks </w:t>
      </w:r>
      <w:r w:rsidR="00AA6BC1">
        <w:rPr>
          <w:rFonts w:cs="Arial"/>
          <w:szCs w:val="22"/>
          <w:lang w:val="id-ID"/>
        </w:rPr>
        <w:t>program PPAk</w:t>
      </w:r>
      <w:r w:rsidR="005C4EED">
        <w:rPr>
          <w:rFonts w:cs="Arial"/>
          <w:szCs w:val="22"/>
        </w:rPr>
        <w:t xml:space="preserve"> </w:t>
      </w:r>
      <w:r w:rsidRPr="00867558">
        <w:rPr>
          <w:rFonts w:cs="Arial"/>
          <w:szCs w:val="22"/>
          <w:lang w:val="sv-SE"/>
        </w:rPr>
        <w:t>(minimum untuk kelulusan) :  …  sks</w:t>
      </w:r>
      <w:r w:rsidR="003B7B7B">
        <w:rPr>
          <w:rFonts w:cs="Arial"/>
          <w:bCs/>
          <w:szCs w:val="22"/>
          <w:lang w:val="id-ID"/>
        </w:rPr>
        <w:t>.</w:t>
      </w:r>
    </w:p>
    <w:p w:rsidR="005C4EED" w:rsidRPr="005C4EED" w:rsidRDefault="005C4EED" w:rsidP="007373AB">
      <w:pPr>
        <w:jc w:val="left"/>
        <w:rPr>
          <w:rFonts w:cs="Arial"/>
          <w:bCs/>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4"/>
        <w:gridCol w:w="1064"/>
        <w:gridCol w:w="4230"/>
      </w:tblGrid>
      <w:tr w:rsidR="007373AB" w:rsidRPr="00B50C1A" w:rsidTr="00D93AE0">
        <w:tc>
          <w:tcPr>
            <w:tcW w:w="3094" w:type="dxa"/>
            <w:tcBorders>
              <w:bottom w:val="double" w:sz="2" w:space="0" w:color="auto"/>
            </w:tcBorders>
            <w:shd w:val="clear" w:color="auto" w:fill="auto"/>
            <w:vAlign w:val="center"/>
          </w:tcPr>
          <w:p w:rsidR="00525820" w:rsidRDefault="007373AB">
            <w:pPr>
              <w:jc w:val="center"/>
              <w:rPr>
                <w:rFonts w:cs="Arial"/>
                <w:b/>
                <w:bCs/>
                <w:sz w:val="20"/>
                <w:lang w:val="sv-SE"/>
              </w:rPr>
            </w:pPr>
            <w:r w:rsidRPr="00B50C1A">
              <w:rPr>
                <w:rFonts w:cs="Arial"/>
                <w:b/>
                <w:bCs/>
                <w:sz w:val="20"/>
                <w:lang w:val="sv-SE"/>
              </w:rPr>
              <w:t>Jenis Mata Kuliah</w:t>
            </w:r>
          </w:p>
        </w:tc>
        <w:tc>
          <w:tcPr>
            <w:tcW w:w="1064" w:type="dxa"/>
            <w:tcBorders>
              <w:bottom w:val="double" w:sz="2" w:space="0" w:color="auto"/>
            </w:tcBorders>
            <w:shd w:val="clear" w:color="auto" w:fill="auto"/>
            <w:vAlign w:val="center"/>
          </w:tcPr>
          <w:p w:rsidR="00525820" w:rsidRDefault="00D93AE0">
            <w:pPr>
              <w:jc w:val="center"/>
              <w:rPr>
                <w:rFonts w:cs="Arial"/>
                <w:b/>
                <w:bCs/>
                <w:sz w:val="20"/>
                <w:lang w:val="sv-SE"/>
              </w:rPr>
            </w:pPr>
            <w:r>
              <w:rPr>
                <w:rFonts w:cs="Arial"/>
                <w:b/>
                <w:bCs/>
                <w:sz w:val="20"/>
                <w:lang w:val="id-ID"/>
              </w:rPr>
              <w:t xml:space="preserve">Jumlah </w:t>
            </w:r>
            <w:r w:rsidR="003B7B7B">
              <w:rPr>
                <w:rFonts w:cs="Arial"/>
                <w:b/>
                <w:bCs/>
                <w:sz w:val="20"/>
                <w:lang w:val="id-ID"/>
              </w:rPr>
              <w:t>s</w:t>
            </w:r>
            <w:r w:rsidR="007373AB" w:rsidRPr="00B50C1A">
              <w:rPr>
                <w:rFonts w:cs="Arial"/>
                <w:b/>
                <w:bCs/>
                <w:sz w:val="20"/>
                <w:lang w:val="sv-SE"/>
              </w:rPr>
              <w:t>ks</w:t>
            </w:r>
          </w:p>
        </w:tc>
        <w:tc>
          <w:tcPr>
            <w:tcW w:w="4230" w:type="dxa"/>
            <w:tcBorders>
              <w:bottom w:val="double" w:sz="2" w:space="0" w:color="auto"/>
            </w:tcBorders>
            <w:shd w:val="clear" w:color="auto" w:fill="auto"/>
            <w:vAlign w:val="center"/>
          </w:tcPr>
          <w:p w:rsidR="00525820" w:rsidRDefault="007373AB">
            <w:pPr>
              <w:jc w:val="center"/>
              <w:rPr>
                <w:rFonts w:cs="Arial"/>
                <w:b/>
                <w:bCs/>
                <w:sz w:val="20"/>
                <w:lang w:val="sv-SE"/>
              </w:rPr>
            </w:pPr>
            <w:r w:rsidRPr="00B50C1A">
              <w:rPr>
                <w:rFonts w:cs="Arial"/>
                <w:b/>
                <w:bCs/>
                <w:sz w:val="20"/>
                <w:lang w:val="sv-SE"/>
              </w:rPr>
              <w:t>Keterangan</w:t>
            </w:r>
          </w:p>
        </w:tc>
      </w:tr>
      <w:tr w:rsidR="007373AB" w:rsidRPr="00B50C1A" w:rsidTr="00EA28A2">
        <w:tc>
          <w:tcPr>
            <w:tcW w:w="3094" w:type="dxa"/>
            <w:tcBorders>
              <w:top w:val="double" w:sz="2" w:space="0" w:color="auto"/>
            </w:tcBorders>
          </w:tcPr>
          <w:p w:rsidR="007373AB" w:rsidRPr="00B50C1A" w:rsidRDefault="007373AB" w:rsidP="00EA28A2">
            <w:pPr>
              <w:jc w:val="center"/>
              <w:rPr>
                <w:rFonts w:cs="Arial"/>
                <w:b/>
                <w:bCs/>
                <w:sz w:val="20"/>
                <w:lang w:val="sv-SE"/>
              </w:rPr>
            </w:pPr>
            <w:r w:rsidRPr="00B50C1A">
              <w:rPr>
                <w:rFonts w:cs="Arial"/>
                <w:b/>
                <w:bCs/>
                <w:sz w:val="20"/>
                <w:lang w:val="sv-SE"/>
              </w:rPr>
              <w:t>(1)</w:t>
            </w:r>
          </w:p>
        </w:tc>
        <w:tc>
          <w:tcPr>
            <w:tcW w:w="1064" w:type="dxa"/>
            <w:tcBorders>
              <w:top w:val="double" w:sz="2" w:space="0" w:color="auto"/>
            </w:tcBorders>
          </w:tcPr>
          <w:p w:rsidR="007373AB" w:rsidRPr="00B50C1A" w:rsidRDefault="007373AB" w:rsidP="00EA28A2">
            <w:pPr>
              <w:jc w:val="center"/>
              <w:rPr>
                <w:rFonts w:cs="Arial"/>
                <w:b/>
                <w:bCs/>
                <w:sz w:val="20"/>
                <w:lang w:val="sv-SE"/>
              </w:rPr>
            </w:pPr>
            <w:r w:rsidRPr="00B50C1A">
              <w:rPr>
                <w:rFonts w:cs="Arial"/>
                <w:b/>
                <w:bCs/>
                <w:sz w:val="20"/>
                <w:lang w:val="sv-SE"/>
              </w:rPr>
              <w:t>(2)</w:t>
            </w:r>
          </w:p>
        </w:tc>
        <w:tc>
          <w:tcPr>
            <w:tcW w:w="4230" w:type="dxa"/>
            <w:tcBorders>
              <w:top w:val="double" w:sz="2" w:space="0" w:color="auto"/>
            </w:tcBorders>
          </w:tcPr>
          <w:p w:rsidR="007373AB" w:rsidRPr="00B50C1A" w:rsidRDefault="007373AB" w:rsidP="00EA28A2">
            <w:pPr>
              <w:jc w:val="center"/>
              <w:rPr>
                <w:rFonts w:cs="Arial"/>
                <w:b/>
                <w:bCs/>
                <w:sz w:val="20"/>
                <w:lang w:val="sv-SE"/>
              </w:rPr>
            </w:pPr>
            <w:r w:rsidRPr="00B50C1A">
              <w:rPr>
                <w:rFonts w:cs="Arial"/>
                <w:b/>
                <w:bCs/>
                <w:sz w:val="20"/>
                <w:lang w:val="sv-SE"/>
              </w:rPr>
              <w:t>(3)</w:t>
            </w:r>
          </w:p>
        </w:tc>
      </w:tr>
      <w:tr w:rsidR="007373AB" w:rsidRPr="00B50C1A" w:rsidTr="00EA28A2">
        <w:tc>
          <w:tcPr>
            <w:tcW w:w="3094" w:type="dxa"/>
          </w:tcPr>
          <w:p w:rsidR="007373AB" w:rsidRPr="00BC78D3" w:rsidRDefault="007373AB" w:rsidP="00EA28A2">
            <w:pPr>
              <w:jc w:val="left"/>
              <w:rPr>
                <w:rFonts w:cs="Arial"/>
                <w:bCs/>
                <w:szCs w:val="22"/>
                <w:lang w:val="id-ID"/>
              </w:rPr>
            </w:pPr>
            <w:r w:rsidRPr="00B50C1A">
              <w:rPr>
                <w:rFonts w:cs="Arial"/>
                <w:bCs/>
                <w:szCs w:val="22"/>
                <w:lang w:val="sv-SE"/>
              </w:rPr>
              <w:t xml:space="preserve">Mata </w:t>
            </w:r>
            <w:r w:rsidR="005C4EED">
              <w:rPr>
                <w:rFonts w:cs="Arial"/>
                <w:bCs/>
                <w:szCs w:val="22"/>
                <w:lang w:val="sv-SE"/>
              </w:rPr>
              <w:t>k</w:t>
            </w:r>
            <w:r w:rsidRPr="00B50C1A">
              <w:rPr>
                <w:rFonts w:cs="Arial"/>
                <w:bCs/>
                <w:szCs w:val="22"/>
                <w:lang w:val="sv-SE"/>
              </w:rPr>
              <w:t xml:space="preserve">uliah </w:t>
            </w:r>
            <w:r w:rsidR="005C4EED">
              <w:rPr>
                <w:rFonts w:cs="Arial"/>
                <w:bCs/>
                <w:szCs w:val="22"/>
                <w:lang w:val="sv-SE"/>
              </w:rPr>
              <w:t>p</w:t>
            </w:r>
            <w:r w:rsidRPr="00B50C1A">
              <w:rPr>
                <w:rFonts w:cs="Arial"/>
                <w:bCs/>
                <w:szCs w:val="22"/>
                <w:lang w:val="sv-SE"/>
              </w:rPr>
              <w:t>ilihan</w:t>
            </w:r>
            <w:r>
              <w:rPr>
                <w:rFonts w:cs="Arial"/>
                <w:bCs/>
                <w:szCs w:val="22"/>
                <w:lang w:val="id-ID"/>
              </w:rPr>
              <w:t xml:space="preserve"> yang disediakan</w:t>
            </w:r>
          </w:p>
        </w:tc>
        <w:tc>
          <w:tcPr>
            <w:tcW w:w="1064" w:type="dxa"/>
          </w:tcPr>
          <w:p w:rsidR="007373AB" w:rsidRPr="00B50C1A" w:rsidRDefault="007373AB" w:rsidP="00EA28A2">
            <w:pPr>
              <w:jc w:val="left"/>
              <w:rPr>
                <w:rFonts w:cs="Arial"/>
                <w:bCs/>
                <w:szCs w:val="22"/>
                <w:lang w:val="sv-SE"/>
              </w:rPr>
            </w:pPr>
          </w:p>
        </w:tc>
        <w:tc>
          <w:tcPr>
            <w:tcW w:w="4230" w:type="dxa"/>
          </w:tcPr>
          <w:p w:rsidR="007373AB" w:rsidRPr="00B50C1A" w:rsidRDefault="007373AB" w:rsidP="00EA28A2">
            <w:pPr>
              <w:jc w:val="left"/>
              <w:rPr>
                <w:rFonts w:cs="Arial"/>
                <w:bCs/>
                <w:szCs w:val="22"/>
                <w:lang w:val="sv-SE"/>
              </w:rPr>
            </w:pPr>
          </w:p>
        </w:tc>
      </w:tr>
      <w:tr w:rsidR="007373AB" w:rsidRPr="00B50C1A" w:rsidTr="002C172A">
        <w:tc>
          <w:tcPr>
            <w:tcW w:w="3094" w:type="dxa"/>
            <w:tcBorders>
              <w:bottom w:val="double" w:sz="4" w:space="0" w:color="auto"/>
            </w:tcBorders>
          </w:tcPr>
          <w:p w:rsidR="007373AB" w:rsidRPr="00BC78D3" w:rsidRDefault="007373AB" w:rsidP="003B7B7B">
            <w:pPr>
              <w:jc w:val="left"/>
              <w:rPr>
                <w:rFonts w:cs="Arial"/>
                <w:bCs/>
                <w:szCs w:val="22"/>
                <w:lang w:val="id-ID"/>
              </w:rPr>
            </w:pPr>
            <w:r>
              <w:rPr>
                <w:rFonts w:cs="Arial"/>
                <w:bCs/>
                <w:szCs w:val="22"/>
                <w:lang w:val="id-ID"/>
              </w:rPr>
              <w:t>M</w:t>
            </w:r>
            <w:r w:rsidR="003B7B7B">
              <w:rPr>
                <w:rFonts w:cs="Arial"/>
                <w:bCs/>
                <w:szCs w:val="22"/>
                <w:lang w:val="id-ID"/>
              </w:rPr>
              <w:t>ata kuliah pilihan</w:t>
            </w:r>
            <w:r>
              <w:rPr>
                <w:rFonts w:cs="Arial"/>
                <w:bCs/>
                <w:szCs w:val="22"/>
                <w:lang w:val="id-ID"/>
              </w:rPr>
              <w:t xml:space="preserve"> yang wajib diambil</w:t>
            </w:r>
          </w:p>
        </w:tc>
        <w:tc>
          <w:tcPr>
            <w:tcW w:w="1064" w:type="dxa"/>
            <w:tcBorders>
              <w:bottom w:val="double" w:sz="4" w:space="0" w:color="auto"/>
            </w:tcBorders>
          </w:tcPr>
          <w:p w:rsidR="007373AB" w:rsidRPr="00B50C1A" w:rsidRDefault="007373AB" w:rsidP="00EA28A2">
            <w:pPr>
              <w:jc w:val="left"/>
              <w:rPr>
                <w:rFonts w:cs="Arial"/>
                <w:bCs/>
                <w:szCs w:val="22"/>
                <w:lang w:val="sv-SE"/>
              </w:rPr>
            </w:pPr>
          </w:p>
        </w:tc>
        <w:tc>
          <w:tcPr>
            <w:tcW w:w="4230" w:type="dxa"/>
            <w:tcBorders>
              <w:bottom w:val="double" w:sz="4" w:space="0" w:color="auto"/>
            </w:tcBorders>
          </w:tcPr>
          <w:p w:rsidR="007373AB" w:rsidRPr="00B50C1A" w:rsidRDefault="007373AB" w:rsidP="00EA28A2">
            <w:pPr>
              <w:jc w:val="left"/>
              <w:rPr>
                <w:rFonts w:cs="Arial"/>
                <w:bCs/>
                <w:szCs w:val="22"/>
                <w:lang w:val="sv-SE"/>
              </w:rPr>
            </w:pPr>
          </w:p>
        </w:tc>
      </w:tr>
      <w:tr w:rsidR="007373AB" w:rsidRPr="00B50C1A" w:rsidTr="002C172A">
        <w:tc>
          <w:tcPr>
            <w:tcW w:w="3094" w:type="dxa"/>
            <w:tcBorders>
              <w:top w:val="double" w:sz="4" w:space="0" w:color="auto"/>
            </w:tcBorders>
          </w:tcPr>
          <w:p w:rsidR="002A0163" w:rsidRDefault="0061116D">
            <w:pPr>
              <w:jc w:val="center"/>
              <w:rPr>
                <w:rFonts w:cs="Arial"/>
                <w:b/>
                <w:bCs/>
                <w:szCs w:val="22"/>
                <w:lang w:val="id-ID"/>
              </w:rPr>
            </w:pPr>
            <w:r w:rsidRPr="0061116D">
              <w:rPr>
                <w:rFonts w:cs="Arial"/>
                <w:b/>
                <w:bCs/>
                <w:szCs w:val="22"/>
                <w:lang w:val="id-ID"/>
              </w:rPr>
              <w:t>Total</w:t>
            </w:r>
          </w:p>
        </w:tc>
        <w:tc>
          <w:tcPr>
            <w:tcW w:w="1064" w:type="dxa"/>
            <w:tcBorders>
              <w:top w:val="double" w:sz="4" w:space="0" w:color="auto"/>
            </w:tcBorders>
          </w:tcPr>
          <w:p w:rsidR="007373AB" w:rsidRPr="00B50C1A" w:rsidRDefault="007373AB" w:rsidP="00EA28A2">
            <w:pPr>
              <w:jc w:val="left"/>
              <w:rPr>
                <w:rFonts w:cs="Arial"/>
                <w:bCs/>
                <w:szCs w:val="22"/>
                <w:lang w:val="sv-SE"/>
              </w:rPr>
            </w:pPr>
          </w:p>
        </w:tc>
        <w:tc>
          <w:tcPr>
            <w:tcW w:w="4230" w:type="dxa"/>
            <w:tcBorders>
              <w:top w:val="double" w:sz="4" w:space="0" w:color="auto"/>
            </w:tcBorders>
            <w:shd w:val="horzCross" w:color="auto" w:fill="auto"/>
          </w:tcPr>
          <w:p w:rsidR="007373AB" w:rsidRPr="00B50C1A" w:rsidRDefault="007373AB" w:rsidP="00EA28A2">
            <w:pPr>
              <w:jc w:val="left"/>
              <w:rPr>
                <w:rFonts w:cs="Arial"/>
                <w:bCs/>
                <w:szCs w:val="22"/>
                <w:lang w:val="sv-SE"/>
              </w:rPr>
            </w:pPr>
          </w:p>
        </w:tc>
      </w:tr>
    </w:tbl>
    <w:p w:rsidR="007373AB" w:rsidRDefault="007373AB" w:rsidP="007373AB">
      <w:pPr>
        <w:jc w:val="left"/>
        <w:rPr>
          <w:rFonts w:cs="Arial"/>
          <w:bCs/>
          <w:szCs w:val="22"/>
          <w:lang w:val="id-ID"/>
        </w:rPr>
      </w:pPr>
    </w:p>
    <w:p w:rsidR="003B7B7B" w:rsidRDefault="003B7B7B" w:rsidP="007E7A48">
      <w:pPr>
        <w:rPr>
          <w:rFonts w:cs="Arial"/>
          <w:bCs/>
          <w:szCs w:val="22"/>
          <w:lang w:val="id-ID"/>
        </w:rPr>
      </w:pPr>
      <w:r w:rsidRPr="00B033FB">
        <w:rPr>
          <w:rFonts w:cs="Arial"/>
          <w:bCs/>
          <w:szCs w:val="22"/>
        </w:rPr>
        <w:t xml:space="preserve">Tuliskan </w:t>
      </w:r>
      <w:r w:rsidRPr="001F1BF6">
        <w:rPr>
          <w:rFonts w:cs="Arial"/>
          <w:bCs/>
          <w:szCs w:val="22"/>
        </w:rPr>
        <w:t>mata kuliah pilihan</w:t>
      </w:r>
      <w:r w:rsidR="005C4EED">
        <w:rPr>
          <w:rFonts w:cs="Arial"/>
          <w:bCs/>
          <w:szCs w:val="22"/>
        </w:rPr>
        <w:t xml:space="preserve"> </w:t>
      </w:r>
      <w:r w:rsidRPr="001F1BF6">
        <w:rPr>
          <w:rFonts w:cs="Arial"/>
          <w:b/>
          <w:bCs/>
          <w:szCs w:val="22"/>
        </w:rPr>
        <w:t>yang dilaksanakan</w:t>
      </w:r>
      <w:r w:rsidRPr="00B033FB">
        <w:rPr>
          <w:rFonts w:cs="Arial"/>
          <w:bCs/>
          <w:szCs w:val="22"/>
        </w:rPr>
        <w:t xml:space="preserve"> dalam tiga tahun terakhir, pada tabel berikut:</w:t>
      </w:r>
    </w:p>
    <w:tbl>
      <w:tblPr>
        <w:tblW w:w="9453" w:type="dxa"/>
        <w:jc w:val="center"/>
        <w:tblInd w:w="-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3"/>
        <w:gridCol w:w="1346"/>
        <w:gridCol w:w="4608"/>
        <w:gridCol w:w="1576"/>
      </w:tblGrid>
      <w:tr w:rsidR="003B7B7B" w:rsidRPr="00B033FB" w:rsidTr="00917A40">
        <w:trPr>
          <w:cantSplit/>
          <w:trHeight w:val="207"/>
          <w:jc w:val="center"/>
        </w:trPr>
        <w:tc>
          <w:tcPr>
            <w:tcW w:w="1333" w:type="dxa"/>
            <w:tcBorders>
              <w:bottom w:val="double" w:sz="4" w:space="0" w:color="auto"/>
            </w:tcBorders>
            <w:shd w:val="clear" w:color="auto" w:fill="auto"/>
            <w:vAlign w:val="center"/>
          </w:tcPr>
          <w:p w:rsidR="003B7B7B" w:rsidRPr="00B033FB" w:rsidRDefault="003B7B7B" w:rsidP="009B77A6">
            <w:pPr>
              <w:jc w:val="left"/>
              <w:rPr>
                <w:rFonts w:cs="Arial"/>
                <w:b/>
                <w:bCs/>
                <w:sz w:val="18"/>
                <w:szCs w:val="22"/>
              </w:rPr>
            </w:pPr>
            <w:r>
              <w:rPr>
                <w:rFonts w:cs="Arial"/>
                <w:b/>
                <w:bCs/>
                <w:sz w:val="18"/>
                <w:szCs w:val="22"/>
              </w:rPr>
              <w:t>Semes</w:t>
            </w:r>
            <w:r w:rsidRPr="00B033FB">
              <w:rPr>
                <w:rFonts w:cs="Arial"/>
                <w:b/>
                <w:bCs/>
                <w:sz w:val="18"/>
                <w:szCs w:val="22"/>
              </w:rPr>
              <w:t>ter</w:t>
            </w:r>
          </w:p>
        </w:tc>
        <w:tc>
          <w:tcPr>
            <w:tcW w:w="933" w:type="dxa"/>
            <w:tcBorders>
              <w:bottom w:val="double" w:sz="4" w:space="0" w:color="auto"/>
            </w:tcBorders>
            <w:shd w:val="clear" w:color="auto" w:fill="auto"/>
            <w:vAlign w:val="center"/>
          </w:tcPr>
          <w:p w:rsidR="003B7B7B" w:rsidRPr="00B033FB" w:rsidRDefault="003B7B7B" w:rsidP="009B77A6">
            <w:pPr>
              <w:jc w:val="center"/>
              <w:rPr>
                <w:rFonts w:cs="Arial"/>
                <w:b/>
                <w:bCs/>
                <w:sz w:val="18"/>
                <w:szCs w:val="22"/>
              </w:rPr>
            </w:pPr>
            <w:r w:rsidRPr="00B033FB">
              <w:rPr>
                <w:rFonts w:cs="Arial"/>
                <w:b/>
                <w:bCs/>
                <w:sz w:val="18"/>
                <w:szCs w:val="22"/>
              </w:rPr>
              <w:t>Kode MK</w:t>
            </w:r>
          </w:p>
        </w:tc>
        <w:tc>
          <w:tcPr>
            <w:tcW w:w="3195" w:type="dxa"/>
            <w:tcBorders>
              <w:bottom w:val="double" w:sz="4" w:space="0" w:color="auto"/>
            </w:tcBorders>
            <w:shd w:val="clear" w:color="auto" w:fill="auto"/>
            <w:vAlign w:val="center"/>
          </w:tcPr>
          <w:p w:rsidR="003B7B7B" w:rsidRPr="00B033FB" w:rsidRDefault="003B7B7B" w:rsidP="009B77A6">
            <w:pPr>
              <w:jc w:val="center"/>
              <w:rPr>
                <w:rFonts w:cs="Arial"/>
                <w:b/>
                <w:bCs/>
                <w:sz w:val="18"/>
                <w:szCs w:val="22"/>
              </w:rPr>
            </w:pPr>
            <w:r>
              <w:rPr>
                <w:rFonts w:cs="Arial"/>
                <w:b/>
                <w:bCs/>
                <w:sz w:val="18"/>
                <w:szCs w:val="22"/>
              </w:rPr>
              <w:t>Nama MK (P</w:t>
            </w:r>
            <w:r w:rsidRPr="00B033FB">
              <w:rPr>
                <w:rFonts w:cs="Arial"/>
                <w:b/>
                <w:bCs/>
                <w:sz w:val="18"/>
                <w:szCs w:val="22"/>
              </w:rPr>
              <w:t>ilihan)</w:t>
            </w:r>
          </w:p>
        </w:tc>
        <w:tc>
          <w:tcPr>
            <w:tcW w:w="1093" w:type="dxa"/>
            <w:tcBorders>
              <w:bottom w:val="double" w:sz="4" w:space="0" w:color="auto"/>
            </w:tcBorders>
            <w:shd w:val="clear" w:color="auto" w:fill="auto"/>
            <w:vAlign w:val="center"/>
          </w:tcPr>
          <w:p w:rsidR="003B7B7B" w:rsidRPr="00B033FB" w:rsidRDefault="003B7B7B" w:rsidP="009B77A6">
            <w:pPr>
              <w:jc w:val="center"/>
              <w:rPr>
                <w:rFonts w:cs="Arial"/>
                <w:b/>
                <w:bCs/>
                <w:sz w:val="18"/>
                <w:szCs w:val="22"/>
              </w:rPr>
            </w:pPr>
            <w:r w:rsidRPr="00B033FB">
              <w:rPr>
                <w:rFonts w:cs="Arial"/>
                <w:b/>
                <w:bCs/>
                <w:sz w:val="18"/>
                <w:szCs w:val="22"/>
              </w:rPr>
              <w:t>Bobot sks</w:t>
            </w:r>
          </w:p>
        </w:tc>
      </w:tr>
      <w:tr w:rsidR="003B7B7B" w:rsidRPr="00B033FB" w:rsidTr="00917A40">
        <w:trPr>
          <w:cantSplit/>
          <w:trHeight w:val="215"/>
          <w:jc w:val="center"/>
        </w:trPr>
        <w:tc>
          <w:tcPr>
            <w:tcW w:w="1333" w:type="dxa"/>
            <w:tcBorders>
              <w:top w:val="double" w:sz="4" w:space="0" w:color="auto"/>
            </w:tcBorders>
            <w:vAlign w:val="center"/>
          </w:tcPr>
          <w:p w:rsidR="003B7B7B" w:rsidRPr="00B033FB" w:rsidRDefault="003B7B7B" w:rsidP="009B77A6">
            <w:pPr>
              <w:jc w:val="center"/>
              <w:rPr>
                <w:rFonts w:cs="Arial"/>
                <w:b/>
                <w:bCs/>
                <w:sz w:val="18"/>
                <w:szCs w:val="18"/>
              </w:rPr>
            </w:pPr>
            <w:r w:rsidRPr="00B033FB">
              <w:rPr>
                <w:rFonts w:cs="Arial"/>
                <w:b/>
                <w:bCs/>
                <w:sz w:val="18"/>
                <w:szCs w:val="18"/>
              </w:rPr>
              <w:t>(1)</w:t>
            </w:r>
          </w:p>
        </w:tc>
        <w:tc>
          <w:tcPr>
            <w:tcW w:w="933" w:type="dxa"/>
            <w:tcBorders>
              <w:top w:val="double" w:sz="4" w:space="0" w:color="auto"/>
            </w:tcBorders>
            <w:vAlign w:val="center"/>
          </w:tcPr>
          <w:p w:rsidR="003B7B7B" w:rsidRPr="00B033FB" w:rsidRDefault="003B7B7B" w:rsidP="009B77A6">
            <w:pPr>
              <w:jc w:val="center"/>
              <w:rPr>
                <w:rFonts w:cs="Arial"/>
                <w:b/>
                <w:bCs/>
                <w:sz w:val="18"/>
                <w:szCs w:val="18"/>
              </w:rPr>
            </w:pPr>
            <w:r w:rsidRPr="00B033FB">
              <w:rPr>
                <w:rFonts w:cs="Arial"/>
                <w:b/>
                <w:bCs/>
                <w:sz w:val="18"/>
                <w:szCs w:val="18"/>
              </w:rPr>
              <w:t>(2)</w:t>
            </w:r>
          </w:p>
        </w:tc>
        <w:tc>
          <w:tcPr>
            <w:tcW w:w="3195" w:type="dxa"/>
            <w:tcBorders>
              <w:top w:val="double" w:sz="4" w:space="0" w:color="auto"/>
            </w:tcBorders>
            <w:vAlign w:val="center"/>
          </w:tcPr>
          <w:p w:rsidR="003B7B7B" w:rsidRPr="00B033FB" w:rsidRDefault="003B7B7B" w:rsidP="009B77A6">
            <w:pPr>
              <w:jc w:val="center"/>
              <w:rPr>
                <w:rFonts w:cs="Arial"/>
                <w:b/>
                <w:bCs/>
                <w:sz w:val="18"/>
                <w:szCs w:val="18"/>
              </w:rPr>
            </w:pPr>
            <w:r w:rsidRPr="00B033FB">
              <w:rPr>
                <w:rFonts w:cs="Arial"/>
                <w:b/>
                <w:bCs/>
                <w:sz w:val="18"/>
                <w:szCs w:val="18"/>
              </w:rPr>
              <w:t>(3)</w:t>
            </w:r>
          </w:p>
        </w:tc>
        <w:tc>
          <w:tcPr>
            <w:tcW w:w="1093" w:type="dxa"/>
            <w:tcBorders>
              <w:top w:val="double" w:sz="4" w:space="0" w:color="auto"/>
            </w:tcBorders>
            <w:vAlign w:val="center"/>
          </w:tcPr>
          <w:p w:rsidR="003B7B7B" w:rsidRPr="00B033FB" w:rsidRDefault="003B7B7B" w:rsidP="009B77A6">
            <w:pPr>
              <w:jc w:val="center"/>
              <w:rPr>
                <w:rFonts w:cs="Arial"/>
                <w:b/>
                <w:bCs/>
                <w:sz w:val="18"/>
                <w:szCs w:val="18"/>
              </w:rPr>
            </w:pPr>
            <w:r w:rsidRPr="00B033FB">
              <w:rPr>
                <w:rFonts w:cs="Arial"/>
                <w:b/>
                <w:bCs/>
                <w:sz w:val="18"/>
                <w:szCs w:val="18"/>
              </w:rPr>
              <w:t>(4)</w:t>
            </w:r>
          </w:p>
        </w:tc>
      </w:tr>
      <w:tr w:rsidR="003B7B7B" w:rsidRPr="00B033FB" w:rsidTr="009B77A6">
        <w:trPr>
          <w:cantSplit/>
          <w:jc w:val="center"/>
        </w:trPr>
        <w:tc>
          <w:tcPr>
            <w:tcW w:w="1333" w:type="dxa"/>
            <w:vAlign w:val="center"/>
          </w:tcPr>
          <w:p w:rsidR="003B7B7B" w:rsidRPr="00B033FB" w:rsidRDefault="003B7B7B" w:rsidP="009B77A6">
            <w:pPr>
              <w:jc w:val="center"/>
              <w:rPr>
                <w:rFonts w:cs="Arial"/>
                <w:bCs/>
                <w:szCs w:val="22"/>
              </w:rPr>
            </w:pPr>
          </w:p>
        </w:tc>
        <w:tc>
          <w:tcPr>
            <w:tcW w:w="933" w:type="dxa"/>
          </w:tcPr>
          <w:p w:rsidR="003B7B7B" w:rsidRPr="00B033FB" w:rsidRDefault="003B7B7B" w:rsidP="009B77A6">
            <w:pPr>
              <w:rPr>
                <w:rFonts w:cs="Arial"/>
                <w:bCs/>
                <w:szCs w:val="22"/>
              </w:rPr>
            </w:pPr>
          </w:p>
        </w:tc>
        <w:tc>
          <w:tcPr>
            <w:tcW w:w="3195" w:type="dxa"/>
          </w:tcPr>
          <w:p w:rsidR="003B7B7B" w:rsidRPr="00B033FB" w:rsidRDefault="003B7B7B" w:rsidP="009B77A6">
            <w:pPr>
              <w:rPr>
                <w:rFonts w:cs="Arial"/>
                <w:bCs/>
                <w:szCs w:val="22"/>
              </w:rPr>
            </w:pPr>
          </w:p>
        </w:tc>
        <w:tc>
          <w:tcPr>
            <w:tcW w:w="1093" w:type="dxa"/>
          </w:tcPr>
          <w:p w:rsidR="003B7B7B" w:rsidRPr="00B033FB" w:rsidRDefault="003B7B7B" w:rsidP="009B77A6">
            <w:pPr>
              <w:rPr>
                <w:rFonts w:cs="Arial"/>
                <w:bCs/>
                <w:szCs w:val="22"/>
              </w:rPr>
            </w:pPr>
          </w:p>
        </w:tc>
      </w:tr>
      <w:tr w:rsidR="003B7B7B" w:rsidRPr="00B033FB" w:rsidTr="009B77A6">
        <w:trPr>
          <w:cantSplit/>
          <w:jc w:val="center"/>
        </w:trPr>
        <w:tc>
          <w:tcPr>
            <w:tcW w:w="1333" w:type="dxa"/>
            <w:vAlign w:val="center"/>
          </w:tcPr>
          <w:p w:rsidR="003B7B7B" w:rsidRPr="00B033FB" w:rsidRDefault="003B7B7B" w:rsidP="009B77A6">
            <w:pPr>
              <w:jc w:val="center"/>
              <w:rPr>
                <w:rFonts w:cs="Arial"/>
                <w:bCs/>
                <w:szCs w:val="22"/>
              </w:rPr>
            </w:pPr>
          </w:p>
        </w:tc>
        <w:tc>
          <w:tcPr>
            <w:tcW w:w="933" w:type="dxa"/>
          </w:tcPr>
          <w:p w:rsidR="003B7B7B" w:rsidRPr="00B033FB" w:rsidRDefault="003B7B7B" w:rsidP="009B77A6">
            <w:pPr>
              <w:rPr>
                <w:rFonts w:cs="Arial"/>
                <w:bCs/>
                <w:szCs w:val="22"/>
              </w:rPr>
            </w:pPr>
          </w:p>
        </w:tc>
        <w:tc>
          <w:tcPr>
            <w:tcW w:w="3195" w:type="dxa"/>
          </w:tcPr>
          <w:p w:rsidR="003B7B7B" w:rsidRPr="00B033FB" w:rsidRDefault="003B7B7B" w:rsidP="009B77A6">
            <w:pPr>
              <w:rPr>
                <w:rFonts w:cs="Arial"/>
                <w:bCs/>
                <w:szCs w:val="22"/>
              </w:rPr>
            </w:pPr>
          </w:p>
        </w:tc>
        <w:tc>
          <w:tcPr>
            <w:tcW w:w="1093" w:type="dxa"/>
          </w:tcPr>
          <w:p w:rsidR="003B7B7B" w:rsidRPr="00B033FB" w:rsidRDefault="003B7B7B" w:rsidP="009B77A6">
            <w:pPr>
              <w:rPr>
                <w:rFonts w:cs="Arial"/>
                <w:bCs/>
                <w:szCs w:val="22"/>
              </w:rPr>
            </w:pPr>
          </w:p>
        </w:tc>
      </w:tr>
      <w:tr w:rsidR="003B7B7B" w:rsidRPr="00B033FB" w:rsidTr="009B77A6">
        <w:trPr>
          <w:cantSplit/>
          <w:jc w:val="center"/>
        </w:trPr>
        <w:tc>
          <w:tcPr>
            <w:tcW w:w="1333" w:type="dxa"/>
            <w:tcBorders>
              <w:bottom w:val="double" w:sz="4" w:space="0" w:color="auto"/>
            </w:tcBorders>
            <w:vAlign w:val="center"/>
          </w:tcPr>
          <w:p w:rsidR="003B7B7B" w:rsidRPr="00B033FB" w:rsidRDefault="003B7B7B" w:rsidP="009B77A6">
            <w:pPr>
              <w:jc w:val="center"/>
              <w:rPr>
                <w:rFonts w:cs="Arial"/>
                <w:bCs/>
                <w:szCs w:val="22"/>
              </w:rPr>
            </w:pPr>
          </w:p>
        </w:tc>
        <w:tc>
          <w:tcPr>
            <w:tcW w:w="933" w:type="dxa"/>
            <w:tcBorders>
              <w:bottom w:val="double" w:sz="4" w:space="0" w:color="auto"/>
            </w:tcBorders>
          </w:tcPr>
          <w:p w:rsidR="003B7B7B" w:rsidRPr="00B033FB" w:rsidRDefault="003B7B7B" w:rsidP="009B77A6">
            <w:pPr>
              <w:rPr>
                <w:rFonts w:cs="Arial"/>
                <w:bCs/>
                <w:szCs w:val="22"/>
              </w:rPr>
            </w:pPr>
          </w:p>
        </w:tc>
        <w:tc>
          <w:tcPr>
            <w:tcW w:w="3195" w:type="dxa"/>
            <w:tcBorders>
              <w:bottom w:val="double" w:sz="4" w:space="0" w:color="auto"/>
            </w:tcBorders>
          </w:tcPr>
          <w:p w:rsidR="003B7B7B" w:rsidRPr="00B033FB" w:rsidRDefault="003B7B7B" w:rsidP="009B77A6">
            <w:pPr>
              <w:rPr>
                <w:rFonts w:cs="Arial"/>
                <w:bCs/>
                <w:szCs w:val="22"/>
              </w:rPr>
            </w:pPr>
          </w:p>
        </w:tc>
        <w:tc>
          <w:tcPr>
            <w:tcW w:w="1093" w:type="dxa"/>
            <w:tcBorders>
              <w:bottom w:val="double" w:sz="4" w:space="0" w:color="auto"/>
            </w:tcBorders>
          </w:tcPr>
          <w:p w:rsidR="003B7B7B" w:rsidRPr="00B033FB" w:rsidRDefault="003B7B7B" w:rsidP="009B77A6">
            <w:pPr>
              <w:rPr>
                <w:rFonts w:cs="Arial"/>
                <w:bCs/>
                <w:szCs w:val="22"/>
              </w:rPr>
            </w:pPr>
          </w:p>
        </w:tc>
      </w:tr>
      <w:tr w:rsidR="003B7B7B" w:rsidRPr="00B033FB" w:rsidTr="009B77A6">
        <w:trPr>
          <w:cantSplit/>
          <w:jc w:val="center"/>
        </w:trPr>
        <w:tc>
          <w:tcPr>
            <w:tcW w:w="5461" w:type="dxa"/>
            <w:gridSpan w:val="3"/>
            <w:tcBorders>
              <w:top w:val="double" w:sz="4" w:space="0" w:color="auto"/>
              <w:bottom w:val="single" w:sz="4" w:space="0" w:color="auto"/>
            </w:tcBorders>
            <w:vAlign w:val="center"/>
          </w:tcPr>
          <w:p w:rsidR="002A0163" w:rsidRDefault="0061116D">
            <w:pPr>
              <w:jc w:val="center"/>
              <w:rPr>
                <w:rFonts w:cs="Arial"/>
                <w:b/>
                <w:bCs/>
                <w:szCs w:val="22"/>
              </w:rPr>
            </w:pPr>
            <w:r w:rsidRPr="0061116D">
              <w:rPr>
                <w:rFonts w:cs="Arial"/>
                <w:b/>
                <w:bCs/>
                <w:szCs w:val="22"/>
              </w:rPr>
              <w:t>Total sks</w:t>
            </w:r>
          </w:p>
        </w:tc>
        <w:tc>
          <w:tcPr>
            <w:tcW w:w="1093" w:type="dxa"/>
            <w:tcBorders>
              <w:top w:val="double" w:sz="4" w:space="0" w:color="auto"/>
              <w:bottom w:val="single" w:sz="4" w:space="0" w:color="auto"/>
            </w:tcBorders>
          </w:tcPr>
          <w:p w:rsidR="003B7B7B" w:rsidRPr="00B033FB" w:rsidRDefault="003B7B7B" w:rsidP="009B77A6">
            <w:pPr>
              <w:rPr>
                <w:rFonts w:cs="Arial"/>
                <w:bCs/>
                <w:szCs w:val="22"/>
              </w:rPr>
            </w:pPr>
          </w:p>
        </w:tc>
      </w:tr>
    </w:tbl>
    <w:p w:rsidR="00C627EB" w:rsidRDefault="00C627EB" w:rsidP="007373AB">
      <w:pPr>
        <w:jc w:val="left"/>
        <w:rPr>
          <w:rFonts w:cs="Arial"/>
          <w:bCs/>
          <w:szCs w:val="22"/>
          <w:lang w:val="id-ID"/>
        </w:rPr>
      </w:pPr>
    </w:p>
    <w:p w:rsidR="00C627EB" w:rsidRDefault="00C627EB" w:rsidP="007373AB">
      <w:pPr>
        <w:jc w:val="left"/>
        <w:rPr>
          <w:rFonts w:cs="Arial"/>
          <w:bCs/>
          <w:szCs w:val="22"/>
          <w:lang w:val="id-ID"/>
        </w:rPr>
      </w:pPr>
      <w:r>
        <w:rPr>
          <w:rFonts w:cs="Arial"/>
          <w:bCs/>
          <w:szCs w:val="22"/>
          <w:lang w:val="id-ID"/>
        </w:rPr>
        <w:t xml:space="preserve">5.2. Mekanisme </w:t>
      </w:r>
      <w:r w:rsidR="005C4EED">
        <w:rPr>
          <w:rFonts w:cs="Arial"/>
          <w:bCs/>
          <w:szCs w:val="22"/>
        </w:rPr>
        <w:t>P</w:t>
      </w:r>
      <w:r>
        <w:rPr>
          <w:rFonts w:cs="Arial"/>
          <w:bCs/>
          <w:szCs w:val="22"/>
          <w:lang w:val="id-ID"/>
        </w:rPr>
        <w:t>eninj</w:t>
      </w:r>
      <w:r w:rsidR="004667DA">
        <w:rPr>
          <w:rFonts w:cs="Arial"/>
          <w:bCs/>
          <w:szCs w:val="22"/>
          <w:lang w:val="id-ID"/>
        </w:rPr>
        <w:t>a</w:t>
      </w:r>
      <w:r>
        <w:rPr>
          <w:rFonts w:cs="Arial"/>
          <w:bCs/>
          <w:szCs w:val="22"/>
          <w:lang w:val="id-ID"/>
        </w:rPr>
        <w:t xml:space="preserve">uan </w:t>
      </w:r>
      <w:r w:rsidR="005C4EED">
        <w:rPr>
          <w:rFonts w:cs="Arial"/>
          <w:bCs/>
          <w:szCs w:val="22"/>
        </w:rPr>
        <w:t>K</w:t>
      </w:r>
      <w:r>
        <w:rPr>
          <w:rFonts w:cs="Arial"/>
          <w:bCs/>
          <w:szCs w:val="22"/>
          <w:lang w:val="id-ID"/>
        </w:rPr>
        <w:t>urikulum</w:t>
      </w:r>
    </w:p>
    <w:p w:rsidR="00C627EB" w:rsidRDefault="00C627EB" w:rsidP="007373AB">
      <w:pPr>
        <w:jc w:val="left"/>
        <w:rPr>
          <w:rFonts w:cs="Arial"/>
          <w:bCs/>
          <w:szCs w:val="22"/>
          <w:lang w:val="id-ID"/>
        </w:rPr>
      </w:pPr>
    </w:p>
    <w:p w:rsidR="00C627EB" w:rsidRDefault="00C627EB" w:rsidP="007373AB">
      <w:pPr>
        <w:jc w:val="left"/>
        <w:rPr>
          <w:rFonts w:cs="Arial"/>
          <w:bCs/>
          <w:szCs w:val="22"/>
          <w:lang w:val="id-ID"/>
        </w:rPr>
      </w:pPr>
      <w:r>
        <w:rPr>
          <w:rFonts w:cs="Arial"/>
          <w:bCs/>
          <w:szCs w:val="22"/>
          <w:lang w:val="id-ID"/>
        </w:rPr>
        <w:t>Jelaskan mekanisme peninjauan kurikulum selama kurun waktu tiga tahun terakhir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3"/>
      </w:tblGrid>
      <w:tr w:rsidR="00C627EB" w:rsidTr="006B4EA0">
        <w:tc>
          <w:tcPr>
            <w:tcW w:w="9283" w:type="dxa"/>
          </w:tcPr>
          <w:p w:rsidR="00C627EB" w:rsidRPr="006B4EA0" w:rsidRDefault="00C627EB" w:rsidP="006B4EA0">
            <w:pPr>
              <w:jc w:val="left"/>
              <w:rPr>
                <w:rFonts w:cs="Arial"/>
                <w:bCs/>
                <w:szCs w:val="22"/>
                <w:lang w:val="id-ID"/>
              </w:rPr>
            </w:pPr>
          </w:p>
          <w:p w:rsidR="00C627EB" w:rsidRPr="006B4EA0" w:rsidRDefault="00C627EB" w:rsidP="006B4EA0">
            <w:pPr>
              <w:jc w:val="left"/>
              <w:rPr>
                <w:rFonts w:cs="Arial"/>
                <w:bCs/>
                <w:szCs w:val="22"/>
                <w:lang w:val="id-ID"/>
              </w:rPr>
            </w:pPr>
          </w:p>
          <w:p w:rsidR="00C627EB" w:rsidRPr="006B4EA0" w:rsidRDefault="00C627EB" w:rsidP="006B4EA0">
            <w:pPr>
              <w:jc w:val="left"/>
              <w:rPr>
                <w:rFonts w:cs="Arial"/>
                <w:bCs/>
                <w:szCs w:val="22"/>
                <w:lang w:val="id-ID"/>
              </w:rPr>
            </w:pPr>
          </w:p>
          <w:p w:rsidR="00C627EB" w:rsidRPr="006B4EA0" w:rsidRDefault="00C627EB" w:rsidP="006B4EA0">
            <w:pPr>
              <w:jc w:val="left"/>
              <w:rPr>
                <w:rFonts w:cs="Arial"/>
                <w:bCs/>
                <w:szCs w:val="22"/>
                <w:lang w:val="id-ID"/>
              </w:rPr>
            </w:pPr>
          </w:p>
          <w:p w:rsidR="00C627EB" w:rsidRPr="006B4EA0" w:rsidRDefault="00C627EB" w:rsidP="006B4EA0">
            <w:pPr>
              <w:jc w:val="left"/>
              <w:rPr>
                <w:rFonts w:cs="Arial"/>
                <w:bCs/>
                <w:szCs w:val="22"/>
                <w:lang w:val="id-ID"/>
              </w:rPr>
            </w:pPr>
          </w:p>
        </w:tc>
      </w:tr>
    </w:tbl>
    <w:p w:rsidR="00C627EB" w:rsidRPr="00C627EB" w:rsidRDefault="00C627EB" w:rsidP="007373AB">
      <w:pPr>
        <w:jc w:val="left"/>
        <w:rPr>
          <w:rFonts w:cs="Arial"/>
          <w:bCs/>
          <w:szCs w:val="22"/>
          <w:lang w:val="id-ID"/>
        </w:rPr>
        <w:sectPr w:rsidR="00C627EB" w:rsidRPr="00C627EB" w:rsidSect="00917A40">
          <w:pgSz w:w="11907" w:h="16840" w:code="9"/>
          <w:pgMar w:top="1140" w:right="1559" w:bottom="1140" w:left="1281" w:header="720" w:footer="794" w:gutter="0"/>
          <w:cols w:space="720"/>
        </w:sectPr>
      </w:pPr>
    </w:p>
    <w:p w:rsidR="00860967" w:rsidRPr="00DD7FB4" w:rsidRDefault="00860967" w:rsidP="00860967">
      <w:pPr>
        <w:rPr>
          <w:rFonts w:cs="Arial"/>
          <w:lang w:val="fi-FI"/>
        </w:rPr>
      </w:pPr>
      <w:r>
        <w:rPr>
          <w:rFonts w:cs="Arial"/>
          <w:lang w:val="fi-FI"/>
        </w:rPr>
        <w:lastRenderedPageBreak/>
        <w:t xml:space="preserve">5.3 </w:t>
      </w:r>
      <w:r w:rsidRPr="00DD7FB4">
        <w:rPr>
          <w:rFonts w:cs="Arial"/>
          <w:lang w:val="fi-FI"/>
        </w:rPr>
        <w:t xml:space="preserve">   Pelaksanaan </w:t>
      </w:r>
      <w:r>
        <w:rPr>
          <w:rFonts w:cs="Arial"/>
          <w:lang w:val="fi-FI"/>
        </w:rPr>
        <w:t>Proses Pembelajaran</w:t>
      </w:r>
    </w:p>
    <w:p w:rsidR="00860967" w:rsidRPr="005C43E0" w:rsidRDefault="00860967" w:rsidP="00860967">
      <w:pPr>
        <w:ind w:left="540"/>
        <w:rPr>
          <w:rFonts w:cs="Arial"/>
          <w:color w:val="000000"/>
          <w:lang w:val="nb-NO"/>
        </w:rPr>
      </w:pPr>
      <w:r w:rsidRPr="00853012">
        <w:rPr>
          <w:rFonts w:cs="Arial"/>
          <w:lang w:val="af-ZA"/>
        </w:rPr>
        <w:t>Sistem pembelajaran dibangun berdasarkan perencanaan yang relevan dengan tujuan,</w:t>
      </w:r>
      <w:r w:rsidR="005C4EED">
        <w:rPr>
          <w:rFonts w:cs="Arial"/>
          <w:lang w:val="af-ZA"/>
        </w:rPr>
        <w:t xml:space="preserve"> </w:t>
      </w:r>
      <w:r>
        <w:rPr>
          <w:rFonts w:cs="Arial"/>
          <w:lang w:val="id-ID"/>
        </w:rPr>
        <w:t>ranah</w:t>
      </w:r>
      <w:r>
        <w:rPr>
          <w:rFonts w:cs="Arial"/>
          <w:lang w:val="af-ZA"/>
        </w:rPr>
        <w:t xml:space="preserve"> belajar dan hierark</w:t>
      </w:r>
      <w:r w:rsidRPr="00853012">
        <w:rPr>
          <w:rFonts w:cs="Arial"/>
          <w:lang w:val="af-ZA"/>
        </w:rPr>
        <w:t>i</w:t>
      </w:r>
      <w:r>
        <w:rPr>
          <w:rFonts w:cs="Arial"/>
          <w:lang w:val="id-ID"/>
        </w:rPr>
        <w:t>nya.</w:t>
      </w:r>
    </w:p>
    <w:p w:rsidR="00860967" w:rsidRPr="00853012" w:rsidRDefault="00860967" w:rsidP="00860967">
      <w:pPr>
        <w:ind w:left="540"/>
        <w:rPr>
          <w:rFonts w:cs="Arial"/>
          <w:color w:val="000000"/>
          <w:lang w:val="nb-NO"/>
        </w:rPr>
      </w:pPr>
      <w:r w:rsidRPr="00853012">
        <w:rPr>
          <w:rFonts w:cs="Arial"/>
          <w:lang w:val="af-ZA"/>
        </w:rPr>
        <w:t>Pembelajaran dilaksanakan menggunakan berbagai strategi dan teknik yang menantang</w:t>
      </w:r>
      <w:r>
        <w:rPr>
          <w:rFonts w:cs="Arial"/>
          <w:lang w:val="af-ZA"/>
        </w:rPr>
        <w:t>, mendorong mahasiswa untuk berp</w:t>
      </w:r>
      <w:r w:rsidRPr="00853012">
        <w:rPr>
          <w:rFonts w:cs="Arial"/>
          <w:lang w:val="af-ZA"/>
        </w:rPr>
        <w:t>ikir kritis bereksplorasi, berkreasi dan bereksperimen dengan memanfaatkan aneka sumber</w:t>
      </w:r>
      <w:r>
        <w:rPr>
          <w:rFonts w:cs="Arial"/>
          <w:lang w:val="af-ZA"/>
        </w:rPr>
        <w:t>.</w:t>
      </w:r>
    </w:p>
    <w:p w:rsidR="00860967" w:rsidRPr="005C43E0" w:rsidRDefault="00860967" w:rsidP="00860967">
      <w:pPr>
        <w:ind w:left="540"/>
        <w:rPr>
          <w:rFonts w:cs="Arial"/>
          <w:color w:val="000000"/>
          <w:lang w:val="nb-NO"/>
        </w:rPr>
      </w:pPr>
      <w:r w:rsidRPr="00853012">
        <w:rPr>
          <w:rFonts w:cs="Arial"/>
          <w:color w:val="000000"/>
          <w:lang w:val="nb-NO"/>
        </w:rPr>
        <w:t>Pelaksanaan pembelajaran memiliki m</w:t>
      </w:r>
      <w:r w:rsidRPr="00853012">
        <w:rPr>
          <w:rFonts w:cs="Arial"/>
          <w:bCs/>
          <w:szCs w:val="22"/>
          <w:lang w:val="nb-NO"/>
        </w:rPr>
        <w:t>ekanisme untuk memonitor, mengkaji, dan memperbaiki secara periodik kegiatan perkuliahan (kehadiran dosen dan mahasiswa), penyusunan materi perkuli</w:t>
      </w:r>
      <w:r w:rsidRPr="0051530F">
        <w:rPr>
          <w:rFonts w:cs="Arial"/>
          <w:bCs/>
          <w:szCs w:val="22"/>
          <w:lang w:val="nb-NO"/>
        </w:rPr>
        <w:t xml:space="preserve">ahan, </w:t>
      </w:r>
      <w:r>
        <w:rPr>
          <w:rFonts w:cs="Arial"/>
          <w:bCs/>
          <w:szCs w:val="22"/>
          <w:lang w:val="nb-NO"/>
        </w:rPr>
        <w:t xml:space="preserve">serta </w:t>
      </w:r>
      <w:r w:rsidRPr="0051530F">
        <w:rPr>
          <w:rFonts w:cs="Arial"/>
          <w:bCs/>
          <w:szCs w:val="22"/>
          <w:lang w:val="nb-NO"/>
        </w:rPr>
        <w:t>penilaian hasil belajar.</w:t>
      </w:r>
    </w:p>
    <w:p w:rsidR="00860967" w:rsidRDefault="00860967" w:rsidP="00860967">
      <w:pPr>
        <w:ind w:left="851" w:hanging="671"/>
        <w:rPr>
          <w:rFonts w:cs="Arial"/>
          <w:bCs/>
          <w:szCs w:val="22"/>
          <w:lang w:val="fi-FI"/>
        </w:rPr>
      </w:pPr>
    </w:p>
    <w:p w:rsidR="00860967" w:rsidRDefault="00860967" w:rsidP="00860967">
      <w:pPr>
        <w:ind w:left="720" w:hanging="720"/>
        <w:rPr>
          <w:rFonts w:cs="Arial"/>
          <w:bCs/>
          <w:szCs w:val="22"/>
          <w:lang w:val="fi-FI"/>
        </w:rPr>
      </w:pPr>
      <w:r>
        <w:rPr>
          <w:rFonts w:cs="Arial"/>
          <w:bCs/>
          <w:szCs w:val="22"/>
          <w:lang w:val="fi-FI"/>
        </w:rPr>
        <w:t xml:space="preserve">5.3.1 </w:t>
      </w:r>
      <w:r w:rsidR="005C4EED">
        <w:rPr>
          <w:rFonts w:cs="Arial"/>
          <w:bCs/>
          <w:szCs w:val="22"/>
          <w:lang w:val="fi-FI"/>
        </w:rPr>
        <w:t xml:space="preserve"> </w:t>
      </w:r>
      <w:r>
        <w:rPr>
          <w:rFonts w:cs="Arial"/>
          <w:bCs/>
          <w:szCs w:val="22"/>
          <w:lang w:val="fi-FI"/>
        </w:rPr>
        <w:t>Mekanisme Penyusunan Materi Kuliah dan Monitoring Perkuliahan</w:t>
      </w:r>
    </w:p>
    <w:p w:rsidR="00860967" w:rsidRPr="00BC78D3" w:rsidRDefault="00860967" w:rsidP="00860967">
      <w:pPr>
        <w:ind w:left="630"/>
        <w:rPr>
          <w:rFonts w:cs="Arial"/>
          <w:bCs/>
          <w:szCs w:val="22"/>
          <w:lang w:val="id-ID"/>
        </w:rPr>
      </w:pPr>
      <w:r w:rsidRPr="00DD7FB4">
        <w:rPr>
          <w:rFonts w:cs="Arial"/>
          <w:bCs/>
          <w:szCs w:val="22"/>
          <w:lang w:val="fi-FI"/>
        </w:rPr>
        <w:t xml:space="preserve">Jelaskan mekanisme </w:t>
      </w:r>
      <w:r>
        <w:rPr>
          <w:rFonts w:cs="Arial"/>
          <w:bCs/>
          <w:szCs w:val="22"/>
          <w:lang w:val="fi-FI"/>
        </w:rPr>
        <w:t xml:space="preserve">penyusunan materi kuliah dan monitoring </w:t>
      </w:r>
      <w:r w:rsidRPr="00DD7FB4">
        <w:rPr>
          <w:rFonts w:cs="Arial"/>
          <w:bCs/>
          <w:szCs w:val="22"/>
          <w:lang w:val="fi-FI"/>
        </w:rPr>
        <w:t>perkuliahan, antara lain kehadiran dosen dan mahasiswa, serta mater</w:t>
      </w:r>
      <w:r>
        <w:rPr>
          <w:rFonts w:cs="Arial"/>
          <w:bCs/>
          <w:szCs w:val="22"/>
          <w:lang w:val="fi-FI"/>
        </w:rPr>
        <w:t>i kuliah</w:t>
      </w:r>
      <w:r>
        <w:rPr>
          <w:rFonts w:cs="Arial"/>
          <w:bCs/>
          <w:szCs w:val="22"/>
          <w:lang w:val="id-ID"/>
        </w:rPr>
        <w:t>, terutama yang berkaitan dengan tambahan atas ketentuan minimal yang ditentukan oleh KERPPA</w:t>
      </w:r>
      <w:r w:rsidR="004C7ABF">
        <w:rPr>
          <w:rFonts w:cs="Arial"/>
          <w:bCs/>
          <w:szCs w:val="22"/>
          <w:lang w:val="id-ID"/>
        </w:rPr>
        <w:t>.</w:t>
      </w:r>
    </w:p>
    <w:p w:rsidR="00860967" w:rsidRPr="00DD7FB4" w:rsidRDefault="00860967" w:rsidP="00860967">
      <w:pPr>
        <w:ind w:left="851" w:hanging="671"/>
        <w:rPr>
          <w:rFonts w:cs="Arial"/>
          <w:bCs/>
          <w:szCs w:val="22"/>
          <w:lang w:val="fi-FI"/>
        </w:rPr>
      </w:pPr>
    </w:p>
    <w:tbl>
      <w:tblPr>
        <w:tblW w:w="845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54"/>
      </w:tblGrid>
      <w:tr w:rsidR="00860967" w:rsidRPr="00DD7FB4" w:rsidTr="002A7A8F">
        <w:trPr>
          <w:trHeight w:val="1275"/>
        </w:trPr>
        <w:tc>
          <w:tcPr>
            <w:tcW w:w="8454" w:type="dxa"/>
          </w:tcPr>
          <w:p w:rsidR="00860967" w:rsidRPr="00DD7FB4" w:rsidRDefault="00860967" w:rsidP="00461EF6">
            <w:pPr>
              <w:rPr>
                <w:rFonts w:cs="Arial"/>
                <w:lang w:val="fi-FI"/>
              </w:rPr>
            </w:pPr>
          </w:p>
          <w:p w:rsidR="00860967" w:rsidRPr="00DD7FB4" w:rsidRDefault="00860967" w:rsidP="00461EF6">
            <w:pPr>
              <w:rPr>
                <w:rFonts w:cs="Arial"/>
                <w:lang w:val="fi-FI"/>
              </w:rPr>
            </w:pPr>
          </w:p>
          <w:p w:rsidR="00860967" w:rsidRPr="00DD7FB4" w:rsidRDefault="00860967" w:rsidP="00461EF6">
            <w:pPr>
              <w:rPr>
                <w:rFonts w:cs="Arial"/>
                <w:lang w:val="fi-FI"/>
              </w:rPr>
            </w:pPr>
          </w:p>
          <w:p w:rsidR="00860967" w:rsidRPr="00DD7FB4" w:rsidRDefault="00860967" w:rsidP="00461EF6">
            <w:pPr>
              <w:rPr>
                <w:rFonts w:cs="Arial"/>
                <w:lang w:val="fi-FI"/>
              </w:rPr>
            </w:pPr>
          </w:p>
          <w:p w:rsidR="00860967" w:rsidRPr="00DD7FB4" w:rsidRDefault="00860967" w:rsidP="00461EF6">
            <w:pPr>
              <w:rPr>
                <w:rFonts w:cs="Arial"/>
                <w:lang w:val="fi-FI"/>
              </w:rPr>
            </w:pPr>
          </w:p>
        </w:tc>
      </w:tr>
    </w:tbl>
    <w:p w:rsidR="00860967" w:rsidRDefault="00860967" w:rsidP="00860967">
      <w:pPr>
        <w:rPr>
          <w:rFonts w:cs="Arial"/>
          <w:bCs/>
          <w:szCs w:val="22"/>
          <w:lang w:val="id-ID"/>
        </w:rPr>
      </w:pPr>
    </w:p>
    <w:p w:rsidR="00860967" w:rsidRDefault="00860967" w:rsidP="00860967">
      <w:pPr>
        <w:ind w:left="709" w:hanging="709"/>
        <w:rPr>
          <w:rFonts w:cs="Arial"/>
          <w:bCs/>
          <w:szCs w:val="22"/>
          <w:lang w:val="id-ID"/>
        </w:rPr>
      </w:pPr>
      <w:r>
        <w:rPr>
          <w:rFonts w:cs="Arial"/>
          <w:bCs/>
          <w:szCs w:val="22"/>
          <w:lang w:val="fi-FI"/>
        </w:rPr>
        <w:t>5.3.2</w:t>
      </w:r>
      <w:r w:rsidRPr="00DD7FB4">
        <w:rPr>
          <w:rFonts w:cs="Arial"/>
          <w:bCs/>
          <w:szCs w:val="22"/>
          <w:lang w:val="fi-FI"/>
        </w:rPr>
        <w:t xml:space="preserve">  Lampirkan contoh soal ujian </w:t>
      </w:r>
      <w:r>
        <w:rPr>
          <w:rFonts w:cs="Arial"/>
          <w:bCs/>
          <w:szCs w:val="22"/>
          <w:lang w:val="id-ID"/>
        </w:rPr>
        <w:t xml:space="preserve">dan studi kasus </w:t>
      </w:r>
      <w:r w:rsidRPr="00DD7FB4">
        <w:rPr>
          <w:rFonts w:cs="Arial"/>
          <w:bCs/>
          <w:szCs w:val="22"/>
          <w:lang w:val="fi-FI"/>
        </w:rPr>
        <w:t xml:space="preserve">dalam 1 tahun terakhir untuk </w:t>
      </w:r>
      <w:r w:rsidR="009D08C0">
        <w:rPr>
          <w:rFonts w:cs="Arial"/>
          <w:bCs/>
          <w:szCs w:val="22"/>
          <w:lang w:val="id-ID"/>
        </w:rPr>
        <w:t>7</w:t>
      </w:r>
      <w:r w:rsidRPr="00DD7FB4">
        <w:rPr>
          <w:rFonts w:cs="Arial"/>
          <w:bCs/>
          <w:szCs w:val="22"/>
          <w:lang w:val="fi-FI"/>
        </w:rPr>
        <w:t xml:space="preserve"> mata kuliah</w:t>
      </w:r>
      <w:r w:rsidR="009D08C0">
        <w:rPr>
          <w:rFonts w:cs="Arial"/>
          <w:bCs/>
          <w:szCs w:val="22"/>
          <w:lang w:val="id-ID"/>
        </w:rPr>
        <w:t xml:space="preserve"> wajib</w:t>
      </w:r>
      <w:r w:rsidRPr="00DD7FB4">
        <w:rPr>
          <w:rFonts w:cs="Arial"/>
          <w:bCs/>
          <w:szCs w:val="22"/>
          <w:lang w:val="fi-FI"/>
        </w:rPr>
        <w:t xml:space="preserve"> berikut silabusnya.</w:t>
      </w:r>
    </w:p>
    <w:p w:rsidR="00860967" w:rsidRDefault="00860967" w:rsidP="00860967">
      <w:pPr>
        <w:ind w:left="709" w:hanging="709"/>
        <w:rPr>
          <w:rFonts w:cs="Arial"/>
          <w:bCs/>
          <w:szCs w:val="22"/>
          <w:lang w:val="id-ID"/>
        </w:rPr>
      </w:pPr>
    </w:p>
    <w:p w:rsidR="00860967" w:rsidRDefault="00860967" w:rsidP="00860967">
      <w:pPr>
        <w:ind w:left="709" w:hanging="709"/>
        <w:rPr>
          <w:rFonts w:cs="Arial"/>
          <w:bCs/>
          <w:szCs w:val="22"/>
          <w:lang w:val="id-ID"/>
        </w:rPr>
      </w:pPr>
    </w:p>
    <w:p w:rsidR="00860967" w:rsidRPr="00D93AE0" w:rsidRDefault="0061116D" w:rsidP="007E7A48">
      <w:pPr>
        <w:pStyle w:val="Header"/>
        <w:tabs>
          <w:tab w:val="clear" w:pos="4320"/>
          <w:tab w:val="clear" w:pos="8640"/>
        </w:tabs>
        <w:spacing w:after="120"/>
        <w:ind w:left="425" w:hanging="425"/>
        <w:rPr>
          <w:sz w:val="22"/>
          <w:lang w:val="id-ID"/>
        </w:rPr>
      </w:pPr>
      <w:r w:rsidRPr="0061116D">
        <w:rPr>
          <w:sz w:val="22"/>
          <w:lang w:val="id-ID"/>
        </w:rPr>
        <w:t>5.4</w:t>
      </w:r>
      <w:r w:rsidR="005C4EED">
        <w:rPr>
          <w:sz w:val="22"/>
        </w:rPr>
        <w:t xml:space="preserve"> </w:t>
      </w:r>
      <w:r w:rsidRPr="0061116D">
        <w:rPr>
          <w:sz w:val="22"/>
          <w:lang w:val="id-ID"/>
        </w:rPr>
        <w:tab/>
        <w:t xml:space="preserve">Mekanisme </w:t>
      </w:r>
      <w:r w:rsidR="005C4EED">
        <w:rPr>
          <w:sz w:val="22"/>
        </w:rPr>
        <w:t>P</w:t>
      </w:r>
      <w:r w:rsidRPr="0061116D">
        <w:rPr>
          <w:sz w:val="22"/>
          <w:lang w:val="id-ID"/>
        </w:rPr>
        <w:t xml:space="preserve">encapaian </w:t>
      </w:r>
      <w:r w:rsidR="005C4EED">
        <w:rPr>
          <w:sz w:val="22"/>
        </w:rPr>
        <w:t>K</w:t>
      </w:r>
      <w:r w:rsidRPr="0061116D">
        <w:rPr>
          <w:sz w:val="22"/>
          <w:lang w:val="id-ID"/>
        </w:rPr>
        <w:t xml:space="preserve">ompetensi </w:t>
      </w:r>
      <w:r w:rsidR="005C4EED">
        <w:rPr>
          <w:sz w:val="22"/>
        </w:rPr>
        <w:t>P</w:t>
      </w:r>
      <w:r w:rsidRPr="0061116D">
        <w:rPr>
          <w:sz w:val="22"/>
          <w:lang w:val="id-ID"/>
        </w:rPr>
        <w:t>rofesional</w:t>
      </w:r>
    </w:p>
    <w:p w:rsidR="00860967" w:rsidRPr="00D93AE0" w:rsidRDefault="0061116D" w:rsidP="007E7A48">
      <w:pPr>
        <w:pStyle w:val="Header"/>
        <w:tabs>
          <w:tab w:val="clear" w:pos="4320"/>
          <w:tab w:val="clear" w:pos="8640"/>
        </w:tabs>
        <w:spacing w:after="120"/>
        <w:ind w:left="425" w:hanging="425"/>
        <w:rPr>
          <w:sz w:val="22"/>
          <w:lang w:val="id-ID"/>
        </w:rPr>
      </w:pPr>
      <w:r w:rsidRPr="0061116D">
        <w:rPr>
          <w:sz w:val="22"/>
          <w:lang w:val="id-ID"/>
        </w:rPr>
        <w:tab/>
        <w:t xml:space="preserve">Program Profesi Akuntansi merupakan program studi untuk menghasilkan akuntan profesional yang kredibel dan kompeten dalam bidangnya. Untuk mencapai hal tersebut, diperlukan adanya </w:t>
      </w:r>
      <w:r w:rsidRPr="0061116D">
        <w:rPr>
          <w:i/>
          <w:sz w:val="22"/>
          <w:lang w:val="id-ID"/>
        </w:rPr>
        <w:t>skills-oriented learning</w:t>
      </w:r>
      <w:r w:rsidRPr="0061116D">
        <w:rPr>
          <w:sz w:val="22"/>
          <w:lang w:val="id-ID"/>
        </w:rPr>
        <w:t xml:space="preserve"> yang komprehensif.</w:t>
      </w:r>
    </w:p>
    <w:p w:rsidR="00860967" w:rsidRPr="00D93AE0" w:rsidRDefault="0061116D" w:rsidP="007E7A48">
      <w:pPr>
        <w:pStyle w:val="Header"/>
        <w:tabs>
          <w:tab w:val="clear" w:pos="4320"/>
          <w:tab w:val="clear" w:pos="8640"/>
        </w:tabs>
        <w:spacing w:after="120"/>
        <w:ind w:left="425" w:hanging="425"/>
        <w:rPr>
          <w:sz w:val="22"/>
          <w:lang w:val="id-ID"/>
        </w:rPr>
      </w:pPr>
      <w:r w:rsidRPr="0061116D">
        <w:rPr>
          <w:sz w:val="22"/>
          <w:lang w:val="id-ID"/>
        </w:rPr>
        <w:tab/>
        <w:t xml:space="preserve">Jelaskan bagaimana proses pembelajaran dilaksanakan dalam upaya mencapai kompetensi </w:t>
      </w:r>
      <w:r w:rsidRPr="0061116D">
        <w:rPr>
          <w:i/>
          <w:sz w:val="22"/>
          <w:lang w:val="id-ID"/>
        </w:rPr>
        <w:t>knowledge</w:t>
      </w:r>
      <w:r w:rsidRPr="0061116D">
        <w:rPr>
          <w:sz w:val="22"/>
          <w:lang w:val="id-ID"/>
        </w:rPr>
        <w:t xml:space="preserve">, </w:t>
      </w:r>
      <w:r w:rsidRPr="0061116D">
        <w:rPr>
          <w:i/>
          <w:sz w:val="22"/>
          <w:lang w:val="id-ID"/>
        </w:rPr>
        <w:t>skills</w:t>
      </w:r>
      <w:r w:rsidRPr="0061116D">
        <w:rPr>
          <w:sz w:val="22"/>
          <w:lang w:val="id-ID"/>
        </w:rPr>
        <w:t xml:space="preserve"> (</w:t>
      </w:r>
      <w:r w:rsidRPr="0061116D">
        <w:rPr>
          <w:i/>
          <w:sz w:val="22"/>
          <w:lang w:val="id-ID"/>
        </w:rPr>
        <w:t>hard-skills</w:t>
      </w:r>
      <w:r w:rsidRPr="0061116D">
        <w:rPr>
          <w:sz w:val="22"/>
          <w:lang w:val="id-ID"/>
        </w:rPr>
        <w:t xml:space="preserve"> dan </w:t>
      </w:r>
      <w:r w:rsidRPr="0061116D">
        <w:rPr>
          <w:i/>
          <w:sz w:val="22"/>
          <w:lang w:val="id-ID"/>
        </w:rPr>
        <w:t>soft skills</w:t>
      </w:r>
      <w:r w:rsidRPr="0061116D">
        <w:rPr>
          <w:sz w:val="22"/>
          <w:lang w:val="id-ID"/>
        </w:rPr>
        <w:t xml:space="preserve">), dan </w:t>
      </w:r>
      <w:r w:rsidRPr="0061116D">
        <w:rPr>
          <w:i/>
          <w:sz w:val="22"/>
          <w:lang w:val="id-ID"/>
        </w:rPr>
        <w:t>attitude</w:t>
      </w:r>
      <w:r w:rsidRPr="0061116D">
        <w:rPr>
          <w:sz w:val="22"/>
          <w:lang w:val="id-ID"/>
        </w:rPr>
        <w:t xml:space="preserve"> dalam bidang akuntansi.</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860967" w:rsidRPr="00DD7FB4" w:rsidTr="00461EF6">
        <w:tc>
          <w:tcPr>
            <w:tcW w:w="9498" w:type="dxa"/>
          </w:tcPr>
          <w:p w:rsidR="00860967" w:rsidRPr="00DD7FB4" w:rsidRDefault="00860967" w:rsidP="00461EF6">
            <w:pPr>
              <w:rPr>
                <w:rFonts w:cs="Arial"/>
                <w:lang w:val="fi-FI"/>
              </w:rPr>
            </w:pPr>
          </w:p>
          <w:p w:rsidR="00860967" w:rsidRPr="00DD7FB4" w:rsidRDefault="00860967" w:rsidP="00461EF6">
            <w:pPr>
              <w:rPr>
                <w:rFonts w:cs="Arial"/>
                <w:lang w:val="fi-FI"/>
              </w:rPr>
            </w:pPr>
          </w:p>
          <w:p w:rsidR="00860967" w:rsidRPr="00DD7FB4" w:rsidRDefault="00860967" w:rsidP="00461EF6">
            <w:pPr>
              <w:rPr>
                <w:rFonts w:cs="Arial"/>
                <w:lang w:val="fi-FI"/>
              </w:rPr>
            </w:pPr>
          </w:p>
          <w:p w:rsidR="00860967" w:rsidRPr="00DD7FB4" w:rsidRDefault="00860967" w:rsidP="00461EF6">
            <w:pPr>
              <w:rPr>
                <w:rFonts w:cs="Arial"/>
                <w:lang w:val="fi-FI"/>
              </w:rPr>
            </w:pPr>
          </w:p>
          <w:p w:rsidR="00860967" w:rsidRPr="00DD7FB4" w:rsidRDefault="00860967" w:rsidP="00461EF6">
            <w:pPr>
              <w:rPr>
                <w:rFonts w:cs="Arial"/>
                <w:lang w:val="fi-FI"/>
              </w:rPr>
            </w:pPr>
          </w:p>
        </w:tc>
      </w:tr>
    </w:tbl>
    <w:p w:rsidR="00860967" w:rsidRDefault="00860967" w:rsidP="00860967">
      <w:pPr>
        <w:pStyle w:val="Header"/>
        <w:tabs>
          <w:tab w:val="clear" w:pos="4320"/>
          <w:tab w:val="clear" w:pos="8640"/>
        </w:tabs>
        <w:rPr>
          <w:lang w:val="id-ID"/>
        </w:rPr>
      </w:pPr>
    </w:p>
    <w:p w:rsidR="00BD6249" w:rsidRDefault="00BD6249" w:rsidP="00860967">
      <w:pPr>
        <w:pStyle w:val="Header"/>
        <w:tabs>
          <w:tab w:val="clear" w:pos="4320"/>
          <w:tab w:val="clear" w:pos="8640"/>
        </w:tabs>
        <w:rPr>
          <w:lang w:val="id-ID"/>
        </w:rPr>
      </w:pPr>
    </w:p>
    <w:p w:rsidR="00860967" w:rsidRDefault="0055354C" w:rsidP="00860967">
      <w:pPr>
        <w:ind w:left="360" w:hanging="360"/>
        <w:jc w:val="left"/>
        <w:rPr>
          <w:lang w:val="fi-FI"/>
        </w:rPr>
      </w:pPr>
      <w:r>
        <w:rPr>
          <w:lang w:val="fi-FI"/>
        </w:rPr>
        <w:t>5.</w:t>
      </w:r>
      <w:r>
        <w:rPr>
          <w:lang w:val="id-ID"/>
        </w:rPr>
        <w:t>5</w:t>
      </w:r>
      <w:r w:rsidR="00860967">
        <w:rPr>
          <w:lang w:val="fi-FI"/>
        </w:rPr>
        <w:t xml:space="preserve">  Upaya Perbaikan P</w:t>
      </w:r>
      <w:r w:rsidR="00860967" w:rsidRPr="00DD7FB4">
        <w:rPr>
          <w:lang w:val="fi-FI"/>
        </w:rPr>
        <w:t>embelajaran</w:t>
      </w:r>
    </w:p>
    <w:p w:rsidR="00860967" w:rsidRDefault="00860967" w:rsidP="00860967">
      <w:pPr>
        <w:ind w:left="426"/>
        <w:rPr>
          <w:lang w:val="id-ID"/>
        </w:rPr>
      </w:pPr>
      <w:r w:rsidRPr="00DD7FB4">
        <w:rPr>
          <w:lang w:val="fi-FI"/>
        </w:rPr>
        <w:t xml:space="preserve">Uraikan upaya perbaikan pembelajaran serta hasil yang </w:t>
      </w:r>
      <w:r w:rsidRPr="00DD7FB4">
        <w:rPr>
          <w:b/>
          <w:bCs/>
          <w:lang w:val="fi-FI"/>
        </w:rPr>
        <w:t xml:space="preserve">telah </w:t>
      </w:r>
      <w:r w:rsidRPr="00DD7FB4">
        <w:rPr>
          <w:lang w:val="fi-FI"/>
        </w:rPr>
        <w:t>dilakukan dan dicapai dalam tiga tahun terakhir dan hasilnya.</w:t>
      </w:r>
    </w:p>
    <w:p w:rsidR="008D2268" w:rsidRPr="007E7A48" w:rsidRDefault="008D2268" w:rsidP="00860967">
      <w:pPr>
        <w:ind w:left="426"/>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43"/>
        <w:gridCol w:w="2327"/>
        <w:gridCol w:w="2328"/>
      </w:tblGrid>
      <w:tr w:rsidR="00860967" w:rsidRPr="00B033FB" w:rsidTr="00917A40">
        <w:trPr>
          <w:cantSplit/>
          <w:trHeight w:val="360"/>
        </w:trPr>
        <w:tc>
          <w:tcPr>
            <w:tcW w:w="4843" w:type="dxa"/>
            <w:vMerge w:val="restart"/>
            <w:shd w:val="clear" w:color="auto" w:fill="auto"/>
            <w:vAlign w:val="center"/>
          </w:tcPr>
          <w:p w:rsidR="00860967" w:rsidRPr="00B033FB" w:rsidRDefault="00860967" w:rsidP="00461EF6">
            <w:pPr>
              <w:jc w:val="center"/>
              <w:rPr>
                <w:b/>
                <w:bCs/>
                <w:sz w:val="20"/>
              </w:rPr>
            </w:pPr>
            <w:r w:rsidRPr="00B033FB">
              <w:rPr>
                <w:b/>
                <w:bCs/>
                <w:sz w:val="20"/>
              </w:rPr>
              <w:t>Butir</w:t>
            </w:r>
          </w:p>
        </w:tc>
        <w:tc>
          <w:tcPr>
            <w:tcW w:w="4655" w:type="dxa"/>
            <w:gridSpan w:val="2"/>
            <w:tcBorders>
              <w:bottom w:val="single" w:sz="4" w:space="0" w:color="auto"/>
            </w:tcBorders>
            <w:shd w:val="clear" w:color="auto" w:fill="auto"/>
            <w:vAlign w:val="center"/>
          </w:tcPr>
          <w:p w:rsidR="00860967" w:rsidRPr="00B033FB" w:rsidRDefault="00860967" w:rsidP="00461EF6">
            <w:pPr>
              <w:jc w:val="center"/>
              <w:rPr>
                <w:b/>
                <w:bCs/>
                <w:sz w:val="20"/>
              </w:rPr>
            </w:pPr>
            <w:r w:rsidRPr="00B033FB">
              <w:rPr>
                <w:b/>
                <w:bCs/>
                <w:sz w:val="20"/>
              </w:rPr>
              <w:t>Upaya Perbaikan</w:t>
            </w:r>
          </w:p>
        </w:tc>
      </w:tr>
      <w:tr w:rsidR="00860967" w:rsidRPr="00B033FB" w:rsidTr="00917A40">
        <w:trPr>
          <w:cantSplit/>
          <w:trHeight w:val="360"/>
        </w:trPr>
        <w:tc>
          <w:tcPr>
            <w:tcW w:w="4843" w:type="dxa"/>
            <w:vMerge/>
            <w:tcBorders>
              <w:bottom w:val="double" w:sz="4" w:space="0" w:color="auto"/>
            </w:tcBorders>
            <w:shd w:val="clear" w:color="auto" w:fill="auto"/>
            <w:vAlign w:val="center"/>
          </w:tcPr>
          <w:p w:rsidR="00860967" w:rsidRPr="00B033FB" w:rsidRDefault="00860967" w:rsidP="00461EF6">
            <w:pPr>
              <w:jc w:val="center"/>
              <w:rPr>
                <w:b/>
                <w:bCs/>
                <w:sz w:val="20"/>
              </w:rPr>
            </w:pPr>
          </w:p>
        </w:tc>
        <w:tc>
          <w:tcPr>
            <w:tcW w:w="2327"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Tindakan</w:t>
            </w:r>
          </w:p>
        </w:tc>
        <w:tc>
          <w:tcPr>
            <w:tcW w:w="2328"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Hasil</w:t>
            </w:r>
          </w:p>
        </w:tc>
      </w:tr>
      <w:tr w:rsidR="00860967" w:rsidRPr="00B033FB" w:rsidTr="00461EF6">
        <w:trPr>
          <w:cantSplit/>
        </w:trPr>
        <w:tc>
          <w:tcPr>
            <w:tcW w:w="4843" w:type="dxa"/>
            <w:tcBorders>
              <w:top w:val="double" w:sz="4" w:space="0" w:color="auto"/>
            </w:tcBorders>
            <w:vAlign w:val="center"/>
          </w:tcPr>
          <w:p w:rsidR="00860967" w:rsidRPr="00B033FB" w:rsidRDefault="00860967" w:rsidP="00461EF6">
            <w:pPr>
              <w:jc w:val="center"/>
              <w:rPr>
                <w:b/>
                <w:bCs/>
                <w:sz w:val="20"/>
              </w:rPr>
            </w:pPr>
            <w:r w:rsidRPr="00B033FB">
              <w:rPr>
                <w:b/>
                <w:bCs/>
                <w:sz w:val="20"/>
              </w:rPr>
              <w:t>(1)</w:t>
            </w:r>
          </w:p>
        </w:tc>
        <w:tc>
          <w:tcPr>
            <w:tcW w:w="2327" w:type="dxa"/>
            <w:tcBorders>
              <w:top w:val="double" w:sz="4" w:space="0" w:color="auto"/>
            </w:tcBorders>
            <w:vAlign w:val="center"/>
          </w:tcPr>
          <w:p w:rsidR="00860967" w:rsidRPr="00B033FB" w:rsidRDefault="00860967" w:rsidP="00461EF6">
            <w:pPr>
              <w:jc w:val="center"/>
              <w:rPr>
                <w:b/>
                <w:bCs/>
                <w:sz w:val="20"/>
              </w:rPr>
            </w:pPr>
            <w:r w:rsidRPr="00B033FB">
              <w:rPr>
                <w:b/>
                <w:bCs/>
                <w:sz w:val="20"/>
              </w:rPr>
              <w:t>(2)</w:t>
            </w:r>
          </w:p>
        </w:tc>
        <w:tc>
          <w:tcPr>
            <w:tcW w:w="2328" w:type="dxa"/>
            <w:tcBorders>
              <w:top w:val="double" w:sz="4" w:space="0" w:color="auto"/>
            </w:tcBorders>
            <w:vAlign w:val="center"/>
          </w:tcPr>
          <w:p w:rsidR="00860967" w:rsidRPr="00B033FB" w:rsidRDefault="00860967" w:rsidP="00461EF6">
            <w:pPr>
              <w:jc w:val="center"/>
              <w:rPr>
                <w:b/>
                <w:bCs/>
                <w:sz w:val="20"/>
              </w:rPr>
            </w:pPr>
            <w:r w:rsidRPr="00B033FB">
              <w:rPr>
                <w:b/>
                <w:bCs/>
                <w:sz w:val="20"/>
              </w:rPr>
              <w:t>(3)</w:t>
            </w:r>
          </w:p>
        </w:tc>
      </w:tr>
      <w:tr w:rsidR="00860967" w:rsidRPr="00B033FB" w:rsidTr="00461EF6">
        <w:trPr>
          <w:cantSplit/>
          <w:trHeight w:val="326"/>
        </w:trPr>
        <w:tc>
          <w:tcPr>
            <w:tcW w:w="4843" w:type="dxa"/>
            <w:vAlign w:val="center"/>
          </w:tcPr>
          <w:p w:rsidR="00860967" w:rsidRPr="00B033FB" w:rsidRDefault="00860967" w:rsidP="00461EF6">
            <w:pPr>
              <w:jc w:val="left"/>
            </w:pPr>
            <w:r w:rsidRPr="00B033FB">
              <w:t>Materi</w:t>
            </w:r>
          </w:p>
        </w:tc>
        <w:tc>
          <w:tcPr>
            <w:tcW w:w="2327" w:type="dxa"/>
          </w:tcPr>
          <w:p w:rsidR="00860967" w:rsidRPr="00B033FB" w:rsidRDefault="00860967" w:rsidP="00461EF6"/>
        </w:tc>
        <w:tc>
          <w:tcPr>
            <w:tcW w:w="2328" w:type="dxa"/>
          </w:tcPr>
          <w:p w:rsidR="00860967" w:rsidRPr="00B033FB" w:rsidRDefault="00860967" w:rsidP="00461EF6"/>
        </w:tc>
      </w:tr>
      <w:tr w:rsidR="00860967" w:rsidRPr="00B033FB" w:rsidTr="00461EF6">
        <w:trPr>
          <w:cantSplit/>
        </w:trPr>
        <w:tc>
          <w:tcPr>
            <w:tcW w:w="4843" w:type="dxa"/>
            <w:vAlign w:val="center"/>
          </w:tcPr>
          <w:p w:rsidR="00860967" w:rsidRPr="00B033FB" w:rsidRDefault="00860967" w:rsidP="00461EF6">
            <w:pPr>
              <w:jc w:val="left"/>
            </w:pPr>
            <w:r w:rsidRPr="00B033FB">
              <w:t>Metode Pembelajaran</w:t>
            </w:r>
          </w:p>
        </w:tc>
        <w:tc>
          <w:tcPr>
            <w:tcW w:w="2327" w:type="dxa"/>
          </w:tcPr>
          <w:p w:rsidR="00860967" w:rsidRPr="00B033FB" w:rsidRDefault="00860967" w:rsidP="00461EF6"/>
        </w:tc>
        <w:tc>
          <w:tcPr>
            <w:tcW w:w="2328" w:type="dxa"/>
          </w:tcPr>
          <w:p w:rsidR="00860967" w:rsidRPr="00B033FB" w:rsidRDefault="00860967" w:rsidP="00461EF6"/>
        </w:tc>
      </w:tr>
      <w:tr w:rsidR="00860967" w:rsidRPr="00B033FB" w:rsidTr="00461EF6">
        <w:trPr>
          <w:cantSplit/>
        </w:trPr>
        <w:tc>
          <w:tcPr>
            <w:tcW w:w="4843" w:type="dxa"/>
            <w:vAlign w:val="center"/>
          </w:tcPr>
          <w:p w:rsidR="00860967" w:rsidRPr="00B033FB" w:rsidRDefault="00860967" w:rsidP="00461EF6">
            <w:pPr>
              <w:jc w:val="left"/>
            </w:pPr>
            <w:r w:rsidRPr="00B033FB">
              <w:t>Penggunaan Teknologi Pembelajaran</w:t>
            </w:r>
          </w:p>
        </w:tc>
        <w:tc>
          <w:tcPr>
            <w:tcW w:w="2327" w:type="dxa"/>
          </w:tcPr>
          <w:p w:rsidR="00860967" w:rsidRPr="00B033FB" w:rsidRDefault="00860967" w:rsidP="00461EF6"/>
        </w:tc>
        <w:tc>
          <w:tcPr>
            <w:tcW w:w="2328" w:type="dxa"/>
          </w:tcPr>
          <w:p w:rsidR="00860967" w:rsidRPr="00B033FB" w:rsidRDefault="00860967" w:rsidP="00461EF6"/>
        </w:tc>
      </w:tr>
      <w:tr w:rsidR="00860967" w:rsidRPr="00B033FB" w:rsidTr="00461EF6">
        <w:trPr>
          <w:cantSplit/>
        </w:trPr>
        <w:tc>
          <w:tcPr>
            <w:tcW w:w="4843" w:type="dxa"/>
            <w:vAlign w:val="center"/>
          </w:tcPr>
          <w:p w:rsidR="00860967" w:rsidRPr="00B033FB" w:rsidRDefault="00860967" w:rsidP="00461EF6">
            <w:pPr>
              <w:jc w:val="left"/>
            </w:pPr>
            <w:r w:rsidRPr="00B033FB">
              <w:t>Cara-cara evaluasi</w:t>
            </w:r>
          </w:p>
        </w:tc>
        <w:tc>
          <w:tcPr>
            <w:tcW w:w="2327" w:type="dxa"/>
          </w:tcPr>
          <w:p w:rsidR="00860967" w:rsidRPr="00B033FB" w:rsidRDefault="00860967" w:rsidP="00461EF6"/>
        </w:tc>
        <w:tc>
          <w:tcPr>
            <w:tcW w:w="2328" w:type="dxa"/>
          </w:tcPr>
          <w:p w:rsidR="00860967" w:rsidRPr="00B033FB" w:rsidRDefault="00860967" w:rsidP="00461EF6"/>
        </w:tc>
      </w:tr>
      <w:tr w:rsidR="00860967" w:rsidRPr="00B033FB" w:rsidTr="00461EF6">
        <w:trPr>
          <w:cantSplit/>
        </w:trPr>
        <w:tc>
          <w:tcPr>
            <w:tcW w:w="4843" w:type="dxa"/>
          </w:tcPr>
          <w:p w:rsidR="00860967" w:rsidRPr="00BC78D3" w:rsidRDefault="004C7ABF" w:rsidP="00461EF6">
            <w:pPr>
              <w:rPr>
                <w:lang w:val="id-ID"/>
              </w:rPr>
            </w:pPr>
            <w:r>
              <w:rPr>
                <w:lang w:val="id-ID"/>
              </w:rPr>
              <w:t>L</w:t>
            </w:r>
            <w:r w:rsidR="00860967">
              <w:rPr>
                <w:lang w:val="id-ID"/>
              </w:rPr>
              <w:t>ain</w:t>
            </w:r>
            <w:r>
              <w:rPr>
                <w:lang w:val="id-ID"/>
              </w:rPr>
              <w:t>-</w:t>
            </w:r>
            <w:r w:rsidR="00860967">
              <w:rPr>
                <w:lang w:val="id-ID"/>
              </w:rPr>
              <w:t>lain (sebutkan)</w:t>
            </w:r>
          </w:p>
        </w:tc>
        <w:tc>
          <w:tcPr>
            <w:tcW w:w="2327" w:type="dxa"/>
          </w:tcPr>
          <w:p w:rsidR="00860967" w:rsidRPr="00B033FB" w:rsidRDefault="00860967" w:rsidP="00461EF6"/>
        </w:tc>
        <w:tc>
          <w:tcPr>
            <w:tcW w:w="2328" w:type="dxa"/>
          </w:tcPr>
          <w:p w:rsidR="00860967" w:rsidRPr="00B033FB" w:rsidRDefault="00860967" w:rsidP="00461EF6"/>
        </w:tc>
      </w:tr>
    </w:tbl>
    <w:p w:rsidR="00860967" w:rsidRDefault="00860967" w:rsidP="00860967">
      <w:pPr>
        <w:rPr>
          <w:bCs/>
          <w:lang w:val="id-ID"/>
        </w:rPr>
      </w:pPr>
    </w:p>
    <w:p w:rsidR="00860967" w:rsidRPr="004667DA" w:rsidRDefault="0055354C" w:rsidP="00860967">
      <w:pPr>
        <w:tabs>
          <w:tab w:val="num" w:pos="1620"/>
        </w:tabs>
        <w:rPr>
          <w:rFonts w:cs="Arial"/>
          <w:color w:val="000000"/>
          <w:szCs w:val="22"/>
          <w:lang w:val="nb-NO"/>
        </w:rPr>
      </w:pPr>
      <w:proofErr w:type="gramStart"/>
      <w:r>
        <w:lastRenderedPageBreak/>
        <w:t>5.</w:t>
      </w:r>
      <w:r>
        <w:rPr>
          <w:lang w:val="id-ID"/>
        </w:rPr>
        <w:t>6</w:t>
      </w:r>
      <w:r w:rsidR="005C4EED">
        <w:t xml:space="preserve">  </w:t>
      </w:r>
      <w:r w:rsidR="00860967" w:rsidRPr="004667DA">
        <w:rPr>
          <w:rFonts w:cs="Arial"/>
          <w:color w:val="000000"/>
          <w:szCs w:val="22"/>
          <w:lang w:val="nb-NO"/>
        </w:rPr>
        <w:t>Upaya</w:t>
      </w:r>
      <w:proofErr w:type="gramEnd"/>
      <w:r w:rsidR="00860967" w:rsidRPr="004667DA">
        <w:rPr>
          <w:rFonts w:cs="Arial"/>
          <w:color w:val="000000"/>
          <w:szCs w:val="22"/>
          <w:lang w:val="nb-NO"/>
        </w:rPr>
        <w:t xml:space="preserve"> Peningkatan Suasana Akademik</w:t>
      </w:r>
    </w:p>
    <w:p w:rsidR="00860967" w:rsidRPr="004667DA" w:rsidRDefault="00860967" w:rsidP="00860967">
      <w:pPr>
        <w:ind w:left="450"/>
        <w:rPr>
          <w:szCs w:val="22"/>
        </w:rPr>
      </w:pPr>
      <w:r w:rsidRPr="004667DA">
        <w:rPr>
          <w:rFonts w:cs="Arial"/>
          <w:bCs/>
          <w:szCs w:val="22"/>
        </w:rPr>
        <w:t xml:space="preserve">Berikan gambaran yang jelas mengenai upaya dan kegiatan untuk menciptakan suasana akademik yang kondusif </w:t>
      </w:r>
      <w:r w:rsidR="00BD6249" w:rsidRPr="004667DA">
        <w:rPr>
          <w:rFonts w:cs="Arial"/>
          <w:bCs/>
          <w:szCs w:val="22"/>
        </w:rPr>
        <w:t xml:space="preserve">di lingkungan </w:t>
      </w:r>
      <w:r w:rsidR="00AA6BC1">
        <w:rPr>
          <w:rFonts w:cs="Arial"/>
          <w:bCs/>
          <w:szCs w:val="22"/>
        </w:rPr>
        <w:t>program PPAk</w:t>
      </w:r>
      <w:r w:rsidRPr="004667DA">
        <w:rPr>
          <w:rFonts w:cs="Arial"/>
          <w:bCs/>
          <w:szCs w:val="22"/>
        </w:rPr>
        <w:t>, khususnya mengenai hal-hal berikut</w:t>
      </w:r>
      <w:r w:rsidRPr="004667DA">
        <w:rPr>
          <w:szCs w:val="22"/>
        </w:rPr>
        <w:t>:</w:t>
      </w:r>
    </w:p>
    <w:p w:rsidR="00860967" w:rsidRPr="004667DA" w:rsidRDefault="00860967" w:rsidP="00860967">
      <w:pPr>
        <w:ind w:left="450"/>
        <w:rPr>
          <w:rFonts w:cs="Arial"/>
          <w:szCs w:val="22"/>
        </w:rPr>
      </w:pPr>
    </w:p>
    <w:p w:rsidR="00567728" w:rsidRPr="00567728" w:rsidRDefault="005C4EED" w:rsidP="00567728">
      <w:pPr>
        <w:ind w:left="630" w:hanging="630"/>
        <w:rPr>
          <w:rFonts w:cs="Arial"/>
          <w:szCs w:val="22"/>
        </w:rPr>
      </w:pPr>
      <w:proofErr w:type="gramStart"/>
      <w:r>
        <w:rPr>
          <w:rFonts w:cs="Arial"/>
          <w:szCs w:val="22"/>
        </w:rPr>
        <w:t xml:space="preserve">5.6.1  </w:t>
      </w:r>
      <w:r w:rsidR="00310534" w:rsidRPr="00310534">
        <w:rPr>
          <w:rFonts w:cs="Arial"/>
          <w:szCs w:val="22"/>
        </w:rPr>
        <w:t>Kebijakan</w:t>
      </w:r>
      <w:proofErr w:type="gramEnd"/>
      <w:r w:rsidR="00567728" w:rsidRPr="00567728">
        <w:rPr>
          <w:rFonts w:cs="Arial"/>
          <w:szCs w:val="22"/>
        </w:rPr>
        <w:t xml:space="preserve"> tentang suasana akademik, kebebasan akademik, </w:t>
      </w:r>
      <w:r w:rsidR="00567728" w:rsidRPr="00567728">
        <w:rPr>
          <w:rFonts w:cs="Arial"/>
          <w:szCs w:val="22"/>
          <w:lang w:val="id-ID"/>
        </w:rPr>
        <w:t xml:space="preserve">dan </w:t>
      </w:r>
      <w:r w:rsidR="00567728" w:rsidRPr="00567728">
        <w:rPr>
          <w:rFonts w:cs="Arial"/>
          <w:szCs w:val="22"/>
        </w:rPr>
        <w:t>kebebasan mimbar akademik</w:t>
      </w:r>
    </w:p>
    <w:p w:rsidR="00860967" w:rsidRPr="004C7ABF" w:rsidRDefault="00860967" w:rsidP="00860967">
      <w:pPr>
        <w:rPr>
          <w:rFonts w:cs="Arial"/>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860967" w:rsidRPr="007E7A48" w:rsidTr="00461EF6">
        <w:trPr>
          <w:trHeight w:val="770"/>
        </w:trPr>
        <w:tc>
          <w:tcPr>
            <w:tcW w:w="9583" w:type="dxa"/>
          </w:tcPr>
          <w:p w:rsidR="00860967" w:rsidRPr="004C7ABF" w:rsidRDefault="00860967" w:rsidP="00461EF6">
            <w:pPr>
              <w:rPr>
                <w:rFonts w:cs="Arial"/>
              </w:rPr>
            </w:pPr>
          </w:p>
          <w:p w:rsidR="00860967" w:rsidRPr="004C7ABF" w:rsidRDefault="00860967" w:rsidP="00461EF6">
            <w:pPr>
              <w:rPr>
                <w:rFonts w:cs="Arial"/>
              </w:rPr>
            </w:pPr>
          </w:p>
          <w:p w:rsidR="00860967" w:rsidRPr="004C7ABF" w:rsidRDefault="00860967" w:rsidP="00461EF6">
            <w:pPr>
              <w:rPr>
                <w:rFonts w:cs="Arial"/>
              </w:rPr>
            </w:pPr>
          </w:p>
          <w:p w:rsidR="00860967" w:rsidRPr="004C7ABF" w:rsidRDefault="00860967" w:rsidP="00461EF6">
            <w:pPr>
              <w:rPr>
                <w:rFonts w:cs="Arial"/>
              </w:rPr>
            </w:pPr>
          </w:p>
        </w:tc>
      </w:tr>
    </w:tbl>
    <w:p w:rsidR="0055354C" w:rsidRPr="004667DA" w:rsidRDefault="0055354C" w:rsidP="00860967">
      <w:pPr>
        <w:rPr>
          <w:rFonts w:cs="Arial"/>
          <w:bCs/>
          <w:szCs w:val="22"/>
          <w:lang w:val="id-ID"/>
        </w:rPr>
      </w:pPr>
    </w:p>
    <w:p w:rsidR="00567728" w:rsidRDefault="005C4EED" w:rsidP="00567728">
      <w:pPr>
        <w:ind w:left="630" w:hanging="630"/>
        <w:rPr>
          <w:rFonts w:cs="Arial"/>
          <w:szCs w:val="22"/>
        </w:rPr>
      </w:pPr>
      <w:proofErr w:type="gramStart"/>
      <w:r>
        <w:rPr>
          <w:rFonts w:cs="Arial"/>
          <w:szCs w:val="22"/>
        </w:rPr>
        <w:t xml:space="preserve">5.6.2  </w:t>
      </w:r>
      <w:r w:rsidR="00860967" w:rsidRPr="007E7A48">
        <w:rPr>
          <w:rFonts w:cs="Arial"/>
          <w:szCs w:val="22"/>
        </w:rPr>
        <w:t>Ketersediaan</w:t>
      </w:r>
      <w:proofErr w:type="gramEnd"/>
      <w:r w:rsidR="00860967" w:rsidRPr="007E7A48">
        <w:rPr>
          <w:rFonts w:cs="Arial"/>
          <w:szCs w:val="22"/>
        </w:rPr>
        <w:t xml:space="preserve"> dan jenis prasarana, sarana dan dana yang memungkinkan terciptanya interaksi akademik antara sivitas akademika.</w:t>
      </w:r>
    </w:p>
    <w:p w:rsidR="00860967" w:rsidRPr="004C7ABF" w:rsidRDefault="00860967" w:rsidP="00860967">
      <w:pPr>
        <w:rPr>
          <w:rFonts w:cs="Arial"/>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860967" w:rsidRPr="00B033FB" w:rsidTr="00461EF6">
        <w:trPr>
          <w:trHeight w:val="770"/>
        </w:trPr>
        <w:tc>
          <w:tcPr>
            <w:tcW w:w="9583" w:type="dxa"/>
          </w:tcPr>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tc>
      </w:tr>
    </w:tbl>
    <w:p w:rsidR="00860967" w:rsidRPr="00B033FB" w:rsidRDefault="00860967" w:rsidP="00860967">
      <w:pPr>
        <w:rPr>
          <w:bCs/>
        </w:rPr>
      </w:pPr>
    </w:p>
    <w:p w:rsidR="00567728" w:rsidRDefault="005C4EED" w:rsidP="00567728">
      <w:pPr>
        <w:ind w:left="630" w:hanging="630"/>
        <w:rPr>
          <w:rFonts w:cs="Arial"/>
          <w:szCs w:val="22"/>
        </w:rPr>
      </w:pPr>
      <w:proofErr w:type="gramStart"/>
      <w:r>
        <w:rPr>
          <w:rFonts w:cs="Arial"/>
          <w:szCs w:val="22"/>
        </w:rPr>
        <w:t xml:space="preserve">5.6.3  </w:t>
      </w:r>
      <w:r w:rsidR="00860967" w:rsidRPr="00BD6249">
        <w:rPr>
          <w:rFonts w:cs="Arial"/>
          <w:szCs w:val="22"/>
        </w:rPr>
        <w:t>Program</w:t>
      </w:r>
      <w:proofErr w:type="gramEnd"/>
      <w:r w:rsidR="00860967" w:rsidRPr="00BD6249">
        <w:rPr>
          <w:rFonts w:cs="Arial"/>
          <w:szCs w:val="22"/>
        </w:rPr>
        <w:t xml:space="preserve"> dan kegiatan di dalam dan di luar proses pembelajaran, yang dilaksanakan baik di dalam maupun di luar kelas,  untuk menciptakan suasana akademik yang kondusif (misalnya seminar, simposium, lokakarya, bedah buku, penelitian bersama, pengenalan kehidupan kampus, dan temu dosen-mahasiswa-alumni).</w:t>
      </w:r>
    </w:p>
    <w:p w:rsidR="00860967" w:rsidRPr="00BD6249" w:rsidRDefault="00860967" w:rsidP="00860967">
      <w:pPr>
        <w:rPr>
          <w:rFonts w:cs="Arial"/>
          <w:szCs w:val="22"/>
        </w:rPr>
      </w:pPr>
    </w:p>
    <w:tbl>
      <w:tblPr>
        <w:tblW w:w="96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17"/>
      </w:tblGrid>
      <w:tr w:rsidR="00860967" w:rsidRPr="00BD6249" w:rsidTr="002A7A8F">
        <w:trPr>
          <w:trHeight w:val="815"/>
        </w:trPr>
        <w:tc>
          <w:tcPr>
            <w:tcW w:w="9617" w:type="dxa"/>
          </w:tcPr>
          <w:p w:rsidR="00860967" w:rsidRPr="00BD6249" w:rsidRDefault="00860967" w:rsidP="00461EF6">
            <w:pPr>
              <w:rPr>
                <w:rFonts w:cs="Arial"/>
                <w:szCs w:val="22"/>
              </w:rPr>
            </w:pPr>
          </w:p>
          <w:p w:rsidR="00860967" w:rsidRPr="00BD6249" w:rsidRDefault="00860967" w:rsidP="00461EF6">
            <w:pPr>
              <w:rPr>
                <w:rFonts w:cs="Arial"/>
                <w:szCs w:val="22"/>
              </w:rPr>
            </w:pPr>
          </w:p>
          <w:p w:rsidR="00860967" w:rsidRPr="00BD6249" w:rsidRDefault="00860967" w:rsidP="00461EF6">
            <w:pPr>
              <w:rPr>
                <w:rFonts w:cs="Arial"/>
                <w:szCs w:val="22"/>
              </w:rPr>
            </w:pPr>
          </w:p>
          <w:p w:rsidR="00860967" w:rsidRPr="00BD6249" w:rsidRDefault="00860967" w:rsidP="00461EF6">
            <w:pPr>
              <w:rPr>
                <w:rFonts w:cs="Arial"/>
                <w:szCs w:val="22"/>
              </w:rPr>
            </w:pPr>
          </w:p>
        </w:tc>
      </w:tr>
    </w:tbl>
    <w:p w:rsidR="00860967" w:rsidRPr="00BD6249" w:rsidRDefault="00860967" w:rsidP="00860967">
      <w:pPr>
        <w:rPr>
          <w:bCs/>
          <w:szCs w:val="22"/>
        </w:rPr>
      </w:pPr>
    </w:p>
    <w:p w:rsidR="00567728" w:rsidRDefault="005C4EED" w:rsidP="00567728">
      <w:pPr>
        <w:ind w:left="630" w:hanging="630"/>
        <w:rPr>
          <w:rFonts w:cs="Arial"/>
          <w:szCs w:val="22"/>
        </w:rPr>
      </w:pPr>
      <w:r>
        <w:rPr>
          <w:rFonts w:cs="Arial"/>
          <w:szCs w:val="22"/>
        </w:rPr>
        <w:t xml:space="preserve">5.6.4 </w:t>
      </w:r>
      <w:r w:rsidR="00567728" w:rsidRPr="00567728">
        <w:rPr>
          <w:rFonts w:cs="Arial"/>
          <w:szCs w:val="22"/>
        </w:rPr>
        <w:t>Jelaskan i</w:t>
      </w:r>
      <w:r w:rsidR="00860967" w:rsidRPr="00BD6249">
        <w:rPr>
          <w:rFonts w:cs="Arial"/>
          <w:szCs w:val="22"/>
        </w:rPr>
        <w:t>nteraksi akademik antara dosen-mahasiswa, antar mahasiswa, serta antar dosen.</w:t>
      </w:r>
    </w:p>
    <w:p w:rsidR="00860967" w:rsidRPr="00BD6249" w:rsidRDefault="00860967" w:rsidP="00860967">
      <w:pPr>
        <w:rPr>
          <w:rFonts w:cs="Arial"/>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40"/>
      </w:tblGrid>
      <w:tr w:rsidR="00860967" w:rsidRPr="00BD6249" w:rsidTr="002A7A8F">
        <w:trPr>
          <w:trHeight w:val="928"/>
        </w:trPr>
        <w:tc>
          <w:tcPr>
            <w:tcW w:w="9640" w:type="dxa"/>
          </w:tcPr>
          <w:p w:rsidR="00860967" w:rsidRPr="00BD6249" w:rsidRDefault="00860967" w:rsidP="00461EF6">
            <w:pPr>
              <w:rPr>
                <w:rFonts w:cs="Arial"/>
                <w:szCs w:val="22"/>
              </w:rPr>
            </w:pPr>
          </w:p>
          <w:p w:rsidR="00860967" w:rsidRPr="00BD6249" w:rsidRDefault="00860967" w:rsidP="00461EF6">
            <w:pPr>
              <w:rPr>
                <w:rFonts w:cs="Arial"/>
                <w:szCs w:val="22"/>
              </w:rPr>
            </w:pPr>
          </w:p>
          <w:p w:rsidR="00860967" w:rsidRPr="00BD6249" w:rsidRDefault="00860967" w:rsidP="00461EF6">
            <w:pPr>
              <w:rPr>
                <w:rFonts w:cs="Arial"/>
                <w:szCs w:val="22"/>
              </w:rPr>
            </w:pPr>
          </w:p>
          <w:p w:rsidR="00860967" w:rsidRPr="00BD6249" w:rsidRDefault="00860967" w:rsidP="00461EF6">
            <w:pPr>
              <w:rPr>
                <w:rFonts w:cs="Arial"/>
                <w:szCs w:val="22"/>
              </w:rPr>
            </w:pPr>
          </w:p>
        </w:tc>
      </w:tr>
    </w:tbl>
    <w:p w:rsidR="00860967" w:rsidRPr="00BD6249" w:rsidRDefault="00860967" w:rsidP="00860967">
      <w:pPr>
        <w:pStyle w:val="ListParagraph"/>
        <w:rPr>
          <w:rFonts w:ascii="Arial" w:hAnsi="Arial" w:cs="Arial"/>
          <w:sz w:val="22"/>
          <w:szCs w:val="22"/>
        </w:rPr>
      </w:pPr>
    </w:p>
    <w:p w:rsidR="00860967" w:rsidRPr="00BD6249" w:rsidRDefault="00860967" w:rsidP="00860967">
      <w:pPr>
        <w:rPr>
          <w:bCs/>
          <w:szCs w:val="22"/>
        </w:rPr>
      </w:pPr>
    </w:p>
    <w:p w:rsidR="00860967" w:rsidRDefault="00860967" w:rsidP="00860967"/>
    <w:p w:rsidR="00860967" w:rsidRDefault="00860967" w:rsidP="00860967"/>
    <w:p w:rsidR="00860967" w:rsidRDefault="00860967" w:rsidP="00860967"/>
    <w:p w:rsidR="00860967" w:rsidRDefault="00860967">
      <w:pPr>
        <w:spacing w:after="200" w:line="276" w:lineRule="auto"/>
        <w:jc w:val="left"/>
      </w:pPr>
      <w:r>
        <w:br w:type="page"/>
      </w:r>
    </w:p>
    <w:p w:rsidR="002A0163" w:rsidRDefault="00860967">
      <w:pPr>
        <w:pStyle w:val="Heading2"/>
        <w:spacing w:line="240" w:lineRule="auto"/>
        <w:ind w:left="1843" w:hanging="1843"/>
        <w:jc w:val="left"/>
        <w:rPr>
          <w:rFonts w:cs="Arial"/>
          <w:b/>
          <w:caps/>
          <w:color w:val="000000"/>
          <w:sz w:val="28"/>
          <w:szCs w:val="24"/>
        </w:rPr>
      </w:pPr>
      <w:r w:rsidRPr="00BD6249">
        <w:rPr>
          <w:rFonts w:cs="Arial"/>
          <w:b/>
          <w:caps/>
          <w:color w:val="000000"/>
          <w:sz w:val="28"/>
          <w:szCs w:val="24"/>
        </w:rPr>
        <w:lastRenderedPageBreak/>
        <w:t>Standar</w:t>
      </w:r>
      <w:r w:rsidR="005C4EED">
        <w:rPr>
          <w:rFonts w:cs="Arial"/>
          <w:b/>
          <w:caps/>
          <w:color w:val="000000"/>
          <w:sz w:val="28"/>
          <w:szCs w:val="24"/>
        </w:rPr>
        <w:t xml:space="preserve"> </w:t>
      </w:r>
      <w:r w:rsidRPr="00BD6249">
        <w:rPr>
          <w:rFonts w:cs="Arial"/>
          <w:b/>
          <w:caps/>
          <w:color w:val="000000"/>
          <w:sz w:val="28"/>
          <w:szCs w:val="24"/>
        </w:rPr>
        <w:t>6</w:t>
      </w:r>
      <w:r w:rsidR="005C4EED">
        <w:rPr>
          <w:rFonts w:cs="Arial"/>
          <w:b/>
          <w:caps/>
          <w:color w:val="000000"/>
          <w:sz w:val="28"/>
          <w:szCs w:val="24"/>
        </w:rPr>
        <w:t xml:space="preserve">  </w:t>
      </w:r>
      <w:r w:rsidRPr="00BD6249">
        <w:rPr>
          <w:rFonts w:cs="Arial"/>
          <w:b/>
          <w:caps/>
          <w:color w:val="000000"/>
          <w:sz w:val="28"/>
          <w:szCs w:val="24"/>
        </w:rPr>
        <w:t xml:space="preserve"> PeMBIAYAAN, Sarana,</w:t>
      </w:r>
      <w:r w:rsidR="00AB720A" w:rsidRPr="00BD6249">
        <w:rPr>
          <w:rFonts w:cs="Arial"/>
          <w:b/>
          <w:caps/>
          <w:color w:val="000000"/>
          <w:sz w:val="28"/>
          <w:szCs w:val="24"/>
          <w:lang w:val="id-ID"/>
        </w:rPr>
        <w:t xml:space="preserve"> PRASARANA</w:t>
      </w:r>
      <w:r w:rsidRPr="00BD6249">
        <w:rPr>
          <w:rFonts w:cs="Arial"/>
          <w:b/>
          <w:caps/>
          <w:color w:val="000000"/>
          <w:sz w:val="28"/>
          <w:szCs w:val="24"/>
        </w:rPr>
        <w:t xml:space="preserve"> DAN SISTEM INFORMASI</w:t>
      </w:r>
    </w:p>
    <w:p w:rsidR="00860967" w:rsidRDefault="00860967" w:rsidP="00860967">
      <w:pPr>
        <w:ind w:left="1890" w:hanging="1847"/>
        <w:rPr>
          <w:bCs/>
          <w:szCs w:val="24"/>
        </w:rPr>
      </w:pPr>
    </w:p>
    <w:p w:rsidR="00860967" w:rsidRDefault="00860967" w:rsidP="007E7A48">
      <w:pPr>
        <w:ind w:left="540" w:hanging="540"/>
        <w:jc w:val="left"/>
        <w:rPr>
          <w:bCs/>
          <w:szCs w:val="24"/>
        </w:rPr>
      </w:pPr>
      <w:r>
        <w:rPr>
          <w:bCs/>
          <w:szCs w:val="24"/>
        </w:rPr>
        <w:t>6.1   Pengelolaan Dana</w:t>
      </w:r>
    </w:p>
    <w:p w:rsidR="00860967" w:rsidRDefault="00860967" w:rsidP="007E7A48">
      <w:pPr>
        <w:ind w:left="540"/>
        <w:rPr>
          <w:rFonts w:cs="Arial"/>
          <w:lang w:val="it-IT"/>
        </w:rPr>
      </w:pPr>
      <w:r w:rsidRPr="00AB600E">
        <w:rPr>
          <w:rFonts w:cs="Arial"/>
          <w:lang w:val="id-ID"/>
        </w:rPr>
        <w:t>K</w:t>
      </w:r>
      <w:r w:rsidRPr="00AB600E">
        <w:rPr>
          <w:rFonts w:cs="Arial"/>
          <w:lang w:val="it-IT"/>
        </w:rPr>
        <w:t xml:space="preserve">eterlibatan aktif </w:t>
      </w:r>
      <w:r w:rsidR="00AA6BC1">
        <w:rPr>
          <w:rFonts w:cs="Arial"/>
          <w:lang w:val="id-ID"/>
        </w:rPr>
        <w:t>program PPAk</w:t>
      </w:r>
      <w:r w:rsidR="006F1DD7">
        <w:rPr>
          <w:rFonts w:cs="Arial"/>
        </w:rPr>
        <w:t xml:space="preserve"> </w:t>
      </w:r>
      <w:r w:rsidRPr="00AB600E">
        <w:rPr>
          <w:rFonts w:cs="Arial"/>
          <w:lang w:val="id-ID"/>
        </w:rPr>
        <w:t xml:space="preserve">harus tercerminkan </w:t>
      </w:r>
      <w:r>
        <w:rPr>
          <w:rFonts w:cs="Arial"/>
        </w:rPr>
        <w:t>dalam dokumen</w:t>
      </w:r>
      <w:r w:rsidRPr="00AB600E">
        <w:rPr>
          <w:rFonts w:cs="Arial"/>
          <w:lang w:val="id-ID"/>
        </w:rPr>
        <w:t xml:space="preserve"> tentang </w:t>
      </w:r>
      <w:r w:rsidRPr="00AB600E">
        <w:rPr>
          <w:rFonts w:cs="Arial"/>
          <w:lang w:val="it-IT"/>
        </w:rPr>
        <w:t>proses perencanaan, pengelolaan dan pelaporan serta pertanggungjawab</w:t>
      </w:r>
      <w:r w:rsidRPr="00AB600E">
        <w:rPr>
          <w:rFonts w:cs="Arial"/>
          <w:lang w:val="id-ID"/>
        </w:rPr>
        <w:t>an</w:t>
      </w:r>
      <w:r w:rsidRPr="00AB600E">
        <w:rPr>
          <w:rFonts w:cs="Arial"/>
          <w:lang w:val="it-IT"/>
        </w:rPr>
        <w:t xml:space="preserve"> penggunaan dana kepada </w:t>
      </w:r>
      <w:r w:rsidRPr="00AB600E">
        <w:rPr>
          <w:rFonts w:cs="Arial"/>
          <w:lang w:val="id-ID"/>
        </w:rPr>
        <w:t>pemangku kepentingan</w:t>
      </w:r>
      <w:r w:rsidRPr="00AB600E">
        <w:rPr>
          <w:rFonts w:cs="Arial"/>
          <w:lang w:val="it-IT"/>
        </w:rPr>
        <w:t xml:space="preserve"> melalui mekanisme yang transparan dan akuntabel.</w:t>
      </w:r>
    </w:p>
    <w:p w:rsidR="00860967" w:rsidRDefault="00860967" w:rsidP="00860967">
      <w:pPr>
        <w:ind w:left="540" w:hanging="497"/>
        <w:jc w:val="left"/>
        <w:rPr>
          <w:bCs/>
          <w:szCs w:val="24"/>
        </w:rPr>
      </w:pPr>
    </w:p>
    <w:p w:rsidR="00860967" w:rsidRPr="00B033FB" w:rsidRDefault="00860967" w:rsidP="00860967">
      <w:pPr>
        <w:ind w:left="540"/>
        <w:jc w:val="left"/>
        <w:rPr>
          <w:rFonts w:cs="Arial"/>
        </w:rPr>
      </w:pPr>
      <w:r>
        <w:rPr>
          <w:rFonts w:cs="Arial"/>
        </w:rPr>
        <w:t xml:space="preserve">Jelaskan keterlibatan </w:t>
      </w:r>
      <w:r w:rsidR="00AA6BC1">
        <w:rPr>
          <w:rFonts w:cs="Arial"/>
          <w:lang w:val="id-ID"/>
        </w:rPr>
        <w:t>program PPAk</w:t>
      </w:r>
      <w:r w:rsidR="006F1DD7">
        <w:rPr>
          <w:rFonts w:cs="Arial"/>
        </w:rPr>
        <w:t xml:space="preserve"> </w:t>
      </w:r>
      <w:r>
        <w:rPr>
          <w:rFonts w:cs="Arial"/>
        </w:rPr>
        <w:t xml:space="preserve">dalam perencanaan anggaran dan pengelolaan </w:t>
      </w:r>
      <w:proofErr w:type="gramStart"/>
      <w:r>
        <w:rPr>
          <w:rFonts w:cs="Arial"/>
        </w:rPr>
        <w:t>dana</w:t>
      </w:r>
      <w:proofErr w:type="gramEnd"/>
      <w:r>
        <w:rPr>
          <w:rFonts w:cs="Arial"/>
        </w:rPr>
        <w: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2"/>
      </w:tblGrid>
      <w:tr w:rsidR="00860967" w:rsidRPr="00B033FB" w:rsidTr="00461EF6">
        <w:tc>
          <w:tcPr>
            <w:tcW w:w="9592" w:type="dxa"/>
          </w:tcPr>
          <w:p w:rsidR="00860967" w:rsidRPr="00B033FB" w:rsidRDefault="00860967" w:rsidP="00461EF6">
            <w:pPr>
              <w:rPr>
                <w:rFonts w:cs="Arial"/>
              </w:rPr>
            </w:pPr>
          </w:p>
          <w:p w:rsidR="00860967" w:rsidRDefault="00860967" w:rsidP="00461EF6">
            <w:pPr>
              <w:rPr>
                <w:rFonts w:cs="Arial"/>
              </w:rPr>
            </w:pPr>
          </w:p>
          <w:p w:rsidR="00860967" w:rsidRPr="00B033FB" w:rsidRDefault="00860967" w:rsidP="00461EF6">
            <w:pPr>
              <w:rPr>
                <w:rFonts w:cs="Arial"/>
              </w:rPr>
            </w:pPr>
          </w:p>
          <w:p w:rsidR="00860967" w:rsidRPr="00B033FB" w:rsidRDefault="00860967" w:rsidP="00461EF6">
            <w:pPr>
              <w:rPr>
                <w:rFonts w:cs="Arial"/>
              </w:rPr>
            </w:pPr>
          </w:p>
        </w:tc>
      </w:tr>
    </w:tbl>
    <w:p w:rsidR="00860967" w:rsidRPr="00B033FB" w:rsidRDefault="00860967" w:rsidP="00860967">
      <w:pPr>
        <w:ind w:left="426" w:hanging="425"/>
        <w:jc w:val="left"/>
      </w:pPr>
    </w:p>
    <w:p w:rsidR="00860967" w:rsidRDefault="00860967" w:rsidP="007E7A48">
      <w:pPr>
        <w:ind w:left="426" w:hanging="540"/>
        <w:jc w:val="left"/>
      </w:pPr>
      <w:r>
        <w:t>6.2</w:t>
      </w:r>
      <w:r w:rsidR="008D2268">
        <w:rPr>
          <w:lang w:val="id-ID"/>
        </w:rPr>
        <w:tab/>
      </w:r>
      <w:r>
        <w:t>Perolehan dan Alokasi Dana</w:t>
      </w:r>
    </w:p>
    <w:p w:rsidR="00860967" w:rsidRPr="00B033FB" w:rsidRDefault="008D2268" w:rsidP="007E7A48">
      <w:pPr>
        <w:ind w:left="426" w:hanging="426"/>
        <w:jc w:val="left"/>
      </w:pPr>
      <w:r>
        <w:rPr>
          <w:lang w:val="id-ID"/>
        </w:rPr>
        <w:tab/>
      </w:r>
      <w:r w:rsidR="00860967" w:rsidRPr="00B033FB">
        <w:t>Tuliskan realisasi perolehan</w:t>
      </w:r>
      <w:r w:rsidR="00860967">
        <w:t xml:space="preserve"> dan alokasi</w:t>
      </w:r>
      <w:r w:rsidR="00860967" w:rsidRPr="00B033FB">
        <w:t xml:space="preserve"> </w:t>
      </w:r>
      <w:proofErr w:type="gramStart"/>
      <w:r w:rsidR="00860967" w:rsidRPr="00B033FB">
        <w:t>dana</w:t>
      </w:r>
      <w:proofErr w:type="gramEnd"/>
      <w:r w:rsidR="00860967" w:rsidRPr="00B033FB">
        <w:t xml:space="preserve"> (termasuk hiba</w:t>
      </w:r>
      <w:r w:rsidR="00860967">
        <w:t>h) dalam juta rupiah termasuk gaji, selama tiga</w:t>
      </w:r>
      <w:r w:rsidR="00860967" w:rsidRPr="00B033FB">
        <w:t xml:space="preserve"> tahun terakhir, pada tabel berikut:</w:t>
      </w:r>
    </w:p>
    <w:p w:rsidR="00860967" w:rsidRDefault="00860967" w:rsidP="00860967">
      <w:pPr>
        <w:ind w:left="426" w:hanging="425"/>
        <w:jc w:val="left"/>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2837"/>
        <w:gridCol w:w="1530"/>
        <w:gridCol w:w="1620"/>
        <w:gridCol w:w="1620"/>
      </w:tblGrid>
      <w:tr w:rsidR="00860967" w:rsidTr="00917A40">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Default="00860967" w:rsidP="00461EF6">
            <w:pPr>
              <w:jc w:val="center"/>
              <w:rPr>
                <w:b/>
                <w:bCs/>
                <w:sz w:val="18"/>
                <w:szCs w:val="18"/>
              </w:rPr>
            </w:pPr>
            <w:r>
              <w:rPr>
                <w:b/>
                <w:bCs/>
                <w:sz w:val="18"/>
                <w:szCs w:val="18"/>
              </w:rPr>
              <w:t>Sumber Dana</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Default="00860967" w:rsidP="00461EF6">
            <w:pPr>
              <w:jc w:val="center"/>
              <w:rPr>
                <w:b/>
                <w:bCs/>
                <w:sz w:val="18"/>
                <w:szCs w:val="18"/>
              </w:rPr>
            </w:pPr>
            <w:r>
              <w:rPr>
                <w:b/>
                <w:bCs/>
                <w:sz w:val="18"/>
                <w:szCs w:val="18"/>
              </w:rPr>
              <w:t>Jenis Dana</w:t>
            </w:r>
          </w:p>
        </w:tc>
        <w:tc>
          <w:tcPr>
            <w:tcW w:w="4770" w:type="dxa"/>
            <w:gridSpan w:val="3"/>
            <w:tcBorders>
              <w:top w:val="single" w:sz="4" w:space="0" w:color="auto"/>
              <w:left w:val="single" w:sz="4" w:space="0" w:color="auto"/>
              <w:bottom w:val="single" w:sz="4" w:space="0" w:color="auto"/>
              <w:right w:val="single" w:sz="4" w:space="0" w:color="auto"/>
            </w:tcBorders>
            <w:shd w:val="clear" w:color="auto" w:fill="auto"/>
          </w:tcPr>
          <w:p w:rsidR="00860967" w:rsidRDefault="00860967" w:rsidP="00461EF6">
            <w:pPr>
              <w:jc w:val="center"/>
              <w:rPr>
                <w:b/>
                <w:bCs/>
                <w:sz w:val="18"/>
                <w:szCs w:val="18"/>
              </w:rPr>
            </w:pPr>
            <w:r>
              <w:rPr>
                <w:b/>
                <w:bCs/>
                <w:sz w:val="18"/>
                <w:szCs w:val="18"/>
              </w:rPr>
              <w:t>Jumlah Dana (Juta Rupiah)</w:t>
            </w:r>
          </w:p>
        </w:tc>
      </w:tr>
      <w:tr w:rsidR="00860967" w:rsidTr="008B60F3">
        <w:trPr>
          <w:cantSplit/>
          <w:trHeight w:val="253"/>
        </w:trPr>
        <w:tc>
          <w:tcPr>
            <w:tcW w:w="1843" w:type="dxa"/>
            <w:vMerge/>
            <w:tcBorders>
              <w:top w:val="single" w:sz="4" w:space="0" w:color="auto"/>
              <w:left w:val="single" w:sz="4" w:space="0" w:color="auto"/>
              <w:bottom w:val="double" w:sz="4" w:space="0" w:color="auto"/>
              <w:right w:val="single" w:sz="4" w:space="0" w:color="auto"/>
            </w:tcBorders>
            <w:shd w:val="clear" w:color="auto" w:fill="auto"/>
          </w:tcPr>
          <w:p w:rsidR="00860967" w:rsidRDefault="00860967" w:rsidP="00461EF6">
            <w:pPr>
              <w:jc w:val="left"/>
            </w:pPr>
          </w:p>
        </w:tc>
        <w:tc>
          <w:tcPr>
            <w:tcW w:w="2837"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Default="00860967" w:rsidP="00461EF6">
            <w:pPr>
              <w:jc w:val="center"/>
              <w:rPr>
                <w:b/>
                <w:bCs/>
                <w:sz w:val="18"/>
                <w:szCs w:val="18"/>
              </w:rPr>
            </w:pPr>
          </w:p>
        </w:tc>
        <w:tc>
          <w:tcPr>
            <w:tcW w:w="1530" w:type="dxa"/>
            <w:tcBorders>
              <w:top w:val="single" w:sz="4" w:space="0" w:color="auto"/>
              <w:left w:val="single" w:sz="4" w:space="0" w:color="auto"/>
              <w:bottom w:val="double" w:sz="4" w:space="0" w:color="auto"/>
              <w:right w:val="single" w:sz="4" w:space="0" w:color="auto"/>
            </w:tcBorders>
            <w:shd w:val="clear" w:color="auto" w:fill="auto"/>
          </w:tcPr>
          <w:p w:rsidR="00860967" w:rsidRDefault="00860967" w:rsidP="00461EF6">
            <w:pPr>
              <w:jc w:val="center"/>
              <w:rPr>
                <w:b/>
                <w:bCs/>
                <w:sz w:val="18"/>
                <w:szCs w:val="18"/>
              </w:rPr>
            </w:pPr>
            <w:r>
              <w:rPr>
                <w:b/>
                <w:bCs/>
                <w:sz w:val="18"/>
                <w:szCs w:val="18"/>
              </w:rPr>
              <w:t>TS-2</w:t>
            </w:r>
          </w:p>
        </w:tc>
        <w:tc>
          <w:tcPr>
            <w:tcW w:w="1620" w:type="dxa"/>
            <w:tcBorders>
              <w:top w:val="single" w:sz="4" w:space="0" w:color="auto"/>
              <w:left w:val="single" w:sz="4" w:space="0" w:color="auto"/>
              <w:bottom w:val="double" w:sz="4" w:space="0" w:color="auto"/>
              <w:right w:val="single" w:sz="4" w:space="0" w:color="auto"/>
            </w:tcBorders>
            <w:shd w:val="clear" w:color="auto" w:fill="auto"/>
          </w:tcPr>
          <w:p w:rsidR="00860967" w:rsidRDefault="00860967" w:rsidP="00461EF6">
            <w:pPr>
              <w:jc w:val="center"/>
              <w:rPr>
                <w:b/>
                <w:bCs/>
                <w:sz w:val="18"/>
                <w:szCs w:val="18"/>
              </w:rPr>
            </w:pPr>
            <w:r>
              <w:rPr>
                <w:b/>
                <w:bCs/>
                <w:sz w:val="18"/>
                <w:szCs w:val="18"/>
              </w:rPr>
              <w:t>TS-1</w:t>
            </w:r>
          </w:p>
        </w:tc>
        <w:tc>
          <w:tcPr>
            <w:tcW w:w="1620" w:type="dxa"/>
            <w:tcBorders>
              <w:top w:val="single" w:sz="4" w:space="0" w:color="auto"/>
              <w:left w:val="single" w:sz="4" w:space="0" w:color="auto"/>
              <w:bottom w:val="double" w:sz="4" w:space="0" w:color="auto"/>
              <w:right w:val="single" w:sz="4" w:space="0" w:color="auto"/>
            </w:tcBorders>
            <w:shd w:val="clear" w:color="auto" w:fill="auto"/>
          </w:tcPr>
          <w:p w:rsidR="00860967" w:rsidRDefault="00860967" w:rsidP="00461EF6">
            <w:pPr>
              <w:jc w:val="center"/>
              <w:rPr>
                <w:b/>
                <w:bCs/>
                <w:sz w:val="18"/>
                <w:szCs w:val="18"/>
              </w:rPr>
            </w:pPr>
            <w:r>
              <w:rPr>
                <w:b/>
                <w:bCs/>
                <w:sz w:val="18"/>
                <w:szCs w:val="18"/>
              </w:rPr>
              <w:t>TS</w:t>
            </w:r>
          </w:p>
        </w:tc>
      </w:tr>
      <w:tr w:rsidR="00860967" w:rsidTr="008B60F3">
        <w:trPr>
          <w:cantSplit/>
        </w:trPr>
        <w:tc>
          <w:tcPr>
            <w:tcW w:w="1843" w:type="dxa"/>
            <w:tcBorders>
              <w:top w:val="double" w:sz="4" w:space="0" w:color="auto"/>
              <w:left w:val="single" w:sz="4" w:space="0" w:color="auto"/>
              <w:bottom w:val="single" w:sz="4" w:space="0" w:color="auto"/>
              <w:right w:val="single" w:sz="4" w:space="0" w:color="auto"/>
            </w:tcBorders>
          </w:tcPr>
          <w:p w:rsidR="00860967" w:rsidRDefault="00860967" w:rsidP="00461EF6">
            <w:pPr>
              <w:jc w:val="center"/>
              <w:rPr>
                <w:b/>
                <w:bCs/>
                <w:sz w:val="18"/>
                <w:szCs w:val="18"/>
              </w:rPr>
            </w:pPr>
            <w:r>
              <w:rPr>
                <w:b/>
                <w:bCs/>
                <w:sz w:val="18"/>
                <w:szCs w:val="18"/>
              </w:rPr>
              <w:t>(1)</w:t>
            </w:r>
          </w:p>
        </w:tc>
        <w:tc>
          <w:tcPr>
            <w:tcW w:w="2837" w:type="dxa"/>
            <w:tcBorders>
              <w:top w:val="double" w:sz="4" w:space="0" w:color="auto"/>
              <w:left w:val="single" w:sz="4" w:space="0" w:color="auto"/>
              <w:bottom w:val="single" w:sz="4" w:space="0" w:color="auto"/>
              <w:right w:val="single" w:sz="4" w:space="0" w:color="auto"/>
            </w:tcBorders>
          </w:tcPr>
          <w:p w:rsidR="00860967" w:rsidRDefault="00860967" w:rsidP="00461EF6">
            <w:pPr>
              <w:jc w:val="center"/>
              <w:rPr>
                <w:b/>
                <w:bCs/>
                <w:sz w:val="18"/>
                <w:szCs w:val="18"/>
              </w:rPr>
            </w:pPr>
            <w:r>
              <w:rPr>
                <w:b/>
                <w:bCs/>
                <w:sz w:val="18"/>
                <w:szCs w:val="18"/>
              </w:rPr>
              <w:t>(2)</w:t>
            </w:r>
          </w:p>
        </w:tc>
        <w:tc>
          <w:tcPr>
            <w:tcW w:w="1530" w:type="dxa"/>
            <w:tcBorders>
              <w:top w:val="double" w:sz="4" w:space="0" w:color="auto"/>
              <w:left w:val="single" w:sz="4" w:space="0" w:color="auto"/>
              <w:bottom w:val="single" w:sz="4" w:space="0" w:color="auto"/>
              <w:right w:val="single" w:sz="4" w:space="0" w:color="auto"/>
            </w:tcBorders>
          </w:tcPr>
          <w:p w:rsidR="00860967" w:rsidRDefault="00860967" w:rsidP="00461EF6">
            <w:pPr>
              <w:jc w:val="center"/>
              <w:rPr>
                <w:b/>
                <w:bCs/>
                <w:sz w:val="18"/>
                <w:szCs w:val="18"/>
              </w:rPr>
            </w:pPr>
            <w:r>
              <w:rPr>
                <w:b/>
                <w:bCs/>
                <w:sz w:val="18"/>
                <w:szCs w:val="18"/>
              </w:rPr>
              <w:t>(3)</w:t>
            </w:r>
          </w:p>
        </w:tc>
        <w:tc>
          <w:tcPr>
            <w:tcW w:w="1620" w:type="dxa"/>
            <w:tcBorders>
              <w:top w:val="double" w:sz="4" w:space="0" w:color="auto"/>
              <w:left w:val="single" w:sz="4" w:space="0" w:color="auto"/>
              <w:bottom w:val="single" w:sz="4" w:space="0" w:color="auto"/>
              <w:right w:val="single" w:sz="4" w:space="0" w:color="auto"/>
            </w:tcBorders>
          </w:tcPr>
          <w:p w:rsidR="00860967" w:rsidRDefault="00860967" w:rsidP="00461EF6">
            <w:pPr>
              <w:jc w:val="center"/>
              <w:rPr>
                <w:b/>
                <w:bCs/>
                <w:sz w:val="18"/>
                <w:szCs w:val="18"/>
              </w:rPr>
            </w:pPr>
            <w:r>
              <w:rPr>
                <w:b/>
                <w:bCs/>
                <w:sz w:val="18"/>
                <w:szCs w:val="18"/>
              </w:rPr>
              <w:t>(4)</w:t>
            </w:r>
          </w:p>
        </w:tc>
        <w:tc>
          <w:tcPr>
            <w:tcW w:w="1620" w:type="dxa"/>
            <w:tcBorders>
              <w:top w:val="double" w:sz="4" w:space="0" w:color="auto"/>
              <w:left w:val="single" w:sz="4" w:space="0" w:color="auto"/>
              <w:bottom w:val="single" w:sz="4" w:space="0" w:color="auto"/>
              <w:right w:val="single" w:sz="4" w:space="0" w:color="auto"/>
            </w:tcBorders>
          </w:tcPr>
          <w:p w:rsidR="00860967" w:rsidRDefault="00860967" w:rsidP="00461EF6">
            <w:pPr>
              <w:jc w:val="center"/>
              <w:rPr>
                <w:b/>
                <w:bCs/>
                <w:sz w:val="18"/>
                <w:szCs w:val="18"/>
              </w:rPr>
            </w:pPr>
            <w:r>
              <w:rPr>
                <w:b/>
                <w:bCs/>
                <w:sz w:val="18"/>
                <w:szCs w:val="18"/>
              </w:rPr>
              <w:t>(5)</w:t>
            </w:r>
          </w:p>
        </w:tc>
      </w:tr>
      <w:tr w:rsidR="00860967" w:rsidTr="00461EF6">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r>
              <w:rPr>
                <w:sz w:val="20"/>
              </w:rPr>
              <w:t xml:space="preserve">PT sendiri </w:t>
            </w: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val="restart"/>
            <w:tcBorders>
              <w:top w:val="single" w:sz="4" w:space="0" w:color="auto"/>
              <w:left w:val="single" w:sz="4" w:space="0" w:color="auto"/>
              <w:right w:val="single" w:sz="4" w:space="0" w:color="auto"/>
            </w:tcBorders>
          </w:tcPr>
          <w:p w:rsidR="00860967" w:rsidRDefault="00860967" w:rsidP="00461EF6">
            <w:pPr>
              <w:jc w:val="left"/>
              <w:rPr>
                <w:sz w:val="20"/>
              </w:rPr>
            </w:pPr>
            <w:r>
              <w:rPr>
                <w:sz w:val="20"/>
              </w:rPr>
              <w:t>Yayasan</w:t>
            </w: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tcBorders>
              <w:left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Height w:val="211"/>
        </w:trPr>
        <w:tc>
          <w:tcPr>
            <w:tcW w:w="1843" w:type="dxa"/>
            <w:vMerge/>
            <w:tcBorders>
              <w:left w:val="single" w:sz="4" w:space="0" w:color="auto"/>
              <w:bottom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860967" w:rsidRPr="00262F3D" w:rsidRDefault="00262F3D" w:rsidP="00461EF6">
            <w:pPr>
              <w:jc w:val="left"/>
              <w:rPr>
                <w:sz w:val="20"/>
                <w:lang w:val="id-ID"/>
              </w:rPr>
            </w:pPr>
            <w:r>
              <w:rPr>
                <w:sz w:val="20"/>
                <w:lang w:val="id-ID"/>
              </w:rPr>
              <w:t>Kementerian</w:t>
            </w: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r>
              <w:rPr>
                <w:sz w:val="20"/>
              </w:rPr>
              <w:t>Sumber lain</w:t>
            </w: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461EF6">
        <w:trPr>
          <w:cantSplit/>
        </w:trPr>
        <w:tc>
          <w:tcPr>
            <w:tcW w:w="1843" w:type="dxa"/>
            <w:vMerge/>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r w:rsidR="00860967" w:rsidTr="008B60F3">
        <w:trPr>
          <w:cantSplit/>
        </w:trPr>
        <w:tc>
          <w:tcPr>
            <w:tcW w:w="1843" w:type="dxa"/>
            <w:vMerge/>
            <w:tcBorders>
              <w:top w:val="single" w:sz="4" w:space="0" w:color="auto"/>
              <w:left w:val="single" w:sz="4" w:space="0" w:color="auto"/>
              <w:bottom w:val="double" w:sz="4" w:space="0" w:color="auto"/>
              <w:right w:val="single" w:sz="4" w:space="0" w:color="auto"/>
            </w:tcBorders>
          </w:tcPr>
          <w:p w:rsidR="00860967" w:rsidRDefault="00860967" w:rsidP="00461EF6">
            <w:pPr>
              <w:jc w:val="left"/>
              <w:rPr>
                <w:sz w:val="20"/>
              </w:rPr>
            </w:pPr>
          </w:p>
        </w:tc>
        <w:tc>
          <w:tcPr>
            <w:tcW w:w="2837" w:type="dxa"/>
            <w:tcBorders>
              <w:top w:val="single" w:sz="4" w:space="0" w:color="auto"/>
              <w:left w:val="single" w:sz="4" w:space="0" w:color="auto"/>
              <w:bottom w:val="double" w:sz="4" w:space="0" w:color="auto"/>
              <w:right w:val="single" w:sz="4" w:space="0" w:color="auto"/>
            </w:tcBorders>
          </w:tcPr>
          <w:p w:rsidR="00860967" w:rsidRDefault="00860967" w:rsidP="00461EF6">
            <w:pPr>
              <w:jc w:val="left"/>
              <w:rPr>
                <w:sz w:val="20"/>
              </w:rPr>
            </w:pPr>
          </w:p>
        </w:tc>
        <w:tc>
          <w:tcPr>
            <w:tcW w:w="1530" w:type="dxa"/>
            <w:tcBorders>
              <w:top w:val="single" w:sz="4" w:space="0" w:color="auto"/>
              <w:left w:val="single" w:sz="4" w:space="0" w:color="auto"/>
              <w:bottom w:val="doub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double" w:sz="4" w:space="0" w:color="auto"/>
              <w:right w:val="single" w:sz="4" w:space="0" w:color="auto"/>
            </w:tcBorders>
          </w:tcPr>
          <w:p w:rsidR="00860967" w:rsidRDefault="00860967" w:rsidP="00461EF6">
            <w:pPr>
              <w:jc w:val="left"/>
              <w:rPr>
                <w:sz w:val="20"/>
              </w:rPr>
            </w:pPr>
          </w:p>
        </w:tc>
        <w:tc>
          <w:tcPr>
            <w:tcW w:w="1620" w:type="dxa"/>
            <w:tcBorders>
              <w:top w:val="single" w:sz="4" w:space="0" w:color="auto"/>
              <w:left w:val="single" w:sz="4" w:space="0" w:color="auto"/>
              <w:bottom w:val="double" w:sz="4" w:space="0" w:color="auto"/>
              <w:right w:val="single" w:sz="4" w:space="0" w:color="auto"/>
            </w:tcBorders>
          </w:tcPr>
          <w:p w:rsidR="00860967" w:rsidRDefault="00860967" w:rsidP="00461EF6">
            <w:pPr>
              <w:jc w:val="left"/>
              <w:rPr>
                <w:sz w:val="20"/>
              </w:rPr>
            </w:pPr>
          </w:p>
        </w:tc>
      </w:tr>
      <w:tr w:rsidR="00860967" w:rsidTr="008B60F3">
        <w:trPr>
          <w:cantSplit/>
        </w:trPr>
        <w:tc>
          <w:tcPr>
            <w:tcW w:w="4680" w:type="dxa"/>
            <w:gridSpan w:val="2"/>
            <w:tcBorders>
              <w:top w:val="double" w:sz="4" w:space="0" w:color="auto"/>
              <w:left w:val="single" w:sz="4" w:space="0" w:color="auto"/>
              <w:bottom w:val="single" w:sz="4" w:space="0" w:color="auto"/>
              <w:right w:val="single" w:sz="4" w:space="0" w:color="auto"/>
            </w:tcBorders>
          </w:tcPr>
          <w:p w:rsidR="002A0163" w:rsidRDefault="0061116D">
            <w:pPr>
              <w:jc w:val="center"/>
              <w:rPr>
                <w:b/>
                <w:sz w:val="20"/>
              </w:rPr>
            </w:pPr>
            <w:r w:rsidRPr="0061116D">
              <w:rPr>
                <w:b/>
                <w:sz w:val="20"/>
              </w:rPr>
              <w:t>Total</w:t>
            </w:r>
          </w:p>
        </w:tc>
        <w:tc>
          <w:tcPr>
            <w:tcW w:w="1530" w:type="dxa"/>
            <w:tcBorders>
              <w:top w:val="doub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double" w:sz="4" w:space="0" w:color="auto"/>
              <w:left w:val="single" w:sz="4" w:space="0" w:color="auto"/>
              <w:bottom w:val="single" w:sz="4" w:space="0" w:color="auto"/>
              <w:right w:val="single" w:sz="4" w:space="0" w:color="auto"/>
            </w:tcBorders>
          </w:tcPr>
          <w:p w:rsidR="00860967" w:rsidRDefault="00860967" w:rsidP="00461EF6">
            <w:pPr>
              <w:jc w:val="left"/>
              <w:rPr>
                <w:sz w:val="20"/>
              </w:rPr>
            </w:pPr>
          </w:p>
        </w:tc>
        <w:tc>
          <w:tcPr>
            <w:tcW w:w="1620" w:type="dxa"/>
            <w:tcBorders>
              <w:top w:val="double" w:sz="4" w:space="0" w:color="auto"/>
              <w:left w:val="single" w:sz="4" w:space="0" w:color="auto"/>
              <w:bottom w:val="single" w:sz="4" w:space="0" w:color="auto"/>
              <w:right w:val="single" w:sz="4" w:space="0" w:color="auto"/>
            </w:tcBorders>
          </w:tcPr>
          <w:p w:rsidR="00860967" w:rsidRDefault="00860967" w:rsidP="00461EF6">
            <w:pPr>
              <w:jc w:val="left"/>
              <w:rPr>
                <w:sz w:val="20"/>
              </w:rPr>
            </w:pPr>
          </w:p>
        </w:tc>
      </w:tr>
    </w:tbl>
    <w:p w:rsidR="00860967" w:rsidRDefault="00860967" w:rsidP="00860967">
      <w:pPr>
        <w:ind w:left="426"/>
        <w:jc w:val="left"/>
        <w:rPr>
          <w:lang w:val="id-ID"/>
        </w:rPr>
      </w:pPr>
    </w:p>
    <w:p w:rsidR="00860967" w:rsidRDefault="00860967" w:rsidP="00860967">
      <w:pPr>
        <w:jc w:val="left"/>
        <w:rPr>
          <w:lang w:val="fi-FI"/>
        </w:rPr>
      </w:pPr>
      <w:r>
        <w:rPr>
          <w:lang w:val="fi-FI"/>
        </w:rPr>
        <w:t>Penggunaan dana</w:t>
      </w:r>
      <w:r w:rsidRPr="00AF244B">
        <w:rPr>
          <w:lang w:val="fi-FI"/>
        </w:rPr>
        <w:t>:</w:t>
      </w:r>
    </w:p>
    <w:p w:rsidR="00860967" w:rsidRDefault="00860967" w:rsidP="00860967">
      <w:pPr>
        <w:ind w:left="426"/>
        <w:jc w:val="left"/>
        <w:rPr>
          <w:lang w:val="fi-F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8"/>
        <w:gridCol w:w="2823"/>
        <w:gridCol w:w="1351"/>
        <w:gridCol w:w="1275"/>
        <w:gridCol w:w="1276"/>
        <w:gridCol w:w="1843"/>
      </w:tblGrid>
      <w:tr w:rsidR="008B60F3" w:rsidRPr="0046130B" w:rsidTr="008B60F3">
        <w:tc>
          <w:tcPr>
            <w:tcW w:w="788" w:type="dxa"/>
            <w:vMerge w:val="restart"/>
            <w:shd w:val="clear" w:color="auto" w:fill="auto"/>
            <w:vAlign w:val="center"/>
          </w:tcPr>
          <w:p w:rsidR="008B60F3" w:rsidRPr="0046130B" w:rsidRDefault="008B60F3" w:rsidP="00461EF6">
            <w:pPr>
              <w:jc w:val="center"/>
              <w:rPr>
                <w:b/>
                <w:sz w:val="20"/>
                <w:lang w:val="fi-FI"/>
              </w:rPr>
            </w:pPr>
            <w:r w:rsidRPr="0046130B">
              <w:rPr>
                <w:b/>
                <w:sz w:val="20"/>
                <w:lang w:val="fi-FI"/>
              </w:rPr>
              <w:t>No.</w:t>
            </w:r>
          </w:p>
        </w:tc>
        <w:tc>
          <w:tcPr>
            <w:tcW w:w="2823" w:type="dxa"/>
            <w:vMerge w:val="restart"/>
            <w:shd w:val="clear" w:color="auto" w:fill="auto"/>
            <w:vAlign w:val="center"/>
          </w:tcPr>
          <w:p w:rsidR="008B60F3" w:rsidRPr="0046130B" w:rsidRDefault="008B60F3" w:rsidP="00461EF6">
            <w:pPr>
              <w:jc w:val="center"/>
              <w:rPr>
                <w:b/>
                <w:sz w:val="20"/>
                <w:lang w:val="fi-FI"/>
              </w:rPr>
            </w:pPr>
            <w:r w:rsidRPr="0046130B">
              <w:rPr>
                <w:b/>
                <w:sz w:val="20"/>
                <w:lang w:val="fi-FI"/>
              </w:rPr>
              <w:t>Jenis Penggunaan</w:t>
            </w:r>
          </w:p>
        </w:tc>
        <w:tc>
          <w:tcPr>
            <w:tcW w:w="5745" w:type="dxa"/>
            <w:gridSpan w:val="4"/>
            <w:shd w:val="clear" w:color="auto" w:fill="auto"/>
            <w:vAlign w:val="center"/>
          </w:tcPr>
          <w:p w:rsidR="008B60F3" w:rsidRDefault="008B60F3" w:rsidP="00461EF6">
            <w:pPr>
              <w:jc w:val="center"/>
              <w:rPr>
                <w:b/>
                <w:bCs/>
                <w:sz w:val="18"/>
                <w:szCs w:val="18"/>
                <w:lang w:val="id-ID"/>
              </w:rPr>
            </w:pPr>
            <w:r>
              <w:rPr>
                <w:b/>
                <w:bCs/>
                <w:sz w:val="18"/>
                <w:szCs w:val="18"/>
                <w:lang w:val="id-ID"/>
              </w:rPr>
              <w:t>Jumlah</w:t>
            </w:r>
            <w:r>
              <w:rPr>
                <w:b/>
                <w:bCs/>
                <w:sz w:val="18"/>
                <w:szCs w:val="18"/>
              </w:rPr>
              <w:t xml:space="preserve"> Dana </w:t>
            </w:r>
            <w:r>
              <w:rPr>
                <w:b/>
                <w:bCs/>
                <w:sz w:val="18"/>
                <w:szCs w:val="18"/>
                <w:lang w:val="id-ID"/>
              </w:rPr>
              <w:t>(Juta Rupiah)</w:t>
            </w:r>
          </w:p>
        </w:tc>
      </w:tr>
      <w:tr w:rsidR="008B60F3" w:rsidRPr="0046130B" w:rsidTr="008B60F3">
        <w:tc>
          <w:tcPr>
            <w:tcW w:w="788" w:type="dxa"/>
            <w:vMerge/>
            <w:tcBorders>
              <w:bottom w:val="double" w:sz="4" w:space="0" w:color="auto"/>
            </w:tcBorders>
            <w:shd w:val="clear" w:color="auto" w:fill="auto"/>
            <w:vAlign w:val="center"/>
          </w:tcPr>
          <w:p w:rsidR="008B60F3" w:rsidRPr="0046130B" w:rsidRDefault="008B60F3" w:rsidP="00461EF6">
            <w:pPr>
              <w:jc w:val="center"/>
              <w:rPr>
                <w:b/>
                <w:sz w:val="20"/>
                <w:lang w:val="fi-FI"/>
              </w:rPr>
            </w:pPr>
          </w:p>
        </w:tc>
        <w:tc>
          <w:tcPr>
            <w:tcW w:w="2823" w:type="dxa"/>
            <w:vMerge/>
            <w:tcBorders>
              <w:bottom w:val="double" w:sz="4" w:space="0" w:color="auto"/>
            </w:tcBorders>
            <w:shd w:val="clear" w:color="auto" w:fill="auto"/>
            <w:vAlign w:val="center"/>
          </w:tcPr>
          <w:p w:rsidR="008B60F3" w:rsidRPr="0046130B" w:rsidRDefault="008B60F3" w:rsidP="00461EF6">
            <w:pPr>
              <w:jc w:val="center"/>
              <w:rPr>
                <w:b/>
                <w:sz w:val="20"/>
                <w:lang w:val="fi-FI"/>
              </w:rPr>
            </w:pPr>
          </w:p>
        </w:tc>
        <w:tc>
          <w:tcPr>
            <w:tcW w:w="1351" w:type="dxa"/>
            <w:tcBorders>
              <w:bottom w:val="double" w:sz="4" w:space="0" w:color="auto"/>
            </w:tcBorders>
            <w:shd w:val="clear" w:color="auto" w:fill="auto"/>
            <w:vAlign w:val="center"/>
          </w:tcPr>
          <w:p w:rsidR="008B60F3" w:rsidRPr="0046130B" w:rsidRDefault="008B60F3" w:rsidP="00461EF6">
            <w:pPr>
              <w:jc w:val="center"/>
              <w:rPr>
                <w:b/>
                <w:sz w:val="20"/>
                <w:lang w:val="fi-FI"/>
              </w:rPr>
            </w:pPr>
            <w:r>
              <w:rPr>
                <w:b/>
                <w:sz w:val="20"/>
                <w:lang w:val="fi-FI"/>
              </w:rPr>
              <w:t>TS-2</w:t>
            </w:r>
          </w:p>
        </w:tc>
        <w:tc>
          <w:tcPr>
            <w:tcW w:w="1275" w:type="dxa"/>
            <w:tcBorders>
              <w:bottom w:val="double" w:sz="4" w:space="0" w:color="auto"/>
            </w:tcBorders>
            <w:shd w:val="clear" w:color="auto" w:fill="auto"/>
          </w:tcPr>
          <w:p w:rsidR="008B60F3" w:rsidRPr="0046130B" w:rsidRDefault="008B60F3" w:rsidP="00461EF6">
            <w:pPr>
              <w:jc w:val="center"/>
              <w:rPr>
                <w:b/>
                <w:sz w:val="20"/>
                <w:lang w:val="fi-FI"/>
              </w:rPr>
            </w:pPr>
            <w:r>
              <w:rPr>
                <w:b/>
                <w:sz w:val="20"/>
                <w:lang w:val="fi-FI"/>
              </w:rPr>
              <w:t>TS-1</w:t>
            </w:r>
          </w:p>
        </w:tc>
        <w:tc>
          <w:tcPr>
            <w:tcW w:w="1276" w:type="dxa"/>
            <w:tcBorders>
              <w:bottom w:val="double" w:sz="4" w:space="0" w:color="auto"/>
            </w:tcBorders>
            <w:shd w:val="clear" w:color="auto" w:fill="auto"/>
          </w:tcPr>
          <w:p w:rsidR="008B60F3" w:rsidRPr="0046130B" w:rsidRDefault="008B60F3" w:rsidP="00461EF6">
            <w:pPr>
              <w:jc w:val="center"/>
              <w:rPr>
                <w:b/>
                <w:sz w:val="20"/>
                <w:lang w:val="fi-FI"/>
              </w:rPr>
            </w:pPr>
            <w:r>
              <w:rPr>
                <w:b/>
                <w:sz w:val="20"/>
                <w:lang w:val="fi-FI"/>
              </w:rPr>
              <w:t>TS</w:t>
            </w:r>
          </w:p>
        </w:tc>
        <w:tc>
          <w:tcPr>
            <w:tcW w:w="1843" w:type="dxa"/>
            <w:tcBorders>
              <w:bottom w:val="double" w:sz="4" w:space="0" w:color="auto"/>
            </w:tcBorders>
          </w:tcPr>
          <w:p w:rsidR="008B60F3" w:rsidRPr="008B60F3" w:rsidRDefault="008B60F3" w:rsidP="00461EF6">
            <w:pPr>
              <w:jc w:val="center"/>
              <w:rPr>
                <w:b/>
                <w:sz w:val="20"/>
                <w:lang w:val="id-ID"/>
              </w:rPr>
            </w:pPr>
            <w:r>
              <w:rPr>
                <w:b/>
                <w:sz w:val="20"/>
                <w:lang w:val="id-ID"/>
              </w:rPr>
              <w:t>Rata-rata</w:t>
            </w:r>
          </w:p>
        </w:tc>
      </w:tr>
      <w:tr w:rsidR="008B60F3" w:rsidRPr="0046130B" w:rsidTr="008B60F3">
        <w:tc>
          <w:tcPr>
            <w:tcW w:w="788" w:type="dxa"/>
            <w:tcBorders>
              <w:top w:val="double" w:sz="4" w:space="0" w:color="auto"/>
            </w:tcBorders>
          </w:tcPr>
          <w:p w:rsidR="008B60F3" w:rsidRPr="0046130B" w:rsidRDefault="008B60F3" w:rsidP="00461EF6">
            <w:pPr>
              <w:jc w:val="center"/>
              <w:rPr>
                <w:b/>
                <w:bCs/>
                <w:sz w:val="18"/>
                <w:szCs w:val="18"/>
              </w:rPr>
            </w:pPr>
            <w:r w:rsidRPr="0046130B">
              <w:rPr>
                <w:b/>
                <w:bCs/>
                <w:sz w:val="18"/>
                <w:szCs w:val="18"/>
              </w:rPr>
              <w:t>(1)</w:t>
            </w:r>
          </w:p>
        </w:tc>
        <w:tc>
          <w:tcPr>
            <w:tcW w:w="2823" w:type="dxa"/>
            <w:tcBorders>
              <w:top w:val="double" w:sz="4" w:space="0" w:color="auto"/>
            </w:tcBorders>
          </w:tcPr>
          <w:p w:rsidR="008B60F3" w:rsidRPr="0046130B" w:rsidRDefault="008B60F3" w:rsidP="00461EF6">
            <w:pPr>
              <w:jc w:val="center"/>
              <w:rPr>
                <w:b/>
                <w:bCs/>
                <w:sz w:val="18"/>
                <w:szCs w:val="18"/>
              </w:rPr>
            </w:pPr>
            <w:r w:rsidRPr="0046130B">
              <w:rPr>
                <w:b/>
                <w:bCs/>
                <w:sz w:val="18"/>
                <w:szCs w:val="18"/>
              </w:rPr>
              <w:t>(2)</w:t>
            </w:r>
          </w:p>
        </w:tc>
        <w:tc>
          <w:tcPr>
            <w:tcW w:w="1351" w:type="dxa"/>
            <w:tcBorders>
              <w:top w:val="double" w:sz="4" w:space="0" w:color="auto"/>
            </w:tcBorders>
          </w:tcPr>
          <w:p w:rsidR="008B60F3" w:rsidRPr="0046130B" w:rsidRDefault="008B60F3" w:rsidP="00461EF6">
            <w:pPr>
              <w:jc w:val="center"/>
              <w:rPr>
                <w:b/>
                <w:bCs/>
                <w:sz w:val="18"/>
                <w:szCs w:val="18"/>
              </w:rPr>
            </w:pPr>
            <w:r w:rsidRPr="0046130B">
              <w:rPr>
                <w:b/>
                <w:bCs/>
                <w:sz w:val="18"/>
                <w:szCs w:val="18"/>
              </w:rPr>
              <w:t>(3)</w:t>
            </w:r>
          </w:p>
        </w:tc>
        <w:tc>
          <w:tcPr>
            <w:tcW w:w="1275" w:type="dxa"/>
            <w:tcBorders>
              <w:top w:val="double" w:sz="4" w:space="0" w:color="auto"/>
            </w:tcBorders>
          </w:tcPr>
          <w:p w:rsidR="008B60F3" w:rsidRPr="0046130B" w:rsidRDefault="008B60F3" w:rsidP="00461EF6">
            <w:pPr>
              <w:jc w:val="center"/>
              <w:rPr>
                <w:b/>
                <w:bCs/>
                <w:sz w:val="18"/>
                <w:szCs w:val="18"/>
              </w:rPr>
            </w:pPr>
            <w:r>
              <w:rPr>
                <w:b/>
                <w:bCs/>
                <w:sz w:val="18"/>
                <w:szCs w:val="18"/>
              </w:rPr>
              <w:t>(4)</w:t>
            </w:r>
          </w:p>
        </w:tc>
        <w:tc>
          <w:tcPr>
            <w:tcW w:w="1276" w:type="dxa"/>
            <w:tcBorders>
              <w:top w:val="double" w:sz="4" w:space="0" w:color="auto"/>
            </w:tcBorders>
          </w:tcPr>
          <w:p w:rsidR="008B60F3" w:rsidRPr="0046130B" w:rsidRDefault="008B60F3" w:rsidP="00461EF6">
            <w:pPr>
              <w:jc w:val="center"/>
              <w:rPr>
                <w:b/>
                <w:bCs/>
                <w:sz w:val="18"/>
                <w:szCs w:val="18"/>
              </w:rPr>
            </w:pPr>
            <w:r>
              <w:rPr>
                <w:b/>
                <w:bCs/>
                <w:sz w:val="18"/>
                <w:szCs w:val="18"/>
              </w:rPr>
              <w:t>(5)</w:t>
            </w:r>
          </w:p>
        </w:tc>
        <w:tc>
          <w:tcPr>
            <w:tcW w:w="1843" w:type="dxa"/>
            <w:tcBorders>
              <w:top w:val="double" w:sz="4" w:space="0" w:color="auto"/>
            </w:tcBorders>
          </w:tcPr>
          <w:p w:rsidR="008B60F3" w:rsidRPr="008B60F3" w:rsidRDefault="008B60F3" w:rsidP="00461EF6">
            <w:pPr>
              <w:jc w:val="center"/>
              <w:rPr>
                <w:b/>
                <w:bCs/>
                <w:sz w:val="18"/>
                <w:szCs w:val="18"/>
                <w:lang w:val="id-ID"/>
              </w:rPr>
            </w:pPr>
            <w:r>
              <w:rPr>
                <w:b/>
                <w:bCs/>
                <w:sz w:val="18"/>
                <w:szCs w:val="18"/>
                <w:lang w:val="id-ID"/>
              </w:rPr>
              <w:t>(6)</w:t>
            </w:r>
          </w:p>
        </w:tc>
      </w:tr>
      <w:tr w:rsidR="008B60F3" w:rsidRPr="0046130B" w:rsidTr="008B60F3">
        <w:tc>
          <w:tcPr>
            <w:tcW w:w="788" w:type="dxa"/>
          </w:tcPr>
          <w:p w:rsidR="002A0163" w:rsidRDefault="008B60F3">
            <w:pPr>
              <w:jc w:val="center"/>
              <w:rPr>
                <w:lang w:val="fi-FI"/>
              </w:rPr>
            </w:pPr>
            <w:r w:rsidRPr="0046130B">
              <w:rPr>
                <w:lang w:val="fi-FI"/>
              </w:rPr>
              <w:t>1</w:t>
            </w:r>
          </w:p>
        </w:tc>
        <w:tc>
          <w:tcPr>
            <w:tcW w:w="2823" w:type="dxa"/>
          </w:tcPr>
          <w:p w:rsidR="008B60F3" w:rsidRPr="0046130B" w:rsidRDefault="008B60F3" w:rsidP="00461EF6">
            <w:pPr>
              <w:jc w:val="left"/>
              <w:rPr>
                <w:lang w:val="fi-FI"/>
              </w:rPr>
            </w:pPr>
            <w:r w:rsidRPr="0046130B">
              <w:rPr>
                <w:lang w:val="fi-FI"/>
              </w:rPr>
              <w:t>Pendidikan</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Pr>
          <w:p w:rsidR="002A0163" w:rsidRDefault="008B60F3">
            <w:pPr>
              <w:jc w:val="center"/>
              <w:rPr>
                <w:lang w:val="fi-FI"/>
              </w:rPr>
            </w:pPr>
            <w:r w:rsidRPr="0046130B">
              <w:rPr>
                <w:lang w:val="fi-FI"/>
              </w:rPr>
              <w:t>2</w:t>
            </w:r>
          </w:p>
        </w:tc>
        <w:tc>
          <w:tcPr>
            <w:tcW w:w="2823" w:type="dxa"/>
          </w:tcPr>
          <w:p w:rsidR="008B60F3" w:rsidRDefault="008B60F3" w:rsidP="00461EF6">
            <w:pPr>
              <w:jc w:val="left"/>
              <w:rPr>
                <w:lang w:val="id-ID"/>
              </w:rPr>
            </w:pPr>
            <w:r>
              <w:rPr>
                <w:lang w:val="id-ID"/>
              </w:rPr>
              <w:t xml:space="preserve">Pengelola </w:t>
            </w:r>
            <w:r w:rsidR="00AA6BC1">
              <w:rPr>
                <w:lang w:val="id-ID"/>
              </w:rPr>
              <w:t>program PPAk</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Pr>
          <w:p w:rsidR="002A0163" w:rsidRDefault="008B60F3">
            <w:pPr>
              <w:jc w:val="center"/>
              <w:rPr>
                <w:lang w:val="id-ID"/>
              </w:rPr>
            </w:pPr>
            <w:r>
              <w:rPr>
                <w:lang w:val="id-ID"/>
              </w:rPr>
              <w:t>3</w:t>
            </w:r>
          </w:p>
        </w:tc>
        <w:tc>
          <w:tcPr>
            <w:tcW w:w="2823" w:type="dxa"/>
          </w:tcPr>
          <w:p w:rsidR="008B60F3" w:rsidRPr="00E17CCA" w:rsidRDefault="008B60F3" w:rsidP="00461EF6">
            <w:pPr>
              <w:jc w:val="left"/>
              <w:rPr>
                <w:lang w:val="id-ID"/>
              </w:rPr>
            </w:pPr>
            <w:r>
              <w:rPr>
                <w:lang w:val="id-ID"/>
              </w:rPr>
              <w:t>Magang</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Pr>
          <w:p w:rsidR="008B60F3" w:rsidRDefault="008B60F3" w:rsidP="008B60F3">
            <w:pPr>
              <w:jc w:val="center"/>
              <w:rPr>
                <w:lang w:val="id-ID"/>
              </w:rPr>
            </w:pPr>
            <w:r>
              <w:rPr>
                <w:lang w:val="id-ID"/>
              </w:rPr>
              <w:t>4</w:t>
            </w:r>
          </w:p>
        </w:tc>
        <w:tc>
          <w:tcPr>
            <w:tcW w:w="2823" w:type="dxa"/>
          </w:tcPr>
          <w:p w:rsidR="008B60F3" w:rsidRDefault="008B60F3" w:rsidP="00461EF6">
            <w:pPr>
              <w:jc w:val="left"/>
              <w:rPr>
                <w:lang w:val="id-ID"/>
              </w:rPr>
            </w:pPr>
            <w:r>
              <w:rPr>
                <w:lang w:val="id-ID"/>
              </w:rPr>
              <w:t>Kontribusi ke organisasi Profesi</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Pr>
          <w:p w:rsidR="002A0163" w:rsidRDefault="008B60F3">
            <w:pPr>
              <w:jc w:val="center"/>
              <w:rPr>
                <w:lang w:val="id-ID"/>
              </w:rPr>
            </w:pPr>
            <w:r>
              <w:rPr>
                <w:lang w:val="id-ID"/>
              </w:rPr>
              <w:t>5</w:t>
            </w:r>
          </w:p>
        </w:tc>
        <w:tc>
          <w:tcPr>
            <w:tcW w:w="2823" w:type="dxa"/>
          </w:tcPr>
          <w:p w:rsidR="008B60F3" w:rsidRPr="0046130B" w:rsidRDefault="008B60F3" w:rsidP="00461EF6">
            <w:pPr>
              <w:jc w:val="left"/>
              <w:rPr>
                <w:lang w:val="fi-FI"/>
              </w:rPr>
            </w:pPr>
            <w:r w:rsidRPr="0046130B">
              <w:rPr>
                <w:lang w:val="fi-FI"/>
              </w:rPr>
              <w:t>Investasi prasarana</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Pr>
          <w:p w:rsidR="002A0163" w:rsidRDefault="008B60F3">
            <w:pPr>
              <w:jc w:val="center"/>
              <w:rPr>
                <w:lang w:val="id-ID"/>
              </w:rPr>
            </w:pPr>
            <w:r>
              <w:rPr>
                <w:lang w:val="id-ID"/>
              </w:rPr>
              <w:t>6</w:t>
            </w:r>
          </w:p>
        </w:tc>
        <w:tc>
          <w:tcPr>
            <w:tcW w:w="2823" w:type="dxa"/>
          </w:tcPr>
          <w:p w:rsidR="008B60F3" w:rsidRPr="0046130B" w:rsidRDefault="008B60F3" w:rsidP="00461EF6">
            <w:pPr>
              <w:jc w:val="left"/>
              <w:rPr>
                <w:lang w:val="fi-FI"/>
              </w:rPr>
            </w:pPr>
            <w:r w:rsidRPr="0046130B">
              <w:rPr>
                <w:lang w:val="fi-FI"/>
              </w:rPr>
              <w:t xml:space="preserve">Investasi sarana </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Pr>
          <w:p w:rsidR="002A0163" w:rsidRDefault="008B60F3">
            <w:pPr>
              <w:jc w:val="center"/>
              <w:rPr>
                <w:lang w:val="id-ID"/>
              </w:rPr>
            </w:pPr>
            <w:r>
              <w:rPr>
                <w:lang w:val="id-ID"/>
              </w:rPr>
              <w:t>7</w:t>
            </w:r>
          </w:p>
        </w:tc>
        <w:tc>
          <w:tcPr>
            <w:tcW w:w="2823" w:type="dxa"/>
          </w:tcPr>
          <w:p w:rsidR="008B60F3" w:rsidRPr="0046130B" w:rsidRDefault="008B60F3" w:rsidP="00461EF6">
            <w:pPr>
              <w:jc w:val="left"/>
              <w:rPr>
                <w:lang w:val="fi-FI"/>
              </w:rPr>
            </w:pPr>
            <w:r w:rsidRPr="0046130B">
              <w:rPr>
                <w:lang w:val="fi-FI"/>
              </w:rPr>
              <w:t>Investasi SDM</w:t>
            </w:r>
          </w:p>
        </w:tc>
        <w:tc>
          <w:tcPr>
            <w:tcW w:w="1351" w:type="dxa"/>
          </w:tcPr>
          <w:p w:rsidR="008B60F3" w:rsidRPr="0046130B" w:rsidRDefault="008B60F3" w:rsidP="00461EF6">
            <w:pPr>
              <w:jc w:val="left"/>
              <w:rPr>
                <w:lang w:val="fi-FI"/>
              </w:rPr>
            </w:pPr>
          </w:p>
        </w:tc>
        <w:tc>
          <w:tcPr>
            <w:tcW w:w="1275" w:type="dxa"/>
          </w:tcPr>
          <w:p w:rsidR="008B60F3" w:rsidRPr="0046130B" w:rsidRDefault="008B60F3" w:rsidP="00461EF6">
            <w:pPr>
              <w:jc w:val="left"/>
              <w:rPr>
                <w:lang w:val="fi-FI"/>
              </w:rPr>
            </w:pPr>
          </w:p>
        </w:tc>
        <w:tc>
          <w:tcPr>
            <w:tcW w:w="1276" w:type="dxa"/>
          </w:tcPr>
          <w:p w:rsidR="008B60F3" w:rsidRPr="0046130B" w:rsidRDefault="008B60F3" w:rsidP="00461EF6">
            <w:pPr>
              <w:jc w:val="left"/>
              <w:rPr>
                <w:lang w:val="fi-FI"/>
              </w:rPr>
            </w:pPr>
          </w:p>
        </w:tc>
        <w:tc>
          <w:tcPr>
            <w:tcW w:w="1843" w:type="dxa"/>
          </w:tcPr>
          <w:p w:rsidR="008B60F3" w:rsidRPr="0046130B" w:rsidRDefault="008B60F3" w:rsidP="00461EF6">
            <w:pPr>
              <w:jc w:val="left"/>
              <w:rPr>
                <w:lang w:val="fi-FI"/>
              </w:rPr>
            </w:pPr>
          </w:p>
        </w:tc>
      </w:tr>
      <w:tr w:rsidR="008B60F3" w:rsidRPr="0046130B" w:rsidTr="008B60F3">
        <w:tc>
          <w:tcPr>
            <w:tcW w:w="788" w:type="dxa"/>
            <w:tcBorders>
              <w:bottom w:val="double" w:sz="4" w:space="0" w:color="auto"/>
            </w:tcBorders>
          </w:tcPr>
          <w:p w:rsidR="002A0163" w:rsidRDefault="008B60F3">
            <w:pPr>
              <w:jc w:val="center"/>
              <w:rPr>
                <w:lang w:val="id-ID"/>
              </w:rPr>
            </w:pPr>
            <w:r>
              <w:rPr>
                <w:lang w:val="id-ID"/>
              </w:rPr>
              <w:t>8</w:t>
            </w:r>
          </w:p>
        </w:tc>
        <w:tc>
          <w:tcPr>
            <w:tcW w:w="2823" w:type="dxa"/>
            <w:tcBorders>
              <w:bottom w:val="double" w:sz="4" w:space="0" w:color="auto"/>
            </w:tcBorders>
          </w:tcPr>
          <w:p w:rsidR="008B60F3" w:rsidRPr="0046130B" w:rsidRDefault="008B60F3" w:rsidP="00461EF6">
            <w:pPr>
              <w:jc w:val="left"/>
              <w:rPr>
                <w:lang w:val="fi-FI"/>
              </w:rPr>
            </w:pPr>
            <w:r w:rsidRPr="0046130B">
              <w:rPr>
                <w:lang w:val="fi-FI"/>
              </w:rPr>
              <w:t>Lain-lain</w:t>
            </w:r>
          </w:p>
        </w:tc>
        <w:tc>
          <w:tcPr>
            <w:tcW w:w="1351" w:type="dxa"/>
            <w:tcBorders>
              <w:bottom w:val="double" w:sz="4" w:space="0" w:color="auto"/>
            </w:tcBorders>
          </w:tcPr>
          <w:p w:rsidR="008B60F3" w:rsidRPr="0046130B" w:rsidRDefault="008B60F3" w:rsidP="00461EF6">
            <w:pPr>
              <w:jc w:val="left"/>
              <w:rPr>
                <w:lang w:val="fi-FI"/>
              </w:rPr>
            </w:pPr>
          </w:p>
        </w:tc>
        <w:tc>
          <w:tcPr>
            <w:tcW w:w="1275" w:type="dxa"/>
            <w:tcBorders>
              <w:bottom w:val="double" w:sz="4" w:space="0" w:color="auto"/>
            </w:tcBorders>
          </w:tcPr>
          <w:p w:rsidR="008B60F3" w:rsidRPr="0046130B" w:rsidRDefault="008B60F3" w:rsidP="00461EF6">
            <w:pPr>
              <w:jc w:val="left"/>
              <w:rPr>
                <w:lang w:val="fi-FI"/>
              </w:rPr>
            </w:pPr>
          </w:p>
        </w:tc>
        <w:tc>
          <w:tcPr>
            <w:tcW w:w="1276" w:type="dxa"/>
            <w:tcBorders>
              <w:bottom w:val="double" w:sz="4" w:space="0" w:color="auto"/>
            </w:tcBorders>
          </w:tcPr>
          <w:p w:rsidR="008B60F3" w:rsidRPr="0046130B" w:rsidRDefault="008B60F3" w:rsidP="00461EF6">
            <w:pPr>
              <w:jc w:val="left"/>
              <w:rPr>
                <w:lang w:val="fi-FI"/>
              </w:rPr>
            </w:pPr>
          </w:p>
        </w:tc>
        <w:tc>
          <w:tcPr>
            <w:tcW w:w="1843" w:type="dxa"/>
            <w:tcBorders>
              <w:bottom w:val="double" w:sz="4" w:space="0" w:color="auto"/>
            </w:tcBorders>
          </w:tcPr>
          <w:p w:rsidR="008B60F3" w:rsidRPr="0046130B" w:rsidRDefault="008B60F3" w:rsidP="00461EF6">
            <w:pPr>
              <w:jc w:val="left"/>
              <w:rPr>
                <w:lang w:val="fi-FI"/>
              </w:rPr>
            </w:pPr>
          </w:p>
        </w:tc>
      </w:tr>
      <w:tr w:rsidR="008B60F3" w:rsidRPr="0046130B" w:rsidTr="008B60F3">
        <w:tc>
          <w:tcPr>
            <w:tcW w:w="3611" w:type="dxa"/>
            <w:gridSpan w:val="2"/>
            <w:tcBorders>
              <w:top w:val="double" w:sz="4" w:space="0" w:color="auto"/>
            </w:tcBorders>
          </w:tcPr>
          <w:p w:rsidR="002A0163" w:rsidRDefault="0061116D">
            <w:pPr>
              <w:jc w:val="center"/>
              <w:rPr>
                <w:b/>
                <w:lang w:val="id-ID"/>
              </w:rPr>
            </w:pPr>
            <w:r w:rsidRPr="0061116D">
              <w:rPr>
                <w:b/>
                <w:lang w:val="id-ID"/>
              </w:rPr>
              <w:t>Total</w:t>
            </w:r>
          </w:p>
        </w:tc>
        <w:tc>
          <w:tcPr>
            <w:tcW w:w="1351" w:type="dxa"/>
            <w:tcBorders>
              <w:top w:val="double" w:sz="4" w:space="0" w:color="auto"/>
            </w:tcBorders>
          </w:tcPr>
          <w:p w:rsidR="008B60F3" w:rsidRPr="0046130B" w:rsidRDefault="008B60F3" w:rsidP="00461EF6">
            <w:pPr>
              <w:jc w:val="left"/>
              <w:rPr>
                <w:lang w:val="fi-FI"/>
              </w:rPr>
            </w:pPr>
          </w:p>
        </w:tc>
        <w:tc>
          <w:tcPr>
            <w:tcW w:w="1275" w:type="dxa"/>
            <w:tcBorders>
              <w:top w:val="double" w:sz="4" w:space="0" w:color="auto"/>
            </w:tcBorders>
          </w:tcPr>
          <w:p w:rsidR="008B60F3" w:rsidRPr="0046130B" w:rsidRDefault="008B60F3" w:rsidP="00461EF6">
            <w:pPr>
              <w:jc w:val="left"/>
              <w:rPr>
                <w:lang w:val="fi-FI"/>
              </w:rPr>
            </w:pPr>
          </w:p>
        </w:tc>
        <w:tc>
          <w:tcPr>
            <w:tcW w:w="1276" w:type="dxa"/>
            <w:tcBorders>
              <w:top w:val="double" w:sz="4" w:space="0" w:color="auto"/>
            </w:tcBorders>
          </w:tcPr>
          <w:p w:rsidR="008B60F3" w:rsidRPr="0046130B" w:rsidRDefault="008B60F3" w:rsidP="00461EF6">
            <w:pPr>
              <w:jc w:val="left"/>
              <w:rPr>
                <w:lang w:val="fi-FI"/>
              </w:rPr>
            </w:pPr>
          </w:p>
        </w:tc>
        <w:tc>
          <w:tcPr>
            <w:tcW w:w="1843" w:type="dxa"/>
            <w:tcBorders>
              <w:top w:val="double" w:sz="4" w:space="0" w:color="auto"/>
            </w:tcBorders>
          </w:tcPr>
          <w:p w:rsidR="008B60F3" w:rsidRPr="0046130B" w:rsidRDefault="008B60F3" w:rsidP="00461EF6">
            <w:pPr>
              <w:jc w:val="left"/>
              <w:rPr>
                <w:lang w:val="fi-FI"/>
              </w:rPr>
            </w:pPr>
          </w:p>
        </w:tc>
      </w:tr>
    </w:tbl>
    <w:p w:rsidR="00860967" w:rsidRDefault="00860967" w:rsidP="00860967">
      <w:pPr>
        <w:ind w:left="426"/>
        <w:jc w:val="left"/>
        <w:rPr>
          <w:lang w:val="id-ID"/>
        </w:rPr>
      </w:pPr>
    </w:p>
    <w:p w:rsidR="002A7A8F" w:rsidRPr="002A7A8F" w:rsidRDefault="002A7A8F" w:rsidP="00860967">
      <w:pPr>
        <w:ind w:left="426"/>
        <w:jc w:val="left"/>
        <w:rPr>
          <w:lang w:val="id-ID"/>
        </w:rPr>
      </w:pPr>
    </w:p>
    <w:p w:rsidR="00860967" w:rsidRDefault="00860967" w:rsidP="00860967">
      <w:pPr>
        <w:ind w:left="630" w:hanging="630"/>
        <w:jc w:val="left"/>
      </w:pPr>
    </w:p>
    <w:p w:rsidR="00860967" w:rsidRDefault="00860967" w:rsidP="00860967">
      <w:pPr>
        <w:ind w:left="630" w:hanging="630"/>
        <w:jc w:val="left"/>
      </w:pPr>
    </w:p>
    <w:p w:rsidR="00860967" w:rsidRDefault="00860967" w:rsidP="007E7A48">
      <w:pPr>
        <w:ind w:left="810" w:hanging="810"/>
        <w:rPr>
          <w:rFonts w:cs="Arial"/>
          <w:bCs/>
        </w:rPr>
      </w:pPr>
      <w:proofErr w:type="gramStart"/>
      <w:r>
        <w:rPr>
          <w:rFonts w:cs="Arial"/>
          <w:bCs/>
        </w:rPr>
        <w:t xml:space="preserve">6.3 </w:t>
      </w:r>
      <w:r w:rsidR="005C4EED">
        <w:rPr>
          <w:rFonts w:cs="Arial"/>
          <w:bCs/>
        </w:rPr>
        <w:t xml:space="preserve"> </w:t>
      </w:r>
      <w:r>
        <w:rPr>
          <w:rFonts w:cs="Arial"/>
          <w:bCs/>
        </w:rPr>
        <w:t>Prasarana</w:t>
      </w:r>
      <w:proofErr w:type="gramEnd"/>
    </w:p>
    <w:p w:rsidR="00860967" w:rsidRDefault="00860967" w:rsidP="00860967">
      <w:pPr>
        <w:ind w:left="810" w:hanging="603"/>
        <w:rPr>
          <w:rFonts w:cs="Arial"/>
          <w:bCs/>
        </w:rPr>
      </w:pPr>
    </w:p>
    <w:p w:rsidR="00860967" w:rsidRDefault="00860967" w:rsidP="007E7A48">
      <w:pPr>
        <w:ind w:left="709" w:hanging="709"/>
        <w:rPr>
          <w:rFonts w:cs="Arial"/>
          <w:bCs/>
        </w:rPr>
      </w:pPr>
      <w:r>
        <w:rPr>
          <w:rFonts w:cs="Arial"/>
          <w:bCs/>
        </w:rPr>
        <w:t xml:space="preserve">6.3.1 </w:t>
      </w:r>
      <w:r w:rsidR="008D2268">
        <w:rPr>
          <w:rFonts w:cs="Arial"/>
          <w:bCs/>
          <w:lang w:val="id-ID"/>
        </w:rPr>
        <w:tab/>
      </w:r>
      <w:r w:rsidRPr="00B033FB">
        <w:rPr>
          <w:rFonts w:cs="Arial"/>
          <w:bCs/>
        </w:rPr>
        <w:t>Tuliskan data ruang kerja dosen tetap yang bidang keahliann</w:t>
      </w:r>
      <w:r>
        <w:rPr>
          <w:rFonts w:cs="Arial"/>
          <w:bCs/>
          <w:lang w:val="id-ID"/>
        </w:rPr>
        <w:t>nya Akuntansi</w:t>
      </w:r>
      <w:r w:rsidRPr="00B033FB">
        <w:rPr>
          <w:rFonts w:cs="Arial"/>
          <w:bCs/>
        </w:rPr>
        <w:t xml:space="preserve"> dengan mengikuti format tabel berikut:</w:t>
      </w:r>
    </w:p>
    <w:p w:rsidR="00860967" w:rsidRPr="00B033FB" w:rsidRDefault="00860967" w:rsidP="00860967">
      <w:pPr>
        <w:ind w:left="709" w:hanging="502"/>
        <w:rPr>
          <w:rFonts w:cs="Arial"/>
          <w:bCs/>
        </w:rPr>
      </w:pPr>
    </w:p>
    <w:tbl>
      <w:tblPr>
        <w:tblW w:w="73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9"/>
        <w:gridCol w:w="1452"/>
        <w:gridCol w:w="2161"/>
      </w:tblGrid>
      <w:tr w:rsidR="00860967" w:rsidRPr="00B033FB" w:rsidTr="008B60F3">
        <w:trPr>
          <w:cantSplit/>
          <w:trHeight w:val="670"/>
        </w:trPr>
        <w:tc>
          <w:tcPr>
            <w:tcW w:w="3759"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Ruang Kerja Dosen</w:t>
            </w:r>
          </w:p>
        </w:tc>
        <w:tc>
          <w:tcPr>
            <w:tcW w:w="1452"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Ruang</w:t>
            </w:r>
          </w:p>
        </w:tc>
        <w:tc>
          <w:tcPr>
            <w:tcW w:w="2161"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Luas (m</w:t>
            </w:r>
            <w:r w:rsidRPr="00B033FB">
              <w:rPr>
                <w:rFonts w:cs="Arial"/>
                <w:b/>
                <w:bCs/>
                <w:sz w:val="18"/>
                <w:vertAlign w:val="superscript"/>
              </w:rPr>
              <w:t>2</w:t>
            </w:r>
            <w:r w:rsidRPr="00B033FB">
              <w:rPr>
                <w:rFonts w:cs="Arial"/>
                <w:b/>
                <w:bCs/>
                <w:sz w:val="18"/>
              </w:rPr>
              <w:t>)</w:t>
            </w:r>
          </w:p>
        </w:tc>
      </w:tr>
      <w:tr w:rsidR="00860967" w:rsidRPr="00B033FB" w:rsidTr="008B60F3">
        <w:trPr>
          <w:trHeight w:val="228"/>
        </w:trPr>
        <w:tc>
          <w:tcPr>
            <w:tcW w:w="3759"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(1)</w:t>
            </w:r>
          </w:p>
        </w:tc>
        <w:tc>
          <w:tcPr>
            <w:tcW w:w="1452"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(2)</w:t>
            </w:r>
          </w:p>
        </w:tc>
        <w:tc>
          <w:tcPr>
            <w:tcW w:w="2161" w:type="dxa"/>
            <w:tcBorders>
              <w:top w:val="double" w:sz="4" w:space="0" w:color="auto"/>
            </w:tcBorders>
            <w:vAlign w:val="center"/>
          </w:tcPr>
          <w:p w:rsidR="00860967" w:rsidRPr="00B033FB" w:rsidRDefault="00860967" w:rsidP="00461EF6">
            <w:pPr>
              <w:jc w:val="center"/>
              <w:rPr>
                <w:rFonts w:cs="Arial"/>
                <w:b/>
                <w:bCs/>
                <w:sz w:val="18"/>
              </w:rPr>
            </w:pPr>
            <w:r w:rsidRPr="00B033FB">
              <w:rPr>
                <w:rFonts w:cs="Arial"/>
                <w:b/>
                <w:bCs/>
                <w:sz w:val="18"/>
              </w:rPr>
              <w:t>(3)</w:t>
            </w:r>
          </w:p>
        </w:tc>
      </w:tr>
      <w:tr w:rsidR="00860967" w:rsidRPr="00B033FB" w:rsidTr="008B60F3">
        <w:trPr>
          <w:trHeight w:val="274"/>
        </w:trPr>
        <w:tc>
          <w:tcPr>
            <w:tcW w:w="3759" w:type="dxa"/>
            <w:vAlign w:val="bottom"/>
          </w:tcPr>
          <w:p w:rsidR="00860967" w:rsidRPr="00B033FB" w:rsidRDefault="00860967" w:rsidP="00461EF6">
            <w:pPr>
              <w:jc w:val="left"/>
              <w:rPr>
                <w:rFonts w:cs="Arial"/>
                <w:bCs/>
              </w:rPr>
            </w:pPr>
            <w:r w:rsidRPr="00B033FB">
              <w:rPr>
                <w:rFonts w:cs="Arial"/>
                <w:bCs/>
              </w:rPr>
              <w:t>Satu ruang untuk lebih dari 4 dosen</w:t>
            </w:r>
          </w:p>
        </w:tc>
        <w:tc>
          <w:tcPr>
            <w:tcW w:w="1452" w:type="dxa"/>
          </w:tcPr>
          <w:p w:rsidR="00860967" w:rsidRPr="00B033FB" w:rsidRDefault="00860967" w:rsidP="00461EF6">
            <w:pPr>
              <w:rPr>
                <w:rFonts w:cs="Arial"/>
                <w:bCs/>
              </w:rPr>
            </w:pPr>
          </w:p>
        </w:tc>
        <w:tc>
          <w:tcPr>
            <w:tcW w:w="2161" w:type="dxa"/>
          </w:tcPr>
          <w:p w:rsidR="00860967" w:rsidRPr="008B60F3" w:rsidRDefault="00860967" w:rsidP="00461EF6">
            <w:pPr>
              <w:rPr>
                <w:rFonts w:cs="Arial"/>
                <w:bCs/>
                <w:lang w:val="id-ID"/>
              </w:rPr>
            </w:pPr>
            <w:r w:rsidRPr="00B033FB">
              <w:rPr>
                <w:rFonts w:cs="Arial"/>
                <w:bCs/>
              </w:rPr>
              <w:t>(a)</w:t>
            </w:r>
            <w:r w:rsidR="008B60F3">
              <w:rPr>
                <w:rFonts w:cs="Arial"/>
                <w:bCs/>
                <w:lang w:val="id-ID"/>
              </w:rPr>
              <w:t>=</w:t>
            </w:r>
          </w:p>
        </w:tc>
      </w:tr>
      <w:tr w:rsidR="00860967" w:rsidRPr="00B033FB" w:rsidTr="008B60F3">
        <w:tc>
          <w:tcPr>
            <w:tcW w:w="3759" w:type="dxa"/>
          </w:tcPr>
          <w:p w:rsidR="00860967" w:rsidRPr="00B033FB" w:rsidRDefault="00860967" w:rsidP="00461EF6">
            <w:pPr>
              <w:jc w:val="left"/>
              <w:rPr>
                <w:rFonts w:cs="Arial"/>
                <w:bCs/>
              </w:rPr>
            </w:pPr>
            <w:r w:rsidRPr="00B033FB">
              <w:rPr>
                <w:rFonts w:cs="Arial"/>
                <w:bCs/>
              </w:rPr>
              <w:t>Satu ruang untuk 3 - 4 dosen</w:t>
            </w:r>
          </w:p>
        </w:tc>
        <w:tc>
          <w:tcPr>
            <w:tcW w:w="1452" w:type="dxa"/>
          </w:tcPr>
          <w:p w:rsidR="00860967" w:rsidRPr="00B033FB" w:rsidRDefault="00860967" w:rsidP="00461EF6">
            <w:pPr>
              <w:rPr>
                <w:rFonts w:cs="Arial"/>
                <w:bCs/>
              </w:rPr>
            </w:pPr>
          </w:p>
        </w:tc>
        <w:tc>
          <w:tcPr>
            <w:tcW w:w="2161" w:type="dxa"/>
          </w:tcPr>
          <w:p w:rsidR="00860967" w:rsidRPr="008B60F3" w:rsidRDefault="00860967" w:rsidP="00461EF6">
            <w:pPr>
              <w:rPr>
                <w:rFonts w:cs="Arial"/>
                <w:bCs/>
                <w:lang w:val="id-ID"/>
              </w:rPr>
            </w:pPr>
            <w:r w:rsidRPr="00B033FB">
              <w:rPr>
                <w:rFonts w:cs="Arial"/>
                <w:bCs/>
              </w:rPr>
              <w:t>(b)</w:t>
            </w:r>
            <w:r w:rsidR="008B60F3">
              <w:rPr>
                <w:rFonts w:cs="Arial"/>
                <w:bCs/>
                <w:lang w:val="id-ID"/>
              </w:rPr>
              <w:t>=</w:t>
            </w:r>
          </w:p>
        </w:tc>
      </w:tr>
      <w:tr w:rsidR="00860967" w:rsidRPr="00B033FB" w:rsidTr="008B60F3">
        <w:tc>
          <w:tcPr>
            <w:tcW w:w="3759" w:type="dxa"/>
          </w:tcPr>
          <w:p w:rsidR="00860967" w:rsidRPr="00B033FB" w:rsidRDefault="00860967" w:rsidP="00461EF6">
            <w:pPr>
              <w:jc w:val="left"/>
              <w:rPr>
                <w:rFonts w:cs="Arial"/>
                <w:bCs/>
              </w:rPr>
            </w:pPr>
            <w:r w:rsidRPr="00B033FB">
              <w:rPr>
                <w:rFonts w:cs="Arial"/>
                <w:bCs/>
              </w:rPr>
              <w:t>Satu ruang untuk 2 dosen</w:t>
            </w:r>
          </w:p>
        </w:tc>
        <w:tc>
          <w:tcPr>
            <w:tcW w:w="1452" w:type="dxa"/>
          </w:tcPr>
          <w:p w:rsidR="00860967" w:rsidRPr="00B033FB" w:rsidRDefault="00860967" w:rsidP="00461EF6">
            <w:pPr>
              <w:rPr>
                <w:rFonts w:cs="Arial"/>
                <w:bCs/>
              </w:rPr>
            </w:pPr>
          </w:p>
        </w:tc>
        <w:tc>
          <w:tcPr>
            <w:tcW w:w="2161" w:type="dxa"/>
          </w:tcPr>
          <w:p w:rsidR="00860967" w:rsidRPr="008B60F3" w:rsidRDefault="00860967" w:rsidP="00461EF6">
            <w:pPr>
              <w:rPr>
                <w:rFonts w:cs="Arial"/>
                <w:bCs/>
                <w:lang w:val="id-ID"/>
              </w:rPr>
            </w:pPr>
            <w:r w:rsidRPr="00B033FB">
              <w:rPr>
                <w:rFonts w:cs="Arial"/>
                <w:bCs/>
              </w:rPr>
              <w:t>(c)</w:t>
            </w:r>
            <w:r w:rsidR="008B60F3">
              <w:rPr>
                <w:rFonts w:cs="Arial"/>
                <w:bCs/>
                <w:lang w:val="id-ID"/>
              </w:rPr>
              <w:t>=</w:t>
            </w:r>
          </w:p>
        </w:tc>
      </w:tr>
      <w:tr w:rsidR="00860967" w:rsidRPr="00B033FB" w:rsidTr="008B60F3">
        <w:tc>
          <w:tcPr>
            <w:tcW w:w="3759" w:type="dxa"/>
            <w:tcBorders>
              <w:bottom w:val="double" w:sz="4" w:space="0" w:color="auto"/>
            </w:tcBorders>
          </w:tcPr>
          <w:p w:rsidR="00860967" w:rsidRPr="00B033FB" w:rsidRDefault="00860967" w:rsidP="00461EF6">
            <w:pPr>
              <w:jc w:val="left"/>
              <w:rPr>
                <w:rFonts w:cs="Arial"/>
                <w:bCs/>
              </w:rPr>
            </w:pPr>
            <w:r w:rsidRPr="00B033FB">
              <w:rPr>
                <w:rFonts w:cs="Arial"/>
                <w:bCs/>
              </w:rPr>
              <w:t>Satu ruang untuk 1 dosen (bukan pejabat struktural)</w:t>
            </w:r>
          </w:p>
        </w:tc>
        <w:tc>
          <w:tcPr>
            <w:tcW w:w="1452" w:type="dxa"/>
            <w:tcBorders>
              <w:bottom w:val="double" w:sz="4" w:space="0" w:color="auto"/>
            </w:tcBorders>
          </w:tcPr>
          <w:p w:rsidR="00860967" w:rsidRPr="00B033FB" w:rsidRDefault="00860967" w:rsidP="00461EF6">
            <w:pPr>
              <w:rPr>
                <w:rFonts w:cs="Arial"/>
                <w:bCs/>
              </w:rPr>
            </w:pPr>
          </w:p>
        </w:tc>
        <w:tc>
          <w:tcPr>
            <w:tcW w:w="2161" w:type="dxa"/>
            <w:tcBorders>
              <w:bottom w:val="double" w:sz="4" w:space="0" w:color="auto"/>
            </w:tcBorders>
          </w:tcPr>
          <w:p w:rsidR="00860967" w:rsidRPr="008B60F3" w:rsidRDefault="00860967" w:rsidP="00461EF6">
            <w:pPr>
              <w:rPr>
                <w:rFonts w:cs="Arial"/>
                <w:bCs/>
                <w:lang w:val="id-ID"/>
              </w:rPr>
            </w:pPr>
            <w:r w:rsidRPr="00B033FB">
              <w:rPr>
                <w:rFonts w:cs="Arial"/>
                <w:bCs/>
              </w:rPr>
              <w:t>(d)</w:t>
            </w:r>
            <w:r w:rsidR="008B60F3">
              <w:rPr>
                <w:rFonts w:cs="Arial"/>
                <w:bCs/>
                <w:lang w:val="id-ID"/>
              </w:rPr>
              <w:t>=</w:t>
            </w:r>
          </w:p>
        </w:tc>
      </w:tr>
      <w:tr w:rsidR="00860967" w:rsidRPr="00B033FB" w:rsidTr="008B60F3">
        <w:tc>
          <w:tcPr>
            <w:tcW w:w="3759" w:type="dxa"/>
            <w:tcBorders>
              <w:top w:val="double" w:sz="4" w:space="0" w:color="auto"/>
            </w:tcBorders>
          </w:tcPr>
          <w:p w:rsidR="002A0163" w:rsidRDefault="0061116D">
            <w:pPr>
              <w:jc w:val="center"/>
              <w:rPr>
                <w:rFonts w:cs="Arial"/>
                <w:b/>
                <w:bCs/>
                <w:lang w:val="id-ID"/>
              </w:rPr>
            </w:pPr>
            <w:r w:rsidRPr="0061116D">
              <w:rPr>
                <w:rFonts w:cs="Arial"/>
                <w:b/>
                <w:bCs/>
              </w:rPr>
              <w:t>T</w:t>
            </w:r>
            <w:r w:rsidRPr="0061116D">
              <w:rPr>
                <w:rFonts w:cs="Arial"/>
                <w:b/>
                <w:bCs/>
                <w:lang w:val="id-ID"/>
              </w:rPr>
              <w:t>otal</w:t>
            </w:r>
          </w:p>
        </w:tc>
        <w:tc>
          <w:tcPr>
            <w:tcW w:w="1452" w:type="dxa"/>
            <w:tcBorders>
              <w:top w:val="double" w:sz="4" w:space="0" w:color="auto"/>
            </w:tcBorders>
            <w:shd w:val="clear" w:color="auto" w:fill="808080"/>
          </w:tcPr>
          <w:p w:rsidR="00860967" w:rsidRPr="00B033FB" w:rsidRDefault="00860967" w:rsidP="00461EF6">
            <w:pPr>
              <w:rPr>
                <w:rFonts w:cs="Arial"/>
                <w:bCs/>
              </w:rPr>
            </w:pPr>
          </w:p>
        </w:tc>
        <w:tc>
          <w:tcPr>
            <w:tcW w:w="2161" w:type="dxa"/>
            <w:tcBorders>
              <w:top w:val="double" w:sz="4" w:space="0" w:color="auto"/>
            </w:tcBorders>
          </w:tcPr>
          <w:p w:rsidR="00860967" w:rsidRPr="008B60F3" w:rsidRDefault="00860967" w:rsidP="00461EF6">
            <w:pPr>
              <w:rPr>
                <w:rFonts w:cs="Arial"/>
                <w:bCs/>
                <w:lang w:val="id-ID"/>
              </w:rPr>
            </w:pPr>
            <w:r>
              <w:rPr>
                <w:rFonts w:cs="Arial"/>
                <w:bCs/>
              </w:rPr>
              <w:t>(t</w:t>
            </w:r>
            <w:r w:rsidRPr="00B033FB">
              <w:rPr>
                <w:rFonts w:cs="Arial"/>
                <w:bCs/>
              </w:rPr>
              <w:t>)</w:t>
            </w:r>
            <w:r w:rsidR="008B60F3">
              <w:rPr>
                <w:rFonts w:cs="Arial"/>
                <w:bCs/>
                <w:lang w:val="id-ID"/>
              </w:rPr>
              <w:t>=</w:t>
            </w:r>
          </w:p>
        </w:tc>
      </w:tr>
    </w:tbl>
    <w:p w:rsidR="00860967" w:rsidRDefault="00860967" w:rsidP="00860967">
      <w:pPr>
        <w:ind w:left="360"/>
        <w:rPr>
          <w:rFonts w:cs="Arial"/>
          <w:bCs/>
          <w:lang w:val="id-ID"/>
        </w:rPr>
      </w:pPr>
    </w:p>
    <w:p w:rsidR="00860967" w:rsidRDefault="00860967" w:rsidP="007E7A48">
      <w:pPr>
        <w:ind w:left="709" w:hanging="709"/>
        <w:jc w:val="left"/>
        <w:rPr>
          <w:rFonts w:cs="Arial"/>
          <w:bCs/>
        </w:rPr>
      </w:pPr>
      <w:r>
        <w:rPr>
          <w:rFonts w:cs="Arial"/>
          <w:bCs/>
        </w:rPr>
        <w:t>6.3.2</w:t>
      </w:r>
      <w:r w:rsidR="008D2268">
        <w:rPr>
          <w:rFonts w:cs="Arial"/>
          <w:bCs/>
          <w:lang w:val="id-ID"/>
        </w:rPr>
        <w:tab/>
      </w:r>
      <w:r w:rsidRPr="00B033FB">
        <w:rPr>
          <w:rFonts w:cs="Arial"/>
          <w:bCs/>
        </w:rPr>
        <w:t xml:space="preserve">Tuliskan data </w:t>
      </w:r>
      <w:r w:rsidRPr="00B033FB">
        <w:rPr>
          <w:rFonts w:cs="Arial"/>
        </w:rPr>
        <w:t>prasarana</w:t>
      </w:r>
      <w:r w:rsidR="006F1DD7">
        <w:rPr>
          <w:rFonts w:cs="Arial"/>
        </w:rPr>
        <w:t xml:space="preserve"> </w:t>
      </w:r>
      <w:r w:rsidRPr="00B033FB">
        <w:rPr>
          <w:rFonts w:cs="Arial"/>
        </w:rPr>
        <w:t xml:space="preserve">(kantor, ruang kelas, ruang laboratorium, ruang perpustakaan, dsb. </w:t>
      </w:r>
      <w:proofErr w:type="gramStart"/>
      <w:r w:rsidRPr="00B033FB">
        <w:rPr>
          <w:rFonts w:cs="Arial"/>
          <w:b/>
          <w:bCs/>
        </w:rPr>
        <w:t xml:space="preserve">kecuali </w:t>
      </w:r>
      <w:r w:rsidRPr="00B033FB">
        <w:rPr>
          <w:rFonts w:cs="Arial"/>
        </w:rPr>
        <w:t xml:space="preserve"> ruang</w:t>
      </w:r>
      <w:proofErr w:type="gramEnd"/>
      <w:r w:rsidRPr="00B033FB">
        <w:rPr>
          <w:rFonts w:cs="Arial"/>
        </w:rPr>
        <w:t xml:space="preserve"> dosen) </w:t>
      </w:r>
      <w:r w:rsidRPr="00B033FB">
        <w:rPr>
          <w:rFonts w:cs="Arial"/>
          <w:bCs/>
        </w:rPr>
        <w:t xml:space="preserve">yang dipergunakan </w:t>
      </w:r>
      <w:r w:rsidR="00AA6BC1">
        <w:rPr>
          <w:rFonts w:cs="Arial"/>
          <w:bCs/>
        </w:rPr>
        <w:t>program PPAk</w:t>
      </w:r>
      <w:r w:rsidRPr="00B033FB">
        <w:rPr>
          <w:rFonts w:cs="Arial"/>
          <w:bCs/>
        </w:rPr>
        <w:t xml:space="preserve"> dalam proses </w:t>
      </w:r>
      <w:r w:rsidR="007E587B">
        <w:rPr>
          <w:rFonts w:cs="Arial"/>
          <w:bCs/>
          <w:lang w:val="id-ID"/>
        </w:rPr>
        <w:t>pembelajaran</w:t>
      </w:r>
      <w:r w:rsidRPr="00B033FB">
        <w:rPr>
          <w:rFonts w:cs="Arial"/>
          <w:bCs/>
        </w:rPr>
        <w:t xml:space="preserve"> dengan  mengikuti format tabel berikut:</w:t>
      </w:r>
    </w:p>
    <w:p w:rsidR="00860967" w:rsidRPr="00B033FB" w:rsidRDefault="00860967" w:rsidP="00860967">
      <w:pPr>
        <w:ind w:left="709" w:hanging="529"/>
        <w:jc w:val="left"/>
        <w:rPr>
          <w:rFonts w:cs="Arial"/>
          <w:bC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657"/>
        <w:gridCol w:w="1079"/>
        <w:gridCol w:w="854"/>
        <w:gridCol w:w="710"/>
        <w:gridCol w:w="724"/>
        <w:gridCol w:w="955"/>
        <w:gridCol w:w="964"/>
        <w:gridCol w:w="1947"/>
      </w:tblGrid>
      <w:tr w:rsidR="00860967" w:rsidRPr="00B033FB" w:rsidTr="00917A40">
        <w:trPr>
          <w:cantSplit/>
          <w:trHeight w:val="370"/>
        </w:trPr>
        <w:tc>
          <w:tcPr>
            <w:tcW w:w="608"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657"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Jenis Prasarana</w:t>
            </w:r>
          </w:p>
        </w:tc>
        <w:tc>
          <w:tcPr>
            <w:tcW w:w="1079"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Unit</w:t>
            </w:r>
          </w:p>
        </w:tc>
        <w:tc>
          <w:tcPr>
            <w:tcW w:w="854"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Total Luas (m</w:t>
            </w:r>
            <w:r w:rsidRPr="00B033FB">
              <w:rPr>
                <w:rFonts w:cs="Arial"/>
                <w:b/>
                <w:bCs/>
                <w:sz w:val="18"/>
                <w:vertAlign w:val="superscript"/>
              </w:rPr>
              <w:t>2</w:t>
            </w:r>
            <w:r w:rsidRPr="00B033FB">
              <w:rPr>
                <w:rFonts w:cs="Arial"/>
                <w:b/>
                <w:bCs/>
                <w:sz w:val="18"/>
              </w:rPr>
              <w:t>)</w:t>
            </w:r>
          </w:p>
        </w:tc>
        <w:tc>
          <w:tcPr>
            <w:tcW w:w="1434" w:type="dxa"/>
            <w:gridSpan w:val="2"/>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Kepemilikan</w:t>
            </w:r>
          </w:p>
        </w:tc>
        <w:tc>
          <w:tcPr>
            <w:tcW w:w="1919" w:type="dxa"/>
            <w:gridSpan w:val="2"/>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Kondisi</w:t>
            </w:r>
          </w:p>
        </w:tc>
        <w:tc>
          <w:tcPr>
            <w:tcW w:w="1947"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Utilisasi (Jam/minggu)</w:t>
            </w:r>
          </w:p>
        </w:tc>
      </w:tr>
      <w:tr w:rsidR="00860967" w:rsidRPr="00B033FB" w:rsidTr="00917A40">
        <w:trPr>
          <w:cantSplit/>
          <w:trHeight w:val="276"/>
        </w:trPr>
        <w:tc>
          <w:tcPr>
            <w:tcW w:w="608"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1657"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1079"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854"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71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SD</w:t>
            </w:r>
          </w:p>
        </w:tc>
        <w:tc>
          <w:tcPr>
            <w:tcW w:w="724"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SW</w:t>
            </w:r>
          </w:p>
        </w:tc>
        <w:tc>
          <w:tcPr>
            <w:tcW w:w="955"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Terawat</w:t>
            </w:r>
          </w:p>
        </w:tc>
        <w:tc>
          <w:tcPr>
            <w:tcW w:w="964"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Tidak Terawat</w:t>
            </w:r>
          </w:p>
        </w:tc>
        <w:tc>
          <w:tcPr>
            <w:tcW w:w="1947"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r>
      <w:tr w:rsidR="00860967" w:rsidRPr="00B033FB" w:rsidTr="00917A40">
        <w:trPr>
          <w:trHeight w:val="280"/>
        </w:trPr>
        <w:tc>
          <w:tcPr>
            <w:tcW w:w="608"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(1)</w:t>
            </w:r>
          </w:p>
        </w:tc>
        <w:tc>
          <w:tcPr>
            <w:tcW w:w="1657"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(2)</w:t>
            </w:r>
          </w:p>
        </w:tc>
        <w:tc>
          <w:tcPr>
            <w:tcW w:w="1079"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(3)</w:t>
            </w:r>
          </w:p>
        </w:tc>
        <w:tc>
          <w:tcPr>
            <w:tcW w:w="85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(4)</w:t>
            </w:r>
          </w:p>
        </w:tc>
        <w:tc>
          <w:tcPr>
            <w:tcW w:w="710"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(5)</w:t>
            </w:r>
          </w:p>
        </w:tc>
        <w:tc>
          <w:tcPr>
            <w:tcW w:w="72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(6)</w:t>
            </w:r>
          </w:p>
        </w:tc>
        <w:tc>
          <w:tcPr>
            <w:tcW w:w="955"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(7)</w:t>
            </w:r>
          </w:p>
        </w:tc>
        <w:tc>
          <w:tcPr>
            <w:tcW w:w="96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(8)</w:t>
            </w:r>
          </w:p>
        </w:tc>
        <w:tc>
          <w:tcPr>
            <w:tcW w:w="1947"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(9)</w:t>
            </w:r>
          </w:p>
        </w:tc>
      </w:tr>
      <w:tr w:rsidR="00860967" w:rsidRPr="00B033FB" w:rsidTr="00461EF6">
        <w:tc>
          <w:tcPr>
            <w:tcW w:w="608" w:type="dxa"/>
          </w:tcPr>
          <w:p w:rsidR="00860967" w:rsidRPr="00B033FB" w:rsidRDefault="00860967" w:rsidP="00461EF6">
            <w:pPr>
              <w:rPr>
                <w:rFonts w:cs="Arial"/>
                <w:bCs/>
              </w:rPr>
            </w:pPr>
          </w:p>
        </w:tc>
        <w:tc>
          <w:tcPr>
            <w:tcW w:w="1657" w:type="dxa"/>
          </w:tcPr>
          <w:p w:rsidR="00860967" w:rsidRPr="00B033FB" w:rsidRDefault="00860967" w:rsidP="00461EF6">
            <w:pPr>
              <w:rPr>
                <w:rFonts w:cs="Arial"/>
                <w:bCs/>
              </w:rPr>
            </w:pPr>
          </w:p>
        </w:tc>
        <w:tc>
          <w:tcPr>
            <w:tcW w:w="1079" w:type="dxa"/>
          </w:tcPr>
          <w:p w:rsidR="00860967" w:rsidRPr="00B033FB" w:rsidRDefault="00860967" w:rsidP="00461EF6">
            <w:pPr>
              <w:rPr>
                <w:rFonts w:cs="Arial"/>
                <w:bCs/>
              </w:rPr>
            </w:pPr>
          </w:p>
        </w:tc>
        <w:tc>
          <w:tcPr>
            <w:tcW w:w="854" w:type="dxa"/>
          </w:tcPr>
          <w:p w:rsidR="00860967" w:rsidRPr="00B033FB" w:rsidRDefault="00860967" w:rsidP="00461EF6">
            <w:pPr>
              <w:rPr>
                <w:rFonts w:cs="Arial"/>
                <w:bCs/>
              </w:rPr>
            </w:pPr>
          </w:p>
        </w:tc>
        <w:tc>
          <w:tcPr>
            <w:tcW w:w="710" w:type="dxa"/>
          </w:tcPr>
          <w:p w:rsidR="00860967" w:rsidRPr="00B033FB" w:rsidRDefault="00860967" w:rsidP="00461EF6">
            <w:pPr>
              <w:rPr>
                <w:rFonts w:cs="Arial"/>
                <w:bCs/>
              </w:rPr>
            </w:pPr>
          </w:p>
        </w:tc>
        <w:tc>
          <w:tcPr>
            <w:tcW w:w="724" w:type="dxa"/>
          </w:tcPr>
          <w:p w:rsidR="00860967" w:rsidRPr="00B033FB" w:rsidRDefault="00860967" w:rsidP="00461EF6">
            <w:pPr>
              <w:rPr>
                <w:rFonts w:cs="Arial"/>
                <w:bCs/>
              </w:rPr>
            </w:pPr>
          </w:p>
        </w:tc>
        <w:tc>
          <w:tcPr>
            <w:tcW w:w="955" w:type="dxa"/>
          </w:tcPr>
          <w:p w:rsidR="00860967" w:rsidRPr="00B033FB" w:rsidRDefault="00860967" w:rsidP="00461EF6">
            <w:pPr>
              <w:rPr>
                <w:rFonts w:cs="Arial"/>
                <w:bCs/>
              </w:rPr>
            </w:pPr>
          </w:p>
        </w:tc>
        <w:tc>
          <w:tcPr>
            <w:tcW w:w="964" w:type="dxa"/>
          </w:tcPr>
          <w:p w:rsidR="00860967" w:rsidRPr="00B033FB" w:rsidRDefault="00860967" w:rsidP="00461EF6">
            <w:pPr>
              <w:rPr>
                <w:rFonts w:cs="Arial"/>
                <w:bCs/>
              </w:rPr>
            </w:pPr>
          </w:p>
        </w:tc>
        <w:tc>
          <w:tcPr>
            <w:tcW w:w="1947" w:type="dxa"/>
          </w:tcPr>
          <w:p w:rsidR="00860967" w:rsidRPr="00B033FB" w:rsidRDefault="00860967" w:rsidP="00461EF6">
            <w:pPr>
              <w:rPr>
                <w:rFonts w:cs="Arial"/>
                <w:bCs/>
              </w:rPr>
            </w:pPr>
          </w:p>
        </w:tc>
      </w:tr>
      <w:tr w:rsidR="00860967" w:rsidRPr="00B033FB" w:rsidTr="00461EF6">
        <w:tc>
          <w:tcPr>
            <w:tcW w:w="608" w:type="dxa"/>
          </w:tcPr>
          <w:p w:rsidR="00860967" w:rsidRPr="00B033FB" w:rsidRDefault="00860967" w:rsidP="00461EF6">
            <w:pPr>
              <w:rPr>
                <w:rFonts w:cs="Arial"/>
                <w:bCs/>
              </w:rPr>
            </w:pPr>
          </w:p>
        </w:tc>
        <w:tc>
          <w:tcPr>
            <w:tcW w:w="1657" w:type="dxa"/>
          </w:tcPr>
          <w:p w:rsidR="00860967" w:rsidRPr="00B033FB" w:rsidRDefault="00860967" w:rsidP="00461EF6">
            <w:pPr>
              <w:rPr>
                <w:rFonts w:cs="Arial"/>
                <w:bCs/>
              </w:rPr>
            </w:pPr>
          </w:p>
        </w:tc>
        <w:tc>
          <w:tcPr>
            <w:tcW w:w="1079" w:type="dxa"/>
          </w:tcPr>
          <w:p w:rsidR="00860967" w:rsidRPr="00B033FB" w:rsidRDefault="00860967" w:rsidP="00461EF6">
            <w:pPr>
              <w:rPr>
                <w:rFonts w:cs="Arial"/>
                <w:bCs/>
              </w:rPr>
            </w:pPr>
          </w:p>
        </w:tc>
        <w:tc>
          <w:tcPr>
            <w:tcW w:w="854" w:type="dxa"/>
          </w:tcPr>
          <w:p w:rsidR="00860967" w:rsidRPr="00B033FB" w:rsidRDefault="00860967" w:rsidP="00461EF6">
            <w:pPr>
              <w:rPr>
                <w:rFonts w:cs="Arial"/>
                <w:bCs/>
              </w:rPr>
            </w:pPr>
          </w:p>
        </w:tc>
        <w:tc>
          <w:tcPr>
            <w:tcW w:w="710" w:type="dxa"/>
          </w:tcPr>
          <w:p w:rsidR="00860967" w:rsidRPr="00B033FB" w:rsidRDefault="00860967" w:rsidP="00461EF6">
            <w:pPr>
              <w:rPr>
                <w:rFonts w:cs="Arial"/>
                <w:bCs/>
              </w:rPr>
            </w:pPr>
          </w:p>
        </w:tc>
        <w:tc>
          <w:tcPr>
            <w:tcW w:w="724" w:type="dxa"/>
          </w:tcPr>
          <w:p w:rsidR="00860967" w:rsidRPr="00B033FB" w:rsidRDefault="00860967" w:rsidP="00461EF6">
            <w:pPr>
              <w:rPr>
                <w:rFonts w:cs="Arial"/>
                <w:bCs/>
              </w:rPr>
            </w:pPr>
          </w:p>
        </w:tc>
        <w:tc>
          <w:tcPr>
            <w:tcW w:w="955" w:type="dxa"/>
          </w:tcPr>
          <w:p w:rsidR="00860967" w:rsidRPr="00B033FB" w:rsidRDefault="00860967" w:rsidP="00461EF6">
            <w:pPr>
              <w:rPr>
                <w:rFonts w:cs="Arial"/>
                <w:bCs/>
              </w:rPr>
            </w:pPr>
          </w:p>
        </w:tc>
        <w:tc>
          <w:tcPr>
            <w:tcW w:w="964" w:type="dxa"/>
          </w:tcPr>
          <w:p w:rsidR="00860967" w:rsidRPr="00B033FB" w:rsidRDefault="00860967" w:rsidP="00461EF6">
            <w:pPr>
              <w:rPr>
                <w:rFonts w:cs="Arial"/>
                <w:bCs/>
              </w:rPr>
            </w:pPr>
          </w:p>
        </w:tc>
        <w:tc>
          <w:tcPr>
            <w:tcW w:w="1947" w:type="dxa"/>
          </w:tcPr>
          <w:p w:rsidR="00860967" w:rsidRPr="00B033FB" w:rsidRDefault="00860967" w:rsidP="00461EF6">
            <w:pPr>
              <w:rPr>
                <w:rFonts w:cs="Arial"/>
                <w:bCs/>
              </w:rPr>
            </w:pPr>
          </w:p>
        </w:tc>
      </w:tr>
      <w:tr w:rsidR="00860967" w:rsidRPr="00B033FB" w:rsidTr="00461EF6">
        <w:tc>
          <w:tcPr>
            <w:tcW w:w="608" w:type="dxa"/>
          </w:tcPr>
          <w:p w:rsidR="00860967" w:rsidRPr="00B033FB" w:rsidRDefault="00860967" w:rsidP="00461EF6">
            <w:pPr>
              <w:rPr>
                <w:rFonts w:cs="Arial"/>
                <w:bCs/>
              </w:rPr>
            </w:pPr>
          </w:p>
        </w:tc>
        <w:tc>
          <w:tcPr>
            <w:tcW w:w="1657" w:type="dxa"/>
          </w:tcPr>
          <w:p w:rsidR="00860967" w:rsidRPr="00B033FB" w:rsidRDefault="00860967" w:rsidP="00461EF6">
            <w:pPr>
              <w:rPr>
                <w:rFonts w:cs="Arial"/>
                <w:bCs/>
              </w:rPr>
            </w:pPr>
          </w:p>
        </w:tc>
        <w:tc>
          <w:tcPr>
            <w:tcW w:w="1079" w:type="dxa"/>
          </w:tcPr>
          <w:p w:rsidR="00860967" w:rsidRPr="00B033FB" w:rsidRDefault="00860967" w:rsidP="00461EF6">
            <w:pPr>
              <w:rPr>
                <w:rFonts w:cs="Arial"/>
                <w:bCs/>
              </w:rPr>
            </w:pPr>
          </w:p>
        </w:tc>
        <w:tc>
          <w:tcPr>
            <w:tcW w:w="854" w:type="dxa"/>
          </w:tcPr>
          <w:p w:rsidR="00860967" w:rsidRPr="00B033FB" w:rsidRDefault="00860967" w:rsidP="00461EF6">
            <w:pPr>
              <w:rPr>
                <w:rFonts w:cs="Arial"/>
                <w:bCs/>
              </w:rPr>
            </w:pPr>
          </w:p>
        </w:tc>
        <w:tc>
          <w:tcPr>
            <w:tcW w:w="710" w:type="dxa"/>
          </w:tcPr>
          <w:p w:rsidR="00860967" w:rsidRPr="00B033FB" w:rsidRDefault="00860967" w:rsidP="00461EF6">
            <w:pPr>
              <w:rPr>
                <w:rFonts w:cs="Arial"/>
                <w:bCs/>
              </w:rPr>
            </w:pPr>
          </w:p>
        </w:tc>
        <w:tc>
          <w:tcPr>
            <w:tcW w:w="724" w:type="dxa"/>
          </w:tcPr>
          <w:p w:rsidR="00860967" w:rsidRPr="00B033FB" w:rsidRDefault="00860967" w:rsidP="00461EF6">
            <w:pPr>
              <w:rPr>
                <w:rFonts w:cs="Arial"/>
                <w:bCs/>
              </w:rPr>
            </w:pPr>
          </w:p>
        </w:tc>
        <w:tc>
          <w:tcPr>
            <w:tcW w:w="955" w:type="dxa"/>
          </w:tcPr>
          <w:p w:rsidR="00860967" w:rsidRPr="00B033FB" w:rsidRDefault="00860967" w:rsidP="00461EF6">
            <w:pPr>
              <w:rPr>
                <w:rFonts w:cs="Arial"/>
                <w:bCs/>
              </w:rPr>
            </w:pPr>
          </w:p>
        </w:tc>
        <w:tc>
          <w:tcPr>
            <w:tcW w:w="964" w:type="dxa"/>
          </w:tcPr>
          <w:p w:rsidR="00860967" w:rsidRPr="00B033FB" w:rsidRDefault="00860967" w:rsidP="00461EF6">
            <w:pPr>
              <w:rPr>
                <w:rFonts w:cs="Arial"/>
                <w:bCs/>
              </w:rPr>
            </w:pPr>
          </w:p>
        </w:tc>
        <w:tc>
          <w:tcPr>
            <w:tcW w:w="1947" w:type="dxa"/>
          </w:tcPr>
          <w:p w:rsidR="00860967" w:rsidRPr="00B033FB" w:rsidRDefault="00860967" w:rsidP="00461EF6">
            <w:pPr>
              <w:rPr>
                <w:rFonts w:cs="Arial"/>
                <w:bCs/>
              </w:rPr>
            </w:pPr>
          </w:p>
        </w:tc>
      </w:tr>
    </w:tbl>
    <w:p w:rsidR="00860967" w:rsidRPr="00B033FB" w:rsidRDefault="00860967" w:rsidP="00860967">
      <w:pPr>
        <w:ind w:left="450"/>
        <w:rPr>
          <w:rFonts w:cs="Arial"/>
          <w:bCs/>
          <w:sz w:val="20"/>
        </w:rPr>
      </w:pPr>
      <w:r w:rsidRPr="00B033FB">
        <w:rPr>
          <w:rFonts w:cs="Arial"/>
          <w:bCs/>
          <w:sz w:val="20"/>
        </w:rPr>
        <w:t>Keterangan:</w:t>
      </w:r>
    </w:p>
    <w:p w:rsidR="00860967" w:rsidRPr="00B033FB" w:rsidRDefault="00860967" w:rsidP="00860967">
      <w:pPr>
        <w:ind w:left="450"/>
        <w:rPr>
          <w:rFonts w:cs="Arial"/>
          <w:bCs/>
          <w:sz w:val="20"/>
        </w:rPr>
      </w:pPr>
      <w:r w:rsidRPr="00B033FB">
        <w:rPr>
          <w:rFonts w:cs="Arial"/>
          <w:bCs/>
          <w:sz w:val="20"/>
        </w:rPr>
        <w:t>SD = Milik PT/fakultas/jurusan</w:t>
      </w:r>
      <w:r w:rsidR="00BD6249">
        <w:rPr>
          <w:rFonts w:cs="Arial"/>
          <w:bCs/>
          <w:sz w:val="20"/>
          <w:lang w:val="id-ID"/>
        </w:rPr>
        <w:t>/</w:t>
      </w:r>
      <w:r w:rsidR="00AA6BC1">
        <w:rPr>
          <w:rFonts w:cs="Arial"/>
          <w:bCs/>
          <w:sz w:val="20"/>
          <w:lang w:val="id-ID"/>
        </w:rPr>
        <w:t>program PPAk</w:t>
      </w:r>
      <w:r w:rsidRPr="00B033FB">
        <w:rPr>
          <w:rFonts w:cs="Arial"/>
          <w:bCs/>
          <w:sz w:val="20"/>
        </w:rPr>
        <w:t xml:space="preserve"> sendiri; SW = Sewa/Kontrak/Kerjasama</w:t>
      </w:r>
    </w:p>
    <w:p w:rsidR="00860967" w:rsidRPr="00B033FB" w:rsidRDefault="00860967" w:rsidP="00860967">
      <w:pPr>
        <w:ind w:left="540" w:hanging="360"/>
        <w:jc w:val="left"/>
        <w:rPr>
          <w:rFonts w:cs="Arial"/>
          <w:bCs/>
        </w:rPr>
      </w:pPr>
    </w:p>
    <w:p w:rsidR="00860967" w:rsidRDefault="00860967" w:rsidP="007E7A48">
      <w:pPr>
        <w:ind w:left="709" w:hanging="709"/>
        <w:jc w:val="left"/>
        <w:rPr>
          <w:rFonts w:cs="Arial"/>
          <w:bCs/>
          <w:lang w:val="id-ID"/>
        </w:rPr>
      </w:pPr>
      <w:r>
        <w:rPr>
          <w:rFonts w:cs="Arial"/>
          <w:bCs/>
        </w:rPr>
        <w:t>6.3.3</w:t>
      </w:r>
      <w:r w:rsidR="008D2268">
        <w:rPr>
          <w:rFonts w:cs="Arial"/>
          <w:bCs/>
          <w:lang w:val="id-ID"/>
        </w:rPr>
        <w:tab/>
      </w:r>
      <w:r w:rsidRPr="00B033FB">
        <w:rPr>
          <w:rFonts w:cs="Arial"/>
          <w:bCs/>
        </w:rPr>
        <w:t xml:space="preserve">Tuliskan data </w:t>
      </w:r>
      <w:r w:rsidRPr="00B033FB">
        <w:rPr>
          <w:rFonts w:cs="Arial"/>
        </w:rPr>
        <w:t xml:space="preserve">prasarana </w:t>
      </w:r>
      <w:proofErr w:type="gramStart"/>
      <w:r w:rsidRPr="00B033FB">
        <w:rPr>
          <w:rFonts w:cs="Arial"/>
        </w:rPr>
        <w:t>lain</w:t>
      </w:r>
      <w:proofErr w:type="gramEnd"/>
      <w:r w:rsidRPr="00B033FB">
        <w:rPr>
          <w:rFonts w:cs="Arial"/>
        </w:rPr>
        <w:t xml:space="preserve"> </w:t>
      </w:r>
      <w:r w:rsidRPr="00B033FB">
        <w:rPr>
          <w:rFonts w:cs="Arial"/>
          <w:bCs/>
        </w:rPr>
        <w:t xml:space="preserve">yang menunjang </w:t>
      </w:r>
      <w:r w:rsidR="0060761F">
        <w:rPr>
          <w:rFonts w:cs="Arial"/>
        </w:rPr>
        <w:t xml:space="preserve">(misalnya </w:t>
      </w:r>
      <w:r w:rsidR="0060761F">
        <w:rPr>
          <w:rFonts w:cs="Arial"/>
          <w:lang w:val="id-ID"/>
        </w:rPr>
        <w:t>kantin, tempat ibadah, ruang diskusi, tempat olah raga</w:t>
      </w:r>
      <w:r>
        <w:rPr>
          <w:rFonts w:cs="Arial"/>
        </w:rPr>
        <w:t>, poliklinik</w:t>
      </w:r>
      <w:r w:rsidRPr="00B033FB">
        <w:rPr>
          <w:rFonts w:cs="Arial"/>
        </w:rPr>
        <w:t xml:space="preserve">) dengan </w:t>
      </w:r>
      <w:r>
        <w:rPr>
          <w:rFonts w:cs="Arial"/>
          <w:bCs/>
        </w:rPr>
        <w:t>mengikuti format tabel berikut</w:t>
      </w:r>
      <w:r w:rsidRPr="00B033FB">
        <w:rPr>
          <w:rFonts w:cs="Arial"/>
          <w:bCs/>
        </w:rPr>
        <w:t>:</w:t>
      </w:r>
    </w:p>
    <w:p w:rsidR="008D2268" w:rsidRPr="007E7A48" w:rsidRDefault="008D2268" w:rsidP="007E7A48">
      <w:pPr>
        <w:ind w:left="709" w:hanging="709"/>
        <w:jc w:val="left"/>
        <w:rPr>
          <w:rFonts w:cs="Arial"/>
          <w:bCs/>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040"/>
        <w:gridCol w:w="1079"/>
        <w:gridCol w:w="854"/>
        <w:gridCol w:w="710"/>
        <w:gridCol w:w="724"/>
        <w:gridCol w:w="955"/>
        <w:gridCol w:w="964"/>
        <w:gridCol w:w="1463"/>
      </w:tblGrid>
      <w:tr w:rsidR="00860967" w:rsidRPr="00B033FB" w:rsidTr="00917A40">
        <w:trPr>
          <w:cantSplit/>
          <w:trHeight w:val="370"/>
        </w:trPr>
        <w:tc>
          <w:tcPr>
            <w:tcW w:w="709"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2040"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Jenis Prasarana</w:t>
            </w:r>
            <w:r>
              <w:rPr>
                <w:rFonts w:cs="Arial"/>
                <w:b/>
                <w:bCs/>
                <w:sz w:val="18"/>
              </w:rPr>
              <w:t xml:space="preserve"> Penunjang</w:t>
            </w:r>
          </w:p>
        </w:tc>
        <w:tc>
          <w:tcPr>
            <w:tcW w:w="1079"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Unit</w:t>
            </w:r>
          </w:p>
        </w:tc>
        <w:tc>
          <w:tcPr>
            <w:tcW w:w="854"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Total Luas (m</w:t>
            </w:r>
            <w:r w:rsidRPr="00B033FB">
              <w:rPr>
                <w:rFonts w:cs="Arial"/>
                <w:b/>
                <w:bCs/>
                <w:sz w:val="18"/>
                <w:vertAlign w:val="superscript"/>
              </w:rPr>
              <w:t>2</w:t>
            </w:r>
            <w:r w:rsidRPr="00B033FB">
              <w:rPr>
                <w:rFonts w:cs="Arial"/>
                <w:b/>
                <w:bCs/>
                <w:sz w:val="18"/>
              </w:rPr>
              <w:t>)</w:t>
            </w:r>
          </w:p>
        </w:tc>
        <w:tc>
          <w:tcPr>
            <w:tcW w:w="1434" w:type="dxa"/>
            <w:gridSpan w:val="2"/>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Kepemilikan</w:t>
            </w:r>
          </w:p>
        </w:tc>
        <w:tc>
          <w:tcPr>
            <w:tcW w:w="1919" w:type="dxa"/>
            <w:gridSpan w:val="2"/>
            <w:tcBorders>
              <w:bottom w:val="sing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Kondisi</w:t>
            </w:r>
          </w:p>
        </w:tc>
        <w:tc>
          <w:tcPr>
            <w:tcW w:w="1463"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Unit Pengelola</w:t>
            </w:r>
          </w:p>
        </w:tc>
      </w:tr>
      <w:tr w:rsidR="00860967" w:rsidRPr="00B033FB" w:rsidTr="00917A40">
        <w:trPr>
          <w:cantSplit/>
          <w:trHeight w:val="276"/>
        </w:trPr>
        <w:tc>
          <w:tcPr>
            <w:tcW w:w="709"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2040"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1079"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854"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710"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SD</w:t>
            </w:r>
          </w:p>
        </w:tc>
        <w:tc>
          <w:tcPr>
            <w:tcW w:w="724"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SW</w:t>
            </w:r>
          </w:p>
        </w:tc>
        <w:tc>
          <w:tcPr>
            <w:tcW w:w="955"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Terawat</w:t>
            </w:r>
          </w:p>
        </w:tc>
        <w:tc>
          <w:tcPr>
            <w:tcW w:w="964"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Tidak Terawat</w:t>
            </w:r>
          </w:p>
        </w:tc>
        <w:tc>
          <w:tcPr>
            <w:tcW w:w="1463"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r>
      <w:tr w:rsidR="00860967" w:rsidRPr="00B033FB" w:rsidTr="00917A40">
        <w:trPr>
          <w:trHeight w:val="280"/>
        </w:trPr>
        <w:tc>
          <w:tcPr>
            <w:tcW w:w="709"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(1)</w:t>
            </w:r>
          </w:p>
        </w:tc>
        <w:tc>
          <w:tcPr>
            <w:tcW w:w="2040"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(2)</w:t>
            </w:r>
          </w:p>
        </w:tc>
        <w:tc>
          <w:tcPr>
            <w:tcW w:w="1079"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(3)</w:t>
            </w:r>
          </w:p>
        </w:tc>
        <w:tc>
          <w:tcPr>
            <w:tcW w:w="85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(4)</w:t>
            </w:r>
          </w:p>
        </w:tc>
        <w:tc>
          <w:tcPr>
            <w:tcW w:w="710"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(5)</w:t>
            </w:r>
          </w:p>
        </w:tc>
        <w:tc>
          <w:tcPr>
            <w:tcW w:w="72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(6)</w:t>
            </w:r>
          </w:p>
        </w:tc>
        <w:tc>
          <w:tcPr>
            <w:tcW w:w="955"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(7)</w:t>
            </w:r>
          </w:p>
        </w:tc>
        <w:tc>
          <w:tcPr>
            <w:tcW w:w="964"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(8)</w:t>
            </w:r>
          </w:p>
        </w:tc>
        <w:tc>
          <w:tcPr>
            <w:tcW w:w="1463" w:type="dxa"/>
            <w:tcBorders>
              <w:top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(9)</w:t>
            </w:r>
          </w:p>
        </w:tc>
      </w:tr>
      <w:tr w:rsidR="00860967" w:rsidRPr="00B033FB" w:rsidTr="00461EF6">
        <w:tc>
          <w:tcPr>
            <w:tcW w:w="709" w:type="dxa"/>
          </w:tcPr>
          <w:p w:rsidR="00860967" w:rsidRPr="00B033FB" w:rsidRDefault="00860967" w:rsidP="00461EF6">
            <w:pPr>
              <w:rPr>
                <w:rFonts w:cs="Arial"/>
                <w:bCs/>
              </w:rPr>
            </w:pPr>
          </w:p>
        </w:tc>
        <w:tc>
          <w:tcPr>
            <w:tcW w:w="2040" w:type="dxa"/>
          </w:tcPr>
          <w:p w:rsidR="00860967" w:rsidRPr="00B033FB" w:rsidRDefault="00860967" w:rsidP="00461EF6">
            <w:pPr>
              <w:rPr>
                <w:rFonts w:cs="Arial"/>
                <w:bCs/>
              </w:rPr>
            </w:pPr>
          </w:p>
        </w:tc>
        <w:tc>
          <w:tcPr>
            <w:tcW w:w="1079" w:type="dxa"/>
          </w:tcPr>
          <w:p w:rsidR="00860967" w:rsidRPr="00B033FB" w:rsidRDefault="00860967" w:rsidP="00461EF6">
            <w:pPr>
              <w:rPr>
                <w:rFonts w:cs="Arial"/>
                <w:bCs/>
              </w:rPr>
            </w:pPr>
          </w:p>
        </w:tc>
        <w:tc>
          <w:tcPr>
            <w:tcW w:w="854" w:type="dxa"/>
          </w:tcPr>
          <w:p w:rsidR="00860967" w:rsidRPr="00B033FB" w:rsidRDefault="00860967" w:rsidP="00461EF6">
            <w:pPr>
              <w:rPr>
                <w:rFonts w:cs="Arial"/>
                <w:bCs/>
              </w:rPr>
            </w:pPr>
          </w:p>
        </w:tc>
        <w:tc>
          <w:tcPr>
            <w:tcW w:w="710" w:type="dxa"/>
          </w:tcPr>
          <w:p w:rsidR="00860967" w:rsidRPr="00B033FB" w:rsidRDefault="00860967" w:rsidP="00461EF6">
            <w:pPr>
              <w:rPr>
                <w:rFonts w:cs="Arial"/>
                <w:bCs/>
              </w:rPr>
            </w:pPr>
          </w:p>
        </w:tc>
        <w:tc>
          <w:tcPr>
            <w:tcW w:w="724" w:type="dxa"/>
          </w:tcPr>
          <w:p w:rsidR="00860967" w:rsidRPr="00B033FB" w:rsidRDefault="00860967" w:rsidP="00461EF6">
            <w:pPr>
              <w:rPr>
                <w:rFonts w:cs="Arial"/>
                <w:bCs/>
              </w:rPr>
            </w:pPr>
          </w:p>
        </w:tc>
        <w:tc>
          <w:tcPr>
            <w:tcW w:w="955" w:type="dxa"/>
          </w:tcPr>
          <w:p w:rsidR="00860967" w:rsidRPr="00B033FB" w:rsidRDefault="00860967" w:rsidP="00461EF6">
            <w:pPr>
              <w:rPr>
                <w:rFonts w:cs="Arial"/>
                <w:bCs/>
              </w:rPr>
            </w:pPr>
          </w:p>
        </w:tc>
        <w:tc>
          <w:tcPr>
            <w:tcW w:w="964" w:type="dxa"/>
          </w:tcPr>
          <w:p w:rsidR="00860967" w:rsidRPr="00B033FB" w:rsidRDefault="00860967" w:rsidP="00461EF6">
            <w:pPr>
              <w:rPr>
                <w:rFonts w:cs="Arial"/>
                <w:bCs/>
              </w:rPr>
            </w:pPr>
          </w:p>
        </w:tc>
        <w:tc>
          <w:tcPr>
            <w:tcW w:w="1463" w:type="dxa"/>
          </w:tcPr>
          <w:p w:rsidR="00860967" w:rsidRPr="00B033FB" w:rsidRDefault="00860967" w:rsidP="00461EF6">
            <w:pPr>
              <w:rPr>
                <w:rFonts w:cs="Arial"/>
                <w:bCs/>
              </w:rPr>
            </w:pPr>
          </w:p>
        </w:tc>
      </w:tr>
      <w:tr w:rsidR="00860967" w:rsidRPr="00B033FB" w:rsidTr="00461EF6">
        <w:tc>
          <w:tcPr>
            <w:tcW w:w="709" w:type="dxa"/>
          </w:tcPr>
          <w:p w:rsidR="00860967" w:rsidRPr="00B033FB" w:rsidRDefault="00860967" w:rsidP="00461EF6">
            <w:pPr>
              <w:rPr>
                <w:rFonts w:cs="Arial"/>
                <w:bCs/>
              </w:rPr>
            </w:pPr>
          </w:p>
        </w:tc>
        <w:tc>
          <w:tcPr>
            <w:tcW w:w="2040" w:type="dxa"/>
          </w:tcPr>
          <w:p w:rsidR="00860967" w:rsidRPr="00B033FB" w:rsidRDefault="00860967" w:rsidP="00461EF6">
            <w:pPr>
              <w:rPr>
                <w:rFonts w:cs="Arial"/>
                <w:bCs/>
              </w:rPr>
            </w:pPr>
          </w:p>
        </w:tc>
        <w:tc>
          <w:tcPr>
            <w:tcW w:w="1079" w:type="dxa"/>
          </w:tcPr>
          <w:p w:rsidR="00860967" w:rsidRPr="00B033FB" w:rsidRDefault="00860967" w:rsidP="00461EF6">
            <w:pPr>
              <w:rPr>
                <w:rFonts w:cs="Arial"/>
                <w:bCs/>
              </w:rPr>
            </w:pPr>
          </w:p>
        </w:tc>
        <w:tc>
          <w:tcPr>
            <w:tcW w:w="854" w:type="dxa"/>
          </w:tcPr>
          <w:p w:rsidR="00860967" w:rsidRPr="00B033FB" w:rsidRDefault="00860967" w:rsidP="00461EF6">
            <w:pPr>
              <w:rPr>
                <w:rFonts w:cs="Arial"/>
                <w:bCs/>
              </w:rPr>
            </w:pPr>
          </w:p>
        </w:tc>
        <w:tc>
          <w:tcPr>
            <w:tcW w:w="710" w:type="dxa"/>
          </w:tcPr>
          <w:p w:rsidR="00860967" w:rsidRPr="00B033FB" w:rsidRDefault="00860967" w:rsidP="00461EF6">
            <w:pPr>
              <w:rPr>
                <w:rFonts w:cs="Arial"/>
                <w:bCs/>
              </w:rPr>
            </w:pPr>
          </w:p>
        </w:tc>
        <w:tc>
          <w:tcPr>
            <w:tcW w:w="724" w:type="dxa"/>
          </w:tcPr>
          <w:p w:rsidR="00860967" w:rsidRPr="00B033FB" w:rsidRDefault="00860967" w:rsidP="00461EF6">
            <w:pPr>
              <w:rPr>
                <w:rFonts w:cs="Arial"/>
                <w:bCs/>
              </w:rPr>
            </w:pPr>
          </w:p>
        </w:tc>
        <w:tc>
          <w:tcPr>
            <w:tcW w:w="955" w:type="dxa"/>
          </w:tcPr>
          <w:p w:rsidR="00860967" w:rsidRPr="00B033FB" w:rsidRDefault="00860967" w:rsidP="00461EF6">
            <w:pPr>
              <w:rPr>
                <w:rFonts w:cs="Arial"/>
                <w:bCs/>
              </w:rPr>
            </w:pPr>
          </w:p>
        </w:tc>
        <w:tc>
          <w:tcPr>
            <w:tcW w:w="964" w:type="dxa"/>
          </w:tcPr>
          <w:p w:rsidR="00860967" w:rsidRPr="00B033FB" w:rsidRDefault="00860967" w:rsidP="00461EF6">
            <w:pPr>
              <w:rPr>
                <w:rFonts w:cs="Arial"/>
                <w:bCs/>
              </w:rPr>
            </w:pPr>
          </w:p>
        </w:tc>
        <w:tc>
          <w:tcPr>
            <w:tcW w:w="1463" w:type="dxa"/>
          </w:tcPr>
          <w:p w:rsidR="00860967" w:rsidRPr="00B033FB" w:rsidRDefault="00860967" w:rsidP="00461EF6">
            <w:pPr>
              <w:rPr>
                <w:rFonts w:cs="Arial"/>
                <w:bCs/>
              </w:rPr>
            </w:pPr>
          </w:p>
        </w:tc>
      </w:tr>
      <w:tr w:rsidR="00860967" w:rsidRPr="00B033FB" w:rsidTr="00461EF6">
        <w:tc>
          <w:tcPr>
            <w:tcW w:w="709" w:type="dxa"/>
          </w:tcPr>
          <w:p w:rsidR="00860967" w:rsidRPr="00B033FB" w:rsidRDefault="00860967" w:rsidP="00461EF6">
            <w:pPr>
              <w:rPr>
                <w:rFonts w:cs="Arial"/>
                <w:bCs/>
              </w:rPr>
            </w:pPr>
          </w:p>
        </w:tc>
        <w:tc>
          <w:tcPr>
            <w:tcW w:w="2040" w:type="dxa"/>
          </w:tcPr>
          <w:p w:rsidR="00860967" w:rsidRPr="00B033FB" w:rsidRDefault="00860967" w:rsidP="00461EF6">
            <w:pPr>
              <w:rPr>
                <w:rFonts w:cs="Arial"/>
                <w:bCs/>
              </w:rPr>
            </w:pPr>
          </w:p>
        </w:tc>
        <w:tc>
          <w:tcPr>
            <w:tcW w:w="1079" w:type="dxa"/>
          </w:tcPr>
          <w:p w:rsidR="00860967" w:rsidRPr="00B033FB" w:rsidRDefault="00860967" w:rsidP="00461EF6">
            <w:pPr>
              <w:rPr>
                <w:rFonts w:cs="Arial"/>
                <w:bCs/>
              </w:rPr>
            </w:pPr>
          </w:p>
        </w:tc>
        <w:tc>
          <w:tcPr>
            <w:tcW w:w="854" w:type="dxa"/>
          </w:tcPr>
          <w:p w:rsidR="00860967" w:rsidRPr="00B033FB" w:rsidRDefault="00860967" w:rsidP="00461EF6">
            <w:pPr>
              <w:rPr>
                <w:rFonts w:cs="Arial"/>
                <w:bCs/>
              </w:rPr>
            </w:pPr>
          </w:p>
        </w:tc>
        <w:tc>
          <w:tcPr>
            <w:tcW w:w="710" w:type="dxa"/>
          </w:tcPr>
          <w:p w:rsidR="00860967" w:rsidRPr="00B033FB" w:rsidRDefault="00860967" w:rsidP="00461EF6">
            <w:pPr>
              <w:rPr>
                <w:rFonts w:cs="Arial"/>
                <w:bCs/>
              </w:rPr>
            </w:pPr>
          </w:p>
        </w:tc>
        <w:tc>
          <w:tcPr>
            <w:tcW w:w="724" w:type="dxa"/>
          </w:tcPr>
          <w:p w:rsidR="00860967" w:rsidRPr="00B033FB" w:rsidRDefault="00860967" w:rsidP="00461EF6">
            <w:pPr>
              <w:rPr>
                <w:rFonts w:cs="Arial"/>
                <w:bCs/>
              </w:rPr>
            </w:pPr>
          </w:p>
        </w:tc>
        <w:tc>
          <w:tcPr>
            <w:tcW w:w="955" w:type="dxa"/>
          </w:tcPr>
          <w:p w:rsidR="00860967" w:rsidRPr="00B033FB" w:rsidRDefault="00860967" w:rsidP="00461EF6">
            <w:pPr>
              <w:rPr>
                <w:rFonts w:cs="Arial"/>
                <w:bCs/>
              </w:rPr>
            </w:pPr>
          </w:p>
        </w:tc>
        <w:tc>
          <w:tcPr>
            <w:tcW w:w="964" w:type="dxa"/>
          </w:tcPr>
          <w:p w:rsidR="00860967" w:rsidRPr="00B033FB" w:rsidRDefault="00860967" w:rsidP="00461EF6">
            <w:pPr>
              <w:rPr>
                <w:rFonts w:cs="Arial"/>
                <w:bCs/>
              </w:rPr>
            </w:pPr>
          </w:p>
        </w:tc>
        <w:tc>
          <w:tcPr>
            <w:tcW w:w="1463" w:type="dxa"/>
          </w:tcPr>
          <w:p w:rsidR="00860967" w:rsidRPr="00B033FB" w:rsidRDefault="00860967" w:rsidP="00461EF6">
            <w:pPr>
              <w:rPr>
                <w:rFonts w:cs="Arial"/>
                <w:bCs/>
              </w:rPr>
            </w:pPr>
          </w:p>
        </w:tc>
      </w:tr>
    </w:tbl>
    <w:p w:rsidR="00860967" w:rsidRPr="00B033FB" w:rsidRDefault="00860967" w:rsidP="00860967">
      <w:pPr>
        <w:ind w:left="426"/>
        <w:rPr>
          <w:rFonts w:cs="Arial"/>
          <w:bCs/>
          <w:sz w:val="20"/>
        </w:rPr>
      </w:pPr>
      <w:r w:rsidRPr="00B033FB">
        <w:rPr>
          <w:rFonts w:cs="Arial"/>
          <w:bCs/>
          <w:sz w:val="20"/>
        </w:rPr>
        <w:t>Keterangan:</w:t>
      </w:r>
    </w:p>
    <w:p w:rsidR="00860967" w:rsidRPr="00B033FB" w:rsidRDefault="00860967" w:rsidP="00860967">
      <w:pPr>
        <w:ind w:left="450"/>
        <w:rPr>
          <w:rFonts w:cs="Arial"/>
          <w:bCs/>
          <w:sz w:val="20"/>
        </w:rPr>
      </w:pPr>
      <w:r w:rsidRPr="00B033FB">
        <w:rPr>
          <w:rFonts w:cs="Arial"/>
          <w:bCs/>
          <w:sz w:val="20"/>
        </w:rPr>
        <w:t>SD = Milik PT/fakultas/jurusa</w:t>
      </w:r>
      <w:r w:rsidR="00BD6249">
        <w:rPr>
          <w:rFonts w:cs="Arial"/>
          <w:bCs/>
          <w:sz w:val="20"/>
          <w:lang w:val="id-ID"/>
        </w:rPr>
        <w:t>n/</w:t>
      </w:r>
      <w:r w:rsidR="00AA6BC1">
        <w:rPr>
          <w:rFonts w:cs="Arial"/>
          <w:bCs/>
          <w:sz w:val="20"/>
          <w:lang w:val="id-ID"/>
        </w:rPr>
        <w:t>program PPAk</w:t>
      </w:r>
      <w:r w:rsidRPr="00B033FB">
        <w:rPr>
          <w:rFonts w:cs="Arial"/>
          <w:bCs/>
          <w:sz w:val="20"/>
        </w:rPr>
        <w:t xml:space="preserve"> sendiri; SW = Sewa/Kontrak/Kerjasama.</w:t>
      </w:r>
    </w:p>
    <w:p w:rsidR="00860967" w:rsidRDefault="00860967" w:rsidP="00860967">
      <w:pPr>
        <w:ind w:left="142" w:firstLine="38"/>
        <w:rPr>
          <w:sz w:val="18"/>
          <w:szCs w:val="18"/>
          <w:lang w:val="id-ID"/>
        </w:rPr>
      </w:pPr>
    </w:p>
    <w:p w:rsidR="002A7A8F" w:rsidRDefault="002A7A8F" w:rsidP="00860967">
      <w:pPr>
        <w:ind w:left="142" w:firstLine="38"/>
        <w:rPr>
          <w:sz w:val="18"/>
          <w:szCs w:val="18"/>
          <w:lang w:val="id-ID"/>
        </w:rPr>
      </w:pPr>
    </w:p>
    <w:p w:rsidR="007E587B" w:rsidRDefault="007E587B">
      <w:pPr>
        <w:jc w:val="left"/>
        <w:rPr>
          <w:rFonts w:cs="Arial"/>
          <w:bCs/>
          <w:lang w:val="sv-SE"/>
        </w:rPr>
      </w:pPr>
      <w:r>
        <w:rPr>
          <w:rFonts w:cs="Arial"/>
          <w:bCs/>
          <w:lang w:val="sv-SE"/>
        </w:rPr>
        <w:br w:type="page"/>
      </w:r>
    </w:p>
    <w:p w:rsidR="00860967" w:rsidRDefault="00860967" w:rsidP="00860967">
      <w:pPr>
        <w:rPr>
          <w:rFonts w:cs="Arial"/>
          <w:color w:val="000000"/>
          <w:lang w:val="sv-SE"/>
        </w:rPr>
      </w:pPr>
      <w:r>
        <w:rPr>
          <w:rFonts w:cs="Arial"/>
          <w:bCs/>
          <w:lang w:val="sv-SE"/>
        </w:rPr>
        <w:lastRenderedPageBreak/>
        <w:t>6</w:t>
      </w:r>
      <w:r w:rsidRPr="00804679">
        <w:rPr>
          <w:rFonts w:cs="Arial"/>
          <w:bCs/>
          <w:lang w:val="sv-SE"/>
        </w:rPr>
        <w:t>.</w:t>
      </w:r>
      <w:r>
        <w:rPr>
          <w:rFonts w:cs="Arial"/>
          <w:bCs/>
          <w:lang w:val="sv-SE"/>
        </w:rPr>
        <w:t>4</w:t>
      </w:r>
      <w:r w:rsidR="005C4EED">
        <w:rPr>
          <w:rFonts w:cs="Arial"/>
          <w:bCs/>
          <w:lang w:val="sv-SE"/>
        </w:rPr>
        <w:t xml:space="preserve">  </w:t>
      </w:r>
      <w:r>
        <w:rPr>
          <w:rFonts w:cs="Arial"/>
          <w:color w:val="000000"/>
          <w:lang w:val="sv-SE"/>
        </w:rPr>
        <w:t>Sarana Pelaksanaan Kegiatan A</w:t>
      </w:r>
      <w:r w:rsidRPr="006762BB">
        <w:rPr>
          <w:rFonts w:cs="Arial"/>
          <w:color w:val="000000"/>
          <w:lang w:val="sv-SE"/>
        </w:rPr>
        <w:t>kademik</w:t>
      </w:r>
    </w:p>
    <w:p w:rsidR="00860967" w:rsidRPr="00804679" w:rsidRDefault="00860967" w:rsidP="00860967">
      <w:pPr>
        <w:rPr>
          <w:rFonts w:cs="Arial"/>
          <w:bCs/>
          <w:lang w:val="sv-SE"/>
        </w:rPr>
      </w:pPr>
    </w:p>
    <w:p w:rsidR="00860967" w:rsidRPr="00804679" w:rsidRDefault="00860967" w:rsidP="00860967">
      <w:pPr>
        <w:ind w:left="720" w:hanging="720"/>
        <w:rPr>
          <w:rFonts w:cs="Arial"/>
          <w:bCs/>
          <w:lang w:val="sv-SE"/>
        </w:rPr>
      </w:pPr>
      <w:r>
        <w:rPr>
          <w:rFonts w:cs="Arial"/>
          <w:bCs/>
          <w:lang w:val="sv-SE"/>
        </w:rPr>
        <w:t xml:space="preserve">6.4.1 </w:t>
      </w:r>
      <w:r w:rsidR="008D2268">
        <w:rPr>
          <w:rFonts w:cs="Arial"/>
          <w:bCs/>
          <w:lang w:val="id-ID"/>
        </w:rPr>
        <w:tab/>
      </w:r>
      <w:r w:rsidRPr="00804679">
        <w:rPr>
          <w:rFonts w:cs="Arial"/>
          <w:bCs/>
          <w:lang w:val="sv-SE"/>
        </w:rPr>
        <w:t>Pustaka (buku teks, karya ilmiah, dan jurnal; termasuk juga dalam bentuk CD-ROM dan media lainnya)</w:t>
      </w:r>
    </w:p>
    <w:p w:rsidR="00860967" w:rsidRPr="00B033FB" w:rsidRDefault="00860967" w:rsidP="00860967">
      <w:pPr>
        <w:ind w:left="709"/>
        <w:rPr>
          <w:rFonts w:cs="Arial"/>
          <w:bCs/>
        </w:rPr>
      </w:pPr>
      <w:r w:rsidRPr="00804679">
        <w:rPr>
          <w:rFonts w:cs="Arial"/>
          <w:bCs/>
          <w:lang w:val="sv-SE"/>
        </w:rPr>
        <w:t>Tuliskan rekapitulasi jumla</w:t>
      </w:r>
      <w:r w:rsidRPr="00B033FB">
        <w:rPr>
          <w:rFonts w:cs="Arial"/>
          <w:bCs/>
        </w:rPr>
        <w:t xml:space="preserve">h ketersediaan pustaka yang relevan dengan bidang </w:t>
      </w:r>
      <w:r>
        <w:rPr>
          <w:rFonts w:cs="Arial"/>
          <w:bCs/>
          <w:lang w:val="id-ID"/>
        </w:rPr>
        <w:t>Akuntansi</w:t>
      </w:r>
      <w:r w:rsidRPr="00B033FB">
        <w:rPr>
          <w:rFonts w:cs="Arial"/>
          <w:bCs/>
        </w:rPr>
        <w:t xml:space="preserve"> dengan mengikuti format tabel 1 berikut:</w:t>
      </w:r>
    </w:p>
    <w:p w:rsidR="00860967" w:rsidRDefault="00860967" w:rsidP="00860967">
      <w:pPr>
        <w:ind w:left="709"/>
        <w:rPr>
          <w:rFonts w:cs="Arial"/>
          <w:bCs/>
        </w:rPr>
      </w:pPr>
    </w:p>
    <w:p w:rsidR="00860967" w:rsidRDefault="00860967" w:rsidP="00860967">
      <w:pPr>
        <w:ind w:left="709"/>
        <w:rPr>
          <w:rFonts w:cs="Arial"/>
          <w:bCs/>
          <w:lang w:val="id-ID"/>
        </w:rPr>
      </w:pPr>
      <w:proofErr w:type="gramStart"/>
      <w:r w:rsidRPr="00B033FB">
        <w:rPr>
          <w:rFonts w:cs="Arial"/>
          <w:bCs/>
        </w:rPr>
        <w:t>Tabel 1.</w:t>
      </w:r>
      <w:proofErr w:type="gramEnd"/>
      <w:r w:rsidRPr="00B033FB">
        <w:rPr>
          <w:rFonts w:cs="Arial"/>
          <w:bCs/>
        </w:rPr>
        <w:t xml:space="preserve"> Rekapitulasi jumlah ketersediaan pustaka yang relevan dengan bidang </w:t>
      </w:r>
      <w:r>
        <w:rPr>
          <w:rFonts w:cs="Arial"/>
          <w:bCs/>
          <w:lang w:val="id-ID"/>
        </w:rPr>
        <w:t>Akuntansi</w:t>
      </w:r>
    </w:p>
    <w:p w:rsidR="0060761F" w:rsidRPr="00B60471" w:rsidRDefault="0060761F" w:rsidP="00860967">
      <w:pPr>
        <w:ind w:left="709"/>
        <w:rPr>
          <w:rFonts w:cs="Arial"/>
          <w:bCs/>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38"/>
        <w:gridCol w:w="2530"/>
        <w:gridCol w:w="2530"/>
      </w:tblGrid>
      <w:tr w:rsidR="00860967" w:rsidRPr="00B033FB" w:rsidTr="00917A40">
        <w:trPr>
          <w:trHeight w:val="312"/>
        </w:trPr>
        <w:tc>
          <w:tcPr>
            <w:tcW w:w="4438" w:type="dxa"/>
            <w:tcBorders>
              <w:bottom w:val="double" w:sz="4" w:space="0" w:color="auto"/>
            </w:tcBorders>
            <w:shd w:val="clear" w:color="auto" w:fill="auto"/>
            <w:vAlign w:val="center"/>
          </w:tcPr>
          <w:p w:rsidR="00860967" w:rsidRPr="00B033FB" w:rsidRDefault="00860967" w:rsidP="00461EF6">
            <w:pPr>
              <w:jc w:val="center"/>
              <w:rPr>
                <w:rFonts w:cs="Arial"/>
                <w:b/>
                <w:bCs/>
              </w:rPr>
            </w:pPr>
            <w:r w:rsidRPr="00B033FB">
              <w:rPr>
                <w:rFonts w:cs="Arial"/>
                <w:b/>
                <w:bCs/>
              </w:rPr>
              <w:t>Jenis Pustaka</w:t>
            </w:r>
          </w:p>
        </w:tc>
        <w:tc>
          <w:tcPr>
            <w:tcW w:w="2530" w:type="dxa"/>
            <w:tcBorders>
              <w:bottom w:val="double" w:sz="4" w:space="0" w:color="auto"/>
            </w:tcBorders>
            <w:shd w:val="clear" w:color="auto" w:fill="auto"/>
            <w:vAlign w:val="center"/>
          </w:tcPr>
          <w:p w:rsidR="00860967" w:rsidRPr="00B033FB" w:rsidRDefault="00860967" w:rsidP="00461EF6">
            <w:pPr>
              <w:jc w:val="center"/>
              <w:rPr>
                <w:rFonts w:cs="Arial"/>
                <w:b/>
                <w:bCs/>
              </w:rPr>
            </w:pPr>
            <w:r w:rsidRPr="00B033FB">
              <w:rPr>
                <w:rFonts w:cs="Arial"/>
                <w:b/>
                <w:bCs/>
              </w:rPr>
              <w:t>Jumlah Judul</w:t>
            </w:r>
          </w:p>
        </w:tc>
        <w:tc>
          <w:tcPr>
            <w:tcW w:w="2530" w:type="dxa"/>
            <w:tcBorders>
              <w:bottom w:val="double" w:sz="4" w:space="0" w:color="auto"/>
            </w:tcBorders>
            <w:shd w:val="clear" w:color="auto" w:fill="auto"/>
          </w:tcPr>
          <w:p w:rsidR="00860967" w:rsidRPr="00B033FB" w:rsidRDefault="00860967" w:rsidP="00461EF6">
            <w:pPr>
              <w:jc w:val="center"/>
              <w:rPr>
                <w:rFonts w:cs="Arial"/>
                <w:b/>
                <w:bCs/>
              </w:rPr>
            </w:pPr>
            <w:r w:rsidRPr="00B033FB">
              <w:rPr>
                <w:rFonts w:cs="Arial"/>
                <w:b/>
                <w:bCs/>
              </w:rPr>
              <w:t xml:space="preserve">Jumlah </w:t>
            </w:r>
            <w:r w:rsidRPr="00B033FB">
              <w:rPr>
                <w:rFonts w:cs="Arial"/>
                <w:b/>
                <w:bCs/>
                <w:i/>
              </w:rPr>
              <w:t>Copy</w:t>
            </w:r>
          </w:p>
        </w:tc>
      </w:tr>
      <w:tr w:rsidR="00860967" w:rsidRPr="00B033FB" w:rsidTr="00461EF6">
        <w:trPr>
          <w:trHeight w:val="149"/>
        </w:trPr>
        <w:tc>
          <w:tcPr>
            <w:tcW w:w="4438" w:type="dxa"/>
            <w:tcBorders>
              <w:top w:val="double" w:sz="4" w:space="0" w:color="auto"/>
            </w:tcBorders>
            <w:vAlign w:val="center"/>
          </w:tcPr>
          <w:p w:rsidR="00860967" w:rsidRPr="006526D4" w:rsidRDefault="00860967" w:rsidP="00461EF6">
            <w:pPr>
              <w:jc w:val="center"/>
              <w:rPr>
                <w:rFonts w:cs="Arial"/>
                <w:b/>
                <w:bCs/>
                <w:sz w:val="20"/>
              </w:rPr>
            </w:pPr>
            <w:r w:rsidRPr="006526D4">
              <w:rPr>
                <w:rFonts w:cs="Arial"/>
                <w:b/>
                <w:bCs/>
                <w:sz w:val="20"/>
              </w:rPr>
              <w:t>(1)</w:t>
            </w:r>
          </w:p>
        </w:tc>
        <w:tc>
          <w:tcPr>
            <w:tcW w:w="2530" w:type="dxa"/>
            <w:tcBorders>
              <w:top w:val="double" w:sz="4" w:space="0" w:color="auto"/>
            </w:tcBorders>
            <w:vAlign w:val="center"/>
          </w:tcPr>
          <w:p w:rsidR="00860967" w:rsidRPr="006526D4" w:rsidRDefault="00860967" w:rsidP="00461EF6">
            <w:pPr>
              <w:jc w:val="center"/>
              <w:rPr>
                <w:rFonts w:cs="Arial"/>
                <w:b/>
                <w:bCs/>
                <w:sz w:val="20"/>
              </w:rPr>
            </w:pPr>
            <w:r w:rsidRPr="006526D4">
              <w:rPr>
                <w:rFonts w:cs="Arial"/>
                <w:b/>
                <w:bCs/>
                <w:sz w:val="20"/>
              </w:rPr>
              <w:t>(2)</w:t>
            </w:r>
          </w:p>
        </w:tc>
        <w:tc>
          <w:tcPr>
            <w:tcW w:w="2530" w:type="dxa"/>
            <w:tcBorders>
              <w:top w:val="double" w:sz="4" w:space="0" w:color="auto"/>
            </w:tcBorders>
          </w:tcPr>
          <w:p w:rsidR="00860967" w:rsidRPr="006526D4" w:rsidRDefault="00860967" w:rsidP="00461EF6">
            <w:pPr>
              <w:jc w:val="center"/>
              <w:rPr>
                <w:rFonts w:cs="Arial"/>
                <w:b/>
                <w:bCs/>
                <w:sz w:val="20"/>
              </w:rPr>
            </w:pPr>
            <w:r w:rsidRPr="006526D4">
              <w:rPr>
                <w:rFonts w:cs="Arial"/>
                <w:b/>
                <w:bCs/>
                <w:sz w:val="20"/>
              </w:rPr>
              <w:t>(3)</w:t>
            </w:r>
          </w:p>
        </w:tc>
      </w:tr>
      <w:tr w:rsidR="00860967" w:rsidRPr="00B033FB" w:rsidTr="00461EF6">
        <w:tc>
          <w:tcPr>
            <w:tcW w:w="4438" w:type="dxa"/>
          </w:tcPr>
          <w:p w:rsidR="00860967" w:rsidRPr="008D1280" w:rsidRDefault="00860967" w:rsidP="00461EF6">
            <w:pPr>
              <w:rPr>
                <w:rFonts w:cs="Arial"/>
                <w:bCs/>
                <w:vertAlign w:val="superscript"/>
                <w:lang w:val="id-ID"/>
              </w:rPr>
            </w:pPr>
            <w:r w:rsidRPr="00B033FB">
              <w:rPr>
                <w:rFonts w:cs="Arial"/>
                <w:bCs/>
              </w:rPr>
              <w:t>Buku teks</w:t>
            </w:r>
            <w:r>
              <w:rPr>
                <w:rFonts w:cs="Arial"/>
                <w:bCs/>
                <w:lang w:val="id-ID"/>
              </w:rPr>
              <w:t xml:space="preserve"> wajib</w:t>
            </w:r>
            <w:r w:rsidR="006F1DD7">
              <w:rPr>
                <w:rFonts w:cs="Arial"/>
                <w:bCs/>
              </w:rPr>
              <w:t xml:space="preserve"> </w:t>
            </w:r>
            <w:r>
              <w:rPr>
                <w:rFonts w:cs="Arial"/>
                <w:bCs/>
                <w:lang w:val="id-ID"/>
              </w:rPr>
              <w:t>(KERPPA)</w:t>
            </w:r>
          </w:p>
        </w:tc>
        <w:tc>
          <w:tcPr>
            <w:tcW w:w="2530" w:type="dxa"/>
          </w:tcPr>
          <w:p w:rsidR="00860967" w:rsidRPr="00B033FB" w:rsidRDefault="00860967" w:rsidP="00461EF6">
            <w:pPr>
              <w:rPr>
                <w:rFonts w:cs="Arial"/>
                <w:bCs/>
              </w:rPr>
            </w:pPr>
          </w:p>
        </w:tc>
        <w:tc>
          <w:tcPr>
            <w:tcW w:w="2530" w:type="dxa"/>
            <w:tcBorders>
              <w:bottom w:val="single" w:sz="4" w:space="0" w:color="auto"/>
            </w:tcBorders>
          </w:tcPr>
          <w:p w:rsidR="00860967" w:rsidRPr="00B033FB" w:rsidRDefault="00860967" w:rsidP="00461EF6">
            <w:pPr>
              <w:rPr>
                <w:rFonts w:cs="Arial"/>
                <w:bCs/>
              </w:rPr>
            </w:pPr>
          </w:p>
        </w:tc>
      </w:tr>
      <w:tr w:rsidR="00860967" w:rsidRPr="00B033FB" w:rsidTr="00461EF6">
        <w:tc>
          <w:tcPr>
            <w:tcW w:w="4438" w:type="dxa"/>
          </w:tcPr>
          <w:p w:rsidR="00860967" w:rsidRPr="008D1280" w:rsidRDefault="00860967" w:rsidP="00461EF6">
            <w:pPr>
              <w:rPr>
                <w:rFonts w:cs="Arial"/>
                <w:bCs/>
                <w:lang w:val="id-ID"/>
              </w:rPr>
            </w:pPr>
            <w:r>
              <w:rPr>
                <w:rFonts w:cs="Arial"/>
                <w:bCs/>
                <w:lang w:val="id-ID"/>
              </w:rPr>
              <w:t>Buku teks penunjang</w:t>
            </w:r>
          </w:p>
        </w:tc>
        <w:tc>
          <w:tcPr>
            <w:tcW w:w="2530" w:type="dxa"/>
          </w:tcPr>
          <w:p w:rsidR="00860967" w:rsidRPr="00B033FB" w:rsidRDefault="00860967" w:rsidP="00461EF6">
            <w:pPr>
              <w:rPr>
                <w:rFonts w:cs="Arial"/>
                <w:bCs/>
              </w:rPr>
            </w:pPr>
          </w:p>
        </w:tc>
        <w:tc>
          <w:tcPr>
            <w:tcW w:w="2530" w:type="dxa"/>
            <w:tcBorders>
              <w:bottom w:val="single" w:sz="4" w:space="0" w:color="auto"/>
            </w:tcBorders>
          </w:tcPr>
          <w:p w:rsidR="00860967" w:rsidRPr="00B033FB" w:rsidRDefault="00860967" w:rsidP="00461EF6">
            <w:pPr>
              <w:rPr>
                <w:rFonts w:cs="Arial"/>
                <w:bCs/>
              </w:rPr>
            </w:pPr>
          </w:p>
        </w:tc>
      </w:tr>
      <w:tr w:rsidR="00860967" w:rsidRPr="00B033FB" w:rsidTr="00461EF6">
        <w:tc>
          <w:tcPr>
            <w:tcW w:w="4438" w:type="dxa"/>
          </w:tcPr>
          <w:p w:rsidR="00860967" w:rsidRPr="00B033FB" w:rsidRDefault="00860967" w:rsidP="00461EF6">
            <w:pPr>
              <w:rPr>
                <w:rFonts w:cs="Arial"/>
                <w:bCs/>
              </w:rPr>
            </w:pPr>
            <w:r w:rsidRPr="00B033FB">
              <w:rPr>
                <w:rFonts w:cs="Arial"/>
                <w:bCs/>
              </w:rPr>
              <w:t>Jurnal nasional yang terakreditasi</w:t>
            </w:r>
          </w:p>
        </w:tc>
        <w:tc>
          <w:tcPr>
            <w:tcW w:w="2530" w:type="dxa"/>
          </w:tcPr>
          <w:p w:rsidR="00860967" w:rsidRPr="00B033FB" w:rsidRDefault="00860967" w:rsidP="00461EF6">
            <w:pPr>
              <w:rPr>
                <w:rFonts w:cs="Arial"/>
                <w:bCs/>
              </w:rPr>
            </w:pPr>
          </w:p>
        </w:tc>
        <w:tc>
          <w:tcPr>
            <w:tcW w:w="2530" w:type="dxa"/>
            <w:tcBorders>
              <w:bottom w:val="single" w:sz="4" w:space="0" w:color="auto"/>
            </w:tcBorders>
            <w:shd w:val="pct50" w:color="auto" w:fill="auto"/>
          </w:tcPr>
          <w:p w:rsidR="00860967" w:rsidRPr="00B033FB" w:rsidRDefault="00860967" w:rsidP="00461EF6">
            <w:pPr>
              <w:rPr>
                <w:rFonts w:cs="Arial"/>
                <w:bCs/>
              </w:rPr>
            </w:pPr>
          </w:p>
        </w:tc>
      </w:tr>
      <w:tr w:rsidR="00860967" w:rsidRPr="00B033FB" w:rsidTr="00461EF6">
        <w:tc>
          <w:tcPr>
            <w:tcW w:w="4438" w:type="dxa"/>
          </w:tcPr>
          <w:p w:rsidR="00860967" w:rsidRPr="00B033FB" w:rsidRDefault="00860967" w:rsidP="00461EF6">
            <w:pPr>
              <w:rPr>
                <w:rFonts w:cs="Arial"/>
                <w:bCs/>
              </w:rPr>
            </w:pPr>
            <w:r w:rsidRPr="00B033FB">
              <w:rPr>
                <w:rFonts w:cs="Arial"/>
                <w:bCs/>
              </w:rPr>
              <w:t>Jurnal internasional</w:t>
            </w:r>
          </w:p>
        </w:tc>
        <w:tc>
          <w:tcPr>
            <w:tcW w:w="2530" w:type="dxa"/>
          </w:tcPr>
          <w:p w:rsidR="00860967" w:rsidRPr="00B033FB" w:rsidRDefault="00860967" w:rsidP="00461EF6">
            <w:pPr>
              <w:rPr>
                <w:rFonts w:cs="Arial"/>
                <w:bCs/>
              </w:rPr>
            </w:pPr>
          </w:p>
        </w:tc>
        <w:tc>
          <w:tcPr>
            <w:tcW w:w="2530" w:type="dxa"/>
            <w:tcBorders>
              <w:bottom w:val="single" w:sz="4" w:space="0" w:color="auto"/>
            </w:tcBorders>
            <w:shd w:val="pct50" w:color="auto" w:fill="auto"/>
          </w:tcPr>
          <w:p w:rsidR="00860967" w:rsidRPr="00B033FB" w:rsidRDefault="00860967" w:rsidP="00461EF6">
            <w:pPr>
              <w:rPr>
                <w:rFonts w:cs="Arial"/>
                <w:bCs/>
              </w:rPr>
            </w:pPr>
          </w:p>
        </w:tc>
      </w:tr>
      <w:tr w:rsidR="00860967" w:rsidRPr="00B033FB" w:rsidTr="00461EF6">
        <w:tc>
          <w:tcPr>
            <w:tcW w:w="4438" w:type="dxa"/>
          </w:tcPr>
          <w:p w:rsidR="00860967" w:rsidRPr="00B033FB" w:rsidRDefault="00860967" w:rsidP="00461EF6">
            <w:pPr>
              <w:rPr>
                <w:rFonts w:cs="Arial"/>
                <w:bCs/>
              </w:rPr>
            </w:pPr>
            <w:r>
              <w:rPr>
                <w:rFonts w:cs="Arial"/>
                <w:bCs/>
              </w:rPr>
              <w:t>Prosiding</w:t>
            </w:r>
          </w:p>
        </w:tc>
        <w:tc>
          <w:tcPr>
            <w:tcW w:w="2530" w:type="dxa"/>
          </w:tcPr>
          <w:p w:rsidR="00860967" w:rsidRPr="00B033FB" w:rsidRDefault="00860967" w:rsidP="00461EF6">
            <w:pPr>
              <w:rPr>
                <w:rFonts w:cs="Arial"/>
                <w:bCs/>
              </w:rPr>
            </w:pPr>
          </w:p>
        </w:tc>
        <w:tc>
          <w:tcPr>
            <w:tcW w:w="2530" w:type="dxa"/>
            <w:tcBorders>
              <w:bottom w:val="single" w:sz="4" w:space="0" w:color="auto"/>
            </w:tcBorders>
            <w:shd w:val="pct50" w:color="auto" w:fill="auto"/>
          </w:tcPr>
          <w:p w:rsidR="00860967" w:rsidRPr="00B033FB" w:rsidRDefault="00860967" w:rsidP="00461EF6">
            <w:pPr>
              <w:rPr>
                <w:rFonts w:cs="Arial"/>
                <w:bCs/>
              </w:rPr>
            </w:pPr>
          </w:p>
        </w:tc>
      </w:tr>
      <w:tr w:rsidR="00860967" w:rsidRPr="00B033FB" w:rsidTr="00461EF6">
        <w:tc>
          <w:tcPr>
            <w:tcW w:w="4438" w:type="dxa"/>
          </w:tcPr>
          <w:p w:rsidR="00860967" w:rsidRPr="00B033FB" w:rsidRDefault="00860967" w:rsidP="00461EF6">
            <w:pPr>
              <w:rPr>
                <w:rFonts w:cs="Arial"/>
                <w:bCs/>
              </w:rPr>
            </w:pPr>
            <w:r w:rsidRPr="00B033FB">
              <w:rPr>
                <w:rFonts w:cs="Arial"/>
                <w:bCs/>
              </w:rPr>
              <w:t>Skripsi/Tesis</w:t>
            </w:r>
          </w:p>
        </w:tc>
        <w:tc>
          <w:tcPr>
            <w:tcW w:w="2530" w:type="dxa"/>
          </w:tcPr>
          <w:p w:rsidR="00860967" w:rsidRPr="00B033FB" w:rsidRDefault="00860967" w:rsidP="00461EF6">
            <w:pPr>
              <w:rPr>
                <w:rFonts w:cs="Arial"/>
                <w:bCs/>
              </w:rPr>
            </w:pPr>
          </w:p>
        </w:tc>
        <w:tc>
          <w:tcPr>
            <w:tcW w:w="2530" w:type="dxa"/>
          </w:tcPr>
          <w:p w:rsidR="00860967" w:rsidRPr="00B033FB" w:rsidRDefault="00860967" w:rsidP="00461EF6">
            <w:pPr>
              <w:rPr>
                <w:rFonts w:cs="Arial"/>
                <w:bCs/>
              </w:rPr>
            </w:pPr>
          </w:p>
        </w:tc>
      </w:tr>
      <w:tr w:rsidR="00860967" w:rsidRPr="00B033FB" w:rsidTr="007E587B">
        <w:tc>
          <w:tcPr>
            <w:tcW w:w="4438" w:type="dxa"/>
            <w:tcBorders>
              <w:bottom w:val="double" w:sz="4" w:space="0" w:color="auto"/>
            </w:tcBorders>
          </w:tcPr>
          <w:p w:rsidR="00860967" w:rsidRPr="00B033FB" w:rsidRDefault="00860967" w:rsidP="00461EF6">
            <w:pPr>
              <w:rPr>
                <w:rFonts w:cs="Arial"/>
                <w:bCs/>
              </w:rPr>
            </w:pPr>
            <w:r w:rsidRPr="00B033FB">
              <w:rPr>
                <w:rFonts w:cs="Arial"/>
                <w:bCs/>
              </w:rPr>
              <w:t>Disertasi</w:t>
            </w:r>
          </w:p>
        </w:tc>
        <w:tc>
          <w:tcPr>
            <w:tcW w:w="2530" w:type="dxa"/>
            <w:tcBorders>
              <w:bottom w:val="double" w:sz="4" w:space="0" w:color="auto"/>
            </w:tcBorders>
          </w:tcPr>
          <w:p w:rsidR="00860967" w:rsidRPr="00B033FB" w:rsidRDefault="00860967" w:rsidP="00461EF6">
            <w:pPr>
              <w:rPr>
                <w:rFonts w:cs="Arial"/>
                <w:bCs/>
              </w:rPr>
            </w:pPr>
          </w:p>
        </w:tc>
        <w:tc>
          <w:tcPr>
            <w:tcW w:w="2530" w:type="dxa"/>
            <w:tcBorders>
              <w:bottom w:val="double" w:sz="4" w:space="0" w:color="auto"/>
            </w:tcBorders>
          </w:tcPr>
          <w:p w:rsidR="00860967" w:rsidRPr="00B033FB" w:rsidRDefault="00860967" w:rsidP="00461EF6">
            <w:pPr>
              <w:rPr>
                <w:rFonts w:cs="Arial"/>
                <w:bCs/>
              </w:rPr>
            </w:pPr>
          </w:p>
        </w:tc>
      </w:tr>
      <w:tr w:rsidR="00860967" w:rsidRPr="00B033FB" w:rsidTr="007E587B">
        <w:tc>
          <w:tcPr>
            <w:tcW w:w="4438" w:type="dxa"/>
            <w:tcBorders>
              <w:top w:val="double" w:sz="4" w:space="0" w:color="auto"/>
            </w:tcBorders>
            <w:vAlign w:val="center"/>
          </w:tcPr>
          <w:p w:rsidR="00860967" w:rsidRPr="008B60F3" w:rsidRDefault="00860967" w:rsidP="00461EF6">
            <w:pPr>
              <w:jc w:val="center"/>
              <w:rPr>
                <w:rFonts w:cs="Arial"/>
                <w:b/>
                <w:bCs/>
                <w:lang w:val="id-ID"/>
              </w:rPr>
            </w:pPr>
            <w:r w:rsidRPr="00B033FB">
              <w:rPr>
                <w:rFonts w:cs="Arial"/>
                <w:b/>
                <w:bCs/>
              </w:rPr>
              <w:t>T</w:t>
            </w:r>
            <w:r w:rsidR="008B60F3">
              <w:rPr>
                <w:rFonts w:cs="Arial"/>
                <w:b/>
                <w:bCs/>
                <w:lang w:val="id-ID"/>
              </w:rPr>
              <w:t>otal</w:t>
            </w:r>
          </w:p>
        </w:tc>
        <w:tc>
          <w:tcPr>
            <w:tcW w:w="2530" w:type="dxa"/>
            <w:tcBorders>
              <w:top w:val="double" w:sz="4" w:space="0" w:color="auto"/>
            </w:tcBorders>
          </w:tcPr>
          <w:p w:rsidR="00860967" w:rsidRPr="00B033FB" w:rsidRDefault="00860967" w:rsidP="00461EF6">
            <w:pPr>
              <w:rPr>
                <w:rFonts w:cs="Arial"/>
                <w:bCs/>
              </w:rPr>
            </w:pPr>
          </w:p>
        </w:tc>
        <w:tc>
          <w:tcPr>
            <w:tcW w:w="2530" w:type="dxa"/>
            <w:tcBorders>
              <w:top w:val="double" w:sz="4" w:space="0" w:color="auto"/>
            </w:tcBorders>
          </w:tcPr>
          <w:p w:rsidR="00860967" w:rsidRPr="00B033FB" w:rsidRDefault="00860967" w:rsidP="00461EF6">
            <w:pPr>
              <w:rPr>
                <w:rFonts w:cs="Arial"/>
                <w:bCs/>
              </w:rPr>
            </w:pPr>
          </w:p>
        </w:tc>
      </w:tr>
    </w:tbl>
    <w:p w:rsidR="00860967" w:rsidRDefault="00860967" w:rsidP="00860967">
      <w:pPr>
        <w:rPr>
          <w:rFonts w:cs="Arial"/>
          <w:bCs/>
          <w:sz w:val="18"/>
          <w:szCs w:val="18"/>
          <w:lang w:val="id-ID"/>
        </w:rPr>
      </w:pPr>
    </w:p>
    <w:p w:rsidR="00860967" w:rsidRPr="00B033FB" w:rsidRDefault="00860967" w:rsidP="00860967">
      <w:pPr>
        <w:ind w:left="450"/>
      </w:pPr>
      <w:r w:rsidRPr="00B033FB">
        <w:t>Isikan jurnal/</w:t>
      </w:r>
      <w:r>
        <w:rPr>
          <w:iCs/>
        </w:rPr>
        <w:t>prosiding</w:t>
      </w:r>
      <w:r w:rsidRPr="00B033FB">
        <w:t xml:space="preserve"> seminar yang tersedia/yang diterima secara teratur (lengkap), terbitan 3 tahun terakhir dengan mengikuti format </w:t>
      </w:r>
      <w:r w:rsidR="006F1DD7">
        <w:t>T</w:t>
      </w:r>
      <w:r w:rsidRPr="00B033FB">
        <w:t>abel 2 berikut:</w:t>
      </w:r>
    </w:p>
    <w:p w:rsidR="00860967" w:rsidRPr="00B033FB" w:rsidRDefault="00860967" w:rsidP="00860967">
      <w:pPr>
        <w:ind w:left="450"/>
        <w:rPr>
          <w:sz w:val="18"/>
          <w:szCs w:val="18"/>
        </w:rPr>
      </w:pPr>
    </w:p>
    <w:p w:rsidR="00860967" w:rsidRDefault="00860967" w:rsidP="00860967">
      <w:pPr>
        <w:ind w:left="1350" w:hanging="900"/>
        <w:jc w:val="left"/>
        <w:rPr>
          <w:lang w:val="id-ID"/>
        </w:rPr>
      </w:pPr>
      <w:proofErr w:type="gramStart"/>
      <w:r w:rsidRPr="00B033FB">
        <w:t>Tabel 2.</w:t>
      </w:r>
      <w:proofErr w:type="gramEnd"/>
      <w:r w:rsidRPr="00B033FB">
        <w:t xml:space="preserve"> </w:t>
      </w:r>
      <w:r>
        <w:t xml:space="preserve"> Jurnal </w:t>
      </w:r>
      <w:r w:rsidRPr="00B033FB">
        <w:t>yang tersedia/yang diterima secara teratur (lengkap), terbitan 3 tahun terakhir</w:t>
      </w:r>
    </w:p>
    <w:p w:rsidR="0060761F" w:rsidRPr="0060761F" w:rsidRDefault="0060761F" w:rsidP="00860967">
      <w:pPr>
        <w:ind w:left="1350" w:hanging="900"/>
        <w:jc w:val="left"/>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6"/>
        <w:gridCol w:w="1981"/>
        <w:gridCol w:w="3411"/>
        <w:gridCol w:w="1740"/>
      </w:tblGrid>
      <w:tr w:rsidR="00860967" w:rsidRPr="00B033FB" w:rsidTr="00917A40">
        <w:trPr>
          <w:trHeight w:val="312"/>
        </w:trPr>
        <w:tc>
          <w:tcPr>
            <w:tcW w:w="2366" w:type="dxa"/>
            <w:tcBorders>
              <w:bottom w:val="double" w:sz="4" w:space="0" w:color="auto"/>
            </w:tcBorders>
            <w:shd w:val="clear" w:color="auto" w:fill="auto"/>
            <w:vAlign w:val="center"/>
          </w:tcPr>
          <w:p w:rsidR="00860967" w:rsidRPr="00B033FB" w:rsidRDefault="00860967" w:rsidP="00461EF6">
            <w:pPr>
              <w:jc w:val="center"/>
              <w:rPr>
                <w:rFonts w:cs="Arial"/>
                <w:b/>
                <w:bCs/>
              </w:rPr>
            </w:pPr>
            <w:r w:rsidRPr="00B033FB">
              <w:rPr>
                <w:rFonts w:cs="Arial"/>
                <w:b/>
                <w:bCs/>
              </w:rPr>
              <w:t>Jenis</w:t>
            </w:r>
          </w:p>
        </w:tc>
        <w:tc>
          <w:tcPr>
            <w:tcW w:w="1981" w:type="dxa"/>
            <w:tcBorders>
              <w:bottom w:val="double" w:sz="4" w:space="0" w:color="auto"/>
            </w:tcBorders>
            <w:shd w:val="clear" w:color="auto" w:fill="auto"/>
            <w:vAlign w:val="center"/>
          </w:tcPr>
          <w:p w:rsidR="00860967" w:rsidRPr="00B033FB" w:rsidRDefault="00860967" w:rsidP="00461EF6">
            <w:pPr>
              <w:jc w:val="center"/>
              <w:rPr>
                <w:rFonts w:cs="Arial"/>
                <w:b/>
                <w:bCs/>
              </w:rPr>
            </w:pPr>
            <w:r w:rsidRPr="00B033FB">
              <w:rPr>
                <w:rFonts w:cs="Arial"/>
                <w:b/>
                <w:bCs/>
              </w:rPr>
              <w:t>Nama Jurnal</w:t>
            </w:r>
          </w:p>
        </w:tc>
        <w:tc>
          <w:tcPr>
            <w:tcW w:w="3411" w:type="dxa"/>
            <w:tcBorders>
              <w:bottom w:val="double" w:sz="4" w:space="0" w:color="auto"/>
            </w:tcBorders>
            <w:shd w:val="clear" w:color="auto" w:fill="auto"/>
          </w:tcPr>
          <w:p w:rsidR="00860967" w:rsidRPr="00B033FB" w:rsidRDefault="00860967" w:rsidP="00461EF6">
            <w:pPr>
              <w:jc w:val="center"/>
              <w:rPr>
                <w:rFonts w:cs="Arial"/>
                <w:b/>
                <w:bCs/>
              </w:rPr>
            </w:pPr>
            <w:r w:rsidRPr="00B033FB">
              <w:rPr>
                <w:rFonts w:cs="Arial"/>
                <w:b/>
                <w:bCs/>
              </w:rPr>
              <w:t>Rincian Tahun dan Nomor</w:t>
            </w:r>
          </w:p>
        </w:tc>
        <w:tc>
          <w:tcPr>
            <w:tcW w:w="1740" w:type="dxa"/>
            <w:tcBorders>
              <w:bottom w:val="double" w:sz="4" w:space="0" w:color="auto"/>
            </w:tcBorders>
            <w:shd w:val="clear" w:color="auto" w:fill="auto"/>
          </w:tcPr>
          <w:p w:rsidR="00860967" w:rsidRPr="00B033FB" w:rsidRDefault="00860967" w:rsidP="00461EF6">
            <w:pPr>
              <w:jc w:val="center"/>
              <w:rPr>
                <w:rFonts w:cs="Arial"/>
                <w:b/>
                <w:bCs/>
              </w:rPr>
            </w:pPr>
            <w:r w:rsidRPr="00B033FB">
              <w:rPr>
                <w:rFonts w:cs="Arial"/>
                <w:b/>
                <w:bCs/>
              </w:rPr>
              <w:t>Jumlah</w:t>
            </w:r>
          </w:p>
        </w:tc>
      </w:tr>
      <w:tr w:rsidR="00860967" w:rsidRPr="00B033FB" w:rsidTr="00461EF6">
        <w:trPr>
          <w:trHeight w:val="149"/>
        </w:trPr>
        <w:tc>
          <w:tcPr>
            <w:tcW w:w="2366" w:type="dxa"/>
            <w:tcBorders>
              <w:top w:val="double" w:sz="4" w:space="0" w:color="auto"/>
            </w:tcBorders>
            <w:vAlign w:val="center"/>
          </w:tcPr>
          <w:p w:rsidR="00860967" w:rsidRPr="00B033FB" w:rsidRDefault="00860967" w:rsidP="00461EF6">
            <w:pPr>
              <w:jc w:val="center"/>
              <w:rPr>
                <w:rFonts w:cs="Arial"/>
                <w:b/>
                <w:bCs/>
              </w:rPr>
            </w:pPr>
            <w:r w:rsidRPr="00B033FB">
              <w:rPr>
                <w:rFonts w:cs="Arial"/>
                <w:b/>
                <w:bCs/>
              </w:rPr>
              <w:t>(1)</w:t>
            </w:r>
          </w:p>
        </w:tc>
        <w:tc>
          <w:tcPr>
            <w:tcW w:w="1981" w:type="dxa"/>
            <w:tcBorders>
              <w:top w:val="double" w:sz="4" w:space="0" w:color="auto"/>
            </w:tcBorders>
            <w:vAlign w:val="center"/>
          </w:tcPr>
          <w:p w:rsidR="00860967" w:rsidRPr="00B033FB" w:rsidRDefault="00860967" w:rsidP="00461EF6">
            <w:pPr>
              <w:jc w:val="center"/>
              <w:rPr>
                <w:rFonts w:cs="Arial"/>
                <w:b/>
                <w:bCs/>
              </w:rPr>
            </w:pPr>
            <w:r w:rsidRPr="00B033FB">
              <w:rPr>
                <w:rFonts w:cs="Arial"/>
                <w:b/>
                <w:bCs/>
              </w:rPr>
              <w:t>(2)</w:t>
            </w:r>
          </w:p>
        </w:tc>
        <w:tc>
          <w:tcPr>
            <w:tcW w:w="3411" w:type="dxa"/>
            <w:tcBorders>
              <w:top w:val="double" w:sz="4" w:space="0" w:color="auto"/>
            </w:tcBorders>
          </w:tcPr>
          <w:p w:rsidR="00860967" w:rsidRPr="00B033FB" w:rsidRDefault="00860967" w:rsidP="00461EF6">
            <w:pPr>
              <w:jc w:val="center"/>
              <w:rPr>
                <w:rFonts w:cs="Arial"/>
                <w:b/>
                <w:bCs/>
              </w:rPr>
            </w:pPr>
            <w:r w:rsidRPr="00B033FB">
              <w:rPr>
                <w:rFonts w:cs="Arial"/>
                <w:b/>
                <w:bCs/>
              </w:rPr>
              <w:t>(3)</w:t>
            </w:r>
          </w:p>
        </w:tc>
        <w:tc>
          <w:tcPr>
            <w:tcW w:w="1740" w:type="dxa"/>
            <w:tcBorders>
              <w:top w:val="double" w:sz="4" w:space="0" w:color="auto"/>
            </w:tcBorders>
          </w:tcPr>
          <w:p w:rsidR="00860967" w:rsidRPr="00B033FB" w:rsidRDefault="00860967" w:rsidP="00461EF6">
            <w:pPr>
              <w:jc w:val="center"/>
              <w:rPr>
                <w:rFonts w:cs="Arial"/>
                <w:b/>
                <w:bCs/>
              </w:rPr>
            </w:pPr>
            <w:r w:rsidRPr="00B033FB">
              <w:rPr>
                <w:rFonts w:cs="Arial"/>
                <w:b/>
                <w:bCs/>
              </w:rPr>
              <w:t>(4)</w:t>
            </w:r>
          </w:p>
        </w:tc>
      </w:tr>
      <w:tr w:rsidR="00860967" w:rsidRPr="00B033FB" w:rsidTr="00461EF6">
        <w:trPr>
          <w:cantSplit/>
        </w:trPr>
        <w:tc>
          <w:tcPr>
            <w:tcW w:w="2366" w:type="dxa"/>
            <w:vMerge w:val="restart"/>
            <w:vAlign w:val="center"/>
          </w:tcPr>
          <w:p w:rsidR="00860967" w:rsidRPr="00B033FB" w:rsidRDefault="00860967" w:rsidP="00461EF6">
            <w:pPr>
              <w:jc w:val="left"/>
              <w:rPr>
                <w:rFonts w:cs="Arial"/>
                <w:bCs/>
              </w:rPr>
            </w:pPr>
            <w:r w:rsidRPr="00B033FB">
              <w:rPr>
                <w:rFonts w:cs="Arial"/>
                <w:bCs/>
              </w:rPr>
              <w:t>Jurnal Terakreditasi DIKTI *</w:t>
            </w:r>
          </w:p>
        </w:tc>
        <w:tc>
          <w:tcPr>
            <w:tcW w:w="1981" w:type="dxa"/>
          </w:tcPr>
          <w:p w:rsidR="00860967" w:rsidRPr="00B033FB" w:rsidRDefault="00860967" w:rsidP="00461EF6">
            <w:pPr>
              <w:rPr>
                <w:rFonts w:cs="Arial"/>
                <w:bCs/>
              </w:rPr>
            </w:pPr>
            <w:r w:rsidRPr="00B033FB">
              <w:rPr>
                <w:rFonts w:cs="Arial"/>
                <w:bCs/>
              </w:rPr>
              <w:t>1.</w:t>
            </w:r>
          </w:p>
        </w:tc>
        <w:tc>
          <w:tcPr>
            <w:tcW w:w="3411" w:type="dxa"/>
          </w:tcPr>
          <w:p w:rsidR="00860967" w:rsidRPr="00B033FB" w:rsidRDefault="00860967" w:rsidP="00461EF6">
            <w:pPr>
              <w:rPr>
                <w:rFonts w:cs="Arial"/>
                <w:bCs/>
              </w:rPr>
            </w:pPr>
          </w:p>
        </w:tc>
        <w:tc>
          <w:tcPr>
            <w:tcW w:w="1740" w:type="dxa"/>
          </w:tcPr>
          <w:p w:rsidR="00860967" w:rsidRPr="00B033FB" w:rsidRDefault="00860967" w:rsidP="00461EF6">
            <w:pPr>
              <w:rPr>
                <w:rFonts w:cs="Arial"/>
                <w:bCs/>
              </w:rPr>
            </w:pPr>
          </w:p>
        </w:tc>
      </w:tr>
      <w:tr w:rsidR="00860967" w:rsidRPr="00B033FB" w:rsidTr="00461EF6">
        <w:trPr>
          <w:cantSplit/>
        </w:trPr>
        <w:tc>
          <w:tcPr>
            <w:tcW w:w="2366" w:type="dxa"/>
            <w:vMerge/>
            <w:vAlign w:val="center"/>
          </w:tcPr>
          <w:p w:rsidR="00860967" w:rsidRPr="00B033FB" w:rsidRDefault="00860967" w:rsidP="00461EF6">
            <w:pPr>
              <w:jc w:val="center"/>
              <w:rPr>
                <w:rFonts w:cs="Arial"/>
                <w:b/>
                <w:bCs/>
              </w:rPr>
            </w:pPr>
          </w:p>
        </w:tc>
        <w:tc>
          <w:tcPr>
            <w:tcW w:w="1981" w:type="dxa"/>
          </w:tcPr>
          <w:p w:rsidR="00860967" w:rsidRPr="00B033FB" w:rsidRDefault="00860967" w:rsidP="00461EF6">
            <w:pPr>
              <w:rPr>
                <w:rFonts w:cs="Arial"/>
                <w:bCs/>
              </w:rPr>
            </w:pPr>
            <w:r w:rsidRPr="00B033FB">
              <w:rPr>
                <w:rFonts w:cs="Arial"/>
                <w:bCs/>
              </w:rPr>
              <w:t>2.</w:t>
            </w:r>
          </w:p>
        </w:tc>
        <w:tc>
          <w:tcPr>
            <w:tcW w:w="3411" w:type="dxa"/>
          </w:tcPr>
          <w:p w:rsidR="00860967" w:rsidRPr="00B033FB" w:rsidRDefault="00860967" w:rsidP="00461EF6">
            <w:pPr>
              <w:rPr>
                <w:rFonts w:cs="Arial"/>
                <w:bCs/>
              </w:rPr>
            </w:pPr>
          </w:p>
        </w:tc>
        <w:tc>
          <w:tcPr>
            <w:tcW w:w="1740" w:type="dxa"/>
          </w:tcPr>
          <w:p w:rsidR="00860967" w:rsidRPr="00B033FB" w:rsidRDefault="00860967" w:rsidP="00461EF6">
            <w:pPr>
              <w:rPr>
                <w:rFonts w:cs="Arial"/>
                <w:bCs/>
              </w:rPr>
            </w:pPr>
          </w:p>
        </w:tc>
      </w:tr>
      <w:tr w:rsidR="00860967" w:rsidRPr="00B033FB" w:rsidTr="00461EF6">
        <w:trPr>
          <w:cantSplit/>
        </w:trPr>
        <w:tc>
          <w:tcPr>
            <w:tcW w:w="2366" w:type="dxa"/>
            <w:vMerge/>
            <w:vAlign w:val="center"/>
          </w:tcPr>
          <w:p w:rsidR="00860967" w:rsidRPr="00B033FB" w:rsidRDefault="00860967" w:rsidP="00461EF6">
            <w:pPr>
              <w:jc w:val="center"/>
              <w:rPr>
                <w:rFonts w:cs="Arial"/>
                <w:b/>
                <w:bCs/>
              </w:rPr>
            </w:pPr>
          </w:p>
        </w:tc>
        <w:tc>
          <w:tcPr>
            <w:tcW w:w="1981" w:type="dxa"/>
          </w:tcPr>
          <w:p w:rsidR="00860967" w:rsidRPr="00B033FB" w:rsidRDefault="00860967" w:rsidP="00461EF6">
            <w:pPr>
              <w:rPr>
                <w:rFonts w:cs="Arial"/>
                <w:bCs/>
              </w:rPr>
            </w:pPr>
            <w:r w:rsidRPr="00B033FB">
              <w:rPr>
                <w:rFonts w:cs="Arial"/>
                <w:bCs/>
              </w:rPr>
              <w:t>Dst.</w:t>
            </w:r>
          </w:p>
        </w:tc>
        <w:tc>
          <w:tcPr>
            <w:tcW w:w="3411" w:type="dxa"/>
          </w:tcPr>
          <w:p w:rsidR="00860967" w:rsidRPr="00B033FB" w:rsidRDefault="00860967" w:rsidP="00461EF6">
            <w:pPr>
              <w:rPr>
                <w:rFonts w:cs="Arial"/>
                <w:bCs/>
              </w:rPr>
            </w:pPr>
          </w:p>
        </w:tc>
        <w:tc>
          <w:tcPr>
            <w:tcW w:w="1740" w:type="dxa"/>
          </w:tcPr>
          <w:p w:rsidR="00860967" w:rsidRPr="00B033FB" w:rsidRDefault="00860967" w:rsidP="00461EF6">
            <w:pPr>
              <w:rPr>
                <w:rFonts w:cs="Arial"/>
                <w:bCs/>
              </w:rPr>
            </w:pPr>
          </w:p>
        </w:tc>
      </w:tr>
      <w:tr w:rsidR="00860967" w:rsidRPr="00B033FB" w:rsidTr="00461EF6">
        <w:trPr>
          <w:cantSplit/>
        </w:trPr>
        <w:tc>
          <w:tcPr>
            <w:tcW w:w="2366" w:type="dxa"/>
            <w:vMerge w:val="restart"/>
            <w:vAlign w:val="center"/>
          </w:tcPr>
          <w:p w:rsidR="00860967" w:rsidRPr="00B033FB" w:rsidRDefault="00860967" w:rsidP="00461EF6">
            <w:pPr>
              <w:jc w:val="left"/>
              <w:rPr>
                <w:rFonts w:cs="Arial"/>
                <w:bCs/>
              </w:rPr>
            </w:pPr>
            <w:r w:rsidRPr="00B033FB">
              <w:rPr>
                <w:rFonts w:cs="Arial"/>
                <w:bCs/>
              </w:rPr>
              <w:t>Jurnal Internasional *</w:t>
            </w:r>
          </w:p>
        </w:tc>
        <w:tc>
          <w:tcPr>
            <w:tcW w:w="1981" w:type="dxa"/>
          </w:tcPr>
          <w:p w:rsidR="00860967" w:rsidRPr="00B033FB" w:rsidRDefault="00860967" w:rsidP="00461EF6">
            <w:pPr>
              <w:rPr>
                <w:rFonts w:cs="Arial"/>
                <w:bCs/>
              </w:rPr>
            </w:pPr>
            <w:r w:rsidRPr="00B033FB">
              <w:rPr>
                <w:rFonts w:cs="Arial"/>
                <w:bCs/>
              </w:rPr>
              <w:t>1.</w:t>
            </w:r>
          </w:p>
        </w:tc>
        <w:tc>
          <w:tcPr>
            <w:tcW w:w="3411" w:type="dxa"/>
          </w:tcPr>
          <w:p w:rsidR="00860967" w:rsidRPr="00B033FB" w:rsidRDefault="00860967" w:rsidP="00461EF6">
            <w:pPr>
              <w:rPr>
                <w:rFonts w:cs="Arial"/>
                <w:bCs/>
              </w:rPr>
            </w:pPr>
          </w:p>
        </w:tc>
        <w:tc>
          <w:tcPr>
            <w:tcW w:w="1740" w:type="dxa"/>
          </w:tcPr>
          <w:p w:rsidR="00860967" w:rsidRPr="00B033FB" w:rsidRDefault="00860967" w:rsidP="00461EF6">
            <w:pPr>
              <w:rPr>
                <w:rFonts w:cs="Arial"/>
                <w:bCs/>
              </w:rPr>
            </w:pPr>
          </w:p>
        </w:tc>
      </w:tr>
      <w:tr w:rsidR="00860967" w:rsidRPr="00B033FB" w:rsidTr="00461EF6">
        <w:trPr>
          <w:cantSplit/>
        </w:trPr>
        <w:tc>
          <w:tcPr>
            <w:tcW w:w="2366" w:type="dxa"/>
            <w:vMerge/>
            <w:vAlign w:val="center"/>
          </w:tcPr>
          <w:p w:rsidR="00860967" w:rsidRPr="00B033FB" w:rsidRDefault="00860967" w:rsidP="00461EF6">
            <w:pPr>
              <w:jc w:val="center"/>
              <w:rPr>
                <w:rFonts w:cs="Arial"/>
                <w:b/>
                <w:bCs/>
              </w:rPr>
            </w:pPr>
          </w:p>
        </w:tc>
        <w:tc>
          <w:tcPr>
            <w:tcW w:w="1981" w:type="dxa"/>
          </w:tcPr>
          <w:p w:rsidR="00860967" w:rsidRPr="00B033FB" w:rsidRDefault="00860967" w:rsidP="00461EF6">
            <w:pPr>
              <w:rPr>
                <w:rFonts w:cs="Arial"/>
                <w:bCs/>
              </w:rPr>
            </w:pPr>
            <w:r w:rsidRPr="00B033FB">
              <w:rPr>
                <w:rFonts w:cs="Arial"/>
                <w:bCs/>
              </w:rPr>
              <w:t>2.</w:t>
            </w:r>
          </w:p>
        </w:tc>
        <w:tc>
          <w:tcPr>
            <w:tcW w:w="3411" w:type="dxa"/>
          </w:tcPr>
          <w:p w:rsidR="00860967" w:rsidRPr="00B033FB" w:rsidRDefault="00860967" w:rsidP="00461EF6">
            <w:pPr>
              <w:rPr>
                <w:rFonts w:cs="Arial"/>
                <w:bCs/>
              </w:rPr>
            </w:pPr>
          </w:p>
        </w:tc>
        <w:tc>
          <w:tcPr>
            <w:tcW w:w="1740" w:type="dxa"/>
          </w:tcPr>
          <w:p w:rsidR="00860967" w:rsidRPr="00B033FB" w:rsidRDefault="00860967" w:rsidP="00461EF6">
            <w:pPr>
              <w:rPr>
                <w:rFonts w:cs="Arial"/>
                <w:bCs/>
              </w:rPr>
            </w:pPr>
          </w:p>
        </w:tc>
      </w:tr>
      <w:tr w:rsidR="00860967" w:rsidRPr="00B033FB" w:rsidTr="00461EF6">
        <w:trPr>
          <w:cantSplit/>
        </w:trPr>
        <w:tc>
          <w:tcPr>
            <w:tcW w:w="2366" w:type="dxa"/>
            <w:vMerge/>
            <w:vAlign w:val="center"/>
          </w:tcPr>
          <w:p w:rsidR="00860967" w:rsidRPr="00B033FB" w:rsidRDefault="00860967" w:rsidP="00461EF6">
            <w:pPr>
              <w:jc w:val="center"/>
              <w:rPr>
                <w:rFonts w:cs="Arial"/>
                <w:b/>
                <w:bCs/>
              </w:rPr>
            </w:pPr>
          </w:p>
        </w:tc>
        <w:tc>
          <w:tcPr>
            <w:tcW w:w="1981" w:type="dxa"/>
          </w:tcPr>
          <w:p w:rsidR="00860967" w:rsidRPr="00B033FB" w:rsidRDefault="00860967" w:rsidP="00461EF6">
            <w:pPr>
              <w:rPr>
                <w:rFonts w:cs="Arial"/>
                <w:bCs/>
              </w:rPr>
            </w:pPr>
            <w:r w:rsidRPr="00B033FB">
              <w:rPr>
                <w:rFonts w:cs="Arial"/>
                <w:bCs/>
              </w:rPr>
              <w:t>Dst.</w:t>
            </w:r>
          </w:p>
        </w:tc>
        <w:tc>
          <w:tcPr>
            <w:tcW w:w="3411" w:type="dxa"/>
          </w:tcPr>
          <w:p w:rsidR="00860967" w:rsidRPr="00B033FB" w:rsidRDefault="00860967" w:rsidP="00461EF6">
            <w:pPr>
              <w:rPr>
                <w:rFonts w:cs="Arial"/>
                <w:bCs/>
              </w:rPr>
            </w:pPr>
          </w:p>
        </w:tc>
        <w:tc>
          <w:tcPr>
            <w:tcW w:w="1740" w:type="dxa"/>
          </w:tcPr>
          <w:p w:rsidR="00860967" w:rsidRPr="00B033FB" w:rsidRDefault="00860967" w:rsidP="00461EF6">
            <w:pPr>
              <w:rPr>
                <w:rFonts w:cs="Arial"/>
                <w:bCs/>
              </w:rPr>
            </w:pPr>
          </w:p>
        </w:tc>
      </w:tr>
      <w:tr w:rsidR="007E587B" w:rsidRPr="00B033FB" w:rsidTr="00461EF6">
        <w:trPr>
          <w:cantSplit/>
        </w:trPr>
        <w:tc>
          <w:tcPr>
            <w:tcW w:w="2366" w:type="dxa"/>
            <w:vMerge w:val="restart"/>
            <w:vAlign w:val="center"/>
          </w:tcPr>
          <w:p w:rsidR="007E587B" w:rsidRPr="007E587B" w:rsidRDefault="0061116D" w:rsidP="00461EF6">
            <w:pPr>
              <w:jc w:val="left"/>
              <w:rPr>
                <w:rFonts w:cs="Arial"/>
                <w:bCs/>
                <w:lang w:val="id-ID"/>
              </w:rPr>
            </w:pPr>
            <w:r w:rsidRPr="0061116D">
              <w:rPr>
                <w:rFonts w:cs="Arial"/>
                <w:bCs/>
                <w:lang w:val="id-ID"/>
              </w:rPr>
              <w:t>Jurnal/majalah penunjang yang terkait profesi akuntansi</w:t>
            </w:r>
          </w:p>
        </w:tc>
        <w:tc>
          <w:tcPr>
            <w:tcW w:w="1981" w:type="dxa"/>
          </w:tcPr>
          <w:p w:rsidR="007E587B" w:rsidRPr="007E587B" w:rsidRDefault="007E587B" w:rsidP="00461EF6">
            <w:pPr>
              <w:rPr>
                <w:rFonts w:cs="Arial"/>
                <w:bCs/>
                <w:lang w:val="id-ID"/>
              </w:rPr>
            </w:pPr>
            <w:r>
              <w:rPr>
                <w:rFonts w:cs="Arial"/>
                <w:bCs/>
                <w:lang w:val="id-ID"/>
              </w:rPr>
              <w:t>1.</w:t>
            </w:r>
          </w:p>
        </w:tc>
        <w:tc>
          <w:tcPr>
            <w:tcW w:w="3411" w:type="dxa"/>
          </w:tcPr>
          <w:p w:rsidR="007E587B" w:rsidRPr="00B033FB" w:rsidRDefault="007E587B" w:rsidP="00461EF6">
            <w:pPr>
              <w:rPr>
                <w:rFonts w:cs="Arial"/>
                <w:bCs/>
              </w:rPr>
            </w:pPr>
          </w:p>
        </w:tc>
        <w:tc>
          <w:tcPr>
            <w:tcW w:w="1740" w:type="dxa"/>
          </w:tcPr>
          <w:p w:rsidR="007E587B" w:rsidRPr="00B033FB" w:rsidRDefault="007E587B" w:rsidP="00461EF6">
            <w:pPr>
              <w:rPr>
                <w:rFonts w:cs="Arial"/>
                <w:bCs/>
              </w:rPr>
            </w:pPr>
          </w:p>
        </w:tc>
      </w:tr>
      <w:tr w:rsidR="007E587B" w:rsidRPr="00B033FB" w:rsidTr="00461EF6">
        <w:trPr>
          <w:cantSplit/>
        </w:trPr>
        <w:tc>
          <w:tcPr>
            <w:tcW w:w="2366" w:type="dxa"/>
            <w:vMerge/>
            <w:vAlign w:val="center"/>
          </w:tcPr>
          <w:p w:rsidR="007E587B" w:rsidRPr="007E587B" w:rsidRDefault="007E587B" w:rsidP="00461EF6">
            <w:pPr>
              <w:jc w:val="left"/>
              <w:rPr>
                <w:rFonts w:cs="Arial"/>
                <w:bCs/>
                <w:lang w:val="id-ID"/>
              </w:rPr>
            </w:pPr>
          </w:p>
        </w:tc>
        <w:tc>
          <w:tcPr>
            <w:tcW w:w="1981" w:type="dxa"/>
          </w:tcPr>
          <w:p w:rsidR="007E587B" w:rsidRPr="007E587B" w:rsidRDefault="007E587B" w:rsidP="00461EF6">
            <w:pPr>
              <w:rPr>
                <w:rFonts w:cs="Arial"/>
                <w:bCs/>
                <w:lang w:val="id-ID"/>
              </w:rPr>
            </w:pPr>
            <w:r>
              <w:rPr>
                <w:rFonts w:cs="Arial"/>
                <w:bCs/>
                <w:lang w:val="id-ID"/>
              </w:rPr>
              <w:t>2.</w:t>
            </w:r>
          </w:p>
        </w:tc>
        <w:tc>
          <w:tcPr>
            <w:tcW w:w="3411" w:type="dxa"/>
          </w:tcPr>
          <w:p w:rsidR="007E587B" w:rsidRPr="00B033FB" w:rsidRDefault="007E587B" w:rsidP="00461EF6">
            <w:pPr>
              <w:rPr>
                <w:rFonts w:cs="Arial"/>
                <w:bCs/>
              </w:rPr>
            </w:pPr>
          </w:p>
        </w:tc>
        <w:tc>
          <w:tcPr>
            <w:tcW w:w="1740" w:type="dxa"/>
          </w:tcPr>
          <w:p w:rsidR="007E587B" w:rsidRPr="00B033FB" w:rsidRDefault="007E587B" w:rsidP="00461EF6">
            <w:pPr>
              <w:rPr>
                <w:rFonts w:cs="Arial"/>
                <w:bCs/>
              </w:rPr>
            </w:pPr>
          </w:p>
        </w:tc>
      </w:tr>
      <w:tr w:rsidR="007E587B" w:rsidRPr="00B033FB" w:rsidTr="00461EF6">
        <w:trPr>
          <w:cantSplit/>
        </w:trPr>
        <w:tc>
          <w:tcPr>
            <w:tcW w:w="2366" w:type="dxa"/>
            <w:vMerge/>
            <w:vAlign w:val="center"/>
          </w:tcPr>
          <w:p w:rsidR="007E587B" w:rsidRPr="007E587B" w:rsidRDefault="007E587B" w:rsidP="00461EF6">
            <w:pPr>
              <w:jc w:val="left"/>
              <w:rPr>
                <w:rFonts w:cs="Arial"/>
                <w:bCs/>
                <w:lang w:val="id-ID"/>
              </w:rPr>
            </w:pPr>
          </w:p>
        </w:tc>
        <w:tc>
          <w:tcPr>
            <w:tcW w:w="1981" w:type="dxa"/>
          </w:tcPr>
          <w:p w:rsidR="007E587B" w:rsidRPr="007E587B" w:rsidRDefault="007E587B" w:rsidP="00461EF6">
            <w:pPr>
              <w:rPr>
                <w:rFonts w:cs="Arial"/>
                <w:bCs/>
                <w:lang w:val="id-ID"/>
              </w:rPr>
            </w:pPr>
            <w:r>
              <w:rPr>
                <w:rFonts w:cs="Arial"/>
                <w:bCs/>
                <w:lang w:val="id-ID"/>
              </w:rPr>
              <w:t>Dst.</w:t>
            </w:r>
          </w:p>
        </w:tc>
        <w:tc>
          <w:tcPr>
            <w:tcW w:w="3411" w:type="dxa"/>
          </w:tcPr>
          <w:p w:rsidR="007E587B" w:rsidRPr="00B033FB" w:rsidRDefault="007E587B" w:rsidP="00461EF6">
            <w:pPr>
              <w:rPr>
                <w:rFonts w:cs="Arial"/>
                <w:bCs/>
              </w:rPr>
            </w:pPr>
          </w:p>
        </w:tc>
        <w:tc>
          <w:tcPr>
            <w:tcW w:w="1740" w:type="dxa"/>
          </w:tcPr>
          <w:p w:rsidR="007E587B" w:rsidRPr="00B033FB" w:rsidRDefault="007E587B" w:rsidP="00461EF6">
            <w:pPr>
              <w:rPr>
                <w:rFonts w:cs="Arial"/>
                <w:bCs/>
              </w:rPr>
            </w:pPr>
          </w:p>
        </w:tc>
      </w:tr>
    </w:tbl>
    <w:p w:rsidR="00860967" w:rsidRPr="00B033FB" w:rsidRDefault="00860967" w:rsidP="00860967">
      <w:r w:rsidRPr="00B033FB">
        <w:t xml:space="preserve">Catatan * = termasuk </w:t>
      </w:r>
      <w:r w:rsidRPr="00B033FB">
        <w:rPr>
          <w:i/>
          <w:iCs/>
        </w:rPr>
        <w:t>e-journal</w:t>
      </w:r>
      <w:r w:rsidRPr="00B033FB">
        <w:t>.</w:t>
      </w:r>
    </w:p>
    <w:p w:rsidR="00860967" w:rsidRDefault="00860967" w:rsidP="00860967">
      <w:pPr>
        <w:rPr>
          <w:sz w:val="18"/>
          <w:szCs w:val="18"/>
          <w:lang w:val="id-ID"/>
        </w:rPr>
      </w:pPr>
    </w:p>
    <w:p w:rsidR="00504C65" w:rsidRPr="0040027F" w:rsidRDefault="00504C65" w:rsidP="00860967">
      <w:pPr>
        <w:rPr>
          <w:sz w:val="18"/>
          <w:szCs w:val="18"/>
          <w:lang w:val="id-ID"/>
        </w:rPr>
      </w:pPr>
    </w:p>
    <w:p w:rsidR="00860967" w:rsidRDefault="00860967" w:rsidP="00860967">
      <w:pPr>
        <w:ind w:left="900" w:hanging="720"/>
        <w:jc w:val="left"/>
        <w:rPr>
          <w:lang w:val="id-ID"/>
        </w:rPr>
      </w:pPr>
      <w:r>
        <w:t xml:space="preserve">6.4.2 </w:t>
      </w:r>
      <w:r w:rsidR="005C4EED">
        <w:t xml:space="preserve">  </w:t>
      </w:r>
      <w:r w:rsidRPr="00B033FB">
        <w:t>Sebutkan sumber-sumber pustaka di lembaga lain (lembaga perpus</w:t>
      </w:r>
      <w:r>
        <w:t>takaan/ sumber dari</w:t>
      </w:r>
      <w:r w:rsidRPr="00B033FB">
        <w:t xml:space="preserve"> internet </w:t>
      </w:r>
      <w:proofErr w:type="gramStart"/>
      <w:r w:rsidRPr="00B033FB">
        <w:t>beserta  alamat</w:t>
      </w:r>
      <w:proofErr w:type="gramEnd"/>
      <w:r w:rsidRPr="00B033FB">
        <w:t xml:space="preserve"> </w:t>
      </w:r>
      <w:r w:rsidRPr="00F92A18">
        <w:rPr>
          <w:i/>
        </w:rPr>
        <w:t>website</w:t>
      </w:r>
      <w:r w:rsidRPr="00B033FB">
        <w:t xml:space="preserve">) yang biasa diakses/dimanfaatkan oleh dosen dan mahasiswa </w:t>
      </w:r>
      <w:r w:rsidR="00AA6BC1">
        <w:rPr>
          <w:lang w:val="id-ID"/>
        </w:rPr>
        <w:t>program PPAk</w:t>
      </w:r>
      <w:r w:rsidRPr="00B033FB">
        <w:t>.</w:t>
      </w:r>
    </w:p>
    <w:p w:rsidR="00424150" w:rsidRPr="007E7A48" w:rsidRDefault="00424150" w:rsidP="00860967">
      <w:pPr>
        <w:ind w:left="900" w:hanging="720"/>
        <w:jc w:val="left"/>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860967" w:rsidRPr="00B033FB" w:rsidTr="00461EF6">
        <w:tc>
          <w:tcPr>
            <w:tcW w:w="9498" w:type="dxa"/>
          </w:tcPr>
          <w:p w:rsidR="00860967" w:rsidRDefault="00860967" w:rsidP="00461EF6">
            <w:pPr>
              <w:rPr>
                <w:rFonts w:cs="Arial"/>
                <w:szCs w:val="22"/>
              </w:rPr>
            </w:pPr>
          </w:p>
          <w:p w:rsidR="00860967" w:rsidRDefault="00860967" w:rsidP="00860967">
            <w:pPr>
              <w:numPr>
                <w:ilvl w:val="0"/>
                <w:numId w:val="5"/>
              </w:numPr>
            </w:pPr>
            <w:r>
              <w:t>...</w:t>
            </w:r>
          </w:p>
          <w:p w:rsidR="00860967" w:rsidRDefault="00860967" w:rsidP="00860967">
            <w:pPr>
              <w:numPr>
                <w:ilvl w:val="0"/>
                <w:numId w:val="5"/>
              </w:numPr>
            </w:pPr>
            <w:r>
              <w:t>...</w:t>
            </w:r>
          </w:p>
          <w:p w:rsidR="00860967" w:rsidRDefault="00860967" w:rsidP="00860967">
            <w:pPr>
              <w:numPr>
                <w:ilvl w:val="0"/>
                <w:numId w:val="5"/>
              </w:numPr>
            </w:pPr>
            <w:r>
              <w:t>...</w:t>
            </w:r>
          </w:p>
          <w:p w:rsidR="00860967" w:rsidRPr="006C6C57" w:rsidRDefault="00860967" w:rsidP="00860967">
            <w:pPr>
              <w:numPr>
                <w:ilvl w:val="0"/>
                <w:numId w:val="5"/>
              </w:numPr>
            </w:pPr>
            <w:r>
              <w:t>dst</w:t>
            </w:r>
          </w:p>
          <w:p w:rsidR="00860967" w:rsidRPr="00B033FB" w:rsidRDefault="00860967" w:rsidP="00461EF6">
            <w:pPr>
              <w:rPr>
                <w:rFonts w:cs="Arial"/>
                <w:szCs w:val="22"/>
              </w:rPr>
            </w:pPr>
          </w:p>
        </w:tc>
      </w:tr>
    </w:tbl>
    <w:p w:rsidR="00860967" w:rsidRDefault="00860967" w:rsidP="00860967">
      <w:pPr>
        <w:ind w:left="630" w:hanging="450"/>
        <w:rPr>
          <w:rFonts w:cs="Arial"/>
          <w:bCs/>
          <w:lang w:val="id-ID"/>
        </w:rPr>
      </w:pPr>
    </w:p>
    <w:p w:rsidR="008B60F3" w:rsidRDefault="008B60F3" w:rsidP="00860967">
      <w:pPr>
        <w:ind w:left="630" w:hanging="450"/>
        <w:rPr>
          <w:rFonts w:cs="Arial"/>
          <w:bCs/>
          <w:lang w:val="id-ID"/>
        </w:rPr>
      </w:pPr>
    </w:p>
    <w:p w:rsidR="00860967" w:rsidRDefault="00860967" w:rsidP="00860967">
      <w:pPr>
        <w:ind w:left="810" w:hanging="630"/>
        <w:jc w:val="left"/>
        <w:rPr>
          <w:rFonts w:cs="Arial"/>
          <w:bCs/>
          <w:lang w:val="id-ID"/>
        </w:rPr>
      </w:pPr>
      <w:proofErr w:type="gramStart"/>
      <w:r>
        <w:rPr>
          <w:rFonts w:cs="Arial"/>
          <w:bCs/>
        </w:rPr>
        <w:lastRenderedPageBreak/>
        <w:t>6.4.3</w:t>
      </w:r>
      <w:r w:rsidRPr="00B033FB">
        <w:rPr>
          <w:rFonts w:cs="Arial"/>
          <w:bCs/>
        </w:rPr>
        <w:t xml:space="preserve">  Tuliskan</w:t>
      </w:r>
      <w:proofErr w:type="gramEnd"/>
      <w:r w:rsidRPr="00B033FB">
        <w:rPr>
          <w:rFonts w:cs="Arial"/>
          <w:bCs/>
        </w:rPr>
        <w:t xml:space="preserve"> peralatan utama yang digunakan di laboratorium yang diperg</w:t>
      </w:r>
      <w:r>
        <w:rPr>
          <w:rFonts w:cs="Arial"/>
          <w:bCs/>
        </w:rPr>
        <w:t>unakan dalam proses pembelajaran</w:t>
      </w:r>
      <w:r w:rsidRPr="00B033FB">
        <w:rPr>
          <w:rFonts w:cs="Arial"/>
          <w:bCs/>
        </w:rPr>
        <w:t xml:space="preserve"> di </w:t>
      </w:r>
      <w:r w:rsidR="00AA6BC1">
        <w:rPr>
          <w:rFonts w:cs="Arial"/>
          <w:bCs/>
          <w:lang w:val="id-ID"/>
        </w:rPr>
        <w:t>program PPAk</w:t>
      </w:r>
      <w:r>
        <w:rPr>
          <w:rFonts w:cs="Arial"/>
          <w:bCs/>
          <w:lang w:val="id-ID"/>
        </w:rPr>
        <w:t>/</w:t>
      </w:r>
      <w:r w:rsidRPr="00B033FB">
        <w:rPr>
          <w:rFonts w:cs="Arial"/>
          <w:bCs/>
        </w:rPr>
        <w:t>jurusan/fakultas</w:t>
      </w:r>
      <w:r w:rsidR="006F1DD7">
        <w:rPr>
          <w:rFonts w:cs="Arial"/>
          <w:bCs/>
        </w:rPr>
        <w:t>/perguruan tinggi</w:t>
      </w:r>
      <w:r w:rsidRPr="00B033FB">
        <w:rPr>
          <w:rFonts w:cs="Arial"/>
          <w:bCs/>
        </w:rPr>
        <w:t xml:space="preserve"> dengan  mengikuti format tabel berikut</w:t>
      </w:r>
      <w:r w:rsidR="006F1DD7">
        <w:rPr>
          <w:rFonts w:cs="Arial"/>
          <w:bCs/>
        </w:rPr>
        <w:t>.</w:t>
      </w:r>
    </w:p>
    <w:tbl>
      <w:tblPr>
        <w:tblW w:w="95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701"/>
        <w:gridCol w:w="1984"/>
        <w:gridCol w:w="993"/>
        <w:gridCol w:w="708"/>
        <w:gridCol w:w="709"/>
        <w:gridCol w:w="709"/>
        <w:gridCol w:w="709"/>
        <w:gridCol w:w="1435"/>
      </w:tblGrid>
      <w:tr w:rsidR="00860967" w:rsidRPr="00B033FB" w:rsidTr="00917A40">
        <w:trPr>
          <w:cantSplit/>
          <w:trHeight w:val="279"/>
        </w:trPr>
        <w:tc>
          <w:tcPr>
            <w:tcW w:w="568"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No.</w:t>
            </w:r>
          </w:p>
        </w:tc>
        <w:tc>
          <w:tcPr>
            <w:tcW w:w="1701"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Nama Laboratorium</w:t>
            </w:r>
          </w:p>
        </w:tc>
        <w:tc>
          <w:tcPr>
            <w:tcW w:w="1984"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Jenis Peralatan Utama</w:t>
            </w:r>
          </w:p>
        </w:tc>
        <w:tc>
          <w:tcPr>
            <w:tcW w:w="993"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Jumlah Unit</w:t>
            </w:r>
          </w:p>
        </w:tc>
        <w:tc>
          <w:tcPr>
            <w:tcW w:w="1417" w:type="dxa"/>
            <w:gridSpan w:val="2"/>
            <w:shd w:val="clear" w:color="auto" w:fill="auto"/>
            <w:vAlign w:val="center"/>
          </w:tcPr>
          <w:p w:rsidR="00860967" w:rsidRPr="00B033FB" w:rsidRDefault="00860967" w:rsidP="00461EF6">
            <w:pPr>
              <w:jc w:val="center"/>
              <w:rPr>
                <w:rFonts w:cs="Arial"/>
                <w:b/>
                <w:bCs/>
                <w:sz w:val="18"/>
              </w:rPr>
            </w:pPr>
            <w:r w:rsidRPr="00B033FB">
              <w:rPr>
                <w:rFonts w:cs="Arial"/>
                <w:b/>
                <w:bCs/>
                <w:sz w:val="18"/>
              </w:rPr>
              <w:t>Kepemilikan</w:t>
            </w:r>
          </w:p>
        </w:tc>
        <w:tc>
          <w:tcPr>
            <w:tcW w:w="1418" w:type="dxa"/>
            <w:gridSpan w:val="2"/>
            <w:shd w:val="clear" w:color="auto" w:fill="auto"/>
            <w:vAlign w:val="center"/>
          </w:tcPr>
          <w:p w:rsidR="00860967" w:rsidRPr="00B033FB" w:rsidRDefault="00860967" w:rsidP="00461EF6">
            <w:pPr>
              <w:jc w:val="center"/>
              <w:rPr>
                <w:rFonts w:cs="Arial"/>
                <w:b/>
                <w:bCs/>
                <w:sz w:val="18"/>
              </w:rPr>
            </w:pPr>
            <w:r w:rsidRPr="00B033FB">
              <w:rPr>
                <w:rFonts w:cs="Arial"/>
                <w:b/>
                <w:bCs/>
                <w:sz w:val="18"/>
              </w:rPr>
              <w:t>Kondisi</w:t>
            </w:r>
          </w:p>
        </w:tc>
        <w:tc>
          <w:tcPr>
            <w:tcW w:w="1435" w:type="dxa"/>
            <w:vMerge w:val="restart"/>
            <w:shd w:val="clear" w:color="auto" w:fill="auto"/>
            <w:vAlign w:val="center"/>
          </w:tcPr>
          <w:p w:rsidR="00860967" w:rsidRPr="00B033FB" w:rsidRDefault="00860967" w:rsidP="00461EF6">
            <w:pPr>
              <w:jc w:val="center"/>
              <w:rPr>
                <w:rFonts w:cs="Arial"/>
                <w:b/>
                <w:bCs/>
                <w:sz w:val="18"/>
              </w:rPr>
            </w:pPr>
            <w:r w:rsidRPr="00B033FB">
              <w:rPr>
                <w:rFonts w:cs="Arial"/>
                <w:b/>
                <w:bCs/>
                <w:sz w:val="18"/>
              </w:rPr>
              <w:t>Rata-rata Waktu Penggunaan (jam/minggu)</w:t>
            </w:r>
          </w:p>
        </w:tc>
      </w:tr>
      <w:tr w:rsidR="00860967" w:rsidRPr="00B033FB" w:rsidTr="00917A40">
        <w:trPr>
          <w:cantSplit/>
          <w:trHeight w:val="266"/>
        </w:trPr>
        <w:tc>
          <w:tcPr>
            <w:tcW w:w="568"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1701" w:type="dxa"/>
            <w:vMerge/>
            <w:tcBorders>
              <w:bottom w:val="double" w:sz="4" w:space="0" w:color="auto"/>
            </w:tcBorders>
            <w:shd w:val="clear" w:color="auto" w:fill="auto"/>
          </w:tcPr>
          <w:p w:rsidR="00860967" w:rsidRPr="00B033FB" w:rsidRDefault="00860967" w:rsidP="00461EF6">
            <w:pPr>
              <w:jc w:val="center"/>
              <w:rPr>
                <w:rFonts w:cs="Arial"/>
                <w:b/>
                <w:bCs/>
                <w:sz w:val="18"/>
              </w:rPr>
            </w:pPr>
          </w:p>
        </w:tc>
        <w:tc>
          <w:tcPr>
            <w:tcW w:w="1984"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993"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c>
          <w:tcPr>
            <w:tcW w:w="708"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SD</w:t>
            </w:r>
          </w:p>
        </w:tc>
        <w:tc>
          <w:tcPr>
            <w:tcW w:w="709"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sidRPr="00B033FB">
              <w:rPr>
                <w:rFonts w:cs="Arial"/>
                <w:b/>
                <w:bCs/>
                <w:sz w:val="18"/>
              </w:rPr>
              <w:t>SW</w:t>
            </w:r>
          </w:p>
        </w:tc>
        <w:tc>
          <w:tcPr>
            <w:tcW w:w="709"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Terawat</w:t>
            </w:r>
          </w:p>
        </w:tc>
        <w:tc>
          <w:tcPr>
            <w:tcW w:w="709" w:type="dxa"/>
            <w:tcBorders>
              <w:bottom w:val="double" w:sz="4" w:space="0" w:color="auto"/>
            </w:tcBorders>
            <w:shd w:val="clear" w:color="auto" w:fill="auto"/>
            <w:vAlign w:val="center"/>
          </w:tcPr>
          <w:p w:rsidR="00860967" w:rsidRPr="00B033FB" w:rsidRDefault="00860967" w:rsidP="00461EF6">
            <w:pPr>
              <w:jc w:val="center"/>
              <w:rPr>
                <w:rFonts w:cs="Arial"/>
                <w:b/>
                <w:bCs/>
                <w:sz w:val="18"/>
              </w:rPr>
            </w:pPr>
            <w:r>
              <w:rPr>
                <w:rFonts w:cs="Arial"/>
                <w:b/>
                <w:bCs/>
                <w:sz w:val="18"/>
              </w:rPr>
              <w:t>Tidak Terawat</w:t>
            </w:r>
          </w:p>
        </w:tc>
        <w:tc>
          <w:tcPr>
            <w:tcW w:w="1435" w:type="dxa"/>
            <w:vMerge/>
            <w:tcBorders>
              <w:bottom w:val="double" w:sz="4" w:space="0" w:color="auto"/>
            </w:tcBorders>
            <w:shd w:val="clear" w:color="auto" w:fill="auto"/>
            <w:vAlign w:val="center"/>
          </w:tcPr>
          <w:p w:rsidR="00860967" w:rsidRPr="00B033FB" w:rsidRDefault="00860967" w:rsidP="00461EF6">
            <w:pPr>
              <w:jc w:val="center"/>
              <w:rPr>
                <w:rFonts w:cs="Arial"/>
                <w:b/>
                <w:bCs/>
                <w:sz w:val="18"/>
              </w:rPr>
            </w:pPr>
          </w:p>
        </w:tc>
      </w:tr>
      <w:tr w:rsidR="00860967" w:rsidRPr="00B033FB" w:rsidTr="00917A40">
        <w:trPr>
          <w:trHeight w:val="201"/>
        </w:trPr>
        <w:tc>
          <w:tcPr>
            <w:tcW w:w="568"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(1)</w:t>
            </w:r>
          </w:p>
        </w:tc>
        <w:tc>
          <w:tcPr>
            <w:tcW w:w="1701"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(2)</w:t>
            </w:r>
          </w:p>
        </w:tc>
        <w:tc>
          <w:tcPr>
            <w:tcW w:w="1984"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(3)</w:t>
            </w:r>
          </w:p>
        </w:tc>
        <w:tc>
          <w:tcPr>
            <w:tcW w:w="993"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(4)</w:t>
            </w:r>
          </w:p>
        </w:tc>
        <w:tc>
          <w:tcPr>
            <w:tcW w:w="708"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(5)</w:t>
            </w:r>
          </w:p>
        </w:tc>
        <w:tc>
          <w:tcPr>
            <w:tcW w:w="709"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(6)</w:t>
            </w:r>
          </w:p>
        </w:tc>
        <w:tc>
          <w:tcPr>
            <w:tcW w:w="709"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(7)</w:t>
            </w:r>
          </w:p>
        </w:tc>
        <w:tc>
          <w:tcPr>
            <w:tcW w:w="709"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(8)</w:t>
            </w:r>
          </w:p>
        </w:tc>
        <w:tc>
          <w:tcPr>
            <w:tcW w:w="1435" w:type="dxa"/>
            <w:tcBorders>
              <w:top w:val="double" w:sz="4" w:space="0" w:color="auto"/>
            </w:tcBorders>
            <w:shd w:val="clear" w:color="auto" w:fill="auto"/>
            <w:vAlign w:val="center"/>
          </w:tcPr>
          <w:p w:rsidR="00860967" w:rsidRPr="00B033FB" w:rsidRDefault="00860967" w:rsidP="00461EF6">
            <w:pPr>
              <w:jc w:val="center"/>
              <w:rPr>
                <w:rFonts w:cs="Arial"/>
                <w:b/>
                <w:bCs/>
                <w:sz w:val="18"/>
                <w:szCs w:val="18"/>
              </w:rPr>
            </w:pPr>
            <w:r w:rsidRPr="00B033FB">
              <w:rPr>
                <w:rFonts w:cs="Arial"/>
                <w:b/>
                <w:bCs/>
                <w:sz w:val="18"/>
                <w:szCs w:val="18"/>
              </w:rPr>
              <w:t>(9)</w:t>
            </w:r>
          </w:p>
        </w:tc>
      </w:tr>
      <w:tr w:rsidR="00860967" w:rsidRPr="00B033FB" w:rsidTr="00504C65">
        <w:trPr>
          <w:cantSplit/>
          <w:trHeight w:val="248"/>
        </w:trPr>
        <w:tc>
          <w:tcPr>
            <w:tcW w:w="568" w:type="dxa"/>
            <w:vMerge w:val="restart"/>
          </w:tcPr>
          <w:p w:rsidR="00860967" w:rsidRPr="00B033FB" w:rsidRDefault="00860967" w:rsidP="00461EF6">
            <w:pPr>
              <w:rPr>
                <w:rFonts w:cs="Arial"/>
                <w:bCs/>
              </w:rPr>
            </w:pPr>
          </w:p>
        </w:tc>
        <w:tc>
          <w:tcPr>
            <w:tcW w:w="1701" w:type="dxa"/>
            <w:vMerge w:val="restart"/>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248"/>
        </w:trPr>
        <w:tc>
          <w:tcPr>
            <w:tcW w:w="568" w:type="dxa"/>
            <w:vMerge w:val="restart"/>
          </w:tcPr>
          <w:p w:rsidR="00860967" w:rsidRPr="00B033FB" w:rsidRDefault="00860967" w:rsidP="00461EF6">
            <w:pPr>
              <w:rPr>
                <w:rFonts w:cs="Arial"/>
                <w:bCs/>
              </w:rPr>
            </w:pPr>
          </w:p>
        </w:tc>
        <w:tc>
          <w:tcPr>
            <w:tcW w:w="1701" w:type="dxa"/>
            <w:vMerge w:val="restart"/>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248"/>
        </w:trPr>
        <w:tc>
          <w:tcPr>
            <w:tcW w:w="568" w:type="dxa"/>
            <w:vMerge w:val="restart"/>
          </w:tcPr>
          <w:p w:rsidR="00860967" w:rsidRPr="00B033FB" w:rsidRDefault="00860967" w:rsidP="00461EF6">
            <w:pPr>
              <w:rPr>
                <w:rFonts w:cs="Arial"/>
                <w:bCs/>
              </w:rPr>
            </w:pPr>
          </w:p>
        </w:tc>
        <w:tc>
          <w:tcPr>
            <w:tcW w:w="1701" w:type="dxa"/>
            <w:vMerge w:val="restart"/>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248"/>
        </w:trPr>
        <w:tc>
          <w:tcPr>
            <w:tcW w:w="568" w:type="dxa"/>
            <w:vMerge w:val="restart"/>
          </w:tcPr>
          <w:p w:rsidR="00860967" w:rsidRPr="00B033FB" w:rsidRDefault="00860967" w:rsidP="00461EF6">
            <w:pPr>
              <w:rPr>
                <w:rFonts w:cs="Arial"/>
                <w:bCs/>
              </w:rPr>
            </w:pPr>
          </w:p>
        </w:tc>
        <w:tc>
          <w:tcPr>
            <w:tcW w:w="1701" w:type="dxa"/>
            <w:vMerge w:val="restart"/>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r w:rsidR="00860967" w:rsidRPr="00B033FB" w:rsidTr="00504C65">
        <w:trPr>
          <w:cantSplit/>
          <w:trHeight w:val="149"/>
        </w:trPr>
        <w:tc>
          <w:tcPr>
            <w:tcW w:w="568" w:type="dxa"/>
            <w:vMerge/>
          </w:tcPr>
          <w:p w:rsidR="00860967" w:rsidRPr="00B033FB" w:rsidRDefault="00860967" w:rsidP="00461EF6">
            <w:pPr>
              <w:rPr>
                <w:rFonts w:cs="Arial"/>
                <w:bCs/>
              </w:rPr>
            </w:pPr>
          </w:p>
        </w:tc>
        <w:tc>
          <w:tcPr>
            <w:tcW w:w="1701" w:type="dxa"/>
            <w:vMerge/>
          </w:tcPr>
          <w:p w:rsidR="00860967" w:rsidRPr="00B033FB" w:rsidRDefault="00860967" w:rsidP="00461EF6">
            <w:pPr>
              <w:rPr>
                <w:rFonts w:cs="Arial"/>
                <w:bCs/>
              </w:rPr>
            </w:pPr>
          </w:p>
        </w:tc>
        <w:tc>
          <w:tcPr>
            <w:tcW w:w="1984" w:type="dxa"/>
          </w:tcPr>
          <w:p w:rsidR="00860967" w:rsidRPr="00B033FB" w:rsidRDefault="00860967" w:rsidP="00461EF6">
            <w:pPr>
              <w:rPr>
                <w:rFonts w:cs="Arial"/>
                <w:bCs/>
              </w:rPr>
            </w:pPr>
          </w:p>
        </w:tc>
        <w:tc>
          <w:tcPr>
            <w:tcW w:w="993" w:type="dxa"/>
          </w:tcPr>
          <w:p w:rsidR="00860967" w:rsidRPr="00B033FB" w:rsidRDefault="00860967" w:rsidP="00461EF6">
            <w:pPr>
              <w:rPr>
                <w:rFonts w:cs="Arial"/>
                <w:bCs/>
              </w:rPr>
            </w:pPr>
          </w:p>
        </w:tc>
        <w:tc>
          <w:tcPr>
            <w:tcW w:w="708"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709" w:type="dxa"/>
          </w:tcPr>
          <w:p w:rsidR="00860967" w:rsidRPr="00B033FB" w:rsidRDefault="00860967" w:rsidP="00461EF6">
            <w:pPr>
              <w:rPr>
                <w:rFonts w:cs="Arial"/>
                <w:bCs/>
              </w:rPr>
            </w:pPr>
          </w:p>
        </w:tc>
        <w:tc>
          <w:tcPr>
            <w:tcW w:w="1435" w:type="dxa"/>
          </w:tcPr>
          <w:p w:rsidR="00860967" w:rsidRPr="00B033FB" w:rsidRDefault="00860967" w:rsidP="00461EF6">
            <w:pPr>
              <w:rPr>
                <w:rFonts w:cs="Arial"/>
                <w:bCs/>
              </w:rPr>
            </w:pPr>
          </w:p>
        </w:tc>
      </w:tr>
    </w:tbl>
    <w:p w:rsidR="00860967" w:rsidRPr="00B033FB" w:rsidRDefault="00860967" w:rsidP="00860967">
      <w:pPr>
        <w:ind w:left="426"/>
        <w:rPr>
          <w:rFonts w:cs="Arial"/>
          <w:bCs/>
          <w:sz w:val="20"/>
        </w:rPr>
      </w:pPr>
      <w:r w:rsidRPr="00B033FB">
        <w:rPr>
          <w:rFonts w:cs="Arial"/>
          <w:bCs/>
          <w:sz w:val="20"/>
        </w:rPr>
        <w:t>Keterangan:</w:t>
      </w:r>
    </w:p>
    <w:p w:rsidR="002A0163" w:rsidRDefault="00860967">
      <w:pPr>
        <w:ind w:left="450"/>
        <w:jc w:val="left"/>
        <w:rPr>
          <w:rFonts w:cs="Arial"/>
          <w:bCs/>
          <w:sz w:val="20"/>
        </w:rPr>
      </w:pPr>
      <w:r w:rsidRPr="00B033FB">
        <w:rPr>
          <w:rFonts w:cs="Arial"/>
          <w:bCs/>
          <w:sz w:val="20"/>
        </w:rPr>
        <w:t>SD = Milik PT/fakultas/jurusan</w:t>
      </w:r>
      <w:r>
        <w:rPr>
          <w:rFonts w:cs="Arial"/>
          <w:bCs/>
          <w:sz w:val="20"/>
          <w:lang w:val="id-ID"/>
        </w:rPr>
        <w:t>/</w:t>
      </w:r>
      <w:r w:rsidR="00AA6BC1">
        <w:rPr>
          <w:rFonts w:cs="Arial"/>
          <w:bCs/>
          <w:sz w:val="20"/>
          <w:lang w:val="id-ID"/>
        </w:rPr>
        <w:t>program PPAk</w:t>
      </w:r>
      <w:r w:rsidRPr="00B033FB">
        <w:rPr>
          <w:rFonts w:cs="Arial"/>
          <w:bCs/>
          <w:sz w:val="20"/>
        </w:rPr>
        <w:t xml:space="preserve"> sendiri; S</w:t>
      </w:r>
      <w:r>
        <w:rPr>
          <w:rFonts w:cs="Arial"/>
          <w:bCs/>
          <w:sz w:val="20"/>
        </w:rPr>
        <w:t>W = Sewa/Kontrak/Kerjasama/Hak P</w:t>
      </w:r>
      <w:r w:rsidRPr="00B033FB">
        <w:rPr>
          <w:rFonts w:cs="Arial"/>
          <w:bCs/>
          <w:sz w:val="20"/>
        </w:rPr>
        <w:t>akai.</w:t>
      </w:r>
    </w:p>
    <w:p w:rsidR="00504C65" w:rsidRDefault="00504C65" w:rsidP="00504C65">
      <w:pPr>
        <w:jc w:val="left"/>
        <w:rPr>
          <w:lang w:val="id-ID"/>
        </w:rPr>
      </w:pPr>
    </w:p>
    <w:p w:rsidR="00860967" w:rsidRDefault="00860967" w:rsidP="00504C65">
      <w:pPr>
        <w:jc w:val="left"/>
      </w:pPr>
      <w:r>
        <w:t>6.5   Sistem Informasi</w:t>
      </w:r>
    </w:p>
    <w:p w:rsidR="00860967" w:rsidRDefault="00860967" w:rsidP="00860967">
      <w:pPr>
        <w:ind w:left="630" w:hanging="630"/>
        <w:jc w:val="left"/>
      </w:pPr>
    </w:p>
    <w:p w:rsidR="00860967" w:rsidRPr="009E5A6F" w:rsidRDefault="00860967" w:rsidP="00860967">
      <w:pPr>
        <w:ind w:left="720" w:hanging="720"/>
        <w:jc w:val="left"/>
      </w:pPr>
      <w:r>
        <w:t>6.5</w:t>
      </w:r>
      <w:r w:rsidRPr="009E5A6F">
        <w:t>.</w:t>
      </w:r>
      <w:r>
        <w:t>1</w:t>
      </w:r>
      <w:r w:rsidR="005C4EED">
        <w:t xml:space="preserve">   </w:t>
      </w:r>
      <w:r w:rsidRPr="009E5A6F">
        <w:t>Jelaskan sistem informasi dan fas</w:t>
      </w:r>
      <w:r>
        <w:t xml:space="preserve">ilitas yang digunakan oleh </w:t>
      </w:r>
      <w:r w:rsidR="00AA6BC1">
        <w:rPr>
          <w:lang w:val="id-ID"/>
        </w:rPr>
        <w:t>program PPAk</w:t>
      </w:r>
      <w:r>
        <w:t xml:space="preserve"> untuk</w:t>
      </w:r>
      <w:r w:rsidR="006F1DD7">
        <w:t xml:space="preserve"> </w:t>
      </w:r>
      <w:r>
        <w:t>proses pembelajaran</w:t>
      </w:r>
      <w:r w:rsidRPr="009E5A6F">
        <w:t xml:space="preserve"> (</w:t>
      </w:r>
      <w:r w:rsidRPr="009649A2">
        <w:rPr>
          <w:i/>
        </w:rPr>
        <w:t>hardware</w:t>
      </w:r>
      <w:r>
        <w:t xml:space="preserve">, </w:t>
      </w:r>
      <w:r w:rsidRPr="009E5A6F">
        <w:rPr>
          <w:i/>
          <w:iCs/>
        </w:rPr>
        <w:t>software</w:t>
      </w:r>
      <w:r w:rsidRPr="009E5A6F">
        <w:t xml:space="preserve">, </w:t>
      </w:r>
      <w:r w:rsidRPr="009E5A6F">
        <w:rPr>
          <w:i/>
          <w:iCs/>
        </w:rPr>
        <w:t>e-learning</w:t>
      </w:r>
      <w:r>
        <w:rPr>
          <w:i/>
          <w:iCs/>
        </w:rPr>
        <w:t>,</w:t>
      </w:r>
      <w:r w:rsidR="006F1DD7">
        <w:rPr>
          <w:i/>
          <w:iCs/>
        </w:rPr>
        <w:t xml:space="preserve"> </w:t>
      </w:r>
      <w:r>
        <w:t>perpustakaan, dll.</w:t>
      </w:r>
      <w:r w:rsidRPr="009E5A6F">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34"/>
      </w:tblGrid>
      <w:tr w:rsidR="00860967" w:rsidRPr="009E5A6F" w:rsidTr="00504C65">
        <w:trPr>
          <w:trHeight w:val="1044"/>
        </w:trPr>
        <w:tc>
          <w:tcPr>
            <w:tcW w:w="9175" w:type="dxa"/>
            <w:tcBorders>
              <w:top w:val="single" w:sz="4" w:space="0" w:color="auto"/>
              <w:left w:val="single" w:sz="4" w:space="0" w:color="auto"/>
              <w:bottom w:val="single" w:sz="4" w:space="0" w:color="auto"/>
              <w:right w:val="single" w:sz="4" w:space="0" w:color="auto"/>
            </w:tcBorders>
          </w:tcPr>
          <w:p w:rsidR="00860967" w:rsidRPr="005E26C8" w:rsidRDefault="00860967" w:rsidP="00461EF6">
            <w:pPr>
              <w:pStyle w:val="Header"/>
              <w:tabs>
                <w:tab w:val="clear" w:pos="4320"/>
                <w:tab w:val="clear" w:pos="8640"/>
              </w:tabs>
              <w:rPr>
                <w:sz w:val="22"/>
              </w:rPr>
            </w:pPr>
          </w:p>
          <w:p w:rsidR="00860967" w:rsidRPr="005E26C8" w:rsidRDefault="00860967" w:rsidP="00461EF6">
            <w:pPr>
              <w:pStyle w:val="Header"/>
              <w:tabs>
                <w:tab w:val="clear" w:pos="4320"/>
                <w:tab w:val="clear" w:pos="8640"/>
              </w:tabs>
              <w:rPr>
                <w:sz w:val="22"/>
              </w:rPr>
            </w:pPr>
          </w:p>
          <w:p w:rsidR="00860967" w:rsidRPr="005E26C8" w:rsidRDefault="00860967" w:rsidP="00461EF6">
            <w:pPr>
              <w:pStyle w:val="Header"/>
              <w:tabs>
                <w:tab w:val="clear" w:pos="4320"/>
                <w:tab w:val="clear" w:pos="8640"/>
              </w:tabs>
              <w:rPr>
                <w:sz w:val="22"/>
              </w:rPr>
            </w:pPr>
          </w:p>
          <w:p w:rsidR="00860967" w:rsidRPr="005E26C8" w:rsidRDefault="00860967" w:rsidP="00461EF6">
            <w:pPr>
              <w:pStyle w:val="Header"/>
              <w:tabs>
                <w:tab w:val="clear" w:pos="4320"/>
                <w:tab w:val="clear" w:pos="8640"/>
              </w:tabs>
              <w:rPr>
                <w:sz w:val="22"/>
              </w:rPr>
            </w:pPr>
          </w:p>
          <w:p w:rsidR="00860967" w:rsidRPr="005E26C8" w:rsidRDefault="00860967" w:rsidP="00461EF6">
            <w:pPr>
              <w:pStyle w:val="Header"/>
              <w:tabs>
                <w:tab w:val="clear" w:pos="4320"/>
                <w:tab w:val="clear" w:pos="8640"/>
              </w:tabs>
              <w:rPr>
                <w:sz w:val="22"/>
              </w:rPr>
            </w:pPr>
          </w:p>
        </w:tc>
      </w:tr>
    </w:tbl>
    <w:p w:rsidR="00860967" w:rsidRDefault="00860967" w:rsidP="00860967">
      <w:pPr>
        <w:ind w:left="426" w:hanging="426"/>
        <w:jc w:val="left"/>
        <w:rPr>
          <w:lang w:val="sv-SE"/>
        </w:rPr>
      </w:pPr>
    </w:p>
    <w:p w:rsidR="00860967" w:rsidRDefault="00860967" w:rsidP="00860967">
      <w:pPr>
        <w:ind w:left="720" w:hanging="720"/>
        <w:jc w:val="left"/>
        <w:rPr>
          <w:lang w:val="sv-SE"/>
        </w:rPr>
      </w:pPr>
      <w:r>
        <w:rPr>
          <w:lang w:val="sv-SE"/>
        </w:rPr>
        <w:t>6.5.2</w:t>
      </w:r>
      <w:r w:rsidR="005C4EED">
        <w:rPr>
          <w:lang w:val="sv-SE"/>
        </w:rPr>
        <w:t xml:space="preserve">   </w:t>
      </w:r>
      <w:r w:rsidR="006F1DD7">
        <w:rPr>
          <w:lang w:val="sv-SE"/>
        </w:rPr>
        <w:t xml:space="preserve"> </w:t>
      </w:r>
      <w:r w:rsidRPr="00606BAD">
        <w:rPr>
          <w:lang w:val="sv-SE"/>
        </w:rPr>
        <w:t xml:space="preserve">Beri tanda </w:t>
      </w:r>
      <w:r w:rsidRPr="00606BAD">
        <w:rPr>
          <w:rFonts w:cs="Arial"/>
          <w:lang w:val="sv-SE"/>
        </w:rPr>
        <w:t>√</w:t>
      </w:r>
      <w:r w:rsidRPr="00606BAD">
        <w:rPr>
          <w:lang w:val="sv-SE"/>
        </w:rPr>
        <w:t xml:space="preserve"> pada kolom yang sesuai dengan aksesibilitas tiap jenis data</w:t>
      </w:r>
      <w:r w:rsidR="006F1DD7">
        <w:rPr>
          <w:lang w:val="sv-SE"/>
        </w:rPr>
        <w:t xml:space="preserve"> </w:t>
      </w:r>
      <w:r w:rsidR="003079CC">
        <w:rPr>
          <w:lang w:val="sv-SE"/>
        </w:rPr>
        <w:t xml:space="preserve">(hanya satu </w:t>
      </w:r>
      <w:r w:rsidR="003079CC">
        <w:rPr>
          <w:lang w:val="id-ID"/>
        </w:rPr>
        <w:t xml:space="preserve">tanda </w:t>
      </w:r>
      <w:r w:rsidR="003079CC">
        <w:rPr>
          <w:rFonts w:cs="Arial"/>
          <w:lang w:val="id-ID"/>
        </w:rPr>
        <w:t>√</w:t>
      </w:r>
      <w:r w:rsidR="003079CC">
        <w:rPr>
          <w:lang w:val="id-ID"/>
        </w:rPr>
        <w:t xml:space="preserve"> dalam satu baris</w:t>
      </w:r>
      <w:r w:rsidR="003079CC">
        <w:rPr>
          <w:lang w:val="sv-SE"/>
        </w:rPr>
        <w:t>)</w:t>
      </w:r>
      <w:r w:rsidRPr="00606BAD">
        <w:rPr>
          <w:lang w:val="sv-SE"/>
        </w:rPr>
        <w:t>, dengan mengikuti format tabel berikut: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3112"/>
        <w:gridCol w:w="1388"/>
        <w:gridCol w:w="1440"/>
        <w:gridCol w:w="1440"/>
        <w:gridCol w:w="1440"/>
      </w:tblGrid>
      <w:tr w:rsidR="00860967" w:rsidRPr="00606BAD" w:rsidTr="00917A40">
        <w:trPr>
          <w:cantSplit/>
          <w:tblHeader/>
        </w:trPr>
        <w:tc>
          <w:tcPr>
            <w:tcW w:w="772" w:type="dxa"/>
            <w:vMerge w:val="restart"/>
            <w:tcBorders>
              <w:top w:val="single" w:sz="4" w:space="0" w:color="auto"/>
            </w:tcBorders>
            <w:shd w:val="clear" w:color="auto" w:fill="auto"/>
            <w:vAlign w:val="center"/>
          </w:tcPr>
          <w:p w:rsidR="00860967" w:rsidRPr="005160DA" w:rsidRDefault="00860967" w:rsidP="00461EF6">
            <w:pPr>
              <w:jc w:val="center"/>
              <w:rPr>
                <w:b/>
                <w:bCs/>
                <w:sz w:val="20"/>
                <w:lang w:val="sv-SE"/>
              </w:rPr>
            </w:pPr>
            <w:r w:rsidRPr="005160DA">
              <w:rPr>
                <w:b/>
                <w:bCs/>
                <w:sz w:val="20"/>
                <w:lang w:val="sv-SE"/>
              </w:rPr>
              <w:t>No.</w:t>
            </w:r>
          </w:p>
        </w:tc>
        <w:tc>
          <w:tcPr>
            <w:tcW w:w="3112" w:type="dxa"/>
            <w:vMerge w:val="restart"/>
            <w:tcBorders>
              <w:top w:val="single" w:sz="4" w:space="0" w:color="auto"/>
            </w:tcBorders>
            <w:shd w:val="clear" w:color="auto" w:fill="auto"/>
            <w:vAlign w:val="center"/>
          </w:tcPr>
          <w:p w:rsidR="00860967" w:rsidRPr="005160DA" w:rsidRDefault="00860967" w:rsidP="00461EF6">
            <w:pPr>
              <w:jc w:val="center"/>
              <w:rPr>
                <w:b/>
                <w:bCs/>
                <w:sz w:val="20"/>
                <w:lang w:val="sv-SE"/>
              </w:rPr>
            </w:pPr>
            <w:r w:rsidRPr="005160DA">
              <w:rPr>
                <w:b/>
                <w:bCs/>
                <w:sz w:val="20"/>
                <w:lang w:val="sv-SE"/>
              </w:rPr>
              <w:t>Jenis Data</w:t>
            </w:r>
          </w:p>
        </w:tc>
        <w:tc>
          <w:tcPr>
            <w:tcW w:w="5708" w:type="dxa"/>
            <w:gridSpan w:val="4"/>
            <w:tcBorders>
              <w:top w:val="single" w:sz="4" w:space="0" w:color="auto"/>
              <w:bottom w:val="single" w:sz="4" w:space="0" w:color="auto"/>
            </w:tcBorders>
            <w:shd w:val="clear" w:color="auto" w:fill="auto"/>
            <w:vAlign w:val="center"/>
          </w:tcPr>
          <w:p w:rsidR="00860967" w:rsidRPr="005160DA" w:rsidRDefault="00860967" w:rsidP="00461EF6">
            <w:pPr>
              <w:jc w:val="center"/>
              <w:rPr>
                <w:b/>
                <w:bCs/>
                <w:sz w:val="20"/>
                <w:lang w:val="sv-SE"/>
              </w:rPr>
            </w:pPr>
            <w:r w:rsidRPr="005160DA">
              <w:rPr>
                <w:b/>
                <w:bCs/>
                <w:sz w:val="20"/>
                <w:lang w:val="sv-SE"/>
              </w:rPr>
              <w:t>Sistem Pengelolaan Data</w:t>
            </w:r>
          </w:p>
        </w:tc>
      </w:tr>
      <w:tr w:rsidR="00860967" w:rsidRPr="00B033FB" w:rsidTr="00917A40">
        <w:trPr>
          <w:cantSplit/>
          <w:tblHeader/>
        </w:trPr>
        <w:tc>
          <w:tcPr>
            <w:tcW w:w="772" w:type="dxa"/>
            <w:vMerge/>
            <w:tcBorders>
              <w:bottom w:val="double" w:sz="4" w:space="0" w:color="auto"/>
            </w:tcBorders>
            <w:shd w:val="clear" w:color="auto" w:fill="auto"/>
            <w:vAlign w:val="center"/>
          </w:tcPr>
          <w:p w:rsidR="00860967" w:rsidRPr="005160DA" w:rsidRDefault="00860967" w:rsidP="00461EF6">
            <w:pPr>
              <w:jc w:val="center"/>
              <w:rPr>
                <w:b/>
                <w:bCs/>
                <w:sz w:val="20"/>
                <w:lang w:val="sv-SE"/>
              </w:rPr>
            </w:pPr>
          </w:p>
        </w:tc>
        <w:tc>
          <w:tcPr>
            <w:tcW w:w="3112" w:type="dxa"/>
            <w:vMerge/>
            <w:tcBorders>
              <w:bottom w:val="double" w:sz="4" w:space="0" w:color="auto"/>
            </w:tcBorders>
            <w:shd w:val="clear" w:color="auto" w:fill="auto"/>
            <w:vAlign w:val="center"/>
          </w:tcPr>
          <w:p w:rsidR="00860967" w:rsidRPr="005160DA" w:rsidRDefault="00860967" w:rsidP="00461EF6">
            <w:pPr>
              <w:jc w:val="center"/>
              <w:rPr>
                <w:b/>
                <w:bCs/>
                <w:sz w:val="20"/>
                <w:lang w:val="sv-SE"/>
              </w:rPr>
            </w:pPr>
          </w:p>
        </w:tc>
        <w:tc>
          <w:tcPr>
            <w:tcW w:w="1388" w:type="dxa"/>
            <w:tcBorders>
              <w:top w:val="single" w:sz="4" w:space="0" w:color="auto"/>
              <w:bottom w:val="double" w:sz="4" w:space="0" w:color="auto"/>
            </w:tcBorders>
            <w:shd w:val="clear" w:color="auto" w:fill="auto"/>
            <w:vAlign w:val="center"/>
          </w:tcPr>
          <w:p w:rsidR="00860967" w:rsidRPr="005160DA" w:rsidRDefault="00860967" w:rsidP="00461EF6">
            <w:pPr>
              <w:jc w:val="center"/>
              <w:rPr>
                <w:b/>
                <w:bCs/>
                <w:sz w:val="20"/>
                <w:lang w:val="sv-SE"/>
              </w:rPr>
            </w:pPr>
            <w:r w:rsidRPr="005160DA">
              <w:rPr>
                <w:b/>
                <w:bCs/>
                <w:sz w:val="20"/>
                <w:lang w:val="sv-SE"/>
              </w:rPr>
              <w:t>Secara Manual</w:t>
            </w:r>
          </w:p>
        </w:tc>
        <w:tc>
          <w:tcPr>
            <w:tcW w:w="1440" w:type="dxa"/>
            <w:tcBorders>
              <w:top w:val="single" w:sz="4" w:space="0" w:color="auto"/>
              <w:bottom w:val="double" w:sz="4" w:space="0" w:color="auto"/>
            </w:tcBorders>
            <w:shd w:val="clear" w:color="auto" w:fill="auto"/>
            <w:vAlign w:val="center"/>
          </w:tcPr>
          <w:p w:rsidR="00860967" w:rsidRPr="005160DA" w:rsidRDefault="00860967" w:rsidP="00461EF6">
            <w:pPr>
              <w:jc w:val="center"/>
              <w:rPr>
                <w:b/>
                <w:bCs/>
                <w:sz w:val="20"/>
                <w:lang w:val="sv-SE"/>
              </w:rPr>
            </w:pPr>
            <w:r w:rsidRPr="005160DA">
              <w:rPr>
                <w:b/>
                <w:bCs/>
                <w:sz w:val="20"/>
                <w:lang w:val="sv-SE"/>
              </w:rPr>
              <w:t>Dengan Komputer Tanpa Jaringan</w:t>
            </w:r>
          </w:p>
        </w:tc>
        <w:tc>
          <w:tcPr>
            <w:tcW w:w="1440" w:type="dxa"/>
            <w:tcBorders>
              <w:top w:val="single" w:sz="4" w:space="0" w:color="auto"/>
              <w:bottom w:val="double" w:sz="4" w:space="0" w:color="auto"/>
            </w:tcBorders>
            <w:shd w:val="clear" w:color="auto" w:fill="auto"/>
            <w:vAlign w:val="center"/>
          </w:tcPr>
          <w:p w:rsidR="00860967" w:rsidRPr="005160DA" w:rsidRDefault="00860967" w:rsidP="00461EF6">
            <w:pPr>
              <w:jc w:val="center"/>
              <w:rPr>
                <w:b/>
                <w:bCs/>
                <w:sz w:val="20"/>
                <w:lang w:val="sv-SE"/>
              </w:rPr>
            </w:pPr>
            <w:r w:rsidRPr="005160DA">
              <w:rPr>
                <w:b/>
                <w:bCs/>
                <w:sz w:val="20"/>
                <w:lang w:val="sv-SE"/>
              </w:rPr>
              <w:t>Dengan Komputer Jaringan Lokal (LAN)</w:t>
            </w:r>
          </w:p>
        </w:tc>
        <w:tc>
          <w:tcPr>
            <w:tcW w:w="1440" w:type="dxa"/>
            <w:tcBorders>
              <w:top w:val="single" w:sz="4" w:space="0" w:color="auto"/>
              <w:bottom w:val="double" w:sz="4" w:space="0" w:color="auto"/>
            </w:tcBorders>
            <w:shd w:val="clear" w:color="auto" w:fill="auto"/>
            <w:vAlign w:val="center"/>
          </w:tcPr>
          <w:p w:rsidR="00860967" w:rsidRPr="005160DA" w:rsidRDefault="00860967" w:rsidP="00461EF6">
            <w:pPr>
              <w:jc w:val="center"/>
              <w:rPr>
                <w:b/>
                <w:bCs/>
                <w:sz w:val="20"/>
              </w:rPr>
            </w:pPr>
            <w:r w:rsidRPr="005160DA">
              <w:rPr>
                <w:b/>
                <w:bCs/>
                <w:sz w:val="20"/>
              </w:rPr>
              <w:t>Dengan Komputer Jaringan Luas (WAN)</w:t>
            </w:r>
          </w:p>
        </w:tc>
      </w:tr>
      <w:tr w:rsidR="00860967" w:rsidRPr="00B033FB" w:rsidTr="00917A40">
        <w:trPr>
          <w:tblHeader/>
        </w:trPr>
        <w:tc>
          <w:tcPr>
            <w:tcW w:w="772" w:type="dxa"/>
            <w:tcBorders>
              <w:top w:val="double" w:sz="4" w:space="0" w:color="auto"/>
              <w:bottom w:val="single" w:sz="4" w:space="0" w:color="auto"/>
            </w:tcBorders>
            <w:shd w:val="clear" w:color="auto" w:fill="auto"/>
            <w:vAlign w:val="center"/>
          </w:tcPr>
          <w:p w:rsidR="00860967" w:rsidRPr="005160DA" w:rsidRDefault="00860967" w:rsidP="00461EF6">
            <w:pPr>
              <w:jc w:val="center"/>
              <w:rPr>
                <w:b/>
                <w:bCs/>
                <w:sz w:val="20"/>
              </w:rPr>
            </w:pPr>
            <w:r w:rsidRPr="005160DA">
              <w:rPr>
                <w:b/>
                <w:bCs/>
                <w:sz w:val="20"/>
              </w:rPr>
              <w:t>(1)</w:t>
            </w:r>
          </w:p>
        </w:tc>
        <w:tc>
          <w:tcPr>
            <w:tcW w:w="3112" w:type="dxa"/>
            <w:tcBorders>
              <w:top w:val="double" w:sz="4" w:space="0" w:color="auto"/>
              <w:bottom w:val="single" w:sz="4" w:space="0" w:color="auto"/>
            </w:tcBorders>
            <w:shd w:val="clear" w:color="auto" w:fill="auto"/>
            <w:vAlign w:val="center"/>
          </w:tcPr>
          <w:p w:rsidR="00860967" w:rsidRPr="005160DA" w:rsidRDefault="00860967" w:rsidP="00461EF6">
            <w:pPr>
              <w:jc w:val="center"/>
              <w:rPr>
                <w:b/>
                <w:bCs/>
                <w:sz w:val="20"/>
              </w:rPr>
            </w:pPr>
            <w:r w:rsidRPr="005160DA">
              <w:rPr>
                <w:b/>
                <w:bCs/>
                <w:sz w:val="20"/>
              </w:rPr>
              <w:t>(2)</w:t>
            </w:r>
          </w:p>
        </w:tc>
        <w:tc>
          <w:tcPr>
            <w:tcW w:w="1388" w:type="dxa"/>
            <w:tcBorders>
              <w:top w:val="double" w:sz="4" w:space="0" w:color="auto"/>
              <w:bottom w:val="single" w:sz="4" w:space="0" w:color="auto"/>
            </w:tcBorders>
            <w:shd w:val="clear" w:color="auto" w:fill="auto"/>
            <w:vAlign w:val="center"/>
          </w:tcPr>
          <w:p w:rsidR="00860967" w:rsidRPr="005160DA" w:rsidRDefault="00860967" w:rsidP="00461EF6">
            <w:pPr>
              <w:jc w:val="center"/>
              <w:rPr>
                <w:b/>
                <w:bCs/>
                <w:sz w:val="20"/>
              </w:rPr>
            </w:pPr>
            <w:r w:rsidRPr="005160DA">
              <w:rPr>
                <w:b/>
                <w:bCs/>
                <w:sz w:val="20"/>
              </w:rPr>
              <w:t>(3)</w:t>
            </w:r>
          </w:p>
        </w:tc>
        <w:tc>
          <w:tcPr>
            <w:tcW w:w="1440" w:type="dxa"/>
            <w:tcBorders>
              <w:top w:val="double" w:sz="4" w:space="0" w:color="auto"/>
              <w:bottom w:val="single" w:sz="4" w:space="0" w:color="auto"/>
            </w:tcBorders>
            <w:shd w:val="clear" w:color="auto" w:fill="auto"/>
            <w:vAlign w:val="center"/>
          </w:tcPr>
          <w:p w:rsidR="00860967" w:rsidRPr="005160DA" w:rsidRDefault="00860967" w:rsidP="00461EF6">
            <w:pPr>
              <w:jc w:val="center"/>
              <w:rPr>
                <w:b/>
                <w:bCs/>
                <w:sz w:val="20"/>
              </w:rPr>
            </w:pPr>
            <w:r w:rsidRPr="005160DA">
              <w:rPr>
                <w:b/>
                <w:bCs/>
                <w:sz w:val="20"/>
              </w:rPr>
              <w:t>(4)</w:t>
            </w:r>
          </w:p>
        </w:tc>
        <w:tc>
          <w:tcPr>
            <w:tcW w:w="1440" w:type="dxa"/>
            <w:tcBorders>
              <w:top w:val="double" w:sz="4" w:space="0" w:color="auto"/>
              <w:bottom w:val="single" w:sz="4" w:space="0" w:color="auto"/>
            </w:tcBorders>
            <w:shd w:val="clear" w:color="auto" w:fill="auto"/>
            <w:vAlign w:val="center"/>
          </w:tcPr>
          <w:p w:rsidR="00860967" w:rsidRPr="005160DA" w:rsidRDefault="00860967" w:rsidP="00461EF6">
            <w:pPr>
              <w:jc w:val="center"/>
              <w:rPr>
                <w:b/>
                <w:bCs/>
                <w:sz w:val="20"/>
              </w:rPr>
            </w:pPr>
            <w:r w:rsidRPr="005160DA">
              <w:rPr>
                <w:b/>
                <w:bCs/>
                <w:sz w:val="20"/>
              </w:rPr>
              <w:t>(5)</w:t>
            </w:r>
          </w:p>
        </w:tc>
        <w:tc>
          <w:tcPr>
            <w:tcW w:w="1440" w:type="dxa"/>
            <w:tcBorders>
              <w:top w:val="double" w:sz="4" w:space="0" w:color="auto"/>
              <w:bottom w:val="single" w:sz="4" w:space="0" w:color="auto"/>
            </w:tcBorders>
            <w:shd w:val="clear" w:color="auto" w:fill="auto"/>
            <w:vAlign w:val="center"/>
          </w:tcPr>
          <w:p w:rsidR="00860967" w:rsidRPr="005160DA" w:rsidRDefault="00860967" w:rsidP="00461EF6">
            <w:pPr>
              <w:jc w:val="center"/>
              <w:rPr>
                <w:b/>
                <w:bCs/>
                <w:sz w:val="20"/>
              </w:rPr>
            </w:pPr>
            <w:r w:rsidRPr="005160DA">
              <w:rPr>
                <w:b/>
                <w:bCs/>
                <w:sz w:val="20"/>
              </w:rPr>
              <w:t>(6)</w:t>
            </w:r>
          </w:p>
        </w:tc>
      </w:tr>
      <w:tr w:rsidR="00860967" w:rsidRPr="00B033FB" w:rsidTr="00461EF6">
        <w:trPr>
          <w:tblHeader/>
        </w:trPr>
        <w:tc>
          <w:tcPr>
            <w:tcW w:w="772" w:type="dxa"/>
            <w:tcBorders>
              <w:top w:val="single" w:sz="4" w:space="0" w:color="auto"/>
              <w:bottom w:val="nil"/>
            </w:tcBorders>
          </w:tcPr>
          <w:p w:rsidR="00860967" w:rsidRPr="00B033FB" w:rsidRDefault="00860967" w:rsidP="00461EF6">
            <w:pPr>
              <w:jc w:val="center"/>
              <w:rPr>
                <w:bCs/>
                <w:sz w:val="6"/>
              </w:rPr>
            </w:pPr>
          </w:p>
        </w:tc>
        <w:tc>
          <w:tcPr>
            <w:tcW w:w="3112" w:type="dxa"/>
            <w:tcBorders>
              <w:top w:val="single" w:sz="4" w:space="0" w:color="auto"/>
              <w:bottom w:val="nil"/>
            </w:tcBorders>
          </w:tcPr>
          <w:p w:rsidR="00860967" w:rsidRPr="00B033FB" w:rsidRDefault="00860967" w:rsidP="00461EF6">
            <w:pPr>
              <w:jc w:val="center"/>
              <w:rPr>
                <w:bCs/>
                <w:sz w:val="6"/>
              </w:rPr>
            </w:pPr>
          </w:p>
        </w:tc>
        <w:tc>
          <w:tcPr>
            <w:tcW w:w="1388" w:type="dxa"/>
            <w:tcBorders>
              <w:top w:val="single" w:sz="4" w:space="0" w:color="auto"/>
              <w:bottom w:val="nil"/>
            </w:tcBorders>
          </w:tcPr>
          <w:p w:rsidR="00860967" w:rsidRPr="00B033FB" w:rsidRDefault="00860967" w:rsidP="00461EF6">
            <w:pPr>
              <w:jc w:val="center"/>
              <w:rPr>
                <w:bCs/>
                <w:sz w:val="6"/>
              </w:rPr>
            </w:pPr>
          </w:p>
        </w:tc>
        <w:tc>
          <w:tcPr>
            <w:tcW w:w="1440" w:type="dxa"/>
            <w:tcBorders>
              <w:top w:val="single" w:sz="4" w:space="0" w:color="auto"/>
              <w:bottom w:val="nil"/>
            </w:tcBorders>
          </w:tcPr>
          <w:p w:rsidR="00860967" w:rsidRPr="00B033FB" w:rsidRDefault="00860967" w:rsidP="00461EF6">
            <w:pPr>
              <w:jc w:val="center"/>
              <w:rPr>
                <w:bCs/>
                <w:sz w:val="6"/>
              </w:rPr>
            </w:pPr>
          </w:p>
        </w:tc>
        <w:tc>
          <w:tcPr>
            <w:tcW w:w="1440" w:type="dxa"/>
            <w:tcBorders>
              <w:top w:val="single" w:sz="4" w:space="0" w:color="auto"/>
              <w:bottom w:val="nil"/>
            </w:tcBorders>
          </w:tcPr>
          <w:p w:rsidR="00860967" w:rsidRPr="00B033FB" w:rsidRDefault="00860967" w:rsidP="00461EF6">
            <w:pPr>
              <w:jc w:val="center"/>
              <w:rPr>
                <w:bCs/>
                <w:sz w:val="6"/>
              </w:rPr>
            </w:pPr>
          </w:p>
        </w:tc>
        <w:tc>
          <w:tcPr>
            <w:tcW w:w="1440" w:type="dxa"/>
            <w:tcBorders>
              <w:top w:val="single" w:sz="4" w:space="0" w:color="auto"/>
              <w:bottom w:val="nil"/>
            </w:tcBorders>
          </w:tcPr>
          <w:p w:rsidR="00860967" w:rsidRPr="00B033FB" w:rsidRDefault="00860967" w:rsidP="00461EF6">
            <w:pPr>
              <w:jc w:val="center"/>
              <w:rPr>
                <w:bCs/>
                <w:sz w:val="6"/>
              </w:rPr>
            </w:pPr>
          </w:p>
        </w:tc>
      </w:tr>
      <w:tr w:rsidR="00860967" w:rsidRPr="00B033FB" w:rsidTr="00461EF6">
        <w:tc>
          <w:tcPr>
            <w:tcW w:w="772" w:type="dxa"/>
            <w:tcBorders>
              <w:top w:val="nil"/>
            </w:tcBorders>
          </w:tcPr>
          <w:p w:rsidR="00860967" w:rsidRPr="00B033FB" w:rsidRDefault="00860967" w:rsidP="00461EF6">
            <w:pPr>
              <w:jc w:val="center"/>
              <w:rPr>
                <w:bCs/>
              </w:rPr>
            </w:pPr>
            <w:r>
              <w:rPr>
                <w:bCs/>
              </w:rPr>
              <w:t>1</w:t>
            </w:r>
          </w:p>
        </w:tc>
        <w:tc>
          <w:tcPr>
            <w:tcW w:w="3112" w:type="dxa"/>
            <w:tcBorders>
              <w:top w:val="nil"/>
            </w:tcBorders>
          </w:tcPr>
          <w:p w:rsidR="00860967" w:rsidRPr="00B033FB" w:rsidRDefault="00860967" w:rsidP="00461EF6">
            <w:pPr>
              <w:rPr>
                <w:bCs/>
              </w:rPr>
            </w:pPr>
            <w:r w:rsidRPr="00B033FB">
              <w:rPr>
                <w:bCs/>
              </w:rPr>
              <w:t>Mahasiswa</w:t>
            </w:r>
          </w:p>
        </w:tc>
        <w:tc>
          <w:tcPr>
            <w:tcW w:w="1388" w:type="dxa"/>
            <w:tcBorders>
              <w:top w:val="nil"/>
            </w:tcBorders>
          </w:tcPr>
          <w:p w:rsidR="00860967" w:rsidRPr="00B033FB" w:rsidRDefault="00860967" w:rsidP="00461EF6">
            <w:pPr>
              <w:rPr>
                <w:bCs/>
              </w:rPr>
            </w:pPr>
          </w:p>
        </w:tc>
        <w:tc>
          <w:tcPr>
            <w:tcW w:w="1440" w:type="dxa"/>
            <w:tcBorders>
              <w:top w:val="nil"/>
            </w:tcBorders>
          </w:tcPr>
          <w:p w:rsidR="00860967" w:rsidRPr="00B033FB" w:rsidRDefault="00860967" w:rsidP="00461EF6">
            <w:pPr>
              <w:rPr>
                <w:bCs/>
              </w:rPr>
            </w:pPr>
          </w:p>
        </w:tc>
        <w:tc>
          <w:tcPr>
            <w:tcW w:w="1440" w:type="dxa"/>
            <w:tcBorders>
              <w:top w:val="nil"/>
            </w:tcBorders>
          </w:tcPr>
          <w:p w:rsidR="00860967" w:rsidRPr="00B033FB" w:rsidRDefault="00860967" w:rsidP="00461EF6">
            <w:pPr>
              <w:rPr>
                <w:bCs/>
              </w:rPr>
            </w:pPr>
          </w:p>
        </w:tc>
        <w:tc>
          <w:tcPr>
            <w:tcW w:w="1440" w:type="dxa"/>
            <w:tcBorders>
              <w:top w:val="nil"/>
            </w:tcBorders>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ind w:left="252" w:hanging="252"/>
              <w:jc w:val="center"/>
              <w:rPr>
                <w:bCs/>
              </w:rPr>
            </w:pPr>
            <w:r>
              <w:rPr>
                <w:bCs/>
              </w:rPr>
              <w:t>2</w:t>
            </w:r>
          </w:p>
        </w:tc>
        <w:tc>
          <w:tcPr>
            <w:tcW w:w="3112" w:type="dxa"/>
          </w:tcPr>
          <w:p w:rsidR="00860967" w:rsidRPr="00B033FB" w:rsidRDefault="00860967" w:rsidP="00461EF6">
            <w:pPr>
              <w:ind w:left="252" w:hanging="252"/>
              <w:jc w:val="left"/>
              <w:rPr>
                <w:bCs/>
              </w:rPr>
            </w:pPr>
            <w:r w:rsidRPr="00B033FB">
              <w:rPr>
                <w:bCs/>
              </w:rPr>
              <w:t>Kartu Rencana Studi (KRS)</w:t>
            </w:r>
          </w:p>
        </w:tc>
        <w:tc>
          <w:tcPr>
            <w:tcW w:w="1388" w:type="dxa"/>
            <w:vAlign w:val="center"/>
          </w:tcPr>
          <w:p w:rsidR="00860967" w:rsidRPr="00B033FB" w:rsidRDefault="00860967" w:rsidP="00461EF6">
            <w:pPr>
              <w:jc w:val="center"/>
              <w:rPr>
                <w:bCs/>
              </w:rPr>
            </w:pPr>
          </w:p>
        </w:tc>
        <w:tc>
          <w:tcPr>
            <w:tcW w:w="1440" w:type="dxa"/>
            <w:vAlign w:val="center"/>
          </w:tcPr>
          <w:p w:rsidR="00860967" w:rsidRPr="00B033FB" w:rsidRDefault="00860967" w:rsidP="00461EF6">
            <w:pPr>
              <w:jc w:val="center"/>
              <w:rPr>
                <w:bCs/>
              </w:rPr>
            </w:pPr>
          </w:p>
        </w:tc>
        <w:tc>
          <w:tcPr>
            <w:tcW w:w="1440" w:type="dxa"/>
            <w:vAlign w:val="center"/>
          </w:tcPr>
          <w:p w:rsidR="00860967" w:rsidRPr="00B033FB" w:rsidRDefault="00860967" w:rsidP="00461EF6">
            <w:pPr>
              <w:jc w:val="center"/>
              <w:rPr>
                <w:bCs/>
              </w:rPr>
            </w:pPr>
          </w:p>
        </w:tc>
        <w:tc>
          <w:tcPr>
            <w:tcW w:w="1440" w:type="dxa"/>
            <w:vAlign w:val="center"/>
          </w:tcPr>
          <w:p w:rsidR="00860967" w:rsidRPr="00B033FB" w:rsidRDefault="00860967" w:rsidP="00461EF6">
            <w:pPr>
              <w:jc w:val="center"/>
              <w:rPr>
                <w:bCs/>
              </w:rPr>
            </w:pPr>
          </w:p>
        </w:tc>
      </w:tr>
      <w:tr w:rsidR="00860967" w:rsidRPr="00B033FB" w:rsidTr="00461EF6">
        <w:tc>
          <w:tcPr>
            <w:tcW w:w="772" w:type="dxa"/>
          </w:tcPr>
          <w:p w:rsidR="00860967" w:rsidRPr="00B033FB" w:rsidRDefault="00860967" w:rsidP="00461EF6">
            <w:pPr>
              <w:jc w:val="center"/>
              <w:rPr>
                <w:bCs/>
              </w:rPr>
            </w:pPr>
            <w:r>
              <w:rPr>
                <w:bCs/>
              </w:rPr>
              <w:t>3</w:t>
            </w:r>
          </w:p>
        </w:tc>
        <w:tc>
          <w:tcPr>
            <w:tcW w:w="3112" w:type="dxa"/>
          </w:tcPr>
          <w:p w:rsidR="00860967" w:rsidRPr="00B033FB" w:rsidRDefault="00860967" w:rsidP="00461EF6">
            <w:pPr>
              <w:rPr>
                <w:bCs/>
              </w:rPr>
            </w:pPr>
            <w:r w:rsidRPr="00B033FB">
              <w:rPr>
                <w:bCs/>
              </w:rPr>
              <w:t>Jadwal mata kuliah</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4</w:t>
            </w:r>
          </w:p>
        </w:tc>
        <w:tc>
          <w:tcPr>
            <w:tcW w:w="3112" w:type="dxa"/>
          </w:tcPr>
          <w:p w:rsidR="00860967" w:rsidRPr="00B033FB" w:rsidRDefault="00860967" w:rsidP="00461EF6">
            <w:pPr>
              <w:rPr>
                <w:bCs/>
              </w:rPr>
            </w:pPr>
            <w:r w:rsidRPr="00B033FB">
              <w:rPr>
                <w:bCs/>
              </w:rPr>
              <w:t>Nilai mata kuliah</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5</w:t>
            </w:r>
          </w:p>
        </w:tc>
        <w:tc>
          <w:tcPr>
            <w:tcW w:w="3112" w:type="dxa"/>
          </w:tcPr>
          <w:p w:rsidR="00860967" w:rsidRPr="00B033FB" w:rsidRDefault="00860967" w:rsidP="00461EF6">
            <w:pPr>
              <w:rPr>
                <w:bCs/>
              </w:rPr>
            </w:pPr>
            <w:r w:rsidRPr="00B033FB">
              <w:rPr>
                <w:bCs/>
              </w:rPr>
              <w:t>Transkrip akademik</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6</w:t>
            </w:r>
          </w:p>
        </w:tc>
        <w:tc>
          <w:tcPr>
            <w:tcW w:w="3112" w:type="dxa"/>
          </w:tcPr>
          <w:p w:rsidR="00860967" w:rsidRPr="00B033FB" w:rsidRDefault="00860967" w:rsidP="00461EF6">
            <w:pPr>
              <w:rPr>
                <w:bCs/>
              </w:rPr>
            </w:pPr>
            <w:r w:rsidRPr="00B033FB">
              <w:rPr>
                <w:bCs/>
              </w:rPr>
              <w:t>Lulusan</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7</w:t>
            </w:r>
          </w:p>
        </w:tc>
        <w:tc>
          <w:tcPr>
            <w:tcW w:w="3112" w:type="dxa"/>
          </w:tcPr>
          <w:p w:rsidR="00860967" w:rsidRPr="00B033FB" w:rsidRDefault="00860967" w:rsidP="00461EF6">
            <w:pPr>
              <w:rPr>
                <w:bCs/>
              </w:rPr>
            </w:pPr>
            <w:r w:rsidRPr="00B033FB">
              <w:rPr>
                <w:bCs/>
              </w:rPr>
              <w:t>Dosen</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8</w:t>
            </w:r>
          </w:p>
        </w:tc>
        <w:tc>
          <w:tcPr>
            <w:tcW w:w="3112" w:type="dxa"/>
          </w:tcPr>
          <w:p w:rsidR="00860967" w:rsidRPr="00B033FB" w:rsidRDefault="00860967" w:rsidP="00461EF6">
            <w:pPr>
              <w:rPr>
                <w:bCs/>
              </w:rPr>
            </w:pPr>
            <w:r w:rsidRPr="00B033FB">
              <w:rPr>
                <w:bCs/>
              </w:rPr>
              <w:t>Pegawai</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9</w:t>
            </w:r>
          </w:p>
        </w:tc>
        <w:tc>
          <w:tcPr>
            <w:tcW w:w="3112" w:type="dxa"/>
          </w:tcPr>
          <w:p w:rsidR="00860967" w:rsidRPr="00B033FB" w:rsidRDefault="00860967" w:rsidP="00461EF6">
            <w:pPr>
              <w:rPr>
                <w:bCs/>
              </w:rPr>
            </w:pPr>
            <w:r w:rsidRPr="00B033FB">
              <w:rPr>
                <w:bCs/>
              </w:rPr>
              <w:t>Keuangan</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461EF6">
        <w:tc>
          <w:tcPr>
            <w:tcW w:w="772" w:type="dxa"/>
          </w:tcPr>
          <w:p w:rsidR="00860967" w:rsidRPr="00B033FB" w:rsidRDefault="00860967" w:rsidP="00461EF6">
            <w:pPr>
              <w:jc w:val="center"/>
              <w:rPr>
                <w:bCs/>
              </w:rPr>
            </w:pPr>
            <w:r>
              <w:rPr>
                <w:bCs/>
              </w:rPr>
              <w:t>10</w:t>
            </w:r>
          </w:p>
        </w:tc>
        <w:tc>
          <w:tcPr>
            <w:tcW w:w="3112" w:type="dxa"/>
          </w:tcPr>
          <w:p w:rsidR="00860967" w:rsidRPr="00B033FB" w:rsidRDefault="00860967" w:rsidP="00461EF6">
            <w:pPr>
              <w:rPr>
                <w:bCs/>
              </w:rPr>
            </w:pPr>
            <w:r w:rsidRPr="00B033FB">
              <w:rPr>
                <w:bCs/>
              </w:rPr>
              <w:t>Inventaris</w:t>
            </w:r>
          </w:p>
        </w:tc>
        <w:tc>
          <w:tcPr>
            <w:tcW w:w="1388"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c>
          <w:tcPr>
            <w:tcW w:w="1440" w:type="dxa"/>
          </w:tcPr>
          <w:p w:rsidR="00860967" w:rsidRPr="00B033FB" w:rsidRDefault="00860967" w:rsidP="00461EF6">
            <w:pPr>
              <w:rPr>
                <w:bCs/>
              </w:rPr>
            </w:pPr>
          </w:p>
        </w:tc>
      </w:tr>
      <w:tr w:rsidR="00860967" w:rsidRPr="00B033FB" w:rsidTr="003079CC">
        <w:tc>
          <w:tcPr>
            <w:tcW w:w="772" w:type="dxa"/>
            <w:tcBorders>
              <w:bottom w:val="double" w:sz="4" w:space="0" w:color="auto"/>
            </w:tcBorders>
          </w:tcPr>
          <w:p w:rsidR="00860967" w:rsidRPr="00B033FB" w:rsidRDefault="00860967" w:rsidP="00461EF6">
            <w:pPr>
              <w:jc w:val="center"/>
              <w:rPr>
                <w:bCs/>
              </w:rPr>
            </w:pPr>
            <w:r>
              <w:rPr>
                <w:bCs/>
              </w:rPr>
              <w:t>11</w:t>
            </w:r>
          </w:p>
        </w:tc>
        <w:tc>
          <w:tcPr>
            <w:tcW w:w="3112" w:type="dxa"/>
            <w:tcBorders>
              <w:bottom w:val="double" w:sz="4" w:space="0" w:color="auto"/>
            </w:tcBorders>
          </w:tcPr>
          <w:p w:rsidR="00860967" w:rsidRPr="00B033FB" w:rsidRDefault="00860967" w:rsidP="00461EF6">
            <w:pPr>
              <w:rPr>
                <w:bCs/>
              </w:rPr>
            </w:pPr>
            <w:r w:rsidRPr="00B033FB">
              <w:rPr>
                <w:bCs/>
              </w:rPr>
              <w:t>Perpustakaan</w:t>
            </w:r>
          </w:p>
        </w:tc>
        <w:tc>
          <w:tcPr>
            <w:tcW w:w="1388" w:type="dxa"/>
            <w:tcBorders>
              <w:bottom w:val="double" w:sz="4" w:space="0" w:color="auto"/>
            </w:tcBorders>
          </w:tcPr>
          <w:p w:rsidR="00860967" w:rsidRPr="00B033FB" w:rsidRDefault="00860967" w:rsidP="00461EF6">
            <w:pPr>
              <w:rPr>
                <w:bCs/>
              </w:rPr>
            </w:pPr>
          </w:p>
        </w:tc>
        <w:tc>
          <w:tcPr>
            <w:tcW w:w="1440" w:type="dxa"/>
            <w:tcBorders>
              <w:bottom w:val="double" w:sz="4" w:space="0" w:color="auto"/>
            </w:tcBorders>
          </w:tcPr>
          <w:p w:rsidR="00860967" w:rsidRPr="00B033FB" w:rsidRDefault="00860967" w:rsidP="00461EF6">
            <w:pPr>
              <w:rPr>
                <w:bCs/>
              </w:rPr>
            </w:pPr>
          </w:p>
        </w:tc>
        <w:tc>
          <w:tcPr>
            <w:tcW w:w="1440" w:type="dxa"/>
            <w:tcBorders>
              <w:bottom w:val="double" w:sz="4" w:space="0" w:color="auto"/>
            </w:tcBorders>
          </w:tcPr>
          <w:p w:rsidR="00860967" w:rsidRPr="00B033FB" w:rsidRDefault="00860967" w:rsidP="00461EF6">
            <w:pPr>
              <w:rPr>
                <w:bCs/>
              </w:rPr>
            </w:pPr>
          </w:p>
        </w:tc>
        <w:tc>
          <w:tcPr>
            <w:tcW w:w="1440" w:type="dxa"/>
            <w:tcBorders>
              <w:bottom w:val="double" w:sz="4" w:space="0" w:color="auto"/>
            </w:tcBorders>
          </w:tcPr>
          <w:p w:rsidR="00860967" w:rsidRPr="00B033FB" w:rsidRDefault="00860967" w:rsidP="00461EF6">
            <w:pPr>
              <w:rPr>
                <w:bCs/>
              </w:rPr>
            </w:pPr>
          </w:p>
        </w:tc>
      </w:tr>
      <w:tr w:rsidR="003079CC" w:rsidRPr="00B033FB" w:rsidTr="003079CC">
        <w:tc>
          <w:tcPr>
            <w:tcW w:w="3884" w:type="dxa"/>
            <w:gridSpan w:val="2"/>
            <w:tcBorders>
              <w:top w:val="double" w:sz="4" w:space="0" w:color="auto"/>
            </w:tcBorders>
          </w:tcPr>
          <w:p w:rsidR="002A0163" w:rsidRDefault="0061116D">
            <w:pPr>
              <w:jc w:val="center"/>
              <w:rPr>
                <w:b/>
                <w:bCs/>
                <w:lang w:val="id-ID"/>
              </w:rPr>
            </w:pPr>
            <w:r w:rsidRPr="0061116D">
              <w:rPr>
                <w:b/>
                <w:bCs/>
                <w:lang w:val="id-ID"/>
              </w:rPr>
              <w:t>Total</w:t>
            </w:r>
          </w:p>
        </w:tc>
        <w:tc>
          <w:tcPr>
            <w:tcW w:w="1388" w:type="dxa"/>
            <w:tcBorders>
              <w:top w:val="double" w:sz="4" w:space="0" w:color="auto"/>
            </w:tcBorders>
          </w:tcPr>
          <w:p w:rsidR="003079CC" w:rsidRPr="00B033FB" w:rsidRDefault="003079CC" w:rsidP="00461EF6">
            <w:pPr>
              <w:rPr>
                <w:bCs/>
              </w:rPr>
            </w:pPr>
          </w:p>
        </w:tc>
        <w:tc>
          <w:tcPr>
            <w:tcW w:w="1440" w:type="dxa"/>
            <w:tcBorders>
              <w:top w:val="double" w:sz="4" w:space="0" w:color="auto"/>
            </w:tcBorders>
          </w:tcPr>
          <w:p w:rsidR="003079CC" w:rsidRPr="00B033FB" w:rsidRDefault="003079CC" w:rsidP="00461EF6">
            <w:pPr>
              <w:rPr>
                <w:bCs/>
              </w:rPr>
            </w:pPr>
          </w:p>
        </w:tc>
        <w:tc>
          <w:tcPr>
            <w:tcW w:w="1440" w:type="dxa"/>
            <w:tcBorders>
              <w:top w:val="double" w:sz="4" w:space="0" w:color="auto"/>
            </w:tcBorders>
          </w:tcPr>
          <w:p w:rsidR="003079CC" w:rsidRPr="00B033FB" w:rsidRDefault="003079CC" w:rsidP="00461EF6">
            <w:pPr>
              <w:rPr>
                <w:bCs/>
              </w:rPr>
            </w:pPr>
          </w:p>
        </w:tc>
        <w:tc>
          <w:tcPr>
            <w:tcW w:w="1440" w:type="dxa"/>
            <w:tcBorders>
              <w:top w:val="double" w:sz="4" w:space="0" w:color="auto"/>
            </w:tcBorders>
          </w:tcPr>
          <w:p w:rsidR="003079CC" w:rsidRPr="00B033FB" w:rsidRDefault="003079CC" w:rsidP="00461EF6">
            <w:pPr>
              <w:rPr>
                <w:bCs/>
              </w:rPr>
            </w:pPr>
          </w:p>
        </w:tc>
      </w:tr>
    </w:tbl>
    <w:p w:rsidR="00567728" w:rsidRDefault="008D2268" w:rsidP="00567728">
      <w:pPr>
        <w:ind w:left="1800" w:hanging="1800"/>
        <w:jc w:val="left"/>
        <w:rPr>
          <w:b/>
          <w:sz w:val="24"/>
          <w:lang w:val="sv-SE"/>
        </w:rPr>
      </w:pPr>
      <w:r>
        <w:rPr>
          <w:rFonts w:cs="Arial"/>
          <w:b/>
          <w:caps/>
          <w:color w:val="000000"/>
          <w:sz w:val="28"/>
          <w:szCs w:val="24"/>
          <w:lang w:val="id-ID"/>
        </w:rPr>
        <w:br w:type="page"/>
      </w:r>
      <w:r w:rsidR="00860967" w:rsidRPr="00504C65">
        <w:rPr>
          <w:rFonts w:cs="Arial"/>
          <w:b/>
          <w:caps/>
          <w:color w:val="000000"/>
          <w:sz w:val="28"/>
          <w:szCs w:val="24"/>
          <w:lang w:val="sv-SE"/>
        </w:rPr>
        <w:lastRenderedPageBreak/>
        <w:t>Standar 7</w:t>
      </w:r>
      <w:r w:rsidR="0038085D">
        <w:rPr>
          <w:rFonts w:cs="Arial"/>
          <w:b/>
          <w:caps/>
          <w:color w:val="000000"/>
          <w:sz w:val="28"/>
          <w:szCs w:val="24"/>
          <w:lang w:val="id-ID"/>
        </w:rPr>
        <w:t xml:space="preserve"> </w:t>
      </w:r>
      <w:r w:rsidR="005C4EED">
        <w:rPr>
          <w:rFonts w:cs="Arial"/>
          <w:b/>
          <w:caps/>
          <w:color w:val="000000"/>
          <w:sz w:val="28"/>
          <w:szCs w:val="24"/>
        </w:rPr>
        <w:t xml:space="preserve"> </w:t>
      </w:r>
      <w:r w:rsidR="00860967" w:rsidRPr="00504C65">
        <w:rPr>
          <w:rFonts w:cs="Arial"/>
          <w:b/>
          <w:caps/>
          <w:color w:val="000000"/>
          <w:sz w:val="28"/>
          <w:szCs w:val="24"/>
          <w:lang w:val="sv-SE"/>
        </w:rPr>
        <w:t>Penelitian, PELAYANAN/Pengabdian Kepad</w:t>
      </w:r>
      <w:r w:rsidR="005C4EED">
        <w:rPr>
          <w:rFonts w:cs="Arial"/>
          <w:b/>
          <w:caps/>
          <w:color w:val="000000"/>
          <w:sz w:val="28"/>
          <w:szCs w:val="24"/>
          <w:lang w:val="sv-SE"/>
        </w:rPr>
        <w:t>A MASYARAKAT, DAN KERJASAMA</w:t>
      </w:r>
    </w:p>
    <w:p w:rsidR="00860967" w:rsidRDefault="00860967" w:rsidP="00860967">
      <w:pPr>
        <w:rPr>
          <w:lang w:val="id-ID"/>
        </w:rPr>
      </w:pPr>
    </w:p>
    <w:p w:rsidR="00860967" w:rsidRPr="00BC78D3" w:rsidRDefault="00860967" w:rsidP="00860967">
      <w:pPr>
        <w:rPr>
          <w:lang w:val="id-ID"/>
        </w:rPr>
      </w:pPr>
      <w:r>
        <w:rPr>
          <w:lang w:val="sv-SE"/>
        </w:rPr>
        <w:t xml:space="preserve">7.1   </w:t>
      </w:r>
      <w:r w:rsidR="0011083B">
        <w:rPr>
          <w:lang w:val="id-ID"/>
        </w:rPr>
        <w:t xml:space="preserve">Karya </w:t>
      </w:r>
      <w:r w:rsidR="00F61B7F">
        <w:rPr>
          <w:lang w:val="id-ID"/>
        </w:rPr>
        <w:t>ilmiah</w:t>
      </w:r>
      <w:r w:rsidR="0038085D">
        <w:rPr>
          <w:lang w:val="sv-SE"/>
        </w:rPr>
        <w:t xml:space="preserve"> </w:t>
      </w:r>
      <w:r>
        <w:rPr>
          <w:lang w:val="sv-SE"/>
        </w:rPr>
        <w:t xml:space="preserve">Dosen Tetap yang Bidang Keahliannya </w:t>
      </w:r>
      <w:r>
        <w:rPr>
          <w:lang w:val="id-ID"/>
        </w:rPr>
        <w:t>Akuntansi</w:t>
      </w:r>
    </w:p>
    <w:p w:rsidR="00860967" w:rsidRPr="00B530B7" w:rsidRDefault="00860967" w:rsidP="00860967">
      <w:pPr>
        <w:rPr>
          <w:lang w:val="sv-SE"/>
        </w:rPr>
      </w:pPr>
    </w:p>
    <w:p w:rsidR="00860967" w:rsidRPr="0056463B" w:rsidRDefault="00860967" w:rsidP="007E7A48">
      <w:pPr>
        <w:ind w:left="708" w:hanging="671"/>
        <w:rPr>
          <w:lang w:val="sv-SE"/>
        </w:rPr>
      </w:pPr>
      <w:r w:rsidRPr="0056463B">
        <w:rPr>
          <w:lang w:val="sv-SE"/>
        </w:rPr>
        <w:t xml:space="preserve">7.1.1 </w:t>
      </w:r>
      <w:r w:rsidR="008D2268">
        <w:rPr>
          <w:lang w:val="id-ID"/>
        </w:rPr>
        <w:tab/>
      </w:r>
      <w:r w:rsidRPr="0056463B">
        <w:rPr>
          <w:lang w:val="sv-SE"/>
        </w:rPr>
        <w:t xml:space="preserve">Tuliskan jumlah judul </w:t>
      </w:r>
      <w:r w:rsidR="0038085D">
        <w:rPr>
          <w:lang w:val="id-ID"/>
        </w:rPr>
        <w:t xml:space="preserve">karya </w:t>
      </w:r>
      <w:r w:rsidR="00F61B7F">
        <w:rPr>
          <w:lang w:val="id-ID"/>
        </w:rPr>
        <w:t>ilmiah</w:t>
      </w:r>
      <w:r w:rsidRPr="0056463B">
        <w:rPr>
          <w:lang w:val="sv-SE"/>
        </w:rPr>
        <w:t xml:space="preserve">* yang sesuai </w:t>
      </w:r>
      <w:r>
        <w:rPr>
          <w:lang w:val="id-ID"/>
        </w:rPr>
        <w:t xml:space="preserve">dengan </w:t>
      </w:r>
      <w:r w:rsidR="00B627DF">
        <w:rPr>
          <w:lang w:val="id-ID"/>
        </w:rPr>
        <w:t xml:space="preserve">bidang </w:t>
      </w:r>
      <w:r>
        <w:rPr>
          <w:lang w:val="id-ID"/>
        </w:rPr>
        <w:t>Akuntansi</w:t>
      </w:r>
      <w:r w:rsidRPr="0056463B">
        <w:rPr>
          <w:lang w:val="sv-SE"/>
        </w:rPr>
        <w:t xml:space="preserve">, yang dilakukan oleh dosen tetap yang bidang keahliannya </w:t>
      </w:r>
      <w:r>
        <w:rPr>
          <w:lang w:val="id-ID"/>
        </w:rPr>
        <w:t xml:space="preserve">Akuntansi </w:t>
      </w:r>
      <w:r w:rsidRPr="0056463B">
        <w:rPr>
          <w:lang w:val="sv-SE"/>
        </w:rPr>
        <w:t>selama tiga tahun terakhir dengan mengikuti format tabel berikut:</w:t>
      </w:r>
    </w:p>
    <w:p w:rsidR="00860967" w:rsidRPr="0056463B" w:rsidRDefault="00860967" w:rsidP="00860967">
      <w:pPr>
        <w:ind w:left="540" w:hanging="360"/>
        <w:rPr>
          <w:lang w:val="sv-SE"/>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32"/>
        <w:gridCol w:w="1918"/>
        <w:gridCol w:w="1772"/>
        <w:gridCol w:w="1834"/>
      </w:tblGrid>
      <w:tr w:rsidR="00860967" w:rsidRPr="00B033FB" w:rsidTr="008B60F3">
        <w:trPr>
          <w:cantSplit/>
        </w:trPr>
        <w:tc>
          <w:tcPr>
            <w:tcW w:w="3832" w:type="dxa"/>
            <w:tcBorders>
              <w:bottom w:val="double" w:sz="4" w:space="0" w:color="auto"/>
            </w:tcBorders>
            <w:shd w:val="clear" w:color="auto" w:fill="auto"/>
            <w:vAlign w:val="center"/>
          </w:tcPr>
          <w:p w:rsidR="00860967" w:rsidRPr="00B033FB" w:rsidRDefault="00860967" w:rsidP="00461EF6">
            <w:pPr>
              <w:jc w:val="center"/>
              <w:rPr>
                <w:b/>
                <w:bCs/>
                <w:sz w:val="18"/>
              </w:rPr>
            </w:pPr>
            <w:r>
              <w:rPr>
                <w:b/>
                <w:bCs/>
                <w:sz w:val="18"/>
              </w:rPr>
              <w:t>Sumber Pembiayaan</w:t>
            </w:r>
          </w:p>
        </w:tc>
        <w:tc>
          <w:tcPr>
            <w:tcW w:w="1918" w:type="dxa"/>
            <w:tcBorders>
              <w:bottom w:val="double" w:sz="4" w:space="0" w:color="auto"/>
            </w:tcBorders>
            <w:shd w:val="clear" w:color="auto" w:fill="auto"/>
            <w:vAlign w:val="center"/>
          </w:tcPr>
          <w:p w:rsidR="00860967" w:rsidRPr="00B033FB" w:rsidRDefault="00860967" w:rsidP="00461EF6">
            <w:pPr>
              <w:jc w:val="center"/>
              <w:rPr>
                <w:b/>
                <w:bCs/>
                <w:sz w:val="18"/>
              </w:rPr>
            </w:pPr>
            <w:r w:rsidRPr="00B033FB">
              <w:rPr>
                <w:b/>
                <w:bCs/>
                <w:sz w:val="18"/>
              </w:rPr>
              <w:t>TS-2</w:t>
            </w:r>
          </w:p>
        </w:tc>
        <w:tc>
          <w:tcPr>
            <w:tcW w:w="1772" w:type="dxa"/>
            <w:tcBorders>
              <w:bottom w:val="double" w:sz="4" w:space="0" w:color="auto"/>
            </w:tcBorders>
            <w:shd w:val="clear" w:color="auto" w:fill="auto"/>
            <w:vAlign w:val="center"/>
          </w:tcPr>
          <w:p w:rsidR="00860967" w:rsidRPr="00B033FB" w:rsidRDefault="00860967" w:rsidP="00461EF6">
            <w:pPr>
              <w:jc w:val="center"/>
              <w:rPr>
                <w:b/>
                <w:bCs/>
                <w:sz w:val="18"/>
              </w:rPr>
            </w:pPr>
            <w:r w:rsidRPr="00B033FB">
              <w:rPr>
                <w:b/>
                <w:bCs/>
                <w:sz w:val="18"/>
              </w:rPr>
              <w:t>TS-1</w:t>
            </w:r>
          </w:p>
        </w:tc>
        <w:tc>
          <w:tcPr>
            <w:tcW w:w="1834" w:type="dxa"/>
            <w:tcBorders>
              <w:bottom w:val="double" w:sz="4" w:space="0" w:color="auto"/>
            </w:tcBorders>
            <w:shd w:val="clear" w:color="auto" w:fill="auto"/>
            <w:vAlign w:val="center"/>
          </w:tcPr>
          <w:p w:rsidR="00860967" w:rsidRPr="00B033FB" w:rsidRDefault="00860967" w:rsidP="00461EF6">
            <w:pPr>
              <w:jc w:val="center"/>
              <w:rPr>
                <w:b/>
                <w:bCs/>
                <w:sz w:val="18"/>
              </w:rPr>
            </w:pPr>
            <w:r w:rsidRPr="00B033FB">
              <w:rPr>
                <w:b/>
                <w:bCs/>
                <w:sz w:val="18"/>
              </w:rPr>
              <w:t>TS</w:t>
            </w:r>
          </w:p>
        </w:tc>
      </w:tr>
      <w:tr w:rsidR="00860967" w:rsidRPr="00B033FB" w:rsidTr="008B60F3">
        <w:tc>
          <w:tcPr>
            <w:tcW w:w="3832" w:type="dxa"/>
            <w:tcBorders>
              <w:top w:val="double" w:sz="4" w:space="0" w:color="auto"/>
            </w:tcBorders>
            <w:vAlign w:val="center"/>
          </w:tcPr>
          <w:p w:rsidR="00860967" w:rsidRPr="00B033FB" w:rsidRDefault="00860967" w:rsidP="00461EF6">
            <w:pPr>
              <w:jc w:val="center"/>
              <w:rPr>
                <w:b/>
                <w:bCs/>
                <w:sz w:val="18"/>
              </w:rPr>
            </w:pPr>
            <w:r w:rsidRPr="00B033FB">
              <w:rPr>
                <w:b/>
                <w:bCs/>
                <w:sz w:val="18"/>
              </w:rPr>
              <w:t>(1)</w:t>
            </w:r>
          </w:p>
        </w:tc>
        <w:tc>
          <w:tcPr>
            <w:tcW w:w="1918" w:type="dxa"/>
            <w:tcBorders>
              <w:top w:val="double" w:sz="4" w:space="0" w:color="auto"/>
            </w:tcBorders>
            <w:vAlign w:val="center"/>
          </w:tcPr>
          <w:p w:rsidR="00860967" w:rsidRPr="00B033FB" w:rsidRDefault="00860967" w:rsidP="00461EF6">
            <w:pPr>
              <w:jc w:val="center"/>
              <w:rPr>
                <w:b/>
                <w:bCs/>
                <w:sz w:val="18"/>
              </w:rPr>
            </w:pPr>
            <w:r w:rsidRPr="00B033FB">
              <w:rPr>
                <w:b/>
                <w:bCs/>
                <w:sz w:val="18"/>
              </w:rPr>
              <w:t>(2)</w:t>
            </w:r>
          </w:p>
        </w:tc>
        <w:tc>
          <w:tcPr>
            <w:tcW w:w="1772" w:type="dxa"/>
            <w:tcBorders>
              <w:top w:val="double" w:sz="4" w:space="0" w:color="auto"/>
            </w:tcBorders>
            <w:vAlign w:val="center"/>
          </w:tcPr>
          <w:p w:rsidR="00860967" w:rsidRPr="00B033FB" w:rsidRDefault="00860967" w:rsidP="00461EF6">
            <w:pPr>
              <w:jc w:val="center"/>
              <w:rPr>
                <w:b/>
                <w:bCs/>
                <w:sz w:val="18"/>
              </w:rPr>
            </w:pPr>
            <w:r w:rsidRPr="00B033FB">
              <w:rPr>
                <w:b/>
                <w:bCs/>
                <w:sz w:val="18"/>
              </w:rPr>
              <w:t>(3)</w:t>
            </w:r>
          </w:p>
        </w:tc>
        <w:tc>
          <w:tcPr>
            <w:tcW w:w="1834" w:type="dxa"/>
            <w:tcBorders>
              <w:top w:val="double" w:sz="4" w:space="0" w:color="auto"/>
            </w:tcBorders>
            <w:vAlign w:val="center"/>
          </w:tcPr>
          <w:p w:rsidR="00860967" w:rsidRPr="00B033FB" w:rsidRDefault="00860967" w:rsidP="00461EF6">
            <w:pPr>
              <w:jc w:val="center"/>
              <w:rPr>
                <w:b/>
                <w:bCs/>
                <w:sz w:val="18"/>
              </w:rPr>
            </w:pPr>
            <w:r w:rsidRPr="00B033FB">
              <w:rPr>
                <w:b/>
                <w:bCs/>
                <w:sz w:val="18"/>
              </w:rPr>
              <w:t>(4)</w:t>
            </w:r>
          </w:p>
        </w:tc>
      </w:tr>
      <w:tr w:rsidR="00860967" w:rsidRPr="00B033FB" w:rsidTr="008B60F3">
        <w:tc>
          <w:tcPr>
            <w:tcW w:w="3832" w:type="dxa"/>
          </w:tcPr>
          <w:p w:rsidR="00860967" w:rsidRPr="00B033FB" w:rsidRDefault="00860967" w:rsidP="0038085D">
            <w:pPr>
              <w:jc w:val="left"/>
            </w:pPr>
            <w:r w:rsidRPr="00B033FB">
              <w:t xml:space="preserve">Pembiayaan sendiri </w:t>
            </w:r>
          </w:p>
        </w:tc>
        <w:tc>
          <w:tcPr>
            <w:tcW w:w="1918" w:type="dxa"/>
          </w:tcPr>
          <w:p w:rsidR="00860967" w:rsidRPr="00B033FB" w:rsidRDefault="00860967" w:rsidP="00461EF6"/>
        </w:tc>
        <w:tc>
          <w:tcPr>
            <w:tcW w:w="1772" w:type="dxa"/>
          </w:tcPr>
          <w:p w:rsidR="00860967" w:rsidRPr="00B033FB" w:rsidRDefault="00860967" w:rsidP="00461EF6"/>
        </w:tc>
        <w:tc>
          <w:tcPr>
            <w:tcW w:w="1834" w:type="dxa"/>
          </w:tcPr>
          <w:p w:rsidR="00860967" w:rsidRPr="00B033FB" w:rsidRDefault="00860967" w:rsidP="00461EF6"/>
        </w:tc>
      </w:tr>
      <w:tr w:rsidR="00860967" w:rsidRPr="00B033FB" w:rsidTr="008B60F3">
        <w:tc>
          <w:tcPr>
            <w:tcW w:w="3832" w:type="dxa"/>
          </w:tcPr>
          <w:p w:rsidR="00860967" w:rsidRPr="00B033FB" w:rsidRDefault="00860967" w:rsidP="00461EF6">
            <w:pPr>
              <w:jc w:val="left"/>
            </w:pPr>
            <w:r w:rsidRPr="00B033FB">
              <w:t>PT yang bersangkutan</w:t>
            </w:r>
          </w:p>
        </w:tc>
        <w:tc>
          <w:tcPr>
            <w:tcW w:w="1918" w:type="dxa"/>
          </w:tcPr>
          <w:p w:rsidR="00860967" w:rsidRPr="00B033FB" w:rsidRDefault="00860967" w:rsidP="00461EF6"/>
        </w:tc>
        <w:tc>
          <w:tcPr>
            <w:tcW w:w="1772" w:type="dxa"/>
          </w:tcPr>
          <w:p w:rsidR="00860967" w:rsidRPr="00B033FB" w:rsidRDefault="00860967" w:rsidP="00461EF6"/>
        </w:tc>
        <w:tc>
          <w:tcPr>
            <w:tcW w:w="1834" w:type="dxa"/>
          </w:tcPr>
          <w:p w:rsidR="00860967" w:rsidRPr="00B033FB" w:rsidRDefault="00860967" w:rsidP="00461EF6"/>
        </w:tc>
      </w:tr>
      <w:tr w:rsidR="00860967" w:rsidRPr="00B033FB" w:rsidTr="008B60F3">
        <w:tc>
          <w:tcPr>
            <w:tcW w:w="3832" w:type="dxa"/>
          </w:tcPr>
          <w:p w:rsidR="00860967" w:rsidRPr="00E81BD6" w:rsidRDefault="00E81BD6" w:rsidP="00461EF6">
            <w:pPr>
              <w:jc w:val="left"/>
              <w:rPr>
                <w:lang w:val="id-ID"/>
              </w:rPr>
            </w:pPr>
            <w:r>
              <w:rPr>
                <w:lang w:val="id-ID"/>
              </w:rPr>
              <w:t>Kemdikbud</w:t>
            </w:r>
          </w:p>
        </w:tc>
        <w:tc>
          <w:tcPr>
            <w:tcW w:w="1918" w:type="dxa"/>
          </w:tcPr>
          <w:p w:rsidR="00860967" w:rsidRPr="00B033FB" w:rsidRDefault="00860967" w:rsidP="00461EF6"/>
        </w:tc>
        <w:tc>
          <w:tcPr>
            <w:tcW w:w="1772" w:type="dxa"/>
          </w:tcPr>
          <w:p w:rsidR="00860967" w:rsidRPr="00B033FB" w:rsidRDefault="00860967" w:rsidP="00461EF6"/>
        </w:tc>
        <w:tc>
          <w:tcPr>
            <w:tcW w:w="1834" w:type="dxa"/>
          </w:tcPr>
          <w:p w:rsidR="00860967" w:rsidRPr="00B033FB" w:rsidRDefault="00860967" w:rsidP="00461EF6"/>
        </w:tc>
      </w:tr>
      <w:tr w:rsidR="00860967" w:rsidRPr="00B033FB" w:rsidTr="008B60F3">
        <w:tc>
          <w:tcPr>
            <w:tcW w:w="3832" w:type="dxa"/>
          </w:tcPr>
          <w:p w:rsidR="00860967" w:rsidRPr="00E81BD6" w:rsidRDefault="00860967" w:rsidP="00461EF6">
            <w:pPr>
              <w:jc w:val="left"/>
              <w:rPr>
                <w:lang w:val="id-ID"/>
              </w:rPr>
            </w:pPr>
            <w:r w:rsidRPr="00B033FB">
              <w:t xml:space="preserve">Institusi dalam negeri di luar </w:t>
            </w:r>
            <w:r w:rsidR="00E81BD6">
              <w:rPr>
                <w:lang w:val="id-ID"/>
              </w:rPr>
              <w:t>Kemdikbud</w:t>
            </w:r>
          </w:p>
        </w:tc>
        <w:tc>
          <w:tcPr>
            <w:tcW w:w="1918" w:type="dxa"/>
          </w:tcPr>
          <w:p w:rsidR="00860967" w:rsidRPr="00B033FB" w:rsidRDefault="00860967" w:rsidP="00461EF6"/>
        </w:tc>
        <w:tc>
          <w:tcPr>
            <w:tcW w:w="1772" w:type="dxa"/>
          </w:tcPr>
          <w:p w:rsidR="00860967" w:rsidRPr="00B033FB" w:rsidRDefault="00860967" w:rsidP="00461EF6"/>
        </w:tc>
        <w:tc>
          <w:tcPr>
            <w:tcW w:w="1834" w:type="dxa"/>
          </w:tcPr>
          <w:p w:rsidR="00860967" w:rsidRPr="00B033FB" w:rsidRDefault="00860967" w:rsidP="00461EF6"/>
        </w:tc>
      </w:tr>
      <w:tr w:rsidR="00860967" w:rsidRPr="00B033FB" w:rsidTr="00824361">
        <w:tc>
          <w:tcPr>
            <w:tcW w:w="3832" w:type="dxa"/>
            <w:tcBorders>
              <w:bottom w:val="double" w:sz="4" w:space="0" w:color="auto"/>
            </w:tcBorders>
          </w:tcPr>
          <w:p w:rsidR="00860967" w:rsidRPr="00B033FB" w:rsidRDefault="00860967" w:rsidP="00461EF6">
            <w:pPr>
              <w:jc w:val="left"/>
            </w:pPr>
            <w:r w:rsidRPr="00B033FB">
              <w:t>Institusi luar negeri</w:t>
            </w:r>
          </w:p>
        </w:tc>
        <w:tc>
          <w:tcPr>
            <w:tcW w:w="1918" w:type="dxa"/>
            <w:tcBorders>
              <w:bottom w:val="double" w:sz="4" w:space="0" w:color="auto"/>
            </w:tcBorders>
          </w:tcPr>
          <w:p w:rsidR="00860967" w:rsidRPr="00B033FB" w:rsidRDefault="00860967" w:rsidP="00461EF6"/>
        </w:tc>
        <w:tc>
          <w:tcPr>
            <w:tcW w:w="1772" w:type="dxa"/>
            <w:tcBorders>
              <w:bottom w:val="double" w:sz="4" w:space="0" w:color="auto"/>
            </w:tcBorders>
          </w:tcPr>
          <w:p w:rsidR="00860967" w:rsidRPr="00B033FB" w:rsidRDefault="00860967" w:rsidP="00461EF6"/>
        </w:tc>
        <w:tc>
          <w:tcPr>
            <w:tcW w:w="1834" w:type="dxa"/>
            <w:tcBorders>
              <w:bottom w:val="double" w:sz="4" w:space="0" w:color="auto"/>
            </w:tcBorders>
          </w:tcPr>
          <w:p w:rsidR="00860967" w:rsidRPr="00B033FB" w:rsidRDefault="00860967" w:rsidP="00461EF6"/>
        </w:tc>
      </w:tr>
      <w:tr w:rsidR="00824361" w:rsidRPr="00B033FB" w:rsidTr="00824361">
        <w:tc>
          <w:tcPr>
            <w:tcW w:w="3832" w:type="dxa"/>
            <w:tcBorders>
              <w:top w:val="double" w:sz="4" w:space="0" w:color="auto"/>
            </w:tcBorders>
          </w:tcPr>
          <w:p w:rsidR="002A0163" w:rsidRDefault="0061116D">
            <w:pPr>
              <w:jc w:val="center"/>
              <w:rPr>
                <w:b/>
                <w:lang w:val="id-ID"/>
              </w:rPr>
            </w:pPr>
            <w:r w:rsidRPr="0061116D">
              <w:rPr>
                <w:b/>
                <w:sz w:val="20"/>
                <w:lang w:val="id-ID"/>
              </w:rPr>
              <w:t>Total</w:t>
            </w:r>
          </w:p>
        </w:tc>
        <w:tc>
          <w:tcPr>
            <w:tcW w:w="1918" w:type="dxa"/>
            <w:tcBorders>
              <w:top w:val="double" w:sz="4" w:space="0" w:color="auto"/>
            </w:tcBorders>
          </w:tcPr>
          <w:p w:rsidR="00824361" w:rsidRPr="00B033FB" w:rsidRDefault="00824361" w:rsidP="00461EF6"/>
        </w:tc>
        <w:tc>
          <w:tcPr>
            <w:tcW w:w="1772" w:type="dxa"/>
            <w:tcBorders>
              <w:top w:val="double" w:sz="4" w:space="0" w:color="auto"/>
            </w:tcBorders>
          </w:tcPr>
          <w:p w:rsidR="00824361" w:rsidRPr="00B033FB" w:rsidRDefault="00824361" w:rsidP="00461EF6"/>
        </w:tc>
        <w:tc>
          <w:tcPr>
            <w:tcW w:w="1834" w:type="dxa"/>
            <w:tcBorders>
              <w:top w:val="double" w:sz="4" w:space="0" w:color="auto"/>
            </w:tcBorders>
          </w:tcPr>
          <w:p w:rsidR="00824361" w:rsidRPr="00B033FB" w:rsidRDefault="00824361" w:rsidP="00461EF6"/>
        </w:tc>
      </w:tr>
    </w:tbl>
    <w:p w:rsidR="00860967" w:rsidRPr="001E4E26" w:rsidRDefault="00860967" w:rsidP="00860967">
      <w:pPr>
        <w:rPr>
          <w:sz w:val="20"/>
          <w:lang w:val="id-ID"/>
        </w:rPr>
      </w:pPr>
      <w:r w:rsidRPr="00B033FB">
        <w:rPr>
          <w:sz w:val="20"/>
        </w:rPr>
        <w:t xml:space="preserve">Catatan: (*) </w:t>
      </w:r>
      <w:r w:rsidR="000B7701">
        <w:rPr>
          <w:sz w:val="20"/>
          <w:lang w:val="id-ID"/>
        </w:rPr>
        <w:t>S</w:t>
      </w:r>
      <w:r w:rsidRPr="00B033FB">
        <w:rPr>
          <w:sz w:val="20"/>
        </w:rPr>
        <w:t xml:space="preserve">ediakan data pendukung pada saat </w:t>
      </w:r>
      <w:r>
        <w:rPr>
          <w:sz w:val="20"/>
        </w:rPr>
        <w:t>asesmen lapangan</w:t>
      </w:r>
      <w:r w:rsidR="001E4E26">
        <w:rPr>
          <w:sz w:val="20"/>
          <w:lang w:val="id-ID"/>
        </w:rPr>
        <w:t>.</w:t>
      </w:r>
    </w:p>
    <w:p w:rsidR="00860967" w:rsidRPr="00B033FB" w:rsidRDefault="00860967" w:rsidP="00860967">
      <w:pPr>
        <w:ind w:left="709"/>
      </w:pPr>
    </w:p>
    <w:p w:rsidR="00860967" w:rsidRPr="00B033FB" w:rsidRDefault="0060761F" w:rsidP="007E7A48">
      <w:pPr>
        <w:ind w:left="720" w:hanging="671"/>
      </w:pPr>
      <w:r>
        <w:t>7.1.</w:t>
      </w:r>
      <w:r>
        <w:rPr>
          <w:lang w:val="id-ID"/>
        </w:rPr>
        <w:t>2</w:t>
      </w:r>
      <w:r w:rsidR="00860967" w:rsidRPr="00B033FB">
        <w:t xml:space="preserve"> Tuliskan judul artike</w:t>
      </w:r>
      <w:r>
        <w:t>l ilmiah/karya ilmiah</w:t>
      </w:r>
      <w:r>
        <w:rPr>
          <w:lang w:val="id-ID"/>
        </w:rPr>
        <w:t xml:space="preserve">/karya lain yang terkait dengan bidang akuntansi </w:t>
      </w:r>
      <w:r w:rsidR="00860967" w:rsidRPr="00B033FB">
        <w:t>yang dihasilkan selama tiga tahun terakhir oleh dosen tetap yang bid</w:t>
      </w:r>
      <w:r>
        <w:t xml:space="preserve">ang keahliannya </w:t>
      </w:r>
      <w:r>
        <w:rPr>
          <w:lang w:val="id-ID"/>
        </w:rPr>
        <w:t>Akuntansi</w:t>
      </w:r>
      <w:r w:rsidR="00CA30CB">
        <w:rPr>
          <w:lang w:val="id-ID"/>
        </w:rPr>
        <w:t xml:space="preserve">yang dimuat di jurnal </w:t>
      </w:r>
      <w:r w:rsidR="007F7AC9">
        <w:rPr>
          <w:lang w:val="id-ID"/>
        </w:rPr>
        <w:t xml:space="preserve">ilmiah </w:t>
      </w:r>
      <w:r w:rsidR="00860967" w:rsidRPr="00B033FB">
        <w:t>dengan mengikuti format tabel berikut:</w:t>
      </w:r>
    </w:p>
    <w:p w:rsidR="00860967" w:rsidRPr="00B033FB" w:rsidRDefault="00860967" w:rsidP="00860967"/>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67"/>
        <w:gridCol w:w="1701"/>
        <w:gridCol w:w="1275"/>
        <w:gridCol w:w="1418"/>
        <w:gridCol w:w="1134"/>
        <w:gridCol w:w="1134"/>
      </w:tblGrid>
      <w:tr w:rsidR="007F7AC9" w:rsidRPr="00B033FB" w:rsidTr="007F7AC9">
        <w:trPr>
          <w:cantSplit/>
          <w:trHeight w:val="690"/>
        </w:trPr>
        <w:tc>
          <w:tcPr>
            <w:tcW w:w="540" w:type="dxa"/>
            <w:vMerge w:val="restart"/>
            <w:shd w:val="clear" w:color="auto" w:fill="auto"/>
            <w:vAlign w:val="center"/>
          </w:tcPr>
          <w:p w:rsidR="00525820" w:rsidRDefault="007F7AC9">
            <w:pPr>
              <w:jc w:val="center"/>
              <w:rPr>
                <w:b/>
                <w:bCs/>
                <w:sz w:val="20"/>
              </w:rPr>
            </w:pPr>
            <w:r w:rsidRPr="005160DA">
              <w:rPr>
                <w:b/>
                <w:bCs/>
                <w:sz w:val="20"/>
              </w:rPr>
              <w:t>No.</w:t>
            </w:r>
          </w:p>
        </w:tc>
        <w:tc>
          <w:tcPr>
            <w:tcW w:w="1767" w:type="dxa"/>
            <w:vMerge w:val="restart"/>
            <w:shd w:val="clear" w:color="auto" w:fill="auto"/>
            <w:vAlign w:val="center"/>
          </w:tcPr>
          <w:p w:rsidR="00525820" w:rsidRDefault="007F7AC9">
            <w:pPr>
              <w:jc w:val="center"/>
              <w:rPr>
                <w:b/>
                <w:bCs/>
                <w:sz w:val="20"/>
              </w:rPr>
            </w:pPr>
            <w:r w:rsidRPr="005160DA">
              <w:rPr>
                <w:b/>
                <w:bCs/>
                <w:sz w:val="20"/>
              </w:rPr>
              <w:t>Judul</w:t>
            </w:r>
          </w:p>
        </w:tc>
        <w:tc>
          <w:tcPr>
            <w:tcW w:w="1701" w:type="dxa"/>
            <w:vMerge w:val="restart"/>
            <w:shd w:val="clear" w:color="auto" w:fill="auto"/>
            <w:vAlign w:val="center"/>
          </w:tcPr>
          <w:p w:rsidR="00525820" w:rsidRDefault="007F7AC9">
            <w:pPr>
              <w:jc w:val="center"/>
              <w:rPr>
                <w:b/>
                <w:bCs/>
                <w:sz w:val="20"/>
              </w:rPr>
            </w:pPr>
            <w:r w:rsidRPr="005160DA">
              <w:rPr>
                <w:b/>
                <w:bCs/>
                <w:sz w:val="20"/>
              </w:rPr>
              <w:t>Nama-nama Dosen</w:t>
            </w:r>
          </w:p>
        </w:tc>
        <w:tc>
          <w:tcPr>
            <w:tcW w:w="1275" w:type="dxa"/>
            <w:vMerge w:val="restart"/>
            <w:vAlign w:val="center"/>
          </w:tcPr>
          <w:p w:rsidR="00525820" w:rsidRDefault="007F7AC9">
            <w:pPr>
              <w:jc w:val="center"/>
              <w:rPr>
                <w:b/>
                <w:bCs/>
                <w:sz w:val="20"/>
              </w:rPr>
            </w:pPr>
            <w:r w:rsidRPr="005160DA">
              <w:rPr>
                <w:b/>
                <w:bCs/>
                <w:sz w:val="20"/>
              </w:rPr>
              <w:t>Tahun</w:t>
            </w:r>
          </w:p>
          <w:p w:rsidR="00525820" w:rsidRDefault="007F7AC9">
            <w:pPr>
              <w:jc w:val="center"/>
              <w:rPr>
                <w:b/>
                <w:bCs/>
                <w:sz w:val="20"/>
              </w:rPr>
            </w:pPr>
            <w:r w:rsidRPr="005160DA">
              <w:rPr>
                <w:b/>
                <w:bCs/>
                <w:sz w:val="20"/>
              </w:rPr>
              <w:t>Penyajian/</w:t>
            </w:r>
          </w:p>
          <w:p w:rsidR="00525820" w:rsidRDefault="007F7AC9">
            <w:pPr>
              <w:jc w:val="center"/>
              <w:rPr>
                <w:b/>
                <w:bCs/>
                <w:sz w:val="20"/>
              </w:rPr>
            </w:pPr>
            <w:r w:rsidRPr="005160DA">
              <w:rPr>
                <w:b/>
                <w:bCs/>
                <w:sz w:val="20"/>
              </w:rPr>
              <w:t>Publikasi</w:t>
            </w:r>
          </w:p>
        </w:tc>
        <w:tc>
          <w:tcPr>
            <w:tcW w:w="3686" w:type="dxa"/>
            <w:gridSpan w:val="3"/>
            <w:shd w:val="clear" w:color="auto" w:fill="auto"/>
            <w:vAlign w:val="center"/>
          </w:tcPr>
          <w:p w:rsidR="00525820" w:rsidRDefault="007F7AC9" w:rsidP="0038085D">
            <w:pPr>
              <w:jc w:val="center"/>
              <w:rPr>
                <w:b/>
                <w:bCs/>
                <w:sz w:val="20"/>
              </w:rPr>
            </w:pPr>
            <w:r>
              <w:rPr>
                <w:b/>
                <w:bCs/>
                <w:sz w:val="20"/>
                <w:lang w:val="id-ID"/>
              </w:rPr>
              <w:t xml:space="preserve">Dipublikasikan di </w:t>
            </w:r>
            <w:r w:rsidR="0038085D">
              <w:rPr>
                <w:b/>
                <w:bCs/>
                <w:sz w:val="20"/>
                <w:lang w:val="id-ID"/>
              </w:rPr>
              <w:t>Media</w:t>
            </w:r>
            <w:r>
              <w:rPr>
                <w:b/>
                <w:bCs/>
                <w:sz w:val="20"/>
                <w:lang w:val="id-ID"/>
              </w:rPr>
              <w:t>*</w:t>
            </w:r>
          </w:p>
        </w:tc>
      </w:tr>
      <w:tr w:rsidR="007F7AC9" w:rsidRPr="00B033FB" w:rsidTr="007F7AC9">
        <w:trPr>
          <w:cantSplit/>
          <w:trHeight w:val="361"/>
        </w:trPr>
        <w:tc>
          <w:tcPr>
            <w:tcW w:w="540" w:type="dxa"/>
            <w:vMerge/>
            <w:shd w:val="clear" w:color="auto" w:fill="auto"/>
            <w:vAlign w:val="center"/>
          </w:tcPr>
          <w:p w:rsidR="00525820" w:rsidRDefault="00525820">
            <w:pPr>
              <w:jc w:val="center"/>
              <w:rPr>
                <w:b/>
                <w:bCs/>
                <w:sz w:val="20"/>
              </w:rPr>
            </w:pPr>
          </w:p>
        </w:tc>
        <w:tc>
          <w:tcPr>
            <w:tcW w:w="1767" w:type="dxa"/>
            <w:vMerge/>
            <w:shd w:val="clear" w:color="auto" w:fill="auto"/>
            <w:vAlign w:val="center"/>
          </w:tcPr>
          <w:p w:rsidR="00525820" w:rsidRDefault="00525820">
            <w:pPr>
              <w:jc w:val="center"/>
              <w:rPr>
                <w:b/>
                <w:bCs/>
                <w:sz w:val="20"/>
              </w:rPr>
            </w:pPr>
          </w:p>
        </w:tc>
        <w:tc>
          <w:tcPr>
            <w:tcW w:w="1701" w:type="dxa"/>
            <w:vMerge/>
            <w:shd w:val="clear" w:color="auto" w:fill="auto"/>
            <w:vAlign w:val="center"/>
          </w:tcPr>
          <w:p w:rsidR="00525820" w:rsidRDefault="00525820">
            <w:pPr>
              <w:jc w:val="center"/>
              <w:rPr>
                <w:b/>
                <w:bCs/>
                <w:sz w:val="20"/>
              </w:rPr>
            </w:pPr>
          </w:p>
        </w:tc>
        <w:tc>
          <w:tcPr>
            <w:tcW w:w="1275" w:type="dxa"/>
            <w:vMerge/>
            <w:vAlign w:val="center"/>
          </w:tcPr>
          <w:p w:rsidR="00525820" w:rsidRDefault="00525820">
            <w:pPr>
              <w:jc w:val="center"/>
              <w:rPr>
                <w:b/>
                <w:bCs/>
                <w:sz w:val="20"/>
              </w:rPr>
            </w:pPr>
          </w:p>
        </w:tc>
        <w:tc>
          <w:tcPr>
            <w:tcW w:w="1418" w:type="dxa"/>
            <w:shd w:val="clear" w:color="auto" w:fill="auto"/>
            <w:vAlign w:val="center"/>
          </w:tcPr>
          <w:p w:rsidR="002A0163" w:rsidRDefault="007F7AC9">
            <w:pPr>
              <w:ind w:right="317"/>
              <w:jc w:val="center"/>
              <w:rPr>
                <w:b/>
                <w:bCs/>
                <w:sz w:val="20"/>
                <w:lang w:val="id-ID"/>
              </w:rPr>
            </w:pPr>
            <w:r>
              <w:rPr>
                <w:b/>
                <w:bCs/>
                <w:sz w:val="20"/>
                <w:lang w:val="id-ID"/>
              </w:rPr>
              <w:t>Nasional Tidak Terakre-ditasi</w:t>
            </w:r>
          </w:p>
        </w:tc>
        <w:tc>
          <w:tcPr>
            <w:tcW w:w="1134" w:type="dxa"/>
            <w:shd w:val="clear" w:color="auto" w:fill="auto"/>
            <w:vAlign w:val="center"/>
          </w:tcPr>
          <w:p w:rsidR="00525820" w:rsidRPr="00525820" w:rsidRDefault="007F7AC9">
            <w:pPr>
              <w:jc w:val="center"/>
              <w:rPr>
                <w:b/>
                <w:bCs/>
                <w:sz w:val="20"/>
                <w:lang w:val="id-ID"/>
              </w:rPr>
            </w:pPr>
            <w:r>
              <w:rPr>
                <w:b/>
                <w:bCs/>
                <w:sz w:val="20"/>
                <w:lang w:val="id-ID"/>
              </w:rPr>
              <w:t>Nasiona</w:t>
            </w:r>
            <w:r w:rsidR="004D185B">
              <w:rPr>
                <w:b/>
                <w:bCs/>
                <w:sz w:val="20"/>
                <w:lang w:val="id-ID"/>
              </w:rPr>
              <w:t>l</w:t>
            </w:r>
            <w:r>
              <w:rPr>
                <w:b/>
                <w:bCs/>
                <w:sz w:val="20"/>
                <w:lang w:val="id-ID"/>
              </w:rPr>
              <w:t xml:space="preserve"> Terakre-ditasi</w:t>
            </w:r>
          </w:p>
        </w:tc>
        <w:tc>
          <w:tcPr>
            <w:tcW w:w="1134" w:type="dxa"/>
            <w:vAlign w:val="center"/>
          </w:tcPr>
          <w:p w:rsidR="00525820" w:rsidRDefault="007F7AC9">
            <w:pPr>
              <w:jc w:val="center"/>
              <w:rPr>
                <w:b/>
                <w:bCs/>
                <w:sz w:val="20"/>
                <w:lang w:val="id-ID"/>
              </w:rPr>
            </w:pPr>
            <w:r>
              <w:rPr>
                <w:b/>
                <w:bCs/>
                <w:sz w:val="20"/>
                <w:lang w:val="id-ID"/>
              </w:rPr>
              <w:t>Interna-sional</w:t>
            </w:r>
          </w:p>
        </w:tc>
      </w:tr>
      <w:tr w:rsidR="007F7AC9" w:rsidRPr="00B033FB" w:rsidTr="007F7AC9">
        <w:trPr>
          <w:cantSplit/>
          <w:trHeight w:val="202"/>
        </w:trPr>
        <w:tc>
          <w:tcPr>
            <w:tcW w:w="540" w:type="dxa"/>
            <w:tcBorders>
              <w:top w:val="single" w:sz="4" w:space="0" w:color="auto"/>
            </w:tcBorders>
          </w:tcPr>
          <w:p w:rsidR="007F7AC9" w:rsidRPr="005160DA" w:rsidRDefault="007F7AC9" w:rsidP="00461EF6">
            <w:pPr>
              <w:jc w:val="center"/>
              <w:rPr>
                <w:b/>
                <w:bCs/>
                <w:sz w:val="20"/>
              </w:rPr>
            </w:pPr>
            <w:r w:rsidRPr="005160DA">
              <w:rPr>
                <w:b/>
                <w:bCs/>
                <w:sz w:val="20"/>
              </w:rPr>
              <w:t>(1)</w:t>
            </w:r>
          </w:p>
        </w:tc>
        <w:tc>
          <w:tcPr>
            <w:tcW w:w="1767" w:type="dxa"/>
            <w:tcBorders>
              <w:top w:val="single" w:sz="4" w:space="0" w:color="auto"/>
            </w:tcBorders>
          </w:tcPr>
          <w:p w:rsidR="007F7AC9" w:rsidRPr="005160DA" w:rsidRDefault="007F7AC9" w:rsidP="00461EF6">
            <w:pPr>
              <w:jc w:val="center"/>
              <w:rPr>
                <w:b/>
                <w:bCs/>
                <w:sz w:val="20"/>
              </w:rPr>
            </w:pPr>
            <w:r w:rsidRPr="005160DA">
              <w:rPr>
                <w:b/>
                <w:bCs/>
                <w:sz w:val="20"/>
              </w:rPr>
              <w:t>(2)</w:t>
            </w:r>
          </w:p>
        </w:tc>
        <w:tc>
          <w:tcPr>
            <w:tcW w:w="1701" w:type="dxa"/>
            <w:tcBorders>
              <w:top w:val="single" w:sz="4" w:space="0" w:color="auto"/>
            </w:tcBorders>
          </w:tcPr>
          <w:p w:rsidR="007F7AC9" w:rsidRPr="005160DA" w:rsidRDefault="007F7AC9" w:rsidP="00461EF6">
            <w:pPr>
              <w:jc w:val="center"/>
              <w:rPr>
                <w:b/>
                <w:bCs/>
                <w:sz w:val="20"/>
              </w:rPr>
            </w:pPr>
            <w:r w:rsidRPr="005160DA">
              <w:rPr>
                <w:b/>
                <w:bCs/>
                <w:sz w:val="20"/>
              </w:rPr>
              <w:t>(3)</w:t>
            </w:r>
          </w:p>
        </w:tc>
        <w:tc>
          <w:tcPr>
            <w:tcW w:w="1275" w:type="dxa"/>
            <w:tcBorders>
              <w:top w:val="single" w:sz="4" w:space="0" w:color="auto"/>
            </w:tcBorders>
          </w:tcPr>
          <w:p w:rsidR="007F7AC9" w:rsidRPr="005160DA" w:rsidRDefault="007F7AC9" w:rsidP="00461EF6">
            <w:pPr>
              <w:jc w:val="center"/>
              <w:rPr>
                <w:b/>
                <w:bCs/>
                <w:sz w:val="20"/>
              </w:rPr>
            </w:pPr>
            <w:r w:rsidRPr="005160DA">
              <w:rPr>
                <w:b/>
                <w:bCs/>
                <w:sz w:val="20"/>
              </w:rPr>
              <w:t>(4)</w:t>
            </w:r>
          </w:p>
        </w:tc>
        <w:tc>
          <w:tcPr>
            <w:tcW w:w="1418" w:type="dxa"/>
            <w:tcBorders>
              <w:top w:val="single" w:sz="4" w:space="0" w:color="auto"/>
            </w:tcBorders>
          </w:tcPr>
          <w:p w:rsidR="007F7AC9" w:rsidRPr="005160DA" w:rsidRDefault="007F7AC9" w:rsidP="00461EF6">
            <w:pPr>
              <w:jc w:val="center"/>
              <w:rPr>
                <w:b/>
                <w:bCs/>
                <w:sz w:val="20"/>
              </w:rPr>
            </w:pPr>
            <w:r w:rsidRPr="005160DA">
              <w:rPr>
                <w:b/>
                <w:bCs/>
                <w:sz w:val="20"/>
              </w:rPr>
              <w:t>(5)</w:t>
            </w:r>
          </w:p>
        </w:tc>
        <w:tc>
          <w:tcPr>
            <w:tcW w:w="1134" w:type="dxa"/>
            <w:tcBorders>
              <w:top w:val="single" w:sz="4" w:space="0" w:color="auto"/>
            </w:tcBorders>
          </w:tcPr>
          <w:p w:rsidR="007F7AC9" w:rsidRPr="005160DA" w:rsidRDefault="007F7AC9" w:rsidP="00461EF6">
            <w:pPr>
              <w:jc w:val="center"/>
              <w:rPr>
                <w:b/>
                <w:bCs/>
                <w:sz w:val="20"/>
              </w:rPr>
            </w:pPr>
            <w:r>
              <w:rPr>
                <w:b/>
                <w:bCs/>
                <w:sz w:val="20"/>
                <w:lang w:val="id-ID"/>
              </w:rPr>
              <w:t>(6)</w:t>
            </w:r>
          </w:p>
        </w:tc>
        <w:tc>
          <w:tcPr>
            <w:tcW w:w="1134" w:type="dxa"/>
            <w:tcBorders>
              <w:top w:val="single" w:sz="4" w:space="0" w:color="auto"/>
            </w:tcBorders>
          </w:tcPr>
          <w:p w:rsidR="007F7AC9" w:rsidRPr="007F7AC9" w:rsidRDefault="007F7AC9" w:rsidP="00461EF6">
            <w:pPr>
              <w:jc w:val="center"/>
              <w:rPr>
                <w:b/>
                <w:bCs/>
                <w:sz w:val="20"/>
                <w:lang w:val="id-ID"/>
              </w:rPr>
            </w:pPr>
            <w:r>
              <w:rPr>
                <w:b/>
                <w:bCs/>
                <w:sz w:val="20"/>
                <w:lang w:val="id-ID"/>
              </w:rPr>
              <w:t>(7)</w:t>
            </w:r>
          </w:p>
        </w:tc>
      </w:tr>
      <w:tr w:rsidR="007F7AC9" w:rsidRPr="00B033FB" w:rsidTr="007F7AC9">
        <w:trPr>
          <w:cantSplit/>
        </w:trPr>
        <w:tc>
          <w:tcPr>
            <w:tcW w:w="540" w:type="dxa"/>
          </w:tcPr>
          <w:p w:rsidR="007F7AC9" w:rsidRPr="0010507B" w:rsidRDefault="007F7AC9" w:rsidP="00461EF6">
            <w:pPr>
              <w:rPr>
                <w:lang w:val="id-ID"/>
              </w:rPr>
            </w:pPr>
          </w:p>
        </w:tc>
        <w:tc>
          <w:tcPr>
            <w:tcW w:w="1767" w:type="dxa"/>
          </w:tcPr>
          <w:p w:rsidR="007F7AC9" w:rsidRPr="00B033FB" w:rsidRDefault="007F7AC9" w:rsidP="00461EF6"/>
        </w:tc>
        <w:tc>
          <w:tcPr>
            <w:tcW w:w="1701" w:type="dxa"/>
          </w:tcPr>
          <w:p w:rsidR="007F7AC9" w:rsidRPr="00B033FB" w:rsidRDefault="007F7AC9" w:rsidP="00461EF6"/>
        </w:tc>
        <w:tc>
          <w:tcPr>
            <w:tcW w:w="1275" w:type="dxa"/>
          </w:tcPr>
          <w:p w:rsidR="007F7AC9" w:rsidRPr="00B033FB" w:rsidRDefault="007F7AC9" w:rsidP="00461EF6"/>
        </w:tc>
        <w:tc>
          <w:tcPr>
            <w:tcW w:w="1418" w:type="dxa"/>
          </w:tcPr>
          <w:p w:rsidR="007F7AC9" w:rsidRPr="0010507B" w:rsidRDefault="007F7AC9" w:rsidP="00461EF6">
            <w:pPr>
              <w:rPr>
                <w:lang w:val="id-ID"/>
              </w:rPr>
            </w:pPr>
          </w:p>
        </w:tc>
        <w:tc>
          <w:tcPr>
            <w:tcW w:w="1134" w:type="dxa"/>
          </w:tcPr>
          <w:p w:rsidR="007F7AC9" w:rsidRPr="00B033FB" w:rsidRDefault="007F7AC9" w:rsidP="00461EF6"/>
        </w:tc>
        <w:tc>
          <w:tcPr>
            <w:tcW w:w="1134" w:type="dxa"/>
          </w:tcPr>
          <w:p w:rsidR="007F7AC9" w:rsidRPr="00B033FB" w:rsidRDefault="007F7AC9" w:rsidP="00461EF6"/>
        </w:tc>
      </w:tr>
      <w:tr w:rsidR="007F7AC9" w:rsidRPr="00B033FB" w:rsidTr="007F7AC9">
        <w:trPr>
          <w:cantSplit/>
        </w:trPr>
        <w:tc>
          <w:tcPr>
            <w:tcW w:w="540" w:type="dxa"/>
            <w:tcBorders>
              <w:bottom w:val="single" w:sz="4" w:space="0" w:color="auto"/>
            </w:tcBorders>
          </w:tcPr>
          <w:p w:rsidR="007F7AC9" w:rsidRPr="0010507B" w:rsidRDefault="007F7AC9" w:rsidP="00461EF6">
            <w:pPr>
              <w:rPr>
                <w:lang w:val="id-ID"/>
              </w:rPr>
            </w:pPr>
          </w:p>
        </w:tc>
        <w:tc>
          <w:tcPr>
            <w:tcW w:w="1767" w:type="dxa"/>
            <w:tcBorders>
              <w:bottom w:val="single" w:sz="4" w:space="0" w:color="auto"/>
            </w:tcBorders>
          </w:tcPr>
          <w:p w:rsidR="007F7AC9" w:rsidRPr="00B033FB" w:rsidRDefault="007F7AC9" w:rsidP="00461EF6"/>
        </w:tc>
        <w:tc>
          <w:tcPr>
            <w:tcW w:w="1701" w:type="dxa"/>
            <w:tcBorders>
              <w:bottom w:val="single" w:sz="4" w:space="0" w:color="auto"/>
            </w:tcBorders>
          </w:tcPr>
          <w:p w:rsidR="007F7AC9" w:rsidRPr="00B033FB" w:rsidRDefault="007F7AC9" w:rsidP="00461EF6"/>
        </w:tc>
        <w:tc>
          <w:tcPr>
            <w:tcW w:w="1275" w:type="dxa"/>
            <w:tcBorders>
              <w:bottom w:val="single" w:sz="4" w:space="0" w:color="auto"/>
            </w:tcBorders>
          </w:tcPr>
          <w:p w:rsidR="007F7AC9" w:rsidRPr="00B033FB" w:rsidRDefault="007F7AC9" w:rsidP="00461EF6"/>
        </w:tc>
        <w:tc>
          <w:tcPr>
            <w:tcW w:w="1418" w:type="dxa"/>
            <w:tcBorders>
              <w:bottom w:val="single" w:sz="4" w:space="0" w:color="auto"/>
            </w:tcBorders>
          </w:tcPr>
          <w:p w:rsidR="007F7AC9" w:rsidRPr="00B033FB" w:rsidRDefault="007F7AC9" w:rsidP="00461EF6"/>
        </w:tc>
        <w:tc>
          <w:tcPr>
            <w:tcW w:w="1134" w:type="dxa"/>
            <w:tcBorders>
              <w:bottom w:val="single" w:sz="4" w:space="0" w:color="auto"/>
            </w:tcBorders>
          </w:tcPr>
          <w:p w:rsidR="007F7AC9" w:rsidRPr="00B033FB" w:rsidRDefault="007F7AC9" w:rsidP="00461EF6"/>
        </w:tc>
        <w:tc>
          <w:tcPr>
            <w:tcW w:w="1134" w:type="dxa"/>
            <w:tcBorders>
              <w:bottom w:val="single" w:sz="4" w:space="0" w:color="auto"/>
            </w:tcBorders>
          </w:tcPr>
          <w:p w:rsidR="007F7AC9" w:rsidRPr="0010507B" w:rsidRDefault="007F7AC9" w:rsidP="00461EF6">
            <w:pPr>
              <w:rPr>
                <w:lang w:val="id-ID"/>
              </w:rPr>
            </w:pPr>
          </w:p>
        </w:tc>
      </w:tr>
      <w:tr w:rsidR="007F7AC9" w:rsidRPr="00B033FB" w:rsidTr="007F7AC9">
        <w:trPr>
          <w:cantSplit/>
        </w:trPr>
        <w:tc>
          <w:tcPr>
            <w:tcW w:w="540" w:type="dxa"/>
            <w:tcBorders>
              <w:bottom w:val="double" w:sz="4" w:space="0" w:color="auto"/>
            </w:tcBorders>
          </w:tcPr>
          <w:p w:rsidR="007F7AC9" w:rsidRPr="00B033FB" w:rsidRDefault="007F7AC9" w:rsidP="00461EF6"/>
        </w:tc>
        <w:tc>
          <w:tcPr>
            <w:tcW w:w="1767" w:type="dxa"/>
            <w:tcBorders>
              <w:bottom w:val="double" w:sz="4" w:space="0" w:color="auto"/>
            </w:tcBorders>
          </w:tcPr>
          <w:p w:rsidR="007F7AC9" w:rsidRPr="00B033FB" w:rsidRDefault="007F7AC9" w:rsidP="00461EF6"/>
        </w:tc>
        <w:tc>
          <w:tcPr>
            <w:tcW w:w="1701" w:type="dxa"/>
            <w:tcBorders>
              <w:bottom w:val="double" w:sz="4" w:space="0" w:color="auto"/>
            </w:tcBorders>
          </w:tcPr>
          <w:p w:rsidR="007F7AC9" w:rsidRPr="00B033FB" w:rsidRDefault="007F7AC9" w:rsidP="00461EF6"/>
        </w:tc>
        <w:tc>
          <w:tcPr>
            <w:tcW w:w="1275" w:type="dxa"/>
            <w:tcBorders>
              <w:bottom w:val="double" w:sz="4" w:space="0" w:color="auto"/>
            </w:tcBorders>
          </w:tcPr>
          <w:p w:rsidR="007F7AC9" w:rsidRPr="00B033FB" w:rsidRDefault="007F7AC9" w:rsidP="00461EF6"/>
        </w:tc>
        <w:tc>
          <w:tcPr>
            <w:tcW w:w="1418" w:type="dxa"/>
            <w:tcBorders>
              <w:bottom w:val="double" w:sz="4" w:space="0" w:color="auto"/>
            </w:tcBorders>
          </w:tcPr>
          <w:p w:rsidR="007F7AC9" w:rsidRPr="00B033FB" w:rsidRDefault="007F7AC9" w:rsidP="00461EF6"/>
        </w:tc>
        <w:tc>
          <w:tcPr>
            <w:tcW w:w="1134" w:type="dxa"/>
            <w:tcBorders>
              <w:bottom w:val="double" w:sz="4" w:space="0" w:color="auto"/>
            </w:tcBorders>
          </w:tcPr>
          <w:p w:rsidR="007F7AC9" w:rsidRPr="00B033FB" w:rsidRDefault="007F7AC9" w:rsidP="00461EF6"/>
        </w:tc>
        <w:tc>
          <w:tcPr>
            <w:tcW w:w="1134" w:type="dxa"/>
            <w:tcBorders>
              <w:bottom w:val="double" w:sz="4" w:space="0" w:color="auto"/>
            </w:tcBorders>
          </w:tcPr>
          <w:p w:rsidR="007F7AC9" w:rsidRPr="00B033FB" w:rsidRDefault="007F7AC9" w:rsidP="00461EF6"/>
        </w:tc>
      </w:tr>
      <w:tr w:rsidR="007F7AC9" w:rsidRPr="00B033FB" w:rsidTr="007F7AC9">
        <w:trPr>
          <w:cantSplit/>
        </w:trPr>
        <w:tc>
          <w:tcPr>
            <w:tcW w:w="5283" w:type="dxa"/>
            <w:gridSpan w:val="4"/>
            <w:tcBorders>
              <w:top w:val="double" w:sz="4" w:space="0" w:color="auto"/>
              <w:bottom w:val="single" w:sz="4" w:space="0" w:color="auto"/>
            </w:tcBorders>
          </w:tcPr>
          <w:p w:rsidR="002A0163" w:rsidRDefault="0061116D">
            <w:pPr>
              <w:jc w:val="center"/>
              <w:rPr>
                <w:b/>
                <w:lang w:val="id-ID"/>
              </w:rPr>
            </w:pPr>
            <w:r w:rsidRPr="0061116D">
              <w:rPr>
                <w:b/>
                <w:lang w:val="id-ID"/>
              </w:rPr>
              <w:t>Total</w:t>
            </w:r>
          </w:p>
        </w:tc>
        <w:tc>
          <w:tcPr>
            <w:tcW w:w="1418" w:type="dxa"/>
            <w:tcBorders>
              <w:top w:val="double" w:sz="4" w:space="0" w:color="auto"/>
              <w:bottom w:val="single" w:sz="4" w:space="0" w:color="auto"/>
            </w:tcBorders>
          </w:tcPr>
          <w:p w:rsidR="007F7AC9" w:rsidRPr="007F7AC9" w:rsidRDefault="007F7AC9" w:rsidP="00461EF6">
            <w:pPr>
              <w:rPr>
                <w:lang w:val="id-ID"/>
              </w:rPr>
            </w:pPr>
            <w:r>
              <w:rPr>
                <w:lang w:val="id-ID"/>
              </w:rPr>
              <w:t>Na=</w:t>
            </w:r>
          </w:p>
        </w:tc>
        <w:tc>
          <w:tcPr>
            <w:tcW w:w="1134" w:type="dxa"/>
            <w:tcBorders>
              <w:top w:val="double" w:sz="4" w:space="0" w:color="auto"/>
              <w:bottom w:val="single" w:sz="4" w:space="0" w:color="auto"/>
            </w:tcBorders>
          </w:tcPr>
          <w:p w:rsidR="007F7AC9" w:rsidRPr="007F7AC9" w:rsidRDefault="007F7AC9" w:rsidP="00461EF6">
            <w:pPr>
              <w:rPr>
                <w:lang w:val="id-ID"/>
              </w:rPr>
            </w:pPr>
            <w:r>
              <w:rPr>
                <w:lang w:val="id-ID"/>
              </w:rPr>
              <w:t>Nb=</w:t>
            </w:r>
          </w:p>
        </w:tc>
        <w:tc>
          <w:tcPr>
            <w:tcW w:w="1134" w:type="dxa"/>
            <w:tcBorders>
              <w:top w:val="double" w:sz="4" w:space="0" w:color="auto"/>
              <w:bottom w:val="single" w:sz="4" w:space="0" w:color="auto"/>
            </w:tcBorders>
          </w:tcPr>
          <w:p w:rsidR="007F7AC9" w:rsidRPr="007F7AC9" w:rsidRDefault="007F7AC9" w:rsidP="00461EF6">
            <w:pPr>
              <w:rPr>
                <w:lang w:val="id-ID"/>
              </w:rPr>
            </w:pPr>
            <w:r>
              <w:rPr>
                <w:lang w:val="id-ID"/>
              </w:rPr>
              <w:t>Nc=</w:t>
            </w:r>
          </w:p>
        </w:tc>
      </w:tr>
    </w:tbl>
    <w:p w:rsidR="00CA30CB" w:rsidRDefault="00CE6D81" w:rsidP="007E7A48">
      <w:pPr>
        <w:ind w:left="284" w:hanging="284"/>
        <w:rPr>
          <w:lang w:val="id-ID"/>
        </w:rPr>
      </w:pPr>
      <w:r>
        <w:rPr>
          <w:lang w:val="id-ID"/>
        </w:rPr>
        <w:t>*</w:t>
      </w:r>
      <w:r w:rsidR="008D2268">
        <w:rPr>
          <w:lang w:val="id-ID"/>
        </w:rPr>
        <w:tab/>
      </w:r>
      <w:r w:rsidR="007F7AC9">
        <w:rPr>
          <w:lang w:val="id-ID"/>
        </w:rPr>
        <w:t xml:space="preserve">Tuliskan banyaknya dosen PS yang terlibat dalam penulisan </w:t>
      </w:r>
      <w:r w:rsidR="007A3BB6">
        <w:rPr>
          <w:lang w:val="id-ID"/>
        </w:rPr>
        <w:t>artikel.</w:t>
      </w:r>
    </w:p>
    <w:p w:rsidR="00860967" w:rsidRPr="00BC78D3" w:rsidRDefault="00860967" w:rsidP="00860967">
      <w:pPr>
        <w:rPr>
          <w:lang w:val="id-ID"/>
        </w:rPr>
      </w:pPr>
    </w:p>
    <w:p w:rsidR="00860967" w:rsidRPr="00B033FB" w:rsidRDefault="0060761F" w:rsidP="007E7A48">
      <w:pPr>
        <w:ind w:left="630" w:hanging="581"/>
      </w:pPr>
      <w:r>
        <w:t>7.1.</w:t>
      </w:r>
      <w:r>
        <w:rPr>
          <w:lang w:val="id-ID"/>
        </w:rPr>
        <w:t>3</w:t>
      </w:r>
      <w:r w:rsidR="005C4EED">
        <w:t xml:space="preserve"> </w:t>
      </w:r>
      <w:r w:rsidR="00860967" w:rsidRPr="00B033FB">
        <w:t xml:space="preserve">Sebutkan karya dosen </w:t>
      </w:r>
      <w:r w:rsidR="004B0F27" w:rsidRPr="00B033FB">
        <w:t>tetap yang bid</w:t>
      </w:r>
      <w:r w:rsidR="004B0F27">
        <w:t xml:space="preserve">ang keahliannya </w:t>
      </w:r>
      <w:r w:rsidR="004B0F27">
        <w:rPr>
          <w:lang w:val="id-ID"/>
        </w:rPr>
        <w:t xml:space="preserve">Akuntansi </w:t>
      </w:r>
      <w:r w:rsidR="00860967">
        <w:rPr>
          <w:lang w:val="id-ID"/>
        </w:rPr>
        <w:t xml:space="preserve">dalam bentuk buku atau monograph (sebagai editor) </w:t>
      </w:r>
      <w:r w:rsidR="00860967" w:rsidRPr="00B033FB">
        <w:t xml:space="preserve">yang telah memperoleh </w:t>
      </w:r>
      <w:r w:rsidR="00860967">
        <w:rPr>
          <w:lang w:val="id-ID"/>
        </w:rPr>
        <w:t>ISBN</w:t>
      </w:r>
      <w:r w:rsidR="00860967" w:rsidRPr="00B033FB">
        <w:t xml:space="preserve"> selama tiga tahun terakhir.</w:t>
      </w:r>
    </w:p>
    <w:p w:rsidR="00860967" w:rsidRPr="00B033FB" w:rsidRDefault="00860967" w:rsidP="00860967">
      <w:pPr>
        <w:ind w:left="545"/>
      </w:pP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2"/>
        <w:gridCol w:w="2983"/>
        <w:gridCol w:w="1722"/>
        <w:gridCol w:w="1773"/>
        <w:gridCol w:w="1727"/>
      </w:tblGrid>
      <w:tr w:rsidR="00860967" w:rsidRPr="00B033FB" w:rsidTr="00C47393">
        <w:tc>
          <w:tcPr>
            <w:tcW w:w="1112" w:type="dxa"/>
            <w:tcBorders>
              <w:bottom w:val="double" w:sz="4" w:space="0" w:color="auto"/>
            </w:tcBorders>
            <w:shd w:val="clear" w:color="auto" w:fill="auto"/>
          </w:tcPr>
          <w:p w:rsidR="00860967" w:rsidRPr="00B033FB" w:rsidRDefault="00860967" w:rsidP="00461EF6">
            <w:pPr>
              <w:tabs>
                <w:tab w:val="left" w:pos="284"/>
              </w:tabs>
              <w:jc w:val="center"/>
              <w:rPr>
                <w:b/>
                <w:sz w:val="20"/>
              </w:rPr>
            </w:pPr>
            <w:r w:rsidRPr="00B033FB">
              <w:rPr>
                <w:b/>
                <w:sz w:val="20"/>
              </w:rPr>
              <w:t>No.</w:t>
            </w:r>
          </w:p>
        </w:tc>
        <w:tc>
          <w:tcPr>
            <w:tcW w:w="2983" w:type="dxa"/>
            <w:tcBorders>
              <w:bottom w:val="double" w:sz="4" w:space="0" w:color="auto"/>
            </w:tcBorders>
            <w:shd w:val="clear" w:color="auto" w:fill="auto"/>
          </w:tcPr>
          <w:p w:rsidR="00860967" w:rsidRPr="00B033FB" w:rsidDel="00A25D01" w:rsidRDefault="00860967" w:rsidP="00461EF6">
            <w:pPr>
              <w:tabs>
                <w:tab w:val="left" w:pos="284"/>
              </w:tabs>
              <w:jc w:val="center"/>
              <w:rPr>
                <w:b/>
                <w:sz w:val="20"/>
              </w:rPr>
            </w:pPr>
            <w:r>
              <w:rPr>
                <w:b/>
                <w:sz w:val="20"/>
                <w:lang w:val="id-ID"/>
              </w:rPr>
              <w:t>Judul Buku</w:t>
            </w:r>
          </w:p>
        </w:tc>
        <w:tc>
          <w:tcPr>
            <w:tcW w:w="1722" w:type="dxa"/>
            <w:tcBorders>
              <w:bottom w:val="double" w:sz="4" w:space="0" w:color="auto"/>
            </w:tcBorders>
            <w:shd w:val="clear" w:color="auto" w:fill="auto"/>
          </w:tcPr>
          <w:p w:rsidR="00860967" w:rsidRDefault="00860967" w:rsidP="00461EF6">
            <w:pPr>
              <w:tabs>
                <w:tab w:val="left" w:pos="284"/>
              </w:tabs>
              <w:jc w:val="center"/>
              <w:rPr>
                <w:b/>
                <w:sz w:val="20"/>
                <w:lang w:val="id-ID"/>
              </w:rPr>
            </w:pPr>
            <w:r>
              <w:rPr>
                <w:b/>
                <w:sz w:val="20"/>
                <w:lang w:val="id-ID"/>
              </w:rPr>
              <w:t>Tahun</w:t>
            </w:r>
          </w:p>
        </w:tc>
        <w:tc>
          <w:tcPr>
            <w:tcW w:w="1773" w:type="dxa"/>
            <w:tcBorders>
              <w:bottom w:val="double" w:sz="4" w:space="0" w:color="auto"/>
            </w:tcBorders>
            <w:shd w:val="clear" w:color="auto" w:fill="auto"/>
          </w:tcPr>
          <w:p w:rsidR="00860967" w:rsidRPr="00BC78D3" w:rsidDel="00A25D01" w:rsidRDefault="00860967" w:rsidP="00461EF6">
            <w:pPr>
              <w:tabs>
                <w:tab w:val="left" w:pos="284"/>
              </w:tabs>
              <w:jc w:val="center"/>
              <w:rPr>
                <w:b/>
                <w:sz w:val="20"/>
                <w:lang w:val="id-ID"/>
              </w:rPr>
            </w:pPr>
            <w:r>
              <w:rPr>
                <w:b/>
                <w:sz w:val="20"/>
                <w:lang w:val="id-ID"/>
              </w:rPr>
              <w:t>Nomor ISBN</w:t>
            </w:r>
          </w:p>
        </w:tc>
        <w:tc>
          <w:tcPr>
            <w:tcW w:w="1727" w:type="dxa"/>
            <w:tcBorders>
              <w:bottom w:val="double" w:sz="4" w:space="0" w:color="auto"/>
            </w:tcBorders>
            <w:shd w:val="clear" w:color="auto" w:fill="auto"/>
          </w:tcPr>
          <w:p w:rsidR="00860967" w:rsidRDefault="00860967" w:rsidP="00461EF6">
            <w:pPr>
              <w:tabs>
                <w:tab w:val="left" w:pos="284"/>
              </w:tabs>
              <w:jc w:val="center"/>
              <w:rPr>
                <w:b/>
                <w:sz w:val="20"/>
                <w:lang w:val="id-ID"/>
              </w:rPr>
            </w:pPr>
            <w:r>
              <w:rPr>
                <w:b/>
                <w:sz w:val="20"/>
                <w:lang w:val="id-ID"/>
              </w:rPr>
              <w:t>Penerbit</w:t>
            </w:r>
          </w:p>
        </w:tc>
      </w:tr>
      <w:tr w:rsidR="00860967" w:rsidRPr="00B033FB" w:rsidTr="00461EF6">
        <w:tc>
          <w:tcPr>
            <w:tcW w:w="1112" w:type="dxa"/>
            <w:tcBorders>
              <w:top w:val="double" w:sz="4" w:space="0" w:color="auto"/>
            </w:tcBorders>
          </w:tcPr>
          <w:p w:rsidR="00860967" w:rsidRPr="00B033FB" w:rsidRDefault="00860967" w:rsidP="00461EF6">
            <w:pPr>
              <w:tabs>
                <w:tab w:val="left" w:pos="284"/>
              </w:tabs>
              <w:jc w:val="center"/>
              <w:rPr>
                <w:b/>
                <w:sz w:val="20"/>
              </w:rPr>
            </w:pPr>
            <w:r w:rsidRPr="00B033FB">
              <w:rPr>
                <w:b/>
                <w:sz w:val="20"/>
              </w:rPr>
              <w:t>(1)</w:t>
            </w:r>
          </w:p>
        </w:tc>
        <w:tc>
          <w:tcPr>
            <w:tcW w:w="2983" w:type="dxa"/>
            <w:tcBorders>
              <w:top w:val="double" w:sz="4" w:space="0" w:color="auto"/>
            </w:tcBorders>
          </w:tcPr>
          <w:p w:rsidR="00860967" w:rsidRPr="00B033FB" w:rsidRDefault="00860967" w:rsidP="00461EF6">
            <w:pPr>
              <w:tabs>
                <w:tab w:val="left" w:pos="284"/>
              </w:tabs>
              <w:jc w:val="center"/>
              <w:rPr>
                <w:b/>
                <w:sz w:val="20"/>
              </w:rPr>
            </w:pPr>
            <w:r w:rsidRPr="00B033FB">
              <w:rPr>
                <w:b/>
                <w:sz w:val="20"/>
              </w:rPr>
              <w:t>(2)</w:t>
            </w:r>
          </w:p>
        </w:tc>
        <w:tc>
          <w:tcPr>
            <w:tcW w:w="1722" w:type="dxa"/>
            <w:tcBorders>
              <w:top w:val="double" w:sz="4" w:space="0" w:color="auto"/>
            </w:tcBorders>
          </w:tcPr>
          <w:p w:rsidR="00860967" w:rsidRDefault="00860967" w:rsidP="00461EF6">
            <w:pPr>
              <w:tabs>
                <w:tab w:val="left" w:pos="284"/>
              </w:tabs>
              <w:jc w:val="center"/>
              <w:rPr>
                <w:b/>
                <w:sz w:val="20"/>
                <w:lang w:val="id-ID"/>
              </w:rPr>
            </w:pPr>
            <w:r>
              <w:rPr>
                <w:b/>
                <w:sz w:val="20"/>
                <w:lang w:val="id-ID"/>
              </w:rPr>
              <w:t>(3)</w:t>
            </w:r>
          </w:p>
        </w:tc>
        <w:tc>
          <w:tcPr>
            <w:tcW w:w="1773" w:type="dxa"/>
            <w:tcBorders>
              <w:top w:val="double" w:sz="4" w:space="0" w:color="auto"/>
            </w:tcBorders>
          </w:tcPr>
          <w:p w:rsidR="00860967" w:rsidRPr="00BC78D3" w:rsidRDefault="00860967" w:rsidP="00461EF6">
            <w:pPr>
              <w:tabs>
                <w:tab w:val="left" w:pos="284"/>
              </w:tabs>
              <w:jc w:val="center"/>
              <w:rPr>
                <w:b/>
                <w:sz w:val="20"/>
                <w:lang w:val="id-ID"/>
              </w:rPr>
            </w:pPr>
            <w:r>
              <w:rPr>
                <w:b/>
                <w:sz w:val="20"/>
                <w:lang w:val="id-ID"/>
              </w:rPr>
              <w:t>(4)</w:t>
            </w:r>
          </w:p>
        </w:tc>
        <w:tc>
          <w:tcPr>
            <w:tcW w:w="1727" w:type="dxa"/>
            <w:tcBorders>
              <w:top w:val="double" w:sz="4" w:space="0" w:color="auto"/>
            </w:tcBorders>
          </w:tcPr>
          <w:p w:rsidR="00860967" w:rsidRDefault="00860967" w:rsidP="00461EF6">
            <w:pPr>
              <w:tabs>
                <w:tab w:val="left" w:pos="284"/>
              </w:tabs>
              <w:jc w:val="center"/>
              <w:rPr>
                <w:b/>
                <w:sz w:val="20"/>
                <w:lang w:val="id-ID"/>
              </w:rPr>
            </w:pPr>
            <w:r>
              <w:rPr>
                <w:b/>
                <w:sz w:val="20"/>
                <w:lang w:val="id-ID"/>
              </w:rPr>
              <w:t>(5)</w:t>
            </w:r>
          </w:p>
        </w:tc>
      </w:tr>
      <w:tr w:rsidR="00860967" w:rsidRPr="00B033FB" w:rsidTr="00461EF6">
        <w:tc>
          <w:tcPr>
            <w:tcW w:w="1112" w:type="dxa"/>
          </w:tcPr>
          <w:p w:rsidR="00860967" w:rsidRPr="00B033FB" w:rsidRDefault="00860967" w:rsidP="00461EF6">
            <w:pPr>
              <w:tabs>
                <w:tab w:val="left" w:pos="284"/>
              </w:tabs>
              <w:jc w:val="center"/>
            </w:pPr>
            <w:r w:rsidRPr="00B033FB">
              <w:t>1</w:t>
            </w:r>
          </w:p>
        </w:tc>
        <w:tc>
          <w:tcPr>
            <w:tcW w:w="2983" w:type="dxa"/>
          </w:tcPr>
          <w:p w:rsidR="00860967" w:rsidRPr="00B033FB" w:rsidRDefault="00860967" w:rsidP="00461EF6">
            <w:pPr>
              <w:tabs>
                <w:tab w:val="left" w:pos="284"/>
              </w:tabs>
            </w:pPr>
          </w:p>
        </w:tc>
        <w:tc>
          <w:tcPr>
            <w:tcW w:w="1722" w:type="dxa"/>
          </w:tcPr>
          <w:p w:rsidR="00860967" w:rsidRPr="00B033FB" w:rsidRDefault="00860967" w:rsidP="00461EF6">
            <w:pPr>
              <w:tabs>
                <w:tab w:val="left" w:pos="284"/>
              </w:tabs>
            </w:pPr>
          </w:p>
        </w:tc>
        <w:tc>
          <w:tcPr>
            <w:tcW w:w="1773" w:type="dxa"/>
          </w:tcPr>
          <w:p w:rsidR="00860967" w:rsidRPr="00B033FB" w:rsidRDefault="00860967" w:rsidP="00461EF6">
            <w:pPr>
              <w:tabs>
                <w:tab w:val="left" w:pos="284"/>
              </w:tabs>
            </w:pPr>
          </w:p>
        </w:tc>
        <w:tc>
          <w:tcPr>
            <w:tcW w:w="1727" w:type="dxa"/>
          </w:tcPr>
          <w:p w:rsidR="00860967" w:rsidRPr="00B033FB" w:rsidRDefault="00860967" w:rsidP="00461EF6">
            <w:pPr>
              <w:tabs>
                <w:tab w:val="left" w:pos="284"/>
              </w:tabs>
            </w:pPr>
          </w:p>
        </w:tc>
      </w:tr>
      <w:tr w:rsidR="00860967" w:rsidRPr="00B033FB" w:rsidTr="00461EF6">
        <w:tc>
          <w:tcPr>
            <w:tcW w:w="1112" w:type="dxa"/>
          </w:tcPr>
          <w:p w:rsidR="00860967" w:rsidRPr="00B033FB" w:rsidRDefault="00860967" w:rsidP="00461EF6">
            <w:pPr>
              <w:tabs>
                <w:tab w:val="left" w:pos="284"/>
              </w:tabs>
              <w:jc w:val="center"/>
            </w:pPr>
            <w:r w:rsidRPr="00B033FB">
              <w:t>2</w:t>
            </w:r>
          </w:p>
        </w:tc>
        <w:tc>
          <w:tcPr>
            <w:tcW w:w="2983" w:type="dxa"/>
          </w:tcPr>
          <w:p w:rsidR="00860967" w:rsidRPr="00B033FB" w:rsidRDefault="00860967" w:rsidP="00461EF6">
            <w:pPr>
              <w:tabs>
                <w:tab w:val="left" w:pos="284"/>
              </w:tabs>
            </w:pPr>
          </w:p>
        </w:tc>
        <w:tc>
          <w:tcPr>
            <w:tcW w:w="1722" w:type="dxa"/>
          </w:tcPr>
          <w:p w:rsidR="00860967" w:rsidRPr="00B033FB" w:rsidRDefault="00860967" w:rsidP="00461EF6">
            <w:pPr>
              <w:tabs>
                <w:tab w:val="left" w:pos="284"/>
              </w:tabs>
            </w:pPr>
          </w:p>
        </w:tc>
        <w:tc>
          <w:tcPr>
            <w:tcW w:w="1773" w:type="dxa"/>
          </w:tcPr>
          <w:p w:rsidR="00860967" w:rsidRPr="00B033FB" w:rsidRDefault="00860967" w:rsidP="00461EF6">
            <w:pPr>
              <w:tabs>
                <w:tab w:val="left" w:pos="284"/>
              </w:tabs>
            </w:pPr>
          </w:p>
        </w:tc>
        <w:tc>
          <w:tcPr>
            <w:tcW w:w="1727" w:type="dxa"/>
          </w:tcPr>
          <w:p w:rsidR="00860967" w:rsidRPr="00B033FB" w:rsidRDefault="00860967" w:rsidP="00461EF6">
            <w:pPr>
              <w:tabs>
                <w:tab w:val="left" w:pos="284"/>
              </w:tabs>
            </w:pPr>
          </w:p>
        </w:tc>
      </w:tr>
      <w:tr w:rsidR="002C172A" w:rsidRPr="00B033FB" w:rsidTr="00461EF6">
        <w:tc>
          <w:tcPr>
            <w:tcW w:w="1112" w:type="dxa"/>
          </w:tcPr>
          <w:p w:rsidR="002C172A" w:rsidRPr="002C172A" w:rsidRDefault="002C172A" w:rsidP="00461EF6">
            <w:pPr>
              <w:tabs>
                <w:tab w:val="left" w:pos="284"/>
              </w:tabs>
              <w:jc w:val="center"/>
              <w:rPr>
                <w:lang w:val="id-ID"/>
              </w:rPr>
            </w:pPr>
            <w:r>
              <w:rPr>
                <w:lang w:val="id-ID"/>
              </w:rPr>
              <w:t>3</w:t>
            </w:r>
          </w:p>
        </w:tc>
        <w:tc>
          <w:tcPr>
            <w:tcW w:w="2983" w:type="dxa"/>
          </w:tcPr>
          <w:p w:rsidR="002C172A" w:rsidRPr="00B033FB" w:rsidRDefault="002C172A" w:rsidP="00461EF6">
            <w:pPr>
              <w:tabs>
                <w:tab w:val="left" w:pos="284"/>
              </w:tabs>
            </w:pPr>
          </w:p>
        </w:tc>
        <w:tc>
          <w:tcPr>
            <w:tcW w:w="1722" w:type="dxa"/>
          </w:tcPr>
          <w:p w:rsidR="002C172A" w:rsidRPr="00B033FB" w:rsidRDefault="002C172A" w:rsidP="00461EF6">
            <w:pPr>
              <w:tabs>
                <w:tab w:val="left" w:pos="284"/>
              </w:tabs>
            </w:pPr>
          </w:p>
        </w:tc>
        <w:tc>
          <w:tcPr>
            <w:tcW w:w="1773" w:type="dxa"/>
          </w:tcPr>
          <w:p w:rsidR="002C172A" w:rsidRPr="00B033FB" w:rsidRDefault="002C172A" w:rsidP="00461EF6">
            <w:pPr>
              <w:tabs>
                <w:tab w:val="left" w:pos="284"/>
              </w:tabs>
            </w:pPr>
          </w:p>
        </w:tc>
        <w:tc>
          <w:tcPr>
            <w:tcW w:w="1727" w:type="dxa"/>
          </w:tcPr>
          <w:p w:rsidR="002C172A" w:rsidRPr="00B033FB" w:rsidRDefault="002C172A" w:rsidP="00461EF6">
            <w:pPr>
              <w:tabs>
                <w:tab w:val="left" w:pos="284"/>
              </w:tabs>
            </w:pPr>
          </w:p>
        </w:tc>
      </w:tr>
      <w:tr w:rsidR="00860967" w:rsidRPr="00B033FB" w:rsidTr="00461EF6">
        <w:tc>
          <w:tcPr>
            <w:tcW w:w="1112" w:type="dxa"/>
          </w:tcPr>
          <w:p w:rsidR="00860967" w:rsidRPr="00B033FB" w:rsidRDefault="00860967" w:rsidP="00461EF6">
            <w:pPr>
              <w:tabs>
                <w:tab w:val="left" w:pos="284"/>
              </w:tabs>
              <w:jc w:val="center"/>
            </w:pPr>
            <w:r w:rsidRPr="00B033FB">
              <w:t>Dst.</w:t>
            </w:r>
          </w:p>
        </w:tc>
        <w:tc>
          <w:tcPr>
            <w:tcW w:w="2983" w:type="dxa"/>
          </w:tcPr>
          <w:p w:rsidR="00860967" w:rsidRPr="00B033FB" w:rsidRDefault="00860967" w:rsidP="00461EF6">
            <w:pPr>
              <w:tabs>
                <w:tab w:val="left" w:pos="284"/>
              </w:tabs>
            </w:pPr>
          </w:p>
        </w:tc>
        <w:tc>
          <w:tcPr>
            <w:tcW w:w="1722" w:type="dxa"/>
          </w:tcPr>
          <w:p w:rsidR="00860967" w:rsidRPr="00B033FB" w:rsidRDefault="00860967" w:rsidP="00461EF6">
            <w:pPr>
              <w:tabs>
                <w:tab w:val="left" w:pos="284"/>
              </w:tabs>
            </w:pPr>
          </w:p>
        </w:tc>
        <w:tc>
          <w:tcPr>
            <w:tcW w:w="1773" w:type="dxa"/>
          </w:tcPr>
          <w:p w:rsidR="00860967" w:rsidRPr="00B033FB" w:rsidRDefault="00860967" w:rsidP="00461EF6">
            <w:pPr>
              <w:tabs>
                <w:tab w:val="left" w:pos="284"/>
              </w:tabs>
            </w:pPr>
          </w:p>
        </w:tc>
        <w:tc>
          <w:tcPr>
            <w:tcW w:w="1727" w:type="dxa"/>
          </w:tcPr>
          <w:p w:rsidR="00860967" w:rsidRPr="00B033FB" w:rsidRDefault="00860967" w:rsidP="00461EF6">
            <w:pPr>
              <w:tabs>
                <w:tab w:val="left" w:pos="284"/>
              </w:tabs>
            </w:pPr>
          </w:p>
        </w:tc>
      </w:tr>
    </w:tbl>
    <w:p w:rsidR="009B77A6" w:rsidRDefault="009B77A6" w:rsidP="00860967">
      <w:pPr>
        <w:pStyle w:val="Header"/>
        <w:tabs>
          <w:tab w:val="clear" w:pos="4320"/>
          <w:tab w:val="clear" w:pos="8640"/>
        </w:tabs>
        <w:rPr>
          <w:lang w:val="id-ID"/>
        </w:rPr>
      </w:pPr>
    </w:p>
    <w:p w:rsidR="00860967" w:rsidRDefault="00860967" w:rsidP="00860967">
      <w:pPr>
        <w:pStyle w:val="Header"/>
        <w:tabs>
          <w:tab w:val="clear" w:pos="4320"/>
          <w:tab w:val="clear" w:pos="8640"/>
        </w:tabs>
        <w:rPr>
          <w:lang w:val="id-ID"/>
        </w:rPr>
      </w:pPr>
    </w:p>
    <w:p w:rsidR="00CE6D81" w:rsidRDefault="00CE6D81" w:rsidP="00860967">
      <w:pPr>
        <w:pStyle w:val="Header"/>
        <w:tabs>
          <w:tab w:val="clear" w:pos="4320"/>
          <w:tab w:val="clear" w:pos="8640"/>
        </w:tabs>
        <w:rPr>
          <w:lang w:val="id-ID"/>
        </w:rPr>
      </w:pPr>
    </w:p>
    <w:p w:rsidR="00CE6D81" w:rsidRDefault="00CE6D81" w:rsidP="00860967">
      <w:pPr>
        <w:pStyle w:val="Header"/>
        <w:tabs>
          <w:tab w:val="clear" w:pos="4320"/>
          <w:tab w:val="clear" w:pos="8640"/>
        </w:tabs>
        <w:rPr>
          <w:lang w:val="id-ID"/>
        </w:rPr>
      </w:pPr>
    </w:p>
    <w:p w:rsidR="00CE6D81" w:rsidRDefault="00CE6D81" w:rsidP="00860967">
      <w:pPr>
        <w:pStyle w:val="Header"/>
        <w:tabs>
          <w:tab w:val="clear" w:pos="4320"/>
          <w:tab w:val="clear" w:pos="8640"/>
        </w:tabs>
        <w:rPr>
          <w:lang w:val="id-ID"/>
        </w:rPr>
      </w:pPr>
    </w:p>
    <w:p w:rsidR="008B60F3" w:rsidRDefault="008B60F3" w:rsidP="00860967">
      <w:pPr>
        <w:pStyle w:val="Header"/>
        <w:tabs>
          <w:tab w:val="clear" w:pos="4320"/>
          <w:tab w:val="clear" w:pos="8640"/>
        </w:tabs>
        <w:rPr>
          <w:lang w:val="id-ID"/>
        </w:rPr>
      </w:pPr>
    </w:p>
    <w:p w:rsidR="00860967" w:rsidRPr="00B033FB" w:rsidRDefault="00860967" w:rsidP="00860967">
      <w:r>
        <w:lastRenderedPageBreak/>
        <w:t>7.2</w:t>
      </w:r>
      <w:r w:rsidRPr="00B033FB">
        <w:t xml:space="preserve">   Kegiatan </w:t>
      </w:r>
      <w:r>
        <w:t>Pelayanan/</w:t>
      </w:r>
      <w:r w:rsidRPr="00B033FB">
        <w:t>Pengabdian kepada Masyarakat (PkM)</w:t>
      </w:r>
    </w:p>
    <w:p w:rsidR="00860967" w:rsidRPr="00B033FB" w:rsidRDefault="00860967" w:rsidP="00860967"/>
    <w:p w:rsidR="00860967" w:rsidRDefault="00860967" w:rsidP="007E7A48">
      <w:pPr>
        <w:ind w:left="709" w:hanging="750"/>
        <w:jc w:val="left"/>
        <w:rPr>
          <w:lang w:val="id-ID"/>
        </w:rPr>
      </w:pPr>
      <w:r>
        <w:t>7.2.1</w:t>
      </w:r>
      <w:r w:rsidR="008D2268">
        <w:rPr>
          <w:lang w:val="id-ID"/>
        </w:rPr>
        <w:tab/>
      </w:r>
      <w:r w:rsidRPr="00B033FB">
        <w:t xml:space="preserve">Tuliskan jumlah kegiatan </w:t>
      </w:r>
      <w:r>
        <w:t>Pelayanan/</w:t>
      </w:r>
      <w:r w:rsidRPr="00B033FB">
        <w:t>Pengabdian kepada Masyarakat (*)</w:t>
      </w:r>
      <w:r>
        <w:t xml:space="preserve"> yang sesuai dengan bidang </w:t>
      </w:r>
      <w:r>
        <w:rPr>
          <w:lang w:val="id-ID"/>
        </w:rPr>
        <w:t xml:space="preserve">Akuntansi </w:t>
      </w:r>
      <w:r w:rsidRPr="00B033FB">
        <w:t xml:space="preserve">selama tiga tahun terakhir yang dilakukan oleh dosen tetap yang bidang keahliannya sesuai </w:t>
      </w:r>
      <w:r>
        <w:rPr>
          <w:lang w:val="id-ID"/>
        </w:rPr>
        <w:t xml:space="preserve">Akuntansi </w:t>
      </w:r>
      <w:r w:rsidRPr="00B033FB">
        <w:t>dengan mengikuti format tabel berikut:</w:t>
      </w:r>
    </w:p>
    <w:p w:rsidR="008D2268" w:rsidRPr="007E7A48" w:rsidRDefault="008D2268" w:rsidP="007E7A48">
      <w:pPr>
        <w:ind w:left="709" w:hanging="750"/>
        <w:jc w:val="left"/>
        <w:rPr>
          <w:lang w:val="id-ID"/>
        </w:rPr>
      </w:pPr>
    </w:p>
    <w:tbl>
      <w:tblPr>
        <w:tblW w:w="95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2"/>
        <w:gridCol w:w="1734"/>
        <w:gridCol w:w="1710"/>
        <w:gridCol w:w="1890"/>
      </w:tblGrid>
      <w:tr w:rsidR="00860967" w:rsidRPr="00B033FB" w:rsidTr="00C47393">
        <w:trPr>
          <w:cantSplit/>
        </w:trPr>
        <w:tc>
          <w:tcPr>
            <w:tcW w:w="4192" w:type="dxa"/>
            <w:tcBorders>
              <w:bottom w:val="double" w:sz="4" w:space="0" w:color="auto"/>
            </w:tcBorders>
            <w:shd w:val="clear" w:color="auto" w:fill="auto"/>
          </w:tcPr>
          <w:p w:rsidR="00860967" w:rsidRPr="00B033FB" w:rsidRDefault="00860967" w:rsidP="00461EF6">
            <w:pPr>
              <w:jc w:val="center"/>
              <w:rPr>
                <w:b/>
                <w:bCs/>
                <w:sz w:val="20"/>
              </w:rPr>
            </w:pPr>
            <w:r>
              <w:rPr>
                <w:b/>
                <w:bCs/>
                <w:sz w:val="20"/>
              </w:rPr>
              <w:t>Sumber Dana</w:t>
            </w:r>
            <w:r w:rsidRPr="00B033FB">
              <w:rPr>
                <w:b/>
                <w:bCs/>
                <w:sz w:val="20"/>
              </w:rPr>
              <w:t xml:space="preserve"> Kegiatan </w:t>
            </w:r>
            <w:r>
              <w:rPr>
                <w:b/>
                <w:bCs/>
                <w:sz w:val="20"/>
              </w:rPr>
              <w:t>Pelayanan/</w:t>
            </w:r>
            <w:r w:rsidRPr="00B033FB">
              <w:rPr>
                <w:b/>
                <w:bCs/>
                <w:sz w:val="20"/>
              </w:rPr>
              <w:t>Pengabdian kepada Masyarakat</w:t>
            </w:r>
          </w:p>
        </w:tc>
        <w:tc>
          <w:tcPr>
            <w:tcW w:w="1734"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TS-2</w:t>
            </w:r>
          </w:p>
        </w:tc>
        <w:tc>
          <w:tcPr>
            <w:tcW w:w="1710"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TS-1</w:t>
            </w:r>
          </w:p>
        </w:tc>
        <w:tc>
          <w:tcPr>
            <w:tcW w:w="1890" w:type="dxa"/>
            <w:tcBorders>
              <w:bottom w:val="double" w:sz="4" w:space="0" w:color="auto"/>
            </w:tcBorders>
            <w:shd w:val="clear" w:color="auto" w:fill="auto"/>
            <w:vAlign w:val="center"/>
          </w:tcPr>
          <w:p w:rsidR="00860967" w:rsidRPr="00B033FB" w:rsidRDefault="00860967" w:rsidP="00461EF6">
            <w:pPr>
              <w:jc w:val="center"/>
              <w:rPr>
                <w:b/>
                <w:bCs/>
                <w:sz w:val="20"/>
              </w:rPr>
            </w:pPr>
            <w:r w:rsidRPr="00B033FB">
              <w:rPr>
                <w:b/>
                <w:bCs/>
                <w:sz w:val="20"/>
              </w:rPr>
              <w:t>TS</w:t>
            </w:r>
          </w:p>
        </w:tc>
      </w:tr>
      <w:tr w:rsidR="00860967" w:rsidRPr="00B033FB" w:rsidTr="00C47393">
        <w:tc>
          <w:tcPr>
            <w:tcW w:w="4192" w:type="dxa"/>
            <w:tcBorders>
              <w:top w:val="double" w:sz="4" w:space="0" w:color="auto"/>
            </w:tcBorders>
            <w:shd w:val="clear" w:color="auto" w:fill="auto"/>
          </w:tcPr>
          <w:p w:rsidR="00860967" w:rsidRPr="00B033FB" w:rsidRDefault="00860967" w:rsidP="00461EF6">
            <w:pPr>
              <w:jc w:val="center"/>
              <w:rPr>
                <w:b/>
                <w:bCs/>
                <w:sz w:val="20"/>
              </w:rPr>
            </w:pPr>
            <w:r w:rsidRPr="00B033FB">
              <w:rPr>
                <w:b/>
                <w:bCs/>
                <w:sz w:val="20"/>
              </w:rPr>
              <w:t>(1)</w:t>
            </w:r>
          </w:p>
        </w:tc>
        <w:tc>
          <w:tcPr>
            <w:tcW w:w="1734" w:type="dxa"/>
            <w:tcBorders>
              <w:top w:val="double" w:sz="4" w:space="0" w:color="auto"/>
            </w:tcBorders>
            <w:shd w:val="clear" w:color="auto" w:fill="auto"/>
          </w:tcPr>
          <w:p w:rsidR="00860967" w:rsidRPr="00B033FB" w:rsidRDefault="00860967" w:rsidP="00461EF6">
            <w:pPr>
              <w:jc w:val="center"/>
              <w:rPr>
                <w:b/>
                <w:bCs/>
                <w:sz w:val="20"/>
              </w:rPr>
            </w:pPr>
            <w:r w:rsidRPr="00B033FB">
              <w:rPr>
                <w:b/>
                <w:bCs/>
                <w:sz w:val="20"/>
              </w:rPr>
              <w:t>(2)</w:t>
            </w:r>
          </w:p>
        </w:tc>
        <w:tc>
          <w:tcPr>
            <w:tcW w:w="1710" w:type="dxa"/>
            <w:tcBorders>
              <w:top w:val="double" w:sz="4" w:space="0" w:color="auto"/>
            </w:tcBorders>
            <w:shd w:val="clear" w:color="auto" w:fill="auto"/>
          </w:tcPr>
          <w:p w:rsidR="00860967" w:rsidRPr="00B033FB" w:rsidRDefault="00860967" w:rsidP="00461EF6">
            <w:pPr>
              <w:jc w:val="center"/>
              <w:rPr>
                <w:b/>
                <w:bCs/>
                <w:sz w:val="20"/>
              </w:rPr>
            </w:pPr>
            <w:r w:rsidRPr="00B033FB">
              <w:rPr>
                <w:b/>
                <w:bCs/>
                <w:sz w:val="20"/>
              </w:rPr>
              <w:t>(3)</w:t>
            </w:r>
          </w:p>
        </w:tc>
        <w:tc>
          <w:tcPr>
            <w:tcW w:w="1890" w:type="dxa"/>
            <w:tcBorders>
              <w:top w:val="double" w:sz="4" w:space="0" w:color="auto"/>
            </w:tcBorders>
            <w:shd w:val="clear" w:color="auto" w:fill="auto"/>
          </w:tcPr>
          <w:p w:rsidR="00860967" w:rsidRPr="00B033FB" w:rsidRDefault="00860967" w:rsidP="00461EF6">
            <w:pPr>
              <w:jc w:val="center"/>
              <w:rPr>
                <w:b/>
                <w:bCs/>
                <w:sz w:val="20"/>
              </w:rPr>
            </w:pPr>
            <w:r w:rsidRPr="00B033FB">
              <w:rPr>
                <w:b/>
                <w:bCs/>
                <w:sz w:val="20"/>
              </w:rPr>
              <w:t>(4)</w:t>
            </w:r>
          </w:p>
        </w:tc>
      </w:tr>
      <w:tr w:rsidR="00860967" w:rsidRPr="00B033FB" w:rsidTr="00461EF6">
        <w:tc>
          <w:tcPr>
            <w:tcW w:w="4192" w:type="dxa"/>
          </w:tcPr>
          <w:p w:rsidR="00860967" w:rsidRPr="00B033FB" w:rsidRDefault="00860967" w:rsidP="00461EF6">
            <w:pPr>
              <w:pStyle w:val="BodyText"/>
              <w:spacing w:line="240" w:lineRule="auto"/>
              <w:jc w:val="left"/>
              <w:rPr>
                <w:sz w:val="20"/>
              </w:rPr>
            </w:pPr>
            <w:r>
              <w:rPr>
                <w:sz w:val="20"/>
              </w:rPr>
              <w:t>Pembiayaan sendiri oleh dosen</w:t>
            </w:r>
          </w:p>
        </w:tc>
        <w:tc>
          <w:tcPr>
            <w:tcW w:w="1734" w:type="dxa"/>
          </w:tcPr>
          <w:p w:rsidR="00860967" w:rsidRPr="00B033FB" w:rsidRDefault="00860967" w:rsidP="00461EF6">
            <w:pPr>
              <w:pStyle w:val="BodyText"/>
              <w:spacing w:line="240" w:lineRule="auto"/>
              <w:rPr>
                <w:sz w:val="20"/>
              </w:rPr>
            </w:pPr>
          </w:p>
        </w:tc>
        <w:tc>
          <w:tcPr>
            <w:tcW w:w="1710" w:type="dxa"/>
          </w:tcPr>
          <w:p w:rsidR="00860967" w:rsidRPr="00B033FB" w:rsidRDefault="00860967" w:rsidP="00461EF6">
            <w:pPr>
              <w:pStyle w:val="BodyText"/>
              <w:spacing w:line="240" w:lineRule="auto"/>
              <w:rPr>
                <w:sz w:val="20"/>
              </w:rPr>
            </w:pPr>
          </w:p>
        </w:tc>
        <w:tc>
          <w:tcPr>
            <w:tcW w:w="1890" w:type="dxa"/>
          </w:tcPr>
          <w:p w:rsidR="00860967" w:rsidRPr="00B033FB" w:rsidRDefault="00860967" w:rsidP="00461EF6">
            <w:pPr>
              <w:pStyle w:val="BodyText"/>
              <w:spacing w:line="240" w:lineRule="auto"/>
              <w:rPr>
                <w:sz w:val="20"/>
              </w:rPr>
            </w:pPr>
          </w:p>
        </w:tc>
      </w:tr>
      <w:tr w:rsidR="00860967" w:rsidRPr="00B033FB" w:rsidTr="00461EF6">
        <w:tc>
          <w:tcPr>
            <w:tcW w:w="4192" w:type="dxa"/>
          </w:tcPr>
          <w:p w:rsidR="00860967" w:rsidRPr="00B033FB" w:rsidRDefault="00860967" w:rsidP="00461EF6">
            <w:pPr>
              <w:pStyle w:val="BodyText"/>
              <w:spacing w:line="240" w:lineRule="auto"/>
              <w:jc w:val="left"/>
              <w:rPr>
                <w:sz w:val="20"/>
              </w:rPr>
            </w:pPr>
            <w:r w:rsidRPr="00B033FB">
              <w:rPr>
                <w:sz w:val="20"/>
              </w:rPr>
              <w:t>PT yang bersangkutan</w:t>
            </w:r>
          </w:p>
        </w:tc>
        <w:tc>
          <w:tcPr>
            <w:tcW w:w="1734" w:type="dxa"/>
          </w:tcPr>
          <w:p w:rsidR="00860967" w:rsidRPr="00B033FB" w:rsidRDefault="00860967" w:rsidP="00461EF6">
            <w:pPr>
              <w:pStyle w:val="BodyText"/>
              <w:spacing w:line="240" w:lineRule="auto"/>
              <w:rPr>
                <w:sz w:val="20"/>
              </w:rPr>
            </w:pPr>
          </w:p>
        </w:tc>
        <w:tc>
          <w:tcPr>
            <w:tcW w:w="1710" w:type="dxa"/>
          </w:tcPr>
          <w:p w:rsidR="00860967" w:rsidRPr="00B033FB" w:rsidRDefault="00860967" w:rsidP="00461EF6">
            <w:pPr>
              <w:pStyle w:val="BodyText"/>
              <w:spacing w:line="240" w:lineRule="auto"/>
              <w:rPr>
                <w:sz w:val="20"/>
              </w:rPr>
            </w:pPr>
          </w:p>
        </w:tc>
        <w:tc>
          <w:tcPr>
            <w:tcW w:w="1890" w:type="dxa"/>
          </w:tcPr>
          <w:p w:rsidR="00860967" w:rsidRPr="00B033FB" w:rsidRDefault="00860967" w:rsidP="00461EF6">
            <w:pPr>
              <w:pStyle w:val="BodyText"/>
              <w:spacing w:line="240" w:lineRule="auto"/>
              <w:rPr>
                <w:sz w:val="20"/>
              </w:rPr>
            </w:pPr>
          </w:p>
        </w:tc>
      </w:tr>
      <w:tr w:rsidR="00860967" w:rsidRPr="00B033FB" w:rsidTr="00461EF6">
        <w:tc>
          <w:tcPr>
            <w:tcW w:w="4192" w:type="dxa"/>
          </w:tcPr>
          <w:p w:rsidR="00860967" w:rsidRPr="00BA7B9B" w:rsidRDefault="00BA7B9B" w:rsidP="00461EF6">
            <w:pPr>
              <w:pStyle w:val="BodyText"/>
              <w:spacing w:line="240" w:lineRule="auto"/>
              <w:jc w:val="left"/>
              <w:rPr>
                <w:sz w:val="20"/>
                <w:lang w:val="id-ID"/>
              </w:rPr>
            </w:pPr>
            <w:r>
              <w:rPr>
                <w:sz w:val="20"/>
                <w:lang w:val="id-ID"/>
              </w:rPr>
              <w:t>Kemdikbud</w:t>
            </w:r>
          </w:p>
        </w:tc>
        <w:tc>
          <w:tcPr>
            <w:tcW w:w="1734" w:type="dxa"/>
          </w:tcPr>
          <w:p w:rsidR="00860967" w:rsidRPr="00B033FB" w:rsidRDefault="00860967" w:rsidP="00461EF6">
            <w:pPr>
              <w:pStyle w:val="BodyText"/>
              <w:spacing w:line="240" w:lineRule="auto"/>
              <w:rPr>
                <w:sz w:val="20"/>
              </w:rPr>
            </w:pPr>
          </w:p>
        </w:tc>
        <w:tc>
          <w:tcPr>
            <w:tcW w:w="1710" w:type="dxa"/>
          </w:tcPr>
          <w:p w:rsidR="00860967" w:rsidRPr="00B033FB" w:rsidRDefault="00860967" w:rsidP="00461EF6">
            <w:pPr>
              <w:pStyle w:val="BodyText"/>
              <w:spacing w:line="240" w:lineRule="auto"/>
              <w:rPr>
                <w:sz w:val="20"/>
              </w:rPr>
            </w:pPr>
          </w:p>
        </w:tc>
        <w:tc>
          <w:tcPr>
            <w:tcW w:w="1890" w:type="dxa"/>
          </w:tcPr>
          <w:p w:rsidR="00860967" w:rsidRPr="00B033FB" w:rsidRDefault="00860967" w:rsidP="00461EF6">
            <w:pPr>
              <w:pStyle w:val="BodyText"/>
              <w:spacing w:line="240" w:lineRule="auto"/>
              <w:rPr>
                <w:sz w:val="20"/>
              </w:rPr>
            </w:pPr>
          </w:p>
        </w:tc>
      </w:tr>
      <w:tr w:rsidR="00860967" w:rsidRPr="00B033FB" w:rsidTr="00461EF6">
        <w:tc>
          <w:tcPr>
            <w:tcW w:w="4192" w:type="dxa"/>
          </w:tcPr>
          <w:p w:rsidR="00860967" w:rsidRPr="00BA7B9B" w:rsidRDefault="00860967" w:rsidP="00461EF6">
            <w:pPr>
              <w:pStyle w:val="BodyText"/>
              <w:spacing w:line="240" w:lineRule="auto"/>
              <w:jc w:val="left"/>
              <w:rPr>
                <w:sz w:val="20"/>
                <w:lang w:val="id-ID"/>
              </w:rPr>
            </w:pPr>
            <w:r w:rsidRPr="00B033FB">
              <w:rPr>
                <w:sz w:val="20"/>
              </w:rPr>
              <w:t xml:space="preserve">Institusi dalam negeri di luar </w:t>
            </w:r>
            <w:r w:rsidR="00BA7B9B">
              <w:rPr>
                <w:sz w:val="20"/>
                <w:lang w:val="id-ID"/>
              </w:rPr>
              <w:t>Kemdikbud</w:t>
            </w:r>
          </w:p>
        </w:tc>
        <w:tc>
          <w:tcPr>
            <w:tcW w:w="1734" w:type="dxa"/>
          </w:tcPr>
          <w:p w:rsidR="00860967" w:rsidRPr="00B033FB" w:rsidRDefault="00860967" w:rsidP="00461EF6">
            <w:pPr>
              <w:pStyle w:val="BodyText"/>
              <w:spacing w:line="240" w:lineRule="auto"/>
              <w:rPr>
                <w:sz w:val="20"/>
              </w:rPr>
            </w:pPr>
          </w:p>
        </w:tc>
        <w:tc>
          <w:tcPr>
            <w:tcW w:w="1710" w:type="dxa"/>
          </w:tcPr>
          <w:p w:rsidR="00860967" w:rsidRPr="00B033FB" w:rsidRDefault="00860967" w:rsidP="00461EF6">
            <w:pPr>
              <w:pStyle w:val="BodyText"/>
              <w:spacing w:line="240" w:lineRule="auto"/>
              <w:rPr>
                <w:sz w:val="20"/>
              </w:rPr>
            </w:pPr>
          </w:p>
        </w:tc>
        <w:tc>
          <w:tcPr>
            <w:tcW w:w="1890" w:type="dxa"/>
          </w:tcPr>
          <w:p w:rsidR="00860967" w:rsidRPr="00B033FB" w:rsidRDefault="00860967" w:rsidP="00461EF6">
            <w:pPr>
              <w:pStyle w:val="BodyText"/>
              <w:spacing w:line="240" w:lineRule="auto"/>
              <w:rPr>
                <w:sz w:val="20"/>
              </w:rPr>
            </w:pPr>
          </w:p>
        </w:tc>
      </w:tr>
      <w:tr w:rsidR="00860967" w:rsidRPr="00B033FB" w:rsidTr="00242C05">
        <w:tc>
          <w:tcPr>
            <w:tcW w:w="4192" w:type="dxa"/>
            <w:tcBorders>
              <w:bottom w:val="double" w:sz="4" w:space="0" w:color="auto"/>
            </w:tcBorders>
          </w:tcPr>
          <w:p w:rsidR="00860967" w:rsidRPr="00B033FB" w:rsidRDefault="00860967" w:rsidP="00461EF6">
            <w:pPr>
              <w:pStyle w:val="BodyText"/>
              <w:spacing w:line="240" w:lineRule="auto"/>
              <w:jc w:val="left"/>
              <w:rPr>
                <w:sz w:val="20"/>
              </w:rPr>
            </w:pPr>
            <w:r w:rsidRPr="00B033FB">
              <w:rPr>
                <w:sz w:val="20"/>
              </w:rPr>
              <w:t>Institusi luar negeri</w:t>
            </w:r>
          </w:p>
        </w:tc>
        <w:tc>
          <w:tcPr>
            <w:tcW w:w="1734" w:type="dxa"/>
            <w:tcBorders>
              <w:bottom w:val="double" w:sz="4" w:space="0" w:color="auto"/>
            </w:tcBorders>
          </w:tcPr>
          <w:p w:rsidR="00860967" w:rsidRPr="00B033FB" w:rsidRDefault="00860967" w:rsidP="00461EF6">
            <w:pPr>
              <w:pStyle w:val="BodyText"/>
              <w:spacing w:line="240" w:lineRule="auto"/>
              <w:rPr>
                <w:sz w:val="20"/>
              </w:rPr>
            </w:pPr>
          </w:p>
        </w:tc>
        <w:tc>
          <w:tcPr>
            <w:tcW w:w="1710" w:type="dxa"/>
            <w:tcBorders>
              <w:bottom w:val="double" w:sz="4" w:space="0" w:color="auto"/>
            </w:tcBorders>
          </w:tcPr>
          <w:p w:rsidR="00860967" w:rsidRPr="00B033FB" w:rsidRDefault="00860967" w:rsidP="00461EF6">
            <w:pPr>
              <w:pStyle w:val="BodyText"/>
              <w:spacing w:line="240" w:lineRule="auto"/>
              <w:rPr>
                <w:sz w:val="20"/>
              </w:rPr>
            </w:pPr>
          </w:p>
        </w:tc>
        <w:tc>
          <w:tcPr>
            <w:tcW w:w="1890" w:type="dxa"/>
            <w:tcBorders>
              <w:bottom w:val="double" w:sz="4" w:space="0" w:color="auto"/>
            </w:tcBorders>
          </w:tcPr>
          <w:p w:rsidR="00860967" w:rsidRPr="00B033FB" w:rsidRDefault="00860967" w:rsidP="00461EF6">
            <w:pPr>
              <w:pStyle w:val="BodyText"/>
              <w:spacing w:line="240" w:lineRule="auto"/>
              <w:rPr>
                <w:sz w:val="20"/>
              </w:rPr>
            </w:pPr>
          </w:p>
        </w:tc>
      </w:tr>
      <w:tr w:rsidR="00242C05" w:rsidRPr="00B033FB" w:rsidTr="00242C05">
        <w:tc>
          <w:tcPr>
            <w:tcW w:w="4192" w:type="dxa"/>
            <w:tcBorders>
              <w:top w:val="double" w:sz="4" w:space="0" w:color="auto"/>
            </w:tcBorders>
          </w:tcPr>
          <w:p w:rsidR="002A0163" w:rsidRDefault="0061116D">
            <w:pPr>
              <w:pStyle w:val="BodyText"/>
              <w:spacing w:line="240" w:lineRule="auto"/>
              <w:jc w:val="center"/>
              <w:rPr>
                <w:b/>
                <w:sz w:val="20"/>
                <w:lang w:val="id-ID"/>
              </w:rPr>
            </w:pPr>
            <w:r w:rsidRPr="0061116D">
              <w:rPr>
                <w:b/>
                <w:sz w:val="20"/>
                <w:lang w:val="id-ID"/>
              </w:rPr>
              <w:t>Total</w:t>
            </w:r>
          </w:p>
        </w:tc>
        <w:tc>
          <w:tcPr>
            <w:tcW w:w="1734" w:type="dxa"/>
            <w:tcBorders>
              <w:top w:val="double" w:sz="4" w:space="0" w:color="auto"/>
            </w:tcBorders>
          </w:tcPr>
          <w:p w:rsidR="00242C05" w:rsidRPr="00B033FB" w:rsidRDefault="00242C05" w:rsidP="00461EF6">
            <w:pPr>
              <w:pStyle w:val="BodyText"/>
              <w:spacing w:line="240" w:lineRule="auto"/>
              <w:rPr>
                <w:sz w:val="20"/>
              </w:rPr>
            </w:pPr>
          </w:p>
        </w:tc>
        <w:tc>
          <w:tcPr>
            <w:tcW w:w="1710" w:type="dxa"/>
            <w:tcBorders>
              <w:top w:val="double" w:sz="4" w:space="0" w:color="auto"/>
            </w:tcBorders>
          </w:tcPr>
          <w:p w:rsidR="00242C05" w:rsidRPr="00B033FB" w:rsidRDefault="00242C05" w:rsidP="00461EF6">
            <w:pPr>
              <w:pStyle w:val="BodyText"/>
              <w:spacing w:line="240" w:lineRule="auto"/>
              <w:rPr>
                <w:sz w:val="20"/>
              </w:rPr>
            </w:pPr>
          </w:p>
        </w:tc>
        <w:tc>
          <w:tcPr>
            <w:tcW w:w="1890" w:type="dxa"/>
            <w:tcBorders>
              <w:top w:val="double" w:sz="4" w:space="0" w:color="auto"/>
            </w:tcBorders>
          </w:tcPr>
          <w:p w:rsidR="00242C05" w:rsidRPr="00B033FB" w:rsidRDefault="00242C05" w:rsidP="00461EF6">
            <w:pPr>
              <w:pStyle w:val="BodyText"/>
              <w:spacing w:line="240" w:lineRule="auto"/>
              <w:rPr>
                <w:sz w:val="20"/>
              </w:rPr>
            </w:pPr>
          </w:p>
        </w:tc>
      </w:tr>
    </w:tbl>
    <w:p w:rsidR="00860967" w:rsidRPr="00B033FB" w:rsidRDefault="00860967" w:rsidP="00860967">
      <w:pPr>
        <w:pStyle w:val="BodyText"/>
        <w:spacing w:line="240" w:lineRule="auto"/>
        <w:ind w:left="1080" w:hanging="1080"/>
        <w:jc w:val="left"/>
        <w:rPr>
          <w:sz w:val="20"/>
        </w:rPr>
      </w:pPr>
      <w:r w:rsidRPr="00B033FB">
        <w:rPr>
          <w:sz w:val="20"/>
        </w:rPr>
        <w:t xml:space="preserve">Catatan: (*) </w:t>
      </w:r>
      <w:r>
        <w:rPr>
          <w:sz w:val="20"/>
        </w:rPr>
        <w:t>Pelayanan/</w:t>
      </w:r>
      <w:r w:rsidRPr="00B033FB">
        <w:rPr>
          <w:sz w:val="20"/>
        </w:rPr>
        <w:t>Pengabdian kepada Masyarakat ad</w:t>
      </w:r>
      <w:r>
        <w:rPr>
          <w:sz w:val="20"/>
        </w:rPr>
        <w:t>alah penerapan bidang ilmu untuk menyelesaikan masalah di</w:t>
      </w:r>
      <w:r w:rsidRPr="00B033FB">
        <w:rPr>
          <w:sz w:val="20"/>
        </w:rPr>
        <w:t xml:space="preserve"> masyarakat (termasuk masyarakat industri, pemerintah, dsb.)</w:t>
      </w:r>
    </w:p>
    <w:p w:rsidR="00860967" w:rsidRDefault="00860967" w:rsidP="00860967">
      <w:pPr>
        <w:ind w:left="630" w:hanging="630"/>
        <w:rPr>
          <w:lang w:val="fi-FI"/>
        </w:rPr>
      </w:pPr>
    </w:p>
    <w:p w:rsidR="00860967" w:rsidRDefault="00860967" w:rsidP="00860967">
      <w:pPr>
        <w:ind w:left="630" w:hanging="630"/>
        <w:rPr>
          <w:lang w:val="fi-FI"/>
        </w:rPr>
      </w:pPr>
      <w:r>
        <w:rPr>
          <w:lang w:val="fi-FI"/>
        </w:rPr>
        <w:t>7.3</w:t>
      </w:r>
      <w:r w:rsidRPr="008D5CF8">
        <w:rPr>
          <w:lang w:val="fi-FI"/>
        </w:rPr>
        <w:t xml:space="preserve">   Kegiatan Kerjasama</w:t>
      </w:r>
      <w:r>
        <w:rPr>
          <w:lang w:val="fi-FI"/>
        </w:rPr>
        <w:t xml:space="preserve"> dengan Instansi L</w:t>
      </w:r>
      <w:r w:rsidRPr="008D5CF8">
        <w:rPr>
          <w:lang w:val="fi-FI"/>
        </w:rPr>
        <w:t xml:space="preserve">ain </w:t>
      </w:r>
    </w:p>
    <w:p w:rsidR="00860967" w:rsidRPr="008D5CF8" w:rsidRDefault="00860967" w:rsidP="00860967">
      <w:pPr>
        <w:ind w:left="630" w:hanging="630"/>
        <w:rPr>
          <w:lang w:val="fi-FI"/>
        </w:rPr>
      </w:pPr>
    </w:p>
    <w:p w:rsidR="00860967" w:rsidRPr="00B033FB" w:rsidRDefault="00860967" w:rsidP="00860967">
      <w:pPr>
        <w:ind w:left="630" w:hanging="630"/>
        <w:jc w:val="left"/>
      </w:pPr>
      <w:r>
        <w:rPr>
          <w:lang w:val="fi-FI"/>
        </w:rPr>
        <w:t>7.3</w:t>
      </w:r>
      <w:r w:rsidRPr="008D5CF8">
        <w:rPr>
          <w:lang w:val="fi-FI"/>
        </w:rPr>
        <w:t xml:space="preserve">.1  </w:t>
      </w:r>
      <w:r>
        <w:t xml:space="preserve">Tuliskan instansi </w:t>
      </w:r>
      <w:r w:rsidRPr="00B033FB">
        <w:t>dalam negeri yang menjalin kerjasama</w:t>
      </w:r>
      <w:r w:rsidR="001E4E26">
        <w:rPr>
          <w:lang w:val="id-ID"/>
        </w:rPr>
        <w:t>(</w:t>
      </w:r>
      <w:r w:rsidRPr="00B033FB">
        <w:t>*</w:t>
      </w:r>
      <w:r w:rsidR="001E4E26">
        <w:rPr>
          <w:lang w:val="id-ID"/>
        </w:rPr>
        <w:t xml:space="preserve">) </w:t>
      </w:r>
      <w:r w:rsidRPr="00B033FB">
        <w:t xml:space="preserve"> yang </w:t>
      </w:r>
      <w:r w:rsidR="008737AC">
        <w:rPr>
          <w:lang w:val="id-ID"/>
        </w:rPr>
        <w:t xml:space="preserve">relevan </w:t>
      </w:r>
      <w:r w:rsidRPr="00B033FB">
        <w:t xml:space="preserve">dengan </w:t>
      </w:r>
      <w:r w:rsidR="00AA6BC1">
        <w:rPr>
          <w:lang w:val="id-ID"/>
        </w:rPr>
        <w:t>program PPAk</w:t>
      </w:r>
      <w:r w:rsidR="0052130E">
        <w:t xml:space="preserve"> </w:t>
      </w:r>
      <w:r w:rsidRPr="00B033FB">
        <w:t>dalam tiga tahun terakhir.</w:t>
      </w:r>
    </w:p>
    <w:p w:rsidR="00860967" w:rsidRPr="00B033FB" w:rsidRDefault="00860967" w:rsidP="00860967"/>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066"/>
        <w:gridCol w:w="3040"/>
      </w:tblGrid>
      <w:tr w:rsidR="00860967" w:rsidRPr="00B033FB" w:rsidTr="00C47393">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Jenis</w:t>
            </w:r>
          </w:p>
          <w:p w:rsidR="00860967" w:rsidRPr="00B033FB" w:rsidRDefault="00860967" w:rsidP="00461EF6">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0967" w:rsidRDefault="00860967" w:rsidP="00461EF6">
            <w:pPr>
              <w:jc w:val="center"/>
              <w:rPr>
                <w:b/>
                <w:bCs/>
                <w:sz w:val="18"/>
              </w:rPr>
            </w:pPr>
            <w:r w:rsidRPr="00B033FB">
              <w:rPr>
                <w:b/>
                <w:bCs/>
                <w:sz w:val="18"/>
              </w:rPr>
              <w:t xml:space="preserve">Kurun Waktu </w:t>
            </w:r>
          </w:p>
          <w:p w:rsidR="00860967" w:rsidRPr="00B033FB" w:rsidRDefault="00860967" w:rsidP="00461EF6">
            <w:pPr>
              <w:jc w:val="center"/>
              <w:rPr>
                <w:b/>
                <w:bCs/>
                <w:sz w:val="18"/>
              </w:rPr>
            </w:pPr>
            <w:r w:rsidRPr="00B033FB">
              <w:rPr>
                <w:b/>
                <w:bCs/>
                <w:sz w:val="18"/>
              </w:rPr>
              <w:t>Kerja</w:t>
            </w:r>
            <w:r w:rsidR="005B63A9">
              <w:rPr>
                <w:b/>
                <w:bCs/>
                <w:sz w:val="18"/>
                <w:lang w:val="id-ID"/>
              </w:rPr>
              <w:t>s</w:t>
            </w:r>
            <w:r w:rsidRPr="00B033F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Pr>
                <w:b/>
                <w:bCs/>
                <w:sz w:val="18"/>
              </w:rPr>
              <w:t>Manfaat yang Telah D</w:t>
            </w:r>
            <w:r w:rsidRPr="00B033FB">
              <w:rPr>
                <w:b/>
                <w:bCs/>
                <w:sz w:val="18"/>
              </w:rPr>
              <w:t>iperoleh</w:t>
            </w:r>
          </w:p>
        </w:tc>
      </w:tr>
      <w:tr w:rsidR="00860967" w:rsidRPr="00B033FB" w:rsidTr="00C47393">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r>
      <w:tr w:rsidR="00860967" w:rsidRPr="00B033FB" w:rsidTr="00C47393">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(6)</w:t>
            </w:r>
          </w:p>
        </w:tc>
      </w:tr>
      <w:tr w:rsidR="00860967" w:rsidRPr="00B033FB" w:rsidTr="00461EF6">
        <w:tc>
          <w:tcPr>
            <w:tcW w:w="620" w:type="dxa"/>
            <w:tcBorders>
              <w:top w:val="single" w:sz="4" w:space="0" w:color="auto"/>
            </w:tcBorders>
          </w:tcPr>
          <w:p w:rsidR="00860967" w:rsidRPr="00B033FB" w:rsidRDefault="00860967" w:rsidP="00461EF6">
            <w:pPr>
              <w:jc w:val="center"/>
            </w:pPr>
            <w:r w:rsidRPr="00B033FB">
              <w:t>1</w:t>
            </w:r>
          </w:p>
        </w:tc>
        <w:tc>
          <w:tcPr>
            <w:tcW w:w="1853" w:type="dxa"/>
            <w:tcBorders>
              <w:top w:val="single" w:sz="4" w:space="0" w:color="auto"/>
            </w:tcBorders>
          </w:tcPr>
          <w:p w:rsidR="00860967" w:rsidRPr="00B033FB" w:rsidRDefault="00860967" w:rsidP="00461EF6"/>
        </w:tc>
        <w:tc>
          <w:tcPr>
            <w:tcW w:w="1853" w:type="dxa"/>
            <w:tcBorders>
              <w:top w:val="single" w:sz="4" w:space="0" w:color="auto"/>
            </w:tcBorders>
          </w:tcPr>
          <w:p w:rsidR="00860967" w:rsidRPr="00B033FB" w:rsidRDefault="00860967" w:rsidP="00461EF6"/>
        </w:tc>
        <w:tc>
          <w:tcPr>
            <w:tcW w:w="1066" w:type="dxa"/>
            <w:tcBorders>
              <w:top w:val="single" w:sz="4" w:space="0" w:color="auto"/>
            </w:tcBorders>
          </w:tcPr>
          <w:p w:rsidR="00860967" w:rsidRPr="00B033FB" w:rsidRDefault="00860967" w:rsidP="00461EF6"/>
        </w:tc>
        <w:tc>
          <w:tcPr>
            <w:tcW w:w="1066" w:type="dxa"/>
            <w:tcBorders>
              <w:top w:val="single" w:sz="4" w:space="0" w:color="auto"/>
            </w:tcBorders>
          </w:tcPr>
          <w:p w:rsidR="00860967" w:rsidRPr="00B033FB" w:rsidRDefault="00860967" w:rsidP="00461EF6"/>
        </w:tc>
        <w:tc>
          <w:tcPr>
            <w:tcW w:w="3040" w:type="dxa"/>
            <w:tcBorders>
              <w:top w:val="single" w:sz="4" w:space="0" w:color="auto"/>
            </w:tcBorders>
          </w:tcPr>
          <w:p w:rsidR="00860967" w:rsidRPr="00B033FB" w:rsidRDefault="00860967" w:rsidP="00461EF6"/>
        </w:tc>
      </w:tr>
      <w:tr w:rsidR="00860967" w:rsidRPr="00B033FB" w:rsidTr="00461EF6">
        <w:tc>
          <w:tcPr>
            <w:tcW w:w="620" w:type="dxa"/>
          </w:tcPr>
          <w:p w:rsidR="00860967" w:rsidRPr="00B033FB" w:rsidRDefault="00860967" w:rsidP="00461EF6">
            <w:pPr>
              <w:jc w:val="center"/>
            </w:pPr>
            <w:r w:rsidRPr="00B033FB">
              <w:t>2</w:t>
            </w:r>
          </w:p>
        </w:tc>
        <w:tc>
          <w:tcPr>
            <w:tcW w:w="1853" w:type="dxa"/>
          </w:tcPr>
          <w:p w:rsidR="00860967" w:rsidRPr="00B033FB" w:rsidRDefault="00860967" w:rsidP="00461EF6"/>
        </w:tc>
        <w:tc>
          <w:tcPr>
            <w:tcW w:w="1853" w:type="dxa"/>
          </w:tcPr>
          <w:p w:rsidR="00860967" w:rsidRPr="00B033FB" w:rsidRDefault="00860967" w:rsidP="00461EF6"/>
        </w:tc>
        <w:tc>
          <w:tcPr>
            <w:tcW w:w="1066" w:type="dxa"/>
          </w:tcPr>
          <w:p w:rsidR="00860967" w:rsidRPr="00B033FB" w:rsidRDefault="00860967" w:rsidP="00461EF6"/>
        </w:tc>
        <w:tc>
          <w:tcPr>
            <w:tcW w:w="1066" w:type="dxa"/>
          </w:tcPr>
          <w:p w:rsidR="00860967" w:rsidRPr="00B033FB" w:rsidRDefault="00860967" w:rsidP="00461EF6"/>
        </w:tc>
        <w:tc>
          <w:tcPr>
            <w:tcW w:w="3040" w:type="dxa"/>
          </w:tcPr>
          <w:p w:rsidR="00860967" w:rsidRPr="00B033FB" w:rsidRDefault="00860967" w:rsidP="00461EF6"/>
        </w:tc>
      </w:tr>
      <w:tr w:rsidR="00860967" w:rsidRPr="00B033FB" w:rsidTr="00461EF6">
        <w:tc>
          <w:tcPr>
            <w:tcW w:w="620" w:type="dxa"/>
          </w:tcPr>
          <w:p w:rsidR="00860967" w:rsidRPr="00B033FB" w:rsidRDefault="00860967" w:rsidP="00461EF6">
            <w:pPr>
              <w:jc w:val="center"/>
            </w:pPr>
            <w:r w:rsidRPr="00B033FB">
              <w:t>3</w:t>
            </w:r>
          </w:p>
        </w:tc>
        <w:tc>
          <w:tcPr>
            <w:tcW w:w="1853" w:type="dxa"/>
          </w:tcPr>
          <w:p w:rsidR="00860967" w:rsidRPr="00B033FB" w:rsidRDefault="00860967" w:rsidP="00461EF6"/>
        </w:tc>
        <w:tc>
          <w:tcPr>
            <w:tcW w:w="1853" w:type="dxa"/>
          </w:tcPr>
          <w:p w:rsidR="00860967" w:rsidRPr="00B033FB" w:rsidRDefault="00860967" w:rsidP="00461EF6"/>
        </w:tc>
        <w:tc>
          <w:tcPr>
            <w:tcW w:w="1066" w:type="dxa"/>
          </w:tcPr>
          <w:p w:rsidR="00860967" w:rsidRPr="00B033FB" w:rsidRDefault="00860967" w:rsidP="00461EF6"/>
        </w:tc>
        <w:tc>
          <w:tcPr>
            <w:tcW w:w="1066" w:type="dxa"/>
          </w:tcPr>
          <w:p w:rsidR="00860967" w:rsidRPr="00B033FB" w:rsidRDefault="00860967" w:rsidP="00461EF6"/>
        </w:tc>
        <w:tc>
          <w:tcPr>
            <w:tcW w:w="3040" w:type="dxa"/>
          </w:tcPr>
          <w:p w:rsidR="00860967" w:rsidRPr="00B033FB" w:rsidRDefault="00860967" w:rsidP="00461EF6"/>
        </w:tc>
      </w:tr>
      <w:tr w:rsidR="00860967" w:rsidRPr="00B033FB" w:rsidTr="00461EF6">
        <w:tc>
          <w:tcPr>
            <w:tcW w:w="620" w:type="dxa"/>
          </w:tcPr>
          <w:p w:rsidR="00860967" w:rsidRPr="00B033FB" w:rsidRDefault="00860967" w:rsidP="00461EF6">
            <w:pPr>
              <w:jc w:val="center"/>
            </w:pPr>
            <w:proofErr w:type="gramStart"/>
            <w:r w:rsidRPr="00B033FB">
              <w:t>dst</w:t>
            </w:r>
            <w:proofErr w:type="gramEnd"/>
            <w:r w:rsidRPr="00B033FB">
              <w:t>.</w:t>
            </w:r>
          </w:p>
        </w:tc>
        <w:tc>
          <w:tcPr>
            <w:tcW w:w="1853" w:type="dxa"/>
          </w:tcPr>
          <w:p w:rsidR="00860967" w:rsidRPr="00B033FB" w:rsidRDefault="00860967" w:rsidP="00461EF6"/>
        </w:tc>
        <w:tc>
          <w:tcPr>
            <w:tcW w:w="1853" w:type="dxa"/>
          </w:tcPr>
          <w:p w:rsidR="00860967" w:rsidRPr="00B033FB" w:rsidRDefault="00860967" w:rsidP="00461EF6"/>
        </w:tc>
        <w:tc>
          <w:tcPr>
            <w:tcW w:w="1066" w:type="dxa"/>
          </w:tcPr>
          <w:p w:rsidR="00860967" w:rsidRPr="00B033FB" w:rsidRDefault="00860967" w:rsidP="00461EF6"/>
        </w:tc>
        <w:tc>
          <w:tcPr>
            <w:tcW w:w="1066" w:type="dxa"/>
          </w:tcPr>
          <w:p w:rsidR="00860967" w:rsidRPr="00B033FB" w:rsidRDefault="00860967" w:rsidP="00461EF6"/>
        </w:tc>
        <w:tc>
          <w:tcPr>
            <w:tcW w:w="3040" w:type="dxa"/>
          </w:tcPr>
          <w:p w:rsidR="00860967" w:rsidRPr="00B033FB" w:rsidRDefault="00860967" w:rsidP="00461EF6"/>
        </w:tc>
      </w:tr>
    </w:tbl>
    <w:p w:rsidR="00860967" w:rsidRPr="000B7701" w:rsidRDefault="00860967" w:rsidP="00860967">
      <w:pPr>
        <w:ind w:left="567" w:hanging="567"/>
        <w:rPr>
          <w:sz w:val="20"/>
          <w:lang w:val="id-ID"/>
        </w:rPr>
      </w:pPr>
      <w:proofErr w:type="gramStart"/>
      <w:r w:rsidRPr="00B033FB">
        <w:rPr>
          <w:sz w:val="20"/>
        </w:rPr>
        <w:t>Catatan :</w:t>
      </w:r>
      <w:proofErr w:type="gramEnd"/>
      <w:r w:rsidRPr="00B033FB">
        <w:rPr>
          <w:sz w:val="20"/>
        </w:rPr>
        <w:t xml:space="preserve"> (*) </w:t>
      </w:r>
      <w:r w:rsidR="000B7701">
        <w:rPr>
          <w:sz w:val="20"/>
          <w:lang w:val="id-ID"/>
        </w:rPr>
        <w:t>D</w:t>
      </w:r>
      <w:r w:rsidRPr="00B033FB">
        <w:rPr>
          <w:sz w:val="20"/>
        </w:rPr>
        <w:t xml:space="preserve">okumen pendukung disediakan pada saat </w:t>
      </w:r>
      <w:r>
        <w:rPr>
          <w:sz w:val="20"/>
        </w:rPr>
        <w:t>asesmen lapangan</w:t>
      </w:r>
      <w:r w:rsidR="000B7701">
        <w:rPr>
          <w:sz w:val="20"/>
          <w:lang w:val="id-ID"/>
        </w:rPr>
        <w:t>.</w:t>
      </w:r>
    </w:p>
    <w:p w:rsidR="00860967" w:rsidRPr="00B033FB" w:rsidRDefault="00860967" w:rsidP="00860967">
      <w:pPr>
        <w:ind w:left="567" w:hanging="567"/>
      </w:pPr>
    </w:p>
    <w:p w:rsidR="002A0163" w:rsidRDefault="00860967">
      <w:pPr>
        <w:ind w:left="709" w:hanging="671"/>
        <w:jc w:val="left"/>
      </w:pPr>
      <w:proofErr w:type="gramStart"/>
      <w:r>
        <w:t>7.3.2</w:t>
      </w:r>
      <w:r w:rsidRPr="00B033FB">
        <w:t xml:space="preserve">  Tuliskan</w:t>
      </w:r>
      <w:proofErr w:type="gramEnd"/>
      <w:r w:rsidRPr="00B033FB">
        <w:t xml:space="preserve"> instansi luar negeri yang menjalin kerjasama</w:t>
      </w:r>
      <w:r w:rsidR="001E4E26">
        <w:rPr>
          <w:lang w:val="id-ID"/>
        </w:rPr>
        <w:t>(</w:t>
      </w:r>
      <w:r w:rsidRPr="00B033FB">
        <w:t>*</w:t>
      </w:r>
      <w:r w:rsidR="001E4E26">
        <w:rPr>
          <w:lang w:val="id-ID"/>
        </w:rPr>
        <w:t>)</w:t>
      </w:r>
      <w:r w:rsidRPr="00B033FB">
        <w:t xml:space="preserve"> yang </w:t>
      </w:r>
      <w:r w:rsidR="008737AC">
        <w:rPr>
          <w:lang w:val="id-ID"/>
        </w:rPr>
        <w:t xml:space="preserve">relevan </w:t>
      </w:r>
      <w:r w:rsidRPr="00B033FB">
        <w:t xml:space="preserve">dengan </w:t>
      </w:r>
      <w:r w:rsidR="00AA6BC1">
        <w:rPr>
          <w:lang w:val="id-ID"/>
        </w:rPr>
        <w:t>program PPAk</w:t>
      </w:r>
      <w:r w:rsidR="0052130E">
        <w:t xml:space="preserve"> </w:t>
      </w:r>
      <w:r w:rsidRPr="00B033FB">
        <w:t>dalam tiga tahun terakhir.</w:t>
      </w:r>
    </w:p>
    <w:p w:rsidR="00860967" w:rsidRPr="00B033FB" w:rsidRDefault="00860967" w:rsidP="00860967">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782"/>
        <w:gridCol w:w="1853"/>
        <w:gridCol w:w="1066"/>
        <w:gridCol w:w="1066"/>
        <w:gridCol w:w="3111"/>
      </w:tblGrid>
      <w:tr w:rsidR="00860967" w:rsidRPr="00B033FB" w:rsidTr="00C47393">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Jenis</w:t>
            </w:r>
          </w:p>
          <w:p w:rsidR="00860967" w:rsidRPr="00B033FB" w:rsidRDefault="00860967" w:rsidP="00461EF6">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0967" w:rsidRDefault="00860967" w:rsidP="00461EF6">
            <w:pPr>
              <w:jc w:val="center"/>
              <w:rPr>
                <w:b/>
                <w:bCs/>
                <w:sz w:val="18"/>
              </w:rPr>
            </w:pPr>
            <w:r w:rsidRPr="00B033FB">
              <w:rPr>
                <w:b/>
                <w:bCs/>
                <w:sz w:val="18"/>
              </w:rPr>
              <w:t xml:space="preserve">Kurun Waktu </w:t>
            </w:r>
          </w:p>
          <w:p w:rsidR="00860967" w:rsidRPr="00B033FB" w:rsidRDefault="00860967" w:rsidP="00461EF6">
            <w:pPr>
              <w:jc w:val="center"/>
              <w:rPr>
                <w:b/>
                <w:bCs/>
                <w:sz w:val="18"/>
              </w:rPr>
            </w:pPr>
            <w:r w:rsidRPr="00B033FB">
              <w:rPr>
                <w:b/>
                <w:bCs/>
                <w:sz w:val="18"/>
              </w:rPr>
              <w:t>Kerja</w:t>
            </w:r>
            <w:r w:rsidR="005B63A9">
              <w:rPr>
                <w:b/>
                <w:bCs/>
                <w:sz w:val="18"/>
                <w:lang w:val="id-ID"/>
              </w:rPr>
              <w:t>s</w:t>
            </w:r>
            <w:r w:rsidRPr="00B033F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Pr>
                <w:b/>
                <w:bCs/>
                <w:sz w:val="18"/>
              </w:rPr>
              <w:t>Manfaat yang Telah D</w:t>
            </w:r>
            <w:r w:rsidRPr="00B033FB">
              <w:rPr>
                <w:b/>
                <w:bCs/>
                <w:sz w:val="18"/>
              </w:rPr>
              <w:t>iperoleh</w:t>
            </w:r>
          </w:p>
        </w:tc>
      </w:tr>
      <w:tr w:rsidR="00860967" w:rsidRPr="00B033FB" w:rsidTr="00C47393">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0967" w:rsidRPr="00B033FB" w:rsidRDefault="00860967" w:rsidP="00461EF6">
            <w:pPr>
              <w:jc w:val="center"/>
              <w:rPr>
                <w:b/>
                <w:bCs/>
                <w:sz w:val="18"/>
              </w:rPr>
            </w:pPr>
          </w:p>
        </w:tc>
      </w:tr>
      <w:tr w:rsidR="00860967" w:rsidRPr="00B033FB" w:rsidTr="00C47393">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860967" w:rsidRPr="00B033FB" w:rsidRDefault="00860967" w:rsidP="00461EF6">
            <w:pPr>
              <w:jc w:val="center"/>
              <w:rPr>
                <w:b/>
                <w:bCs/>
                <w:sz w:val="18"/>
              </w:rPr>
            </w:pPr>
            <w:r w:rsidRPr="00B033FB">
              <w:rPr>
                <w:b/>
                <w:bCs/>
                <w:sz w:val="18"/>
              </w:rPr>
              <w:t>(6)</w:t>
            </w:r>
          </w:p>
        </w:tc>
      </w:tr>
      <w:tr w:rsidR="00860967" w:rsidRPr="00B033FB" w:rsidTr="00461EF6">
        <w:tc>
          <w:tcPr>
            <w:tcW w:w="620" w:type="dxa"/>
            <w:tcBorders>
              <w:top w:val="single" w:sz="4" w:space="0" w:color="auto"/>
            </w:tcBorders>
          </w:tcPr>
          <w:p w:rsidR="00860967" w:rsidRPr="00B033FB" w:rsidRDefault="00860967" w:rsidP="00461EF6">
            <w:pPr>
              <w:jc w:val="center"/>
            </w:pPr>
            <w:r w:rsidRPr="00B033FB">
              <w:t>1</w:t>
            </w:r>
          </w:p>
        </w:tc>
        <w:tc>
          <w:tcPr>
            <w:tcW w:w="1782" w:type="dxa"/>
            <w:tcBorders>
              <w:top w:val="single" w:sz="4" w:space="0" w:color="auto"/>
            </w:tcBorders>
          </w:tcPr>
          <w:p w:rsidR="00860967" w:rsidRPr="00B033FB" w:rsidRDefault="00860967" w:rsidP="00461EF6"/>
        </w:tc>
        <w:tc>
          <w:tcPr>
            <w:tcW w:w="1853" w:type="dxa"/>
            <w:tcBorders>
              <w:top w:val="single" w:sz="4" w:space="0" w:color="auto"/>
            </w:tcBorders>
          </w:tcPr>
          <w:p w:rsidR="00860967" w:rsidRPr="00B033FB" w:rsidRDefault="00860967" w:rsidP="00461EF6"/>
        </w:tc>
        <w:tc>
          <w:tcPr>
            <w:tcW w:w="1066" w:type="dxa"/>
            <w:tcBorders>
              <w:top w:val="single" w:sz="4" w:space="0" w:color="auto"/>
            </w:tcBorders>
          </w:tcPr>
          <w:p w:rsidR="00860967" w:rsidRPr="00B033FB" w:rsidRDefault="00860967" w:rsidP="00461EF6"/>
        </w:tc>
        <w:tc>
          <w:tcPr>
            <w:tcW w:w="1066" w:type="dxa"/>
            <w:tcBorders>
              <w:top w:val="single" w:sz="4" w:space="0" w:color="auto"/>
            </w:tcBorders>
          </w:tcPr>
          <w:p w:rsidR="00860967" w:rsidRPr="00B033FB" w:rsidRDefault="00860967" w:rsidP="00461EF6"/>
        </w:tc>
        <w:tc>
          <w:tcPr>
            <w:tcW w:w="3111" w:type="dxa"/>
            <w:tcBorders>
              <w:top w:val="single" w:sz="4" w:space="0" w:color="auto"/>
            </w:tcBorders>
          </w:tcPr>
          <w:p w:rsidR="00860967" w:rsidRPr="00B033FB" w:rsidRDefault="00860967" w:rsidP="00461EF6"/>
        </w:tc>
      </w:tr>
      <w:tr w:rsidR="00860967" w:rsidRPr="00B033FB" w:rsidTr="00461EF6">
        <w:tc>
          <w:tcPr>
            <w:tcW w:w="620" w:type="dxa"/>
          </w:tcPr>
          <w:p w:rsidR="00860967" w:rsidRPr="00B033FB" w:rsidRDefault="00860967" w:rsidP="00461EF6">
            <w:pPr>
              <w:jc w:val="center"/>
            </w:pPr>
            <w:r w:rsidRPr="00B033FB">
              <w:t>2</w:t>
            </w:r>
          </w:p>
        </w:tc>
        <w:tc>
          <w:tcPr>
            <w:tcW w:w="1782" w:type="dxa"/>
          </w:tcPr>
          <w:p w:rsidR="00860967" w:rsidRPr="00B033FB" w:rsidRDefault="00860967" w:rsidP="00461EF6"/>
        </w:tc>
        <w:tc>
          <w:tcPr>
            <w:tcW w:w="1853" w:type="dxa"/>
          </w:tcPr>
          <w:p w:rsidR="00860967" w:rsidRPr="00B033FB" w:rsidRDefault="00860967" w:rsidP="00461EF6"/>
        </w:tc>
        <w:tc>
          <w:tcPr>
            <w:tcW w:w="1066" w:type="dxa"/>
          </w:tcPr>
          <w:p w:rsidR="00860967" w:rsidRPr="00B033FB" w:rsidRDefault="00860967" w:rsidP="00461EF6"/>
        </w:tc>
        <w:tc>
          <w:tcPr>
            <w:tcW w:w="1066" w:type="dxa"/>
          </w:tcPr>
          <w:p w:rsidR="00860967" w:rsidRPr="00B033FB" w:rsidRDefault="00860967" w:rsidP="00461EF6"/>
        </w:tc>
        <w:tc>
          <w:tcPr>
            <w:tcW w:w="3111" w:type="dxa"/>
          </w:tcPr>
          <w:p w:rsidR="00860967" w:rsidRPr="00B033FB" w:rsidRDefault="00860967" w:rsidP="00461EF6"/>
        </w:tc>
      </w:tr>
      <w:tr w:rsidR="00860967" w:rsidRPr="00B033FB" w:rsidTr="00461EF6">
        <w:tc>
          <w:tcPr>
            <w:tcW w:w="620" w:type="dxa"/>
          </w:tcPr>
          <w:p w:rsidR="00860967" w:rsidRPr="00B033FB" w:rsidRDefault="00860967" w:rsidP="00461EF6">
            <w:pPr>
              <w:jc w:val="center"/>
            </w:pPr>
            <w:r w:rsidRPr="00B033FB">
              <w:t>3</w:t>
            </w:r>
          </w:p>
        </w:tc>
        <w:tc>
          <w:tcPr>
            <w:tcW w:w="1782" w:type="dxa"/>
          </w:tcPr>
          <w:p w:rsidR="00860967" w:rsidRPr="00B033FB" w:rsidRDefault="00860967" w:rsidP="00461EF6"/>
        </w:tc>
        <w:tc>
          <w:tcPr>
            <w:tcW w:w="1853" w:type="dxa"/>
          </w:tcPr>
          <w:p w:rsidR="00860967" w:rsidRPr="00B033FB" w:rsidRDefault="00860967" w:rsidP="00461EF6"/>
        </w:tc>
        <w:tc>
          <w:tcPr>
            <w:tcW w:w="1066" w:type="dxa"/>
          </w:tcPr>
          <w:p w:rsidR="00860967" w:rsidRPr="00B033FB" w:rsidRDefault="00860967" w:rsidP="00461EF6"/>
        </w:tc>
        <w:tc>
          <w:tcPr>
            <w:tcW w:w="1066" w:type="dxa"/>
          </w:tcPr>
          <w:p w:rsidR="00860967" w:rsidRPr="00B033FB" w:rsidRDefault="00860967" w:rsidP="00461EF6"/>
        </w:tc>
        <w:tc>
          <w:tcPr>
            <w:tcW w:w="3111" w:type="dxa"/>
          </w:tcPr>
          <w:p w:rsidR="00860967" w:rsidRPr="00B033FB" w:rsidRDefault="00860967" w:rsidP="00461EF6"/>
        </w:tc>
      </w:tr>
      <w:tr w:rsidR="00860967" w:rsidRPr="00B033FB" w:rsidTr="00461EF6">
        <w:tc>
          <w:tcPr>
            <w:tcW w:w="620" w:type="dxa"/>
          </w:tcPr>
          <w:p w:rsidR="00860967" w:rsidRPr="00B033FB" w:rsidRDefault="00860967" w:rsidP="00461EF6">
            <w:pPr>
              <w:jc w:val="center"/>
            </w:pPr>
            <w:proofErr w:type="gramStart"/>
            <w:r w:rsidRPr="00B033FB">
              <w:t>dst</w:t>
            </w:r>
            <w:proofErr w:type="gramEnd"/>
            <w:r w:rsidRPr="00B033FB">
              <w:t>.</w:t>
            </w:r>
          </w:p>
        </w:tc>
        <w:tc>
          <w:tcPr>
            <w:tcW w:w="1782" w:type="dxa"/>
          </w:tcPr>
          <w:p w:rsidR="00860967" w:rsidRPr="00B033FB" w:rsidRDefault="00860967" w:rsidP="00461EF6"/>
        </w:tc>
        <w:tc>
          <w:tcPr>
            <w:tcW w:w="1853" w:type="dxa"/>
          </w:tcPr>
          <w:p w:rsidR="00860967" w:rsidRPr="00B033FB" w:rsidRDefault="00860967" w:rsidP="00461EF6"/>
        </w:tc>
        <w:tc>
          <w:tcPr>
            <w:tcW w:w="1066" w:type="dxa"/>
          </w:tcPr>
          <w:p w:rsidR="00860967" w:rsidRPr="00B033FB" w:rsidRDefault="00860967" w:rsidP="00461EF6"/>
        </w:tc>
        <w:tc>
          <w:tcPr>
            <w:tcW w:w="1066" w:type="dxa"/>
          </w:tcPr>
          <w:p w:rsidR="00860967" w:rsidRPr="00B033FB" w:rsidRDefault="00860967" w:rsidP="00461EF6"/>
        </w:tc>
        <w:tc>
          <w:tcPr>
            <w:tcW w:w="3111" w:type="dxa"/>
          </w:tcPr>
          <w:p w:rsidR="00860967" w:rsidRPr="00B033FB" w:rsidRDefault="00860967" w:rsidP="00461EF6"/>
        </w:tc>
      </w:tr>
    </w:tbl>
    <w:p w:rsidR="00860967" w:rsidRPr="000B7701" w:rsidRDefault="00860967" w:rsidP="00860967">
      <w:pPr>
        <w:ind w:left="567" w:hanging="567"/>
        <w:rPr>
          <w:sz w:val="20"/>
          <w:lang w:val="id-ID"/>
        </w:rPr>
      </w:pPr>
      <w:proofErr w:type="gramStart"/>
      <w:r w:rsidRPr="00B033FB">
        <w:rPr>
          <w:sz w:val="20"/>
        </w:rPr>
        <w:t>Catatan :</w:t>
      </w:r>
      <w:proofErr w:type="gramEnd"/>
      <w:r w:rsidRPr="00B033FB">
        <w:rPr>
          <w:sz w:val="20"/>
        </w:rPr>
        <w:t xml:space="preserve"> (*) </w:t>
      </w:r>
      <w:r w:rsidR="000B7701">
        <w:rPr>
          <w:sz w:val="20"/>
          <w:lang w:val="id-ID"/>
        </w:rPr>
        <w:t>D</w:t>
      </w:r>
      <w:r w:rsidRPr="00B033FB">
        <w:rPr>
          <w:sz w:val="20"/>
        </w:rPr>
        <w:t xml:space="preserve">okumen pendukung disediakan pada saat </w:t>
      </w:r>
      <w:r>
        <w:rPr>
          <w:sz w:val="20"/>
        </w:rPr>
        <w:t>asesmen lapangan</w:t>
      </w:r>
      <w:r w:rsidR="000B7701">
        <w:rPr>
          <w:sz w:val="20"/>
          <w:lang w:val="id-ID"/>
        </w:rPr>
        <w:t>.</w:t>
      </w:r>
    </w:p>
    <w:p w:rsidR="00860967" w:rsidRDefault="00860967" w:rsidP="00860967"/>
    <w:p w:rsidR="00D46D3F" w:rsidRDefault="00D46D3F"/>
    <w:sectPr w:rsidR="00D46D3F" w:rsidSect="00917A4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0F2" w:rsidRDefault="005500F2" w:rsidP="000E33BF">
      <w:r>
        <w:separator/>
      </w:r>
    </w:p>
    <w:p w:rsidR="005500F2" w:rsidRDefault="005500F2"/>
  </w:endnote>
  <w:endnote w:type="continuationSeparator" w:id="0">
    <w:p w:rsidR="005500F2" w:rsidRDefault="005500F2" w:rsidP="000E33BF">
      <w:r>
        <w:continuationSeparator/>
      </w:r>
    </w:p>
    <w:p w:rsidR="005500F2" w:rsidRDefault="005500F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011" w:rsidRPr="00F7683C" w:rsidRDefault="00D06011" w:rsidP="007E7A48">
    <w:pPr>
      <w:pStyle w:val="Footer"/>
      <w:pBdr>
        <w:top w:val="double" w:sz="4" w:space="1" w:color="auto"/>
      </w:pBdr>
      <w:ind w:right="360"/>
      <w:rPr>
        <w:rFonts w:cs="Arial"/>
        <w:b/>
      </w:rPr>
    </w:pPr>
    <w:r>
      <w:rPr>
        <w:rFonts w:cs="Arial"/>
        <w:b/>
      </w:rPr>
      <w:t xml:space="preserve">BAN-PT: </w:t>
    </w:r>
    <w:r>
      <w:rPr>
        <w:rFonts w:cs="Arial"/>
        <w:b/>
        <w:lang w:val="id-ID"/>
      </w:rPr>
      <w:t xml:space="preserve">Borang </w:t>
    </w:r>
    <w:r>
      <w:rPr>
        <w:rFonts w:cs="Arial"/>
        <w:b/>
      </w:rPr>
      <w:t xml:space="preserve">Akreditasi </w:t>
    </w:r>
    <w:r>
      <w:rPr>
        <w:rFonts w:cs="Arial"/>
        <w:b/>
        <w:lang w:val="id-ID"/>
      </w:rPr>
      <w:t xml:space="preserve">Program </w:t>
    </w:r>
    <w:r>
      <w:rPr>
        <w:rFonts w:cs="Arial"/>
        <w:b/>
      </w:rPr>
      <w:t>P</w:t>
    </w:r>
    <w:r>
      <w:rPr>
        <w:rFonts w:cs="Arial"/>
        <w:b/>
        <w:lang w:val="id-ID"/>
      </w:rPr>
      <w:t>PAk</w:t>
    </w:r>
    <w:r>
      <w:rPr>
        <w:rFonts w:cs="Arial"/>
        <w:b/>
      </w:rPr>
      <w:t xml:space="preserve"> 20</w:t>
    </w:r>
    <w:r>
      <w:rPr>
        <w:rFonts w:cs="Arial"/>
        <w:b/>
        <w:lang w:val="id-ID"/>
      </w:rPr>
      <w:t>1</w:t>
    </w:r>
    <w:del w:id="6" w:author="syaf" w:date="2014-04-08T11:19:00Z">
      <w:r w:rsidDel="00A573E5">
        <w:rPr>
          <w:rFonts w:cs="Arial"/>
          <w:b/>
        </w:rPr>
        <w:delText>3</w:delText>
      </w:r>
    </w:del>
    <w:ins w:id="7" w:author="syaf" w:date="2014-04-08T11:19:00Z">
      <w:r w:rsidR="00A573E5">
        <w:rPr>
          <w:rFonts w:cs="Arial"/>
          <w:b/>
          <w:lang w:val="id-ID"/>
        </w:rPr>
        <w:t>4</w:t>
      </w:r>
    </w:ins>
    <w:r>
      <w:rPr>
        <w:rFonts w:cs="Arial"/>
        <w:b/>
        <w:lang w:val="id-ID"/>
      </w:rPr>
      <w:tab/>
    </w:r>
    <w:r w:rsidR="006267A6">
      <w:fldChar w:fldCharType="begin"/>
    </w:r>
    <w:r w:rsidR="00AF59E8">
      <w:instrText xml:space="preserve"> PAGE   \* MERGEFORMAT </w:instrText>
    </w:r>
    <w:r w:rsidR="006267A6">
      <w:fldChar w:fldCharType="separate"/>
    </w:r>
    <w:r w:rsidR="00AB20C0">
      <w:rPr>
        <w:noProof/>
      </w:rPr>
      <w:t>18</w:t>
    </w:r>
    <w:r w:rsidR="006267A6">
      <w:rPr>
        <w:noProof/>
      </w:rPr>
      <w:fldChar w:fldCharType="end"/>
    </w:r>
  </w:p>
  <w:p w:rsidR="00D06011" w:rsidRDefault="00D060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0F2" w:rsidRDefault="005500F2" w:rsidP="000E33BF">
      <w:r>
        <w:separator/>
      </w:r>
    </w:p>
    <w:p w:rsidR="005500F2" w:rsidRDefault="005500F2"/>
  </w:footnote>
  <w:footnote w:type="continuationSeparator" w:id="0">
    <w:p w:rsidR="005500F2" w:rsidRDefault="005500F2" w:rsidP="000E33BF">
      <w:r>
        <w:continuationSeparator/>
      </w:r>
    </w:p>
    <w:p w:rsidR="005500F2" w:rsidRDefault="005500F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4850"/>
    <w:multiLevelType w:val="hybridMultilevel"/>
    <w:tmpl w:val="16844240"/>
    <w:lvl w:ilvl="0" w:tplc="09625D42">
      <w:start w:val="1"/>
      <w:numFmt w:val="upperLetter"/>
      <w:lvlText w:val="%1."/>
      <w:lvlJc w:val="left"/>
      <w:pPr>
        <w:ind w:left="1680" w:hanging="360"/>
      </w:pPr>
      <w:rPr>
        <w:rFonts w:hint="default"/>
      </w:rPr>
    </w:lvl>
    <w:lvl w:ilvl="1" w:tplc="04210019" w:tentative="1">
      <w:start w:val="1"/>
      <w:numFmt w:val="lowerLetter"/>
      <w:lvlText w:val="%2."/>
      <w:lvlJc w:val="left"/>
      <w:pPr>
        <w:ind w:left="2400" w:hanging="360"/>
      </w:pPr>
    </w:lvl>
    <w:lvl w:ilvl="2" w:tplc="0421001B" w:tentative="1">
      <w:start w:val="1"/>
      <w:numFmt w:val="lowerRoman"/>
      <w:lvlText w:val="%3."/>
      <w:lvlJc w:val="right"/>
      <w:pPr>
        <w:ind w:left="3120" w:hanging="180"/>
      </w:pPr>
    </w:lvl>
    <w:lvl w:ilvl="3" w:tplc="0421000F" w:tentative="1">
      <w:start w:val="1"/>
      <w:numFmt w:val="decimal"/>
      <w:lvlText w:val="%4."/>
      <w:lvlJc w:val="left"/>
      <w:pPr>
        <w:ind w:left="3840" w:hanging="360"/>
      </w:pPr>
    </w:lvl>
    <w:lvl w:ilvl="4" w:tplc="04210019" w:tentative="1">
      <w:start w:val="1"/>
      <w:numFmt w:val="lowerLetter"/>
      <w:lvlText w:val="%5."/>
      <w:lvlJc w:val="left"/>
      <w:pPr>
        <w:ind w:left="4560" w:hanging="360"/>
      </w:pPr>
    </w:lvl>
    <w:lvl w:ilvl="5" w:tplc="0421001B" w:tentative="1">
      <w:start w:val="1"/>
      <w:numFmt w:val="lowerRoman"/>
      <w:lvlText w:val="%6."/>
      <w:lvlJc w:val="right"/>
      <w:pPr>
        <w:ind w:left="5280" w:hanging="180"/>
      </w:pPr>
    </w:lvl>
    <w:lvl w:ilvl="6" w:tplc="0421000F" w:tentative="1">
      <w:start w:val="1"/>
      <w:numFmt w:val="decimal"/>
      <w:lvlText w:val="%7."/>
      <w:lvlJc w:val="left"/>
      <w:pPr>
        <w:ind w:left="6000" w:hanging="360"/>
      </w:pPr>
    </w:lvl>
    <w:lvl w:ilvl="7" w:tplc="04210019" w:tentative="1">
      <w:start w:val="1"/>
      <w:numFmt w:val="lowerLetter"/>
      <w:lvlText w:val="%8."/>
      <w:lvlJc w:val="left"/>
      <w:pPr>
        <w:ind w:left="6720" w:hanging="360"/>
      </w:pPr>
    </w:lvl>
    <w:lvl w:ilvl="8" w:tplc="0421001B" w:tentative="1">
      <w:start w:val="1"/>
      <w:numFmt w:val="lowerRoman"/>
      <w:lvlText w:val="%9."/>
      <w:lvlJc w:val="right"/>
      <w:pPr>
        <w:ind w:left="7440" w:hanging="180"/>
      </w:pPr>
    </w:lvl>
  </w:abstractNum>
  <w:abstractNum w:abstractNumId="1">
    <w:nsid w:val="0A0A4FED"/>
    <w:multiLevelType w:val="hybridMultilevel"/>
    <w:tmpl w:val="6FCEA126"/>
    <w:lvl w:ilvl="0" w:tplc="669CCD4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A6508C1"/>
    <w:multiLevelType w:val="hybridMultilevel"/>
    <w:tmpl w:val="CE6EE52E"/>
    <w:lvl w:ilvl="0" w:tplc="1CF66F0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7357834"/>
    <w:multiLevelType w:val="hybridMultilevel"/>
    <w:tmpl w:val="541AC5C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9324269"/>
    <w:multiLevelType w:val="hybridMultilevel"/>
    <w:tmpl w:val="6AB40B66"/>
    <w:lvl w:ilvl="0" w:tplc="BA981322">
      <w:start w:val="1"/>
      <w:numFmt w:val="lowerLetter"/>
      <w:lvlText w:val="%1."/>
      <w:lvlJc w:val="left"/>
      <w:pPr>
        <w:ind w:left="2040" w:hanging="360"/>
      </w:pPr>
      <w:rPr>
        <w:rFonts w:hint="default"/>
      </w:rPr>
    </w:lvl>
    <w:lvl w:ilvl="1" w:tplc="04210019" w:tentative="1">
      <w:start w:val="1"/>
      <w:numFmt w:val="lowerLetter"/>
      <w:lvlText w:val="%2."/>
      <w:lvlJc w:val="left"/>
      <w:pPr>
        <w:ind w:left="2760" w:hanging="360"/>
      </w:pPr>
    </w:lvl>
    <w:lvl w:ilvl="2" w:tplc="0421001B" w:tentative="1">
      <w:start w:val="1"/>
      <w:numFmt w:val="lowerRoman"/>
      <w:lvlText w:val="%3."/>
      <w:lvlJc w:val="right"/>
      <w:pPr>
        <w:ind w:left="3480" w:hanging="180"/>
      </w:pPr>
    </w:lvl>
    <w:lvl w:ilvl="3" w:tplc="0421000F" w:tentative="1">
      <w:start w:val="1"/>
      <w:numFmt w:val="decimal"/>
      <w:lvlText w:val="%4."/>
      <w:lvlJc w:val="left"/>
      <w:pPr>
        <w:ind w:left="4200" w:hanging="360"/>
      </w:pPr>
    </w:lvl>
    <w:lvl w:ilvl="4" w:tplc="04210019" w:tentative="1">
      <w:start w:val="1"/>
      <w:numFmt w:val="lowerLetter"/>
      <w:lvlText w:val="%5."/>
      <w:lvlJc w:val="left"/>
      <w:pPr>
        <w:ind w:left="4920" w:hanging="360"/>
      </w:pPr>
    </w:lvl>
    <w:lvl w:ilvl="5" w:tplc="0421001B" w:tentative="1">
      <w:start w:val="1"/>
      <w:numFmt w:val="lowerRoman"/>
      <w:lvlText w:val="%6."/>
      <w:lvlJc w:val="right"/>
      <w:pPr>
        <w:ind w:left="5640" w:hanging="180"/>
      </w:pPr>
    </w:lvl>
    <w:lvl w:ilvl="6" w:tplc="0421000F" w:tentative="1">
      <w:start w:val="1"/>
      <w:numFmt w:val="decimal"/>
      <w:lvlText w:val="%7."/>
      <w:lvlJc w:val="left"/>
      <w:pPr>
        <w:ind w:left="6360" w:hanging="360"/>
      </w:pPr>
    </w:lvl>
    <w:lvl w:ilvl="7" w:tplc="04210019" w:tentative="1">
      <w:start w:val="1"/>
      <w:numFmt w:val="lowerLetter"/>
      <w:lvlText w:val="%8."/>
      <w:lvlJc w:val="left"/>
      <w:pPr>
        <w:ind w:left="7080" w:hanging="360"/>
      </w:pPr>
    </w:lvl>
    <w:lvl w:ilvl="8" w:tplc="0421001B" w:tentative="1">
      <w:start w:val="1"/>
      <w:numFmt w:val="lowerRoman"/>
      <w:lvlText w:val="%9."/>
      <w:lvlJc w:val="right"/>
      <w:pPr>
        <w:ind w:left="7800" w:hanging="180"/>
      </w:pPr>
    </w:lvl>
  </w:abstractNum>
  <w:abstractNum w:abstractNumId="5">
    <w:nsid w:val="234F489C"/>
    <w:multiLevelType w:val="hybridMultilevel"/>
    <w:tmpl w:val="28EE919C"/>
    <w:lvl w:ilvl="0" w:tplc="04210015">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nsid w:val="675A23EB"/>
    <w:multiLevelType w:val="multilevel"/>
    <w:tmpl w:val="6CEC2118"/>
    <w:lvl w:ilvl="0">
      <w:start w:val="5"/>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A691ED0"/>
    <w:multiLevelType w:val="hybridMultilevel"/>
    <w:tmpl w:val="904E7DC0"/>
    <w:lvl w:ilvl="0" w:tplc="04210001">
      <w:start w:val="7"/>
      <w:numFmt w:val="bullet"/>
      <w:lvlText w:val=""/>
      <w:lvlJc w:val="left"/>
      <w:pPr>
        <w:ind w:left="720" w:hanging="360"/>
      </w:pPr>
      <w:rPr>
        <w:rFonts w:ascii="Symbol" w:eastAsia="Times New Roman" w:hAnsi="Symbol"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6F932F15"/>
    <w:multiLevelType w:val="hybridMultilevel"/>
    <w:tmpl w:val="63EA653C"/>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num w:numId="1">
    <w:abstractNumId w:val="9"/>
  </w:num>
  <w:num w:numId="2">
    <w:abstractNumId w:val="11"/>
  </w:num>
  <w:num w:numId="3">
    <w:abstractNumId w:val="8"/>
  </w:num>
  <w:num w:numId="4">
    <w:abstractNumId w:val="14"/>
  </w:num>
  <w:num w:numId="5">
    <w:abstractNumId w:val="6"/>
  </w:num>
  <w:num w:numId="6">
    <w:abstractNumId w:val="7"/>
  </w:num>
  <w:num w:numId="7">
    <w:abstractNumId w:val="13"/>
  </w:num>
  <w:num w:numId="8">
    <w:abstractNumId w:val="10"/>
  </w:num>
  <w:num w:numId="9">
    <w:abstractNumId w:val="1"/>
  </w:num>
  <w:num w:numId="10">
    <w:abstractNumId w:val="2"/>
  </w:num>
  <w:num w:numId="11">
    <w:abstractNumId w:val="0"/>
  </w:num>
  <w:num w:numId="12">
    <w:abstractNumId w:val="4"/>
  </w:num>
  <w:num w:numId="13">
    <w:abstractNumId w:val="3"/>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60967"/>
    <w:rsid w:val="000235CB"/>
    <w:rsid w:val="00031B99"/>
    <w:rsid w:val="00045C19"/>
    <w:rsid w:val="0007356D"/>
    <w:rsid w:val="000753AA"/>
    <w:rsid w:val="00076349"/>
    <w:rsid w:val="000807C4"/>
    <w:rsid w:val="000A3B88"/>
    <w:rsid w:val="000B7701"/>
    <w:rsid w:val="000C4129"/>
    <w:rsid w:val="000C44BF"/>
    <w:rsid w:val="000D25B7"/>
    <w:rsid w:val="000D4031"/>
    <w:rsid w:val="000E33BF"/>
    <w:rsid w:val="00103A1E"/>
    <w:rsid w:val="0010507B"/>
    <w:rsid w:val="0011083B"/>
    <w:rsid w:val="00165D55"/>
    <w:rsid w:val="00183793"/>
    <w:rsid w:val="001A2CC8"/>
    <w:rsid w:val="001A650A"/>
    <w:rsid w:val="001B5DDC"/>
    <w:rsid w:val="001C456B"/>
    <w:rsid w:val="001D5FBE"/>
    <w:rsid w:val="001D6CBA"/>
    <w:rsid w:val="001E4E22"/>
    <w:rsid w:val="001E4E26"/>
    <w:rsid w:val="001F6831"/>
    <w:rsid w:val="002056DA"/>
    <w:rsid w:val="0022516A"/>
    <w:rsid w:val="00240C88"/>
    <w:rsid w:val="00242C05"/>
    <w:rsid w:val="002450F2"/>
    <w:rsid w:val="00256706"/>
    <w:rsid w:val="0025738C"/>
    <w:rsid w:val="00261122"/>
    <w:rsid w:val="00262F3D"/>
    <w:rsid w:val="002637A8"/>
    <w:rsid w:val="0026604C"/>
    <w:rsid w:val="00273876"/>
    <w:rsid w:val="002936D2"/>
    <w:rsid w:val="002A0163"/>
    <w:rsid w:val="002A1405"/>
    <w:rsid w:val="002A5C47"/>
    <w:rsid w:val="002A7A8F"/>
    <w:rsid w:val="002B36AF"/>
    <w:rsid w:val="002B3B2B"/>
    <w:rsid w:val="002B5CD0"/>
    <w:rsid w:val="002C13C1"/>
    <w:rsid w:val="002C172A"/>
    <w:rsid w:val="002F3FAE"/>
    <w:rsid w:val="002F7353"/>
    <w:rsid w:val="003079CC"/>
    <w:rsid w:val="00310534"/>
    <w:rsid w:val="003109C6"/>
    <w:rsid w:val="0032104C"/>
    <w:rsid w:val="00330734"/>
    <w:rsid w:val="00350B0F"/>
    <w:rsid w:val="00352033"/>
    <w:rsid w:val="003600C3"/>
    <w:rsid w:val="00367654"/>
    <w:rsid w:val="0038085D"/>
    <w:rsid w:val="003846B5"/>
    <w:rsid w:val="003A163C"/>
    <w:rsid w:val="003A6999"/>
    <w:rsid w:val="003B5091"/>
    <w:rsid w:val="003B7B7B"/>
    <w:rsid w:val="003D5DC4"/>
    <w:rsid w:val="003E2CC8"/>
    <w:rsid w:val="004200D8"/>
    <w:rsid w:val="00424150"/>
    <w:rsid w:val="004266E8"/>
    <w:rsid w:val="004350C1"/>
    <w:rsid w:val="00461EF6"/>
    <w:rsid w:val="004667DA"/>
    <w:rsid w:val="00491DFD"/>
    <w:rsid w:val="00496821"/>
    <w:rsid w:val="004973AE"/>
    <w:rsid w:val="004A4D48"/>
    <w:rsid w:val="004B0F27"/>
    <w:rsid w:val="004B5543"/>
    <w:rsid w:val="004C01A6"/>
    <w:rsid w:val="004C083C"/>
    <w:rsid w:val="004C7ABF"/>
    <w:rsid w:val="004D185B"/>
    <w:rsid w:val="004D3446"/>
    <w:rsid w:val="0050370B"/>
    <w:rsid w:val="00503E1A"/>
    <w:rsid w:val="00504C65"/>
    <w:rsid w:val="00511A14"/>
    <w:rsid w:val="0052130E"/>
    <w:rsid w:val="005225C1"/>
    <w:rsid w:val="00523203"/>
    <w:rsid w:val="0052461E"/>
    <w:rsid w:val="00525820"/>
    <w:rsid w:val="005322B7"/>
    <w:rsid w:val="0053296B"/>
    <w:rsid w:val="00534242"/>
    <w:rsid w:val="005500F2"/>
    <w:rsid w:val="00550EE1"/>
    <w:rsid w:val="0055354C"/>
    <w:rsid w:val="00553DEF"/>
    <w:rsid w:val="00556845"/>
    <w:rsid w:val="00565688"/>
    <w:rsid w:val="00567728"/>
    <w:rsid w:val="005850B9"/>
    <w:rsid w:val="005A0459"/>
    <w:rsid w:val="005B4B20"/>
    <w:rsid w:val="005B63A9"/>
    <w:rsid w:val="005C4EED"/>
    <w:rsid w:val="005C6288"/>
    <w:rsid w:val="005E26C8"/>
    <w:rsid w:val="005F607B"/>
    <w:rsid w:val="0060761F"/>
    <w:rsid w:val="00610AE8"/>
    <w:rsid w:val="0061116D"/>
    <w:rsid w:val="006202DB"/>
    <w:rsid w:val="006267A6"/>
    <w:rsid w:val="00635C7E"/>
    <w:rsid w:val="006412DB"/>
    <w:rsid w:val="0065336E"/>
    <w:rsid w:val="006771AF"/>
    <w:rsid w:val="00684DF3"/>
    <w:rsid w:val="00690064"/>
    <w:rsid w:val="006972D7"/>
    <w:rsid w:val="006B21B7"/>
    <w:rsid w:val="006B4EA0"/>
    <w:rsid w:val="006B7278"/>
    <w:rsid w:val="006B7D0C"/>
    <w:rsid w:val="006C3C4E"/>
    <w:rsid w:val="006C4000"/>
    <w:rsid w:val="006C54AA"/>
    <w:rsid w:val="006D093A"/>
    <w:rsid w:val="006D0DA7"/>
    <w:rsid w:val="006D62C2"/>
    <w:rsid w:val="006F1DD7"/>
    <w:rsid w:val="00702609"/>
    <w:rsid w:val="00707AFE"/>
    <w:rsid w:val="00723D59"/>
    <w:rsid w:val="007317D2"/>
    <w:rsid w:val="007373AB"/>
    <w:rsid w:val="00744A16"/>
    <w:rsid w:val="00772BB6"/>
    <w:rsid w:val="00791190"/>
    <w:rsid w:val="007A3BB6"/>
    <w:rsid w:val="007A7292"/>
    <w:rsid w:val="007B4F60"/>
    <w:rsid w:val="007C5593"/>
    <w:rsid w:val="007E4427"/>
    <w:rsid w:val="007E587B"/>
    <w:rsid w:val="007E5ED4"/>
    <w:rsid w:val="007E7A48"/>
    <w:rsid w:val="007F7AC9"/>
    <w:rsid w:val="00814891"/>
    <w:rsid w:val="00814CC8"/>
    <w:rsid w:val="008233C2"/>
    <w:rsid w:val="00824210"/>
    <w:rsid w:val="00824361"/>
    <w:rsid w:val="00834AFD"/>
    <w:rsid w:val="00855986"/>
    <w:rsid w:val="00860967"/>
    <w:rsid w:val="008737AC"/>
    <w:rsid w:val="00876719"/>
    <w:rsid w:val="00885DEB"/>
    <w:rsid w:val="00890E50"/>
    <w:rsid w:val="00891417"/>
    <w:rsid w:val="008928AD"/>
    <w:rsid w:val="008B4E80"/>
    <w:rsid w:val="008B60F3"/>
    <w:rsid w:val="008D2268"/>
    <w:rsid w:val="0091234D"/>
    <w:rsid w:val="00916015"/>
    <w:rsid w:val="00917A40"/>
    <w:rsid w:val="00924A98"/>
    <w:rsid w:val="00933E4D"/>
    <w:rsid w:val="0096346D"/>
    <w:rsid w:val="00964985"/>
    <w:rsid w:val="00973640"/>
    <w:rsid w:val="009767EB"/>
    <w:rsid w:val="00980C2C"/>
    <w:rsid w:val="009A22C3"/>
    <w:rsid w:val="009A5939"/>
    <w:rsid w:val="009B488B"/>
    <w:rsid w:val="009B77A6"/>
    <w:rsid w:val="009D08C0"/>
    <w:rsid w:val="009D1B91"/>
    <w:rsid w:val="009D264D"/>
    <w:rsid w:val="009E79AE"/>
    <w:rsid w:val="009F1C8C"/>
    <w:rsid w:val="00A20F7F"/>
    <w:rsid w:val="00A564BB"/>
    <w:rsid w:val="00A573E5"/>
    <w:rsid w:val="00A60EF7"/>
    <w:rsid w:val="00A9628B"/>
    <w:rsid w:val="00AA1373"/>
    <w:rsid w:val="00AA6BC1"/>
    <w:rsid w:val="00AB20C0"/>
    <w:rsid w:val="00AB720A"/>
    <w:rsid w:val="00AC17BC"/>
    <w:rsid w:val="00AC1FE9"/>
    <w:rsid w:val="00AE148C"/>
    <w:rsid w:val="00AF464E"/>
    <w:rsid w:val="00AF59E8"/>
    <w:rsid w:val="00B1049C"/>
    <w:rsid w:val="00B11A64"/>
    <w:rsid w:val="00B12AE2"/>
    <w:rsid w:val="00B357A4"/>
    <w:rsid w:val="00B36180"/>
    <w:rsid w:val="00B6080D"/>
    <w:rsid w:val="00B627DF"/>
    <w:rsid w:val="00B72DAD"/>
    <w:rsid w:val="00B9468D"/>
    <w:rsid w:val="00BA4A2C"/>
    <w:rsid w:val="00BA6154"/>
    <w:rsid w:val="00BA7278"/>
    <w:rsid w:val="00BA7B9B"/>
    <w:rsid w:val="00BD3D4F"/>
    <w:rsid w:val="00BD6249"/>
    <w:rsid w:val="00BF7AA0"/>
    <w:rsid w:val="00C13A21"/>
    <w:rsid w:val="00C20B55"/>
    <w:rsid w:val="00C47393"/>
    <w:rsid w:val="00C56391"/>
    <w:rsid w:val="00C61779"/>
    <w:rsid w:val="00C627EB"/>
    <w:rsid w:val="00C76647"/>
    <w:rsid w:val="00C76E85"/>
    <w:rsid w:val="00C82D01"/>
    <w:rsid w:val="00CA30CB"/>
    <w:rsid w:val="00CB1F87"/>
    <w:rsid w:val="00CD20A6"/>
    <w:rsid w:val="00CE6D81"/>
    <w:rsid w:val="00CF2095"/>
    <w:rsid w:val="00D06011"/>
    <w:rsid w:val="00D13EB6"/>
    <w:rsid w:val="00D149F7"/>
    <w:rsid w:val="00D20022"/>
    <w:rsid w:val="00D46D3F"/>
    <w:rsid w:val="00D548A3"/>
    <w:rsid w:val="00D6224E"/>
    <w:rsid w:val="00D709CC"/>
    <w:rsid w:val="00D73FBA"/>
    <w:rsid w:val="00D74AED"/>
    <w:rsid w:val="00D93AE0"/>
    <w:rsid w:val="00D93B8E"/>
    <w:rsid w:val="00DA4890"/>
    <w:rsid w:val="00DA7C0F"/>
    <w:rsid w:val="00DB0AAD"/>
    <w:rsid w:val="00DD486A"/>
    <w:rsid w:val="00DD7362"/>
    <w:rsid w:val="00DE310A"/>
    <w:rsid w:val="00DF352F"/>
    <w:rsid w:val="00E15375"/>
    <w:rsid w:val="00E2663F"/>
    <w:rsid w:val="00E451C7"/>
    <w:rsid w:val="00E4770A"/>
    <w:rsid w:val="00E525F4"/>
    <w:rsid w:val="00E605C4"/>
    <w:rsid w:val="00E631DF"/>
    <w:rsid w:val="00E63348"/>
    <w:rsid w:val="00E81BD6"/>
    <w:rsid w:val="00E850AC"/>
    <w:rsid w:val="00E94557"/>
    <w:rsid w:val="00E97A97"/>
    <w:rsid w:val="00EA1288"/>
    <w:rsid w:val="00EA17A6"/>
    <w:rsid w:val="00EA28A2"/>
    <w:rsid w:val="00EC551D"/>
    <w:rsid w:val="00F11A4B"/>
    <w:rsid w:val="00F37E93"/>
    <w:rsid w:val="00F61B7F"/>
    <w:rsid w:val="00F72996"/>
    <w:rsid w:val="00F73B7A"/>
    <w:rsid w:val="00F7683C"/>
    <w:rsid w:val="00F9562D"/>
    <w:rsid w:val="00F95E49"/>
    <w:rsid w:val="00F97542"/>
    <w:rsid w:val="00FA0DA1"/>
    <w:rsid w:val="00FA643D"/>
    <w:rsid w:val="00FA74F1"/>
    <w:rsid w:val="00FB2F7E"/>
    <w:rsid w:val="00FE0141"/>
    <w:rsid w:val="00FF2B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67"/>
    <w:pPr>
      <w:jc w:val="both"/>
    </w:pPr>
    <w:rPr>
      <w:rFonts w:ascii="Arial" w:eastAsia="Times New Roman" w:hAnsi="Arial"/>
      <w:sz w:val="22"/>
    </w:rPr>
  </w:style>
  <w:style w:type="paragraph" w:styleId="Heading1">
    <w:name w:val="heading 1"/>
    <w:basedOn w:val="Normal"/>
    <w:next w:val="Normal"/>
    <w:link w:val="Heading1Char"/>
    <w:qFormat/>
    <w:rsid w:val="00860967"/>
    <w:pPr>
      <w:keepNext/>
      <w:ind w:left="1800" w:hanging="1800"/>
      <w:outlineLvl w:val="0"/>
    </w:pPr>
    <w:rPr>
      <w:rFonts w:ascii="Tahoma" w:hAnsi="Tahoma"/>
      <w:b/>
      <w:sz w:val="24"/>
      <w:szCs w:val="24"/>
      <w:lang w:val="sv-SE"/>
    </w:rPr>
  </w:style>
  <w:style w:type="paragraph" w:styleId="Heading2">
    <w:name w:val="heading 2"/>
    <w:basedOn w:val="Normal"/>
    <w:next w:val="Normal"/>
    <w:link w:val="Heading2Char"/>
    <w:qFormat/>
    <w:rsid w:val="00860967"/>
    <w:pPr>
      <w:keepNext/>
      <w:numPr>
        <w:ilvl w:val="12"/>
      </w:numPr>
      <w:spacing w:line="360" w:lineRule="auto"/>
      <w:ind w:left="810"/>
      <w:outlineLvl w:val="1"/>
    </w:pPr>
    <w:rPr>
      <w:sz w:val="24"/>
    </w:rPr>
  </w:style>
  <w:style w:type="paragraph" w:styleId="Heading5">
    <w:name w:val="heading 5"/>
    <w:basedOn w:val="Normal"/>
    <w:next w:val="Normal"/>
    <w:link w:val="Heading5Char"/>
    <w:qFormat/>
    <w:rsid w:val="00860967"/>
    <w:pPr>
      <w:keepNext/>
      <w:outlineLvl w:val="4"/>
    </w:pPr>
    <w:rPr>
      <w:rFonts w:ascii="Tahoma" w:hAnsi="Tahoma"/>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60967"/>
    <w:rPr>
      <w:rFonts w:ascii="Tahoma" w:eastAsia="Times New Roman" w:hAnsi="Tahoma" w:cs="Times New Roman"/>
      <w:b/>
      <w:sz w:val="24"/>
      <w:szCs w:val="24"/>
      <w:lang w:val="sv-SE"/>
    </w:rPr>
  </w:style>
  <w:style w:type="character" w:customStyle="1" w:styleId="Heading2Char">
    <w:name w:val="Heading 2 Char"/>
    <w:link w:val="Heading2"/>
    <w:rsid w:val="00860967"/>
    <w:rPr>
      <w:rFonts w:ascii="Arial" w:eastAsia="Times New Roman" w:hAnsi="Arial" w:cs="Times New Roman"/>
      <w:sz w:val="24"/>
      <w:szCs w:val="20"/>
      <w:lang w:val="en-US"/>
    </w:rPr>
  </w:style>
  <w:style w:type="character" w:customStyle="1" w:styleId="Heading5Char">
    <w:name w:val="Heading 5 Char"/>
    <w:link w:val="Heading5"/>
    <w:rsid w:val="00860967"/>
    <w:rPr>
      <w:rFonts w:ascii="Tahoma" w:eastAsia="Times New Roman" w:hAnsi="Tahoma" w:cs="Times New Roman"/>
      <w:b/>
      <w:sz w:val="28"/>
      <w:szCs w:val="20"/>
      <w:lang w:val="en-US"/>
    </w:rPr>
  </w:style>
  <w:style w:type="paragraph" w:styleId="BodyText">
    <w:name w:val="Body Text"/>
    <w:basedOn w:val="Normal"/>
    <w:link w:val="BodyTextChar"/>
    <w:rsid w:val="00860967"/>
    <w:pPr>
      <w:spacing w:line="360" w:lineRule="auto"/>
    </w:pPr>
    <w:rPr>
      <w:sz w:val="24"/>
    </w:rPr>
  </w:style>
  <w:style w:type="character" w:customStyle="1" w:styleId="BodyTextChar">
    <w:name w:val="Body Text Char"/>
    <w:link w:val="BodyText"/>
    <w:rsid w:val="00860967"/>
    <w:rPr>
      <w:rFonts w:ascii="Arial" w:eastAsia="Times New Roman" w:hAnsi="Arial" w:cs="Times New Roman"/>
      <w:sz w:val="24"/>
      <w:szCs w:val="20"/>
      <w:lang w:val="en-US"/>
    </w:rPr>
  </w:style>
  <w:style w:type="paragraph" w:styleId="Header">
    <w:name w:val="header"/>
    <w:basedOn w:val="Normal"/>
    <w:link w:val="HeaderChar"/>
    <w:rsid w:val="00860967"/>
    <w:pPr>
      <w:tabs>
        <w:tab w:val="center" w:pos="4320"/>
        <w:tab w:val="right" w:pos="8640"/>
      </w:tabs>
    </w:pPr>
    <w:rPr>
      <w:sz w:val="20"/>
    </w:rPr>
  </w:style>
  <w:style w:type="character" w:customStyle="1" w:styleId="HeaderChar">
    <w:name w:val="Header Char"/>
    <w:link w:val="Header"/>
    <w:rsid w:val="00860967"/>
    <w:rPr>
      <w:rFonts w:ascii="Arial" w:eastAsia="Times New Roman" w:hAnsi="Arial" w:cs="Times New Roman"/>
      <w:szCs w:val="20"/>
      <w:lang w:val="en-US"/>
    </w:rPr>
  </w:style>
  <w:style w:type="paragraph" w:styleId="Title">
    <w:name w:val="Title"/>
    <w:basedOn w:val="Normal"/>
    <w:link w:val="TitleChar"/>
    <w:qFormat/>
    <w:rsid w:val="00860967"/>
    <w:pPr>
      <w:jc w:val="center"/>
    </w:pPr>
    <w:rPr>
      <w:b/>
      <w:sz w:val="26"/>
    </w:rPr>
  </w:style>
  <w:style w:type="character" w:customStyle="1" w:styleId="TitleChar">
    <w:name w:val="Title Char"/>
    <w:link w:val="Title"/>
    <w:rsid w:val="00860967"/>
    <w:rPr>
      <w:rFonts w:ascii="Arial" w:eastAsia="Times New Roman" w:hAnsi="Arial" w:cs="Arial"/>
      <w:b/>
      <w:sz w:val="26"/>
      <w:szCs w:val="20"/>
      <w:lang w:val="en-US"/>
    </w:rPr>
  </w:style>
  <w:style w:type="paragraph" w:styleId="ListParagraph">
    <w:name w:val="List Paragraph"/>
    <w:basedOn w:val="Normal"/>
    <w:uiPriority w:val="34"/>
    <w:qFormat/>
    <w:rsid w:val="00860967"/>
    <w:pPr>
      <w:ind w:left="720"/>
      <w:contextualSpacing/>
      <w:jc w:val="left"/>
    </w:pPr>
    <w:rPr>
      <w:rFonts w:ascii="Times New Roman" w:hAnsi="Times New Roman"/>
      <w:sz w:val="24"/>
      <w:szCs w:val="24"/>
    </w:rPr>
  </w:style>
  <w:style w:type="character" w:styleId="CommentReference">
    <w:name w:val="annotation reference"/>
    <w:rsid w:val="00860967"/>
    <w:rPr>
      <w:sz w:val="16"/>
      <w:szCs w:val="16"/>
    </w:rPr>
  </w:style>
  <w:style w:type="paragraph" w:styleId="CommentText">
    <w:name w:val="annotation text"/>
    <w:basedOn w:val="Normal"/>
    <w:link w:val="CommentTextChar"/>
    <w:rsid w:val="00860967"/>
    <w:rPr>
      <w:sz w:val="20"/>
    </w:rPr>
  </w:style>
  <w:style w:type="character" w:customStyle="1" w:styleId="CommentTextChar">
    <w:name w:val="Comment Text Char"/>
    <w:link w:val="CommentText"/>
    <w:rsid w:val="00860967"/>
    <w:rPr>
      <w:rFonts w:ascii="Arial" w:eastAsia="Times New Roman" w:hAnsi="Arial" w:cs="Times New Roman"/>
      <w:sz w:val="20"/>
      <w:szCs w:val="20"/>
      <w:lang w:val="en-US"/>
    </w:rPr>
  </w:style>
  <w:style w:type="paragraph" w:styleId="BalloonText">
    <w:name w:val="Balloon Text"/>
    <w:basedOn w:val="Normal"/>
    <w:link w:val="BalloonTextChar"/>
    <w:uiPriority w:val="99"/>
    <w:semiHidden/>
    <w:unhideWhenUsed/>
    <w:rsid w:val="00860967"/>
    <w:rPr>
      <w:rFonts w:ascii="Tahoma" w:hAnsi="Tahoma"/>
      <w:sz w:val="16"/>
      <w:szCs w:val="16"/>
    </w:rPr>
  </w:style>
  <w:style w:type="character" w:customStyle="1" w:styleId="BalloonTextChar">
    <w:name w:val="Balloon Text Char"/>
    <w:link w:val="BalloonText"/>
    <w:uiPriority w:val="99"/>
    <w:semiHidden/>
    <w:rsid w:val="00860967"/>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891417"/>
    <w:rPr>
      <w:b/>
      <w:bCs/>
    </w:rPr>
  </w:style>
  <w:style w:type="character" w:customStyle="1" w:styleId="CommentSubjectChar">
    <w:name w:val="Comment Subject Char"/>
    <w:link w:val="CommentSubject"/>
    <w:uiPriority w:val="99"/>
    <w:semiHidden/>
    <w:rsid w:val="00891417"/>
    <w:rPr>
      <w:rFonts w:ascii="Arial" w:eastAsia="Times New Roman" w:hAnsi="Arial" w:cs="Times New Roman"/>
      <w:b/>
      <w:bCs/>
      <w:sz w:val="20"/>
      <w:szCs w:val="20"/>
      <w:lang w:val="en-US"/>
    </w:rPr>
  </w:style>
  <w:style w:type="table" w:styleId="TableGrid">
    <w:name w:val="Table Grid"/>
    <w:basedOn w:val="TableNormal"/>
    <w:uiPriority w:val="59"/>
    <w:rsid w:val="00C627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E33BF"/>
    <w:pPr>
      <w:tabs>
        <w:tab w:val="center" w:pos="4513"/>
        <w:tab w:val="right" w:pos="9026"/>
      </w:tabs>
    </w:pPr>
  </w:style>
  <w:style w:type="character" w:customStyle="1" w:styleId="FooterChar">
    <w:name w:val="Footer Char"/>
    <w:link w:val="Footer"/>
    <w:uiPriority w:val="99"/>
    <w:rsid w:val="000E33BF"/>
    <w:rPr>
      <w:rFonts w:ascii="Arial" w:eastAsia="Times New Roman" w:hAnsi="Arial"/>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B062C-4EA8-445A-89B8-C4F2A9282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27</Pages>
  <Words>5530</Words>
  <Characters>31526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Acer</cp:lastModifiedBy>
  <cp:revision>14</cp:revision>
  <cp:lastPrinted>2014-03-24T02:09:00Z</cp:lastPrinted>
  <dcterms:created xsi:type="dcterms:W3CDTF">2013-08-21T14:25:00Z</dcterms:created>
  <dcterms:modified xsi:type="dcterms:W3CDTF">2014-04-16T07:38:00Z</dcterms:modified>
</cp:coreProperties>
</file>