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272" w:rsidRPr="00B033FB" w:rsidRDefault="00F55D0D">
      <w:pPr>
        <w:jc w:val="center"/>
        <w:rPr>
          <w:rFonts w:ascii="Times New Roman" w:hAnsi="Times New Roman"/>
          <w:b/>
          <w:sz w:val="36"/>
        </w:rPr>
      </w:pPr>
      <w:r w:rsidRPr="00F55D0D">
        <w:rPr>
          <w:rFonts w:cs="Arial"/>
          <w:b/>
          <w:noProof/>
          <w:color w:val="000000"/>
          <w:sz w:val="36"/>
          <w:szCs w:val="36"/>
          <w:lang w:eastAsia="zh-CN"/>
        </w:rPr>
        <w:pict>
          <v:shapetype id="_x0000_t202" coordsize="21600,21600" o:spt="202" path="m,l,21600r21600,l21600,xe">
            <v:stroke joinstyle="miter"/>
            <v:path gradientshapeok="t" o:connecttype="rect"/>
          </v:shapetype>
          <v:shape id="_x0000_s2115" type="#_x0000_t202" style="position:absolute;left:0;text-align:left;margin-left:290.15pt;margin-top:10.75pt;width:212.9pt;height:27.5pt;z-index:251658752" stroked="f">
            <v:textbox style="mso-next-textbox:#_x0000_s2115">
              <w:txbxContent>
                <w:p w:rsidR="009E0286" w:rsidRPr="00E96220" w:rsidRDefault="009E0286" w:rsidP="00E96220">
                  <w:pPr>
                    <w:jc w:val="right"/>
                    <w:rPr>
                      <w:rFonts w:ascii="Century Gothic" w:hAnsi="Century Gothic"/>
                      <w:b/>
                      <w:sz w:val="24"/>
                      <w:szCs w:val="24"/>
                    </w:rPr>
                  </w:pPr>
                  <w:r w:rsidRPr="00E96220">
                    <w:rPr>
                      <w:rFonts w:ascii="Century Gothic" w:hAnsi="Century Gothic"/>
                      <w:b/>
                      <w:sz w:val="24"/>
                      <w:szCs w:val="24"/>
                    </w:rPr>
                    <w:tab/>
                  </w:r>
                </w:p>
              </w:txbxContent>
            </v:textbox>
          </v:shape>
        </w:pict>
      </w:r>
      <w:r w:rsidRPr="00F55D0D">
        <w:rPr>
          <w:rFonts w:cs="Arial"/>
          <w:b/>
          <w:noProof/>
          <w:color w:val="000000"/>
          <w:sz w:val="36"/>
          <w:szCs w:val="36"/>
        </w:rPr>
        <w:pict>
          <v:group id="_x0000_s2108" style="position:absolute;left:0;text-align:left;margin-left:167.8pt;margin-top:48.25pt;width:126pt;height:81pt;z-index:251660800" coordorigin="1310,735" coordsize="3130,2722">
            <v:oval id="_x0000_s2109" style="position:absolute;left:1310;top:826;width:3130;height:2495;v-text-anchor:middle" fillcolor="#00c" strokecolor="white">
              <v:fill color2="#4a9400"/>
              <v:shadow color="#2a5400"/>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10" type="#_x0000_t75" style="position:absolute;left:1400;top:917;width:2949;height:2268" fillcolor="#c30">
              <v:imagedata r:id="rId8" o:title="j0303671"/>
            </v:shape>
            <v:shape id="_x0000_s2111" style="position:absolute;left:2081;top:3026;width:1950;height:431;rotation:457257fd" coordsize="2835,703" path="m45,318c90,288,264,144,408,91,552,38,741,,907,v166,,325,38,499,91c1580,144,1800,273,1951,318v151,45,226,83,362,45c2449,325,2699,114,2767,91v68,-23,23,45,-45,136c2654,318,2503,567,2359,635v-144,68,-310,53,-499,c1671,582,1406,386,1225,318,1044,250,915,242,771,227v-144,-15,-302,-7,-408,c257,234,189,249,136,272,83,295,,348,45,318xe" fillcolor="#00c" strokecolor="#00c">
              <v:fill color2="#4a9400"/>
              <v:shadow color="#2a5400"/>
              <v:path arrowok="t"/>
            </v:shape>
            <v:shape id="_x0000_s2112" style="position:absolute;left:2308;top:735;width:1361;height:2268" coordsize="1224,1678" path="m,816r499,499l1224,,499,1678,,816xe" fillcolor="#c30" strokecolor="white">
              <v:fill color2="#4a9400"/>
              <v:shadow color="#2a5400"/>
              <v:path arrowok="t"/>
            </v:shape>
          </v:group>
        </w:pict>
      </w:r>
      <w:r w:rsidRPr="00F55D0D">
        <w:rPr>
          <w:rFonts w:cs="Arial"/>
          <w:b/>
          <w:color w:val="000000"/>
          <w:sz w:val="36"/>
          <w:szCs w:val="36"/>
        </w:rPr>
      </w:r>
      <w:r w:rsidRPr="00F55D0D">
        <w:rPr>
          <w:rFonts w:cs="Arial"/>
          <w:b/>
          <w:color w:val="000000"/>
          <w:sz w:val="36"/>
          <w:szCs w:val="36"/>
        </w:rPr>
        <w:pict>
          <v:group id="_x0000_s2106" editas="canvas" style="width:126.8pt;height:111.5pt;mso-position-horizontal-relative:char;mso-position-vertical-relative:line" coordorigin="6896,2109" coordsize="2536,2230">
            <o:lock v:ext="edit" aspectratio="t"/>
            <v:shape id="_x0000_s2107" type="#_x0000_t75" style="position:absolute;left:6896;top:2109;width:2536;height:2230" o:preferrelative="f">
              <v:fill o:detectmouseclick="t"/>
              <v:path o:extrusionok="t" o:connecttype="none"/>
              <o:lock v:ext="edit" text="t"/>
            </v:shape>
            <w10:wrap type="none"/>
            <w10:anchorlock/>
          </v:group>
        </w:pict>
      </w:r>
    </w:p>
    <w:p w:rsidR="00FF51D8" w:rsidRPr="002F7730" w:rsidRDefault="00FF51D8" w:rsidP="00FF51D8">
      <w:pPr>
        <w:jc w:val="center"/>
        <w:rPr>
          <w:color w:val="000000"/>
        </w:rPr>
      </w:pPr>
    </w:p>
    <w:p w:rsidR="00FF51D8" w:rsidRPr="002F7730" w:rsidRDefault="00F55D0D" w:rsidP="00FF51D8">
      <w:pPr>
        <w:pStyle w:val="Heading5"/>
        <w:jc w:val="center"/>
        <w:rPr>
          <w:rFonts w:ascii="Arial" w:hAnsi="Arial" w:cs="Arial"/>
          <w:b w:val="0"/>
          <w:color w:val="000000"/>
          <w:sz w:val="36"/>
          <w:szCs w:val="36"/>
        </w:rPr>
      </w:pPr>
      <w:r w:rsidRPr="00F55D0D">
        <w:rPr>
          <w:rFonts w:cs="Arial"/>
          <w:b w:val="0"/>
          <w:noProof/>
          <w:color w:val="000000"/>
          <w:sz w:val="36"/>
          <w:szCs w:val="36"/>
          <w:lang w:eastAsia="zh-CN"/>
        </w:rPr>
        <w:pict>
          <v:shape id="_x0000_s2113" type="#_x0000_t202" style="position:absolute;left:0;text-align:left;margin-left:170.8pt;margin-top:5.1pt;width:111.05pt;height:30.1pt;z-index:251659776" filled="f" fillcolor="#9c0" stroked="f" strokecolor="white">
            <v:fill color2="#4a9400"/>
            <v:shadow color="#2a5400"/>
            <v:textbox style="mso-next-textbox:#_x0000_s2113">
              <w:txbxContent>
                <w:p w:rsidR="009E0286" w:rsidRPr="00705AD5" w:rsidRDefault="009E0286" w:rsidP="00A939A9">
                  <w:pPr>
                    <w:autoSpaceDE w:val="0"/>
                    <w:autoSpaceDN w:val="0"/>
                    <w:adjustRightInd w:val="0"/>
                    <w:jc w:val="center"/>
                    <w:rPr>
                      <w:rFonts w:ascii="Tw Cen MT Condensed Extra Bold" w:hAnsi="Tw Cen MT Condensed Extra Bold" w:cs="Tw Cen MT Condensed Extra Bold"/>
                      <w:sz w:val="36"/>
                      <w:szCs w:val="36"/>
                    </w:rPr>
                  </w:pPr>
                  <w:r w:rsidRPr="00705AD5">
                    <w:rPr>
                      <w:rFonts w:ascii="Tw Cen MT Condensed Extra Bold" w:hAnsi="Tw Cen MT Condensed Extra Bold" w:cs="Tw Cen MT Condensed Extra Bold"/>
                      <w:sz w:val="36"/>
                      <w:szCs w:val="36"/>
                    </w:rPr>
                    <w:t>BAN-PT</w:t>
                  </w:r>
                </w:p>
              </w:txbxContent>
            </v:textbox>
          </v:shape>
        </w:pict>
      </w:r>
    </w:p>
    <w:p w:rsidR="00FF51D8" w:rsidRDefault="00FF51D8" w:rsidP="00FF51D8">
      <w:pPr>
        <w:rPr>
          <w:color w:val="000000"/>
        </w:rPr>
      </w:pPr>
    </w:p>
    <w:p w:rsidR="007B5AEF" w:rsidRPr="002F7730" w:rsidRDefault="007B5AEF" w:rsidP="00FF51D8">
      <w:pPr>
        <w:rPr>
          <w:color w:val="000000"/>
        </w:rPr>
      </w:pPr>
    </w:p>
    <w:p w:rsidR="001548BD" w:rsidRPr="001548BD" w:rsidRDefault="00E96220" w:rsidP="00FF51D8">
      <w:pPr>
        <w:jc w:val="center"/>
        <w:rPr>
          <w:rFonts w:cs="Arial"/>
          <w:b/>
          <w:sz w:val="36"/>
          <w:szCs w:val="32"/>
          <w:lang w:val="id-ID"/>
        </w:rPr>
      </w:pPr>
      <w:r w:rsidRPr="00E96220">
        <w:rPr>
          <w:rFonts w:cs="Arial"/>
          <w:b/>
          <w:sz w:val="36"/>
          <w:szCs w:val="32"/>
        </w:rPr>
        <w:t xml:space="preserve">AKREDITASI </w:t>
      </w:r>
    </w:p>
    <w:p w:rsidR="001548BD" w:rsidRDefault="00E96220" w:rsidP="00FF51D8">
      <w:pPr>
        <w:jc w:val="center"/>
        <w:rPr>
          <w:rFonts w:cs="Arial"/>
          <w:b/>
          <w:sz w:val="36"/>
          <w:szCs w:val="32"/>
          <w:lang w:val="id-ID"/>
        </w:rPr>
      </w:pPr>
      <w:r w:rsidRPr="00E96220">
        <w:rPr>
          <w:rFonts w:cs="Arial"/>
          <w:b/>
          <w:sz w:val="36"/>
          <w:szCs w:val="32"/>
        </w:rPr>
        <w:t>PROGRAM PENDIDIKAN PROFESI GURU</w:t>
      </w:r>
      <w:r w:rsidR="001548BD">
        <w:rPr>
          <w:rFonts w:cs="Arial"/>
          <w:b/>
          <w:sz w:val="36"/>
          <w:szCs w:val="32"/>
          <w:lang w:val="id-ID"/>
        </w:rPr>
        <w:t xml:space="preserve"> </w:t>
      </w:r>
    </w:p>
    <w:p w:rsidR="00FF51D8" w:rsidRPr="009D5A5C" w:rsidRDefault="00FF51D8" w:rsidP="00FF51D8">
      <w:pPr>
        <w:jc w:val="center"/>
        <w:rPr>
          <w:rFonts w:ascii="Times New Roman" w:hAnsi="Times New Roman"/>
          <w:b/>
          <w:color w:val="FF3300"/>
          <w:sz w:val="24"/>
        </w:rPr>
      </w:pPr>
    </w:p>
    <w:p w:rsidR="00FF51D8" w:rsidRPr="009D5A5C" w:rsidRDefault="00FF51D8" w:rsidP="00FF51D8">
      <w:pPr>
        <w:jc w:val="center"/>
        <w:rPr>
          <w:rFonts w:ascii="Times New Roman" w:hAnsi="Times New Roman"/>
          <w:b/>
          <w:color w:val="FF3300"/>
          <w:sz w:val="24"/>
        </w:rPr>
      </w:pPr>
    </w:p>
    <w:p w:rsidR="00FF51D8" w:rsidRPr="009D5A5C" w:rsidRDefault="00FF51D8" w:rsidP="00FF51D8">
      <w:pPr>
        <w:jc w:val="center"/>
        <w:rPr>
          <w:rFonts w:ascii="Times New Roman" w:hAnsi="Times New Roman"/>
          <w:b/>
          <w:color w:val="FF3300"/>
          <w:sz w:val="24"/>
        </w:rPr>
      </w:pPr>
    </w:p>
    <w:p w:rsidR="00FF51D8" w:rsidRPr="009D5A5C" w:rsidRDefault="00FF51D8" w:rsidP="00FF51D8">
      <w:pPr>
        <w:jc w:val="center"/>
        <w:rPr>
          <w:rFonts w:ascii="Times New Roman" w:hAnsi="Times New Roman"/>
          <w:b/>
          <w:color w:val="FF3300"/>
          <w:sz w:val="24"/>
        </w:rPr>
      </w:pPr>
    </w:p>
    <w:p w:rsidR="00FF51D8" w:rsidRPr="009D5A5C" w:rsidRDefault="00FF51D8" w:rsidP="00FF51D8">
      <w:pPr>
        <w:jc w:val="center"/>
        <w:rPr>
          <w:rFonts w:ascii="Times New Roman" w:hAnsi="Times New Roman"/>
          <w:b/>
          <w:color w:val="FF3300"/>
          <w:sz w:val="24"/>
        </w:rPr>
      </w:pPr>
    </w:p>
    <w:p w:rsidR="00FF51D8" w:rsidRPr="009D5A5C" w:rsidRDefault="00FF51D8" w:rsidP="00FF51D8">
      <w:pPr>
        <w:jc w:val="center"/>
        <w:rPr>
          <w:rFonts w:ascii="Times New Roman" w:hAnsi="Times New Roman"/>
          <w:b/>
          <w:color w:val="FF3300"/>
          <w:sz w:val="24"/>
        </w:rPr>
      </w:pPr>
    </w:p>
    <w:p w:rsidR="00FF51D8" w:rsidRPr="009D5A5C" w:rsidRDefault="00FF51D8" w:rsidP="00FF51D8">
      <w:pPr>
        <w:jc w:val="center"/>
        <w:rPr>
          <w:rFonts w:ascii="Times New Roman" w:hAnsi="Times New Roman"/>
          <w:b/>
          <w:color w:val="FF3300"/>
          <w:sz w:val="24"/>
        </w:rPr>
      </w:pPr>
    </w:p>
    <w:p w:rsidR="00FF51D8" w:rsidRDefault="00FF51D8" w:rsidP="00FF51D8">
      <w:pPr>
        <w:jc w:val="center"/>
        <w:rPr>
          <w:rFonts w:ascii="Times New Roman" w:hAnsi="Times New Roman"/>
          <w:b/>
          <w:color w:val="FF3300"/>
          <w:sz w:val="24"/>
        </w:rPr>
      </w:pPr>
    </w:p>
    <w:p w:rsidR="00891FE5" w:rsidRDefault="00891FE5" w:rsidP="00FF51D8">
      <w:pPr>
        <w:jc w:val="center"/>
        <w:rPr>
          <w:rFonts w:ascii="Times New Roman" w:hAnsi="Times New Roman"/>
          <w:b/>
          <w:color w:val="FF3300"/>
          <w:sz w:val="24"/>
        </w:rPr>
      </w:pPr>
    </w:p>
    <w:p w:rsidR="00891FE5" w:rsidRPr="009D5A5C" w:rsidRDefault="00891FE5" w:rsidP="00FF51D8">
      <w:pPr>
        <w:jc w:val="center"/>
        <w:rPr>
          <w:rFonts w:ascii="Times New Roman" w:hAnsi="Times New Roman"/>
          <w:b/>
          <w:color w:val="FF3300"/>
          <w:sz w:val="24"/>
        </w:rPr>
      </w:pPr>
    </w:p>
    <w:p w:rsidR="00FF51D8" w:rsidRPr="009D5A5C" w:rsidRDefault="00FF51D8" w:rsidP="00FF51D8">
      <w:pPr>
        <w:jc w:val="center"/>
        <w:rPr>
          <w:rFonts w:ascii="Times New Roman" w:hAnsi="Times New Roman"/>
          <w:b/>
          <w:color w:val="FF3300"/>
          <w:sz w:val="24"/>
        </w:rPr>
      </w:pPr>
    </w:p>
    <w:p w:rsidR="00FF51D8" w:rsidRPr="001F7059" w:rsidRDefault="00FF51D8" w:rsidP="00FF51D8">
      <w:pPr>
        <w:jc w:val="center"/>
        <w:rPr>
          <w:rFonts w:cs="Arial"/>
          <w:b/>
          <w:bCs/>
          <w:sz w:val="36"/>
          <w:szCs w:val="34"/>
          <w:lang w:val="id-ID"/>
        </w:rPr>
      </w:pPr>
      <w:r w:rsidRPr="001F7059">
        <w:rPr>
          <w:rFonts w:cs="Arial"/>
          <w:b/>
          <w:bCs/>
          <w:sz w:val="36"/>
          <w:szCs w:val="34"/>
        </w:rPr>
        <w:t>BUKU III</w:t>
      </w:r>
      <w:r w:rsidR="0056463B" w:rsidRPr="001F7059">
        <w:rPr>
          <w:rFonts w:cs="Arial"/>
          <w:b/>
          <w:bCs/>
          <w:sz w:val="36"/>
          <w:szCs w:val="34"/>
          <w:lang w:val="id-ID"/>
        </w:rPr>
        <w:t>A</w:t>
      </w:r>
    </w:p>
    <w:p w:rsidR="00FF51D8" w:rsidRPr="00164ABE" w:rsidRDefault="00FF51D8" w:rsidP="00355509">
      <w:pPr>
        <w:jc w:val="center"/>
        <w:rPr>
          <w:rFonts w:ascii="Times New Roman" w:hAnsi="Times New Roman"/>
          <w:b/>
          <w:color w:val="000000"/>
          <w:sz w:val="24"/>
          <w:lang w:val="id-ID"/>
        </w:rPr>
      </w:pPr>
      <w:r w:rsidRPr="001F7059">
        <w:rPr>
          <w:rFonts w:cs="Arial"/>
          <w:b/>
          <w:bCs/>
          <w:sz w:val="36"/>
          <w:szCs w:val="34"/>
        </w:rPr>
        <w:t xml:space="preserve">BORANG </w:t>
      </w:r>
      <w:r w:rsidR="004C5971">
        <w:rPr>
          <w:rFonts w:cs="Arial"/>
          <w:b/>
          <w:bCs/>
          <w:sz w:val="36"/>
          <w:szCs w:val="34"/>
        </w:rPr>
        <w:t xml:space="preserve"> </w:t>
      </w:r>
      <w:r w:rsidR="00522A6F" w:rsidRPr="001F7059">
        <w:rPr>
          <w:rFonts w:cs="Arial"/>
          <w:b/>
          <w:bCs/>
          <w:sz w:val="36"/>
          <w:szCs w:val="34"/>
        </w:rPr>
        <w:t xml:space="preserve">PROGRAM </w:t>
      </w:r>
      <w:r w:rsidR="001548BD">
        <w:rPr>
          <w:rFonts w:cs="Arial"/>
          <w:b/>
          <w:bCs/>
          <w:sz w:val="36"/>
          <w:szCs w:val="34"/>
          <w:lang w:val="id-ID"/>
        </w:rPr>
        <w:t>PPG</w:t>
      </w:r>
    </w:p>
    <w:p w:rsidR="00FF51D8" w:rsidRPr="002B0E76" w:rsidRDefault="00FF51D8" w:rsidP="00FF51D8">
      <w:pPr>
        <w:jc w:val="center"/>
        <w:rPr>
          <w:rFonts w:ascii="Times New Roman" w:hAnsi="Times New Roman"/>
          <w:b/>
          <w:color w:val="000000"/>
          <w:sz w:val="24"/>
        </w:rPr>
      </w:pPr>
    </w:p>
    <w:p w:rsidR="00FF51D8" w:rsidRPr="002B0E76" w:rsidRDefault="00FF51D8" w:rsidP="00FF51D8">
      <w:pPr>
        <w:jc w:val="center"/>
        <w:rPr>
          <w:rFonts w:ascii="Times New Roman" w:hAnsi="Times New Roman"/>
          <w:b/>
          <w:color w:val="000000"/>
          <w:sz w:val="24"/>
        </w:rPr>
      </w:pPr>
    </w:p>
    <w:p w:rsidR="00FF51D8" w:rsidRPr="002B0E76" w:rsidRDefault="00FF51D8" w:rsidP="00FF51D8">
      <w:pPr>
        <w:jc w:val="center"/>
        <w:rPr>
          <w:rFonts w:ascii="Times New Roman" w:hAnsi="Times New Roman"/>
          <w:b/>
          <w:color w:val="000000"/>
          <w:sz w:val="24"/>
        </w:rPr>
      </w:pPr>
    </w:p>
    <w:p w:rsidR="00FF51D8" w:rsidRPr="002B0E76" w:rsidRDefault="00FF51D8" w:rsidP="00FF51D8">
      <w:pPr>
        <w:jc w:val="center"/>
        <w:rPr>
          <w:rFonts w:ascii="Times New Roman" w:hAnsi="Times New Roman"/>
          <w:b/>
          <w:color w:val="000000"/>
          <w:sz w:val="24"/>
        </w:rPr>
      </w:pPr>
    </w:p>
    <w:p w:rsidR="00FF51D8" w:rsidRPr="002B0E76" w:rsidRDefault="00FF51D8" w:rsidP="00FF51D8">
      <w:pPr>
        <w:jc w:val="center"/>
        <w:rPr>
          <w:rFonts w:ascii="Times New Roman" w:hAnsi="Times New Roman"/>
          <w:b/>
          <w:color w:val="000000"/>
          <w:sz w:val="24"/>
        </w:rPr>
      </w:pPr>
    </w:p>
    <w:p w:rsidR="00FF51D8" w:rsidRPr="002B0E76" w:rsidRDefault="00FF51D8" w:rsidP="00FF51D8">
      <w:pPr>
        <w:jc w:val="center"/>
        <w:rPr>
          <w:rFonts w:ascii="Times New Roman" w:hAnsi="Times New Roman"/>
          <w:b/>
          <w:color w:val="000000"/>
          <w:sz w:val="24"/>
        </w:rPr>
      </w:pPr>
    </w:p>
    <w:p w:rsidR="00FF51D8" w:rsidRPr="002B0E76" w:rsidRDefault="00FF51D8" w:rsidP="00FF51D8">
      <w:pPr>
        <w:jc w:val="center"/>
        <w:rPr>
          <w:rFonts w:ascii="Times New Roman" w:hAnsi="Times New Roman"/>
          <w:b/>
          <w:color w:val="000000"/>
          <w:sz w:val="24"/>
        </w:rPr>
      </w:pPr>
    </w:p>
    <w:p w:rsidR="00FF51D8" w:rsidRPr="002B0E76" w:rsidRDefault="00FF51D8" w:rsidP="00FF51D8">
      <w:pPr>
        <w:jc w:val="center"/>
        <w:rPr>
          <w:rFonts w:ascii="Times New Roman" w:hAnsi="Times New Roman"/>
          <w:b/>
          <w:color w:val="000000"/>
          <w:sz w:val="24"/>
        </w:rPr>
      </w:pPr>
    </w:p>
    <w:p w:rsidR="00FF51D8" w:rsidRDefault="00FF51D8" w:rsidP="00FF51D8">
      <w:pPr>
        <w:jc w:val="center"/>
        <w:rPr>
          <w:rFonts w:ascii="Times New Roman" w:hAnsi="Times New Roman"/>
          <w:b/>
          <w:color w:val="000000"/>
          <w:sz w:val="24"/>
        </w:rPr>
      </w:pPr>
    </w:p>
    <w:p w:rsidR="00891FE5" w:rsidRDefault="00891FE5" w:rsidP="00FF51D8">
      <w:pPr>
        <w:jc w:val="center"/>
        <w:rPr>
          <w:rFonts w:ascii="Times New Roman" w:hAnsi="Times New Roman"/>
          <w:b/>
          <w:color w:val="000000"/>
          <w:sz w:val="24"/>
        </w:rPr>
      </w:pPr>
    </w:p>
    <w:p w:rsidR="00891FE5" w:rsidRDefault="00891FE5" w:rsidP="00FF51D8">
      <w:pPr>
        <w:jc w:val="center"/>
        <w:rPr>
          <w:rFonts w:ascii="Times New Roman" w:hAnsi="Times New Roman"/>
          <w:b/>
          <w:color w:val="000000"/>
          <w:sz w:val="24"/>
        </w:rPr>
      </w:pPr>
    </w:p>
    <w:p w:rsidR="00891FE5" w:rsidRDefault="00891FE5" w:rsidP="00FF51D8">
      <w:pPr>
        <w:jc w:val="center"/>
        <w:rPr>
          <w:rFonts w:ascii="Times New Roman" w:hAnsi="Times New Roman"/>
          <w:b/>
          <w:color w:val="000000"/>
          <w:sz w:val="24"/>
        </w:rPr>
      </w:pPr>
    </w:p>
    <w:p w:rsidR="00891FE5" w:rsidRDefault="00891FE5" w:rsidP="00FF51D8">
      <w:pPr>
        <w:jc w:val="center"/>
        <w:rPr>
          <w:rFonts w:ascii="Times New Roman" w:hAnsi="Times New Roman"/>
          <w:b/>
          <w:color w:val="000000"/>
          <w:sz w:val="24"/>
        </w:rPr>
      </w:pPr>
    </w:p>
    <w:p w:rsidR="00891FE5" w:rsidRDefault="00891FE5" w:rsidP="00FF51D8">
      <w:pPr>
        <w:jc w:val="center"/>
        <w:rPr>
          <w:rFonts w:ascii="Times New Roman" w:hAnsi="Times New Roman"/>
          <w:b/>
          <w:color w:val="000000"/>
          <w:sz w:val="24"/>
        </w:rPr>
      </w:pPr>
    </w:p>
    <w:p w:rsidR="00891FE5" w:rsidRDefault="00891FE5" w:rsidP="00FF51D8">
      <w:pPr>
        <w:jc w:val="center"/>
        <w:rPr>
          <w:rFonts w:ascii="Times New Roman" w:hAnsi="Times New Roman"/>
          <w:b/>
          <w:color w:val="000000"/>
          <w:sz w:val="24"/>
        </w:rPr>
      </w:pPr>
    </w:p>
    <w:p w:rsidR="00891FE5" w:rsidRDefault="00891FE5" w:rsidP="00FF51D8">
      <w:pPr>
        <w:jc w:val="center"/>
        <w:rPr>
          <w:rFonts w:ascii="Times New Roman" w:hAnsi="Times New Roman"/>
          <w:b/>
          <w:color w:val="000000"/>
          <w:sz w:val="24"/>
        </w:rPr>
      </w:pPr>
    </w:p>
    <w:p w:rsidR="00891FE5" w:rsidRPr="002B0E76" w:rsidRDefault="00891FE5" w:rsidP="00FF51D8">
      <w:pPr>
        <w:jc w:val="center"/>
        <w:rPr>
          <w:rFonts w:ascii="Times New Roman" w:hAnsi="Times New Roman"/>
          <w:b/>
          <w:color w:val="000000"/>
          <w:sz w:val="24"/>
        </w:rPr>
      </w:pPr>
    </w:p>
    <w:p w:rsidR="00FF51D8" w:rsidRPr="002B0E76" w:rsidRDefault="00FF51D8" w:rsidP="00FF51D8">
      <w:pPr>
        <w:jc w:val="center"/>
        <w:rPr>
          <w:rFonts w:ascii="Times New Roman" w:hAnsi="Times New Roman"/>
          <w:b/>
          <w:color w:val="000000"/>
          <w:sz w:val="24"/>
        </w:rPr>
      </w:pPr>
    </w:p>
    <w:p w:rsidR="00FF51D8" w:rsidRPr="001F7059" w:rsidRDefault="00FF51D8" w:rsidP="00FF51D8">
      <w:pPr>
        <w:jc w:val="center"/>
        <w:rPr>
          <w:rFonts w:cs="Arial"/>
          <w:color w:val="000000"/>
          <w:sz w:val="32"/>
          <w:szCs w:val="32"/>
          <w:lang w:val="sv-SE"/>
        </w:rPr>
      </w:pPr>
    </w:p>
    <w:p w:rsidR="001F7059" w:rsidRPr="001F7059" w:rsidRDefault="00FF51D8" w:rsidP="001F7059">
      <w:pPr>
        <w:ind w:right="-142" w:hanging="142"/>
        <w:jc w:val="center"/>
        <w:rPr>
          <w:rFonts w:cs="Arial"/>
          <w:bCs/>
          <w:color w:val="000000"/>
          <w:sz w:val="32"/>
          <w:szCs w:val="32"/>
          <w:lang w:val="sv-SE"/>
        </w:rPr>
      </w:pPr>
      <w:r w:rsidRPr="001F7059">
        <w:rPr>
          <w:rFonts w:cs="Arial"/>
          <w:bCs/>
          <w:color w:val="000000"/>
          <w:sz w:val="32"/>
          <w:szCs w:val="32"/>
          <w:lang w:val="sv-SE"/>
        </w:rPr>
        <w:t>BADAN AKREDITASI NASIONAL PERGURUAN TINGGI</w:t>
      </w:r>
    </w:p>
    <w:p w:rsidR="00AA3272" w:rsidRPr="004C5971" w:rsidRDefault="00F32346" w:rsidP="001F7059">
      <w:pPr>
        <w:ind w:right="-142" w:hanging="142"/>
        <w:jc w:val="center"/>
        <w:rPr>
          <w:rFonts w:cs="Arial"/>
          <w:b/>
          <w:sz w:val="32"/>
          <w:szCs w:val="32"/>
          <w:lang w:val="sv-SE"/>
        </w:rPr>
      </w:pPr>
      <w:r w:rsidRPr="00F32346">
        <w:rPr>
          <w:rFonts w:cs="Arial"/>
          <w:b/>
          <w:sz w:val="32"/>
          <w:szCs w:val="32"/>
          <w:lang w:val="sv-SE"/>
        </w:rPr>
        <w:t>JAKARTA  20</w:t>
      </w:r>
      <w:r w:rsidR="000D20C1">
        <w:rPr>
          <w:rFonts w:cs="Arial"/>
          <w:b/>
          <w:sz w:val="32"/>
          <w:szCs w:val="32"/>
          <w:lang w:val="sv-SE"/>
        </w:rPr>
        <w:t>10</w:t>
      </w:r>
    </w:p>
    <w:p w:rsidR="00AA3272" w:rsidRPr="00EC499C" w:rsidRDefault="00AA3272">
      <w:pPr>
        <w:rPr>
          <w:rFonts w:ascii="Times New Roman" w:hAnsi="Times New Roman"/>
          <w:b/>
          <w:sz w:val="28"/>
          <w:lang w:val="sv-SE"/>
        </w:rPr>
      </w:pPr>
    </w:p>
    <w:p w:rsidR="00AA3272" w:rsidRPr="00EC499C" w:rsidRDefault="00AA3272">
      <w:pPr>
        <w:pStyle w:val="Title"/>
        <w:rPr>
          <w:lang w:val="sv-SE"/>
        </w:rPr>
        <w:sectPr w:rsidR="00AA3272" w:rsidRPr="00EC499C" w:rsidSect="003E3C11">
          <w:headerReference w:type="even" r:id="rId9"/>
          <w:headerReference w:type="default" r:id="rId10"/>
          <w:footerReference w:type="even" r:id="rId11"/>
          <w:footerReference w:type="default" r:id="rId12"/>
          <w:pgSz w:w="11907" w:h="16840" w:code="9"/>
          <w:pgMar w:top="1138" w:right="1411" w:bottom="1138" w:left="1282" w:header="720" w:footer="792" w:gutter="0"/>
          <w:pgNumType w:fmt="lowerRoman" w:start="1"/>
          <w:cols w:space="720"/>
          <w:titlePg/>
        </w:sectPr>
      </w:pPr>
    </w:p>
    <w:p w:rsidR="00EC499C" w:rsidRPr="009623E2" w:rsidRDefault="00EC499C" w:rsidP="00EC499C">
      <w:pPr>
        <w:pStyle w:val="Heading2"/>
        <w:jc w:val="center"/>
        <w:rPr>
          <w:rFonts w:cs="Arial"/>
          <w:color w:val="000000"/>
          <w:sz w:val="28"/>
          <w:szCs w:val="28"/>
          <w:lang w:val="sv-SE"/>
        </w:rPr>
      </w:pPr>
      <w:r w:rsidRPr="009623E2">
        <w:rPr>
          <w:rFonts w:cs="Arial"/>
          <w:color w:val="000000"/>
          <w:sz w:val="28"/>
          <w:szCs w:val="28"/>
          <w:lang w:val="sv-SE"/>
        </w:rPr>
        <w:lastRenderedPageBreak/>
        <w:t>DAFTAR ISI</w:t>
      </w:r>
    </w:p>
    <w:p w:rsidR="00825718" w:rsidRPr="002B0E76" w:rsidRDefault="00825718" w:rsidP="009623E2">
      <w:pPr>
        <w:jc w:val="center"/>
        <w:rPr>
          <w:lang w:val="sv-SE"/>
        </w:rPr>
      </w:pPr>
    </w:p>
    <w:tbl>
      <w:tblPr>
        <w:tblW w:w="0" w:type="auto"/>
        <w:tblLook w:val="04A0"/>
      </w:tblPr>
      <w:tblGrid>
        <w:gridCol w:w="1548"/>
        <w:gridCol w:w="6480"/>
        <w:gridCol w:w="1357"/>
      </w:tblGrid>
      <w:tr w:rsidR="00825718" w:rsidRPr="007210FA">
        <w:tc>
          <w:tcPr>
            <w:tcW w:w="1548" w:type="dxa"/>
          </w:tcPr>
          <w:p w:rsidR="00825718" w:rsidRPr="002B0E76" w:rsidRDefault="00825718" w:rsidP="007210FA">
            <w:pPr>
              <w:jc w:val="center"/>
              <w:rPr>
                <w:bCs/>
                <w:lang w:val="sv-SE"/>
              </w:rPr>
            </w:pPr>
          </w:p>
        </w:tc>
        <w:tc>
          <w:tcPr>
            <w:tcW w:w="6480" w:type="dxa"/>
          </w:tcPr>
          <w:p w:rsidR="00825718" w:rsidRPr="002B0E76" w:rsidRDefault="00825718" w:rsidP="007210FA">
            <w:pPr>
              <w:jc w:val="center"/>
              <w:rPr>
                <w:bCs/>
                <w:lang w:val="sv-SE"/>
              </w:rPr>
            </w:pPr>
          </w:p>
        </w:tc>
        <w:tc>
          <w:tcPr>
            <w:tcW w:w="1357" w:type="dxa"/>
          </w:tcPr>
          <w:p w:rsidR="00825718" w:rsidRPr="007210FA" w:rsidRDefault="004F574A" w:rsidP="007210FA">
            <w:pPr>
              <w:jc w:val="right"/>
              <w:rPr>
                <w:bCs/>
                <w:i/>
              </w:rPr>
            </w:pPr>
            <w:r w:rsidRPr="007210FA">
              <w:rPr>
                <w:bCs/>
                <w:i/>
              </w:rPr>
              <w:t>H</w:t>
            </w:r>
            <w:r w:rsidR="00825718" w:rsidRPr="007210FA">
              <w:rPr>
                <w:bCs/>
                <w:i/>
              </w:rPr>
              <w:t>alaman</w:t>
            </w:r>
          </w:p>
          <w:p w:rsidR="004F574A" w:rsidRPr="007210FA" w:rsidRDefault="004F574A" w:rsidP="007210FA">
            <w:pPr>
              <w:jc w:val="right"/>
              <w:rPr>
                <w:bCs/>
                <w:i/>
              </w:rPr>
            </w:pPr>
          </w:p>
        </w:tc>
      </w:tr>
      <w:tr w:rsidR="00825718" w:rsidRPr="007210FA">
        <w:tc>
          <w:tcPr>
            <w:tcW w:w="1548" w:type="dxa"/>
          </w:tcPr>
          <w:p w:rsidR="00825718" w:rsidRPr="007210FA" w:rsidRDefault="00825718" w:rsidP="007210FA">
            <w:pPr>
              <w:jc w:val="center"/>
              <w:rPr>
                <w:bCs/>
              </w:rPr>
            </w:pPr>
            <w:r w:rsidRPr="007210FA">
              <w:rPr>
                <w:bCs/>
              </w:rPr>
              <w:t>STANDAR 1</w:t>
            </w:r>
          </w:p>
        </w:tc>
        <w:tc>
          <w:tcPr>
            <w:tcW w:w="6480" w:type="dxa"/>
          </w:tcPr>
          <w:p w:rsidR="00825718" w:rsidRPr="002B0E76" w:rsidRDefault="00825718" w:rsidP="007210FA">
            <w:pPr>
              <w:jc w:val="left"/>
              <w:rPr>
                <w:bCs/>
                <w:lang w:val="fi-FI"/>
              </w:rPr>
            </w:pPr>
            <w:r w:rsidRPr="002B0E76">
              <w:rPr>
                <w:bCs/>
                <w:lang w:val="fi-FI"/>
              </w:rPr>
              <w:t>VISI, MISI, TUJUAN DAN SASARAN, SERTA STRATEGI PENCAPAIAN</w:t>
            </w:r>
          </w:p>
          <w:p w:rsidR="00825718" w:rsidRPr="002B0E76" w:rsidRDefault="00825718" w:rsidP="007210FA">
            <w:pPr>
              <w:jc w:val="left"/>
              <w:rPr>
                <w:bCs/>
                <w:lang w:val="fi-FI"/>
              </w:rPr>
            </w:pPr>
          </w:p>
        </w:tc>
        <w:tc>
          <w:tcPr>
            <w:tcW w:w="1357" w:type="dxa"/>
          </w:tcPr>
          <w:p w:rsidR="00825718" w:rsidRPr="006920E0" w:rsidRDefault="00FA778B" w:rsidP="007210FA">
            <w:pPr>
              <w:jc w:val="right"/>
              <w:rPr>
                <w:bCs/>
              </w:rPr>
            </w:pPr>
            <w:r>
              <w:rPr>
                <w:bCs/>
              </w:rPr>
              <w:t>4</w:t>
            </w:r>
          </w:p>
        </w:tc>
      </w:tr>
      <w:tr w:rsidR="00825718" w:rsidRPr="007210FA">
        <w:tc>
          <w:tcPr>
            <w:tcW w:w="1548" w:type="dxa"/>
          </w:tcPr>
          <w:p w:rsidR="00825718" w:rsidRPr="007210FA" w:rsidRDefault="00825718" w:rsidP="007210FA">
            <w:pPr>
              <w:jc w:val="center"/>
              <w:rPr>
                <w:bCs/>
              </w:rPr>
            </w:pPr>
            <w:r w:rsidRPr="007210FA">
              <w:rPr>
                <w:bCs/>
              </w:rPr>
              <w:t>STANDAR 2</w:t>
            </w:r>
          </w:p>
        </w:tc>
        <w:tc>
          <w:tcPr>
            <w:tcW w:w="6480" w:type="dxa"/>
          </w:tcPr>
          <w:p w:rsidR="00825718" w:rsidRPr="002B0E76" w:rsidRDefault="00825718" w:rsidP="007210FA">
            <w:pPr>
              <w:jc w:val="left"/>
              <w:rPr>
                <w:bCs/>
                <w:lang w:val="fi-FI"/>
              </w:rPr>
            </w:pPr>
            <w:r w:rsidRPr="002B0E76">
              <w:rPr>
                <w:bCs/>
                <w:lang w:val="fi-FI"/>
              </w:rPr>
              <w:t>TATA PAMONG, KEPEMIMPINAN, SISTEM PENGELOLAAN, DAN PENJAMINAN MUTU</w:t>
            </w:r>
          </w:p>
          <w:p w:rsidR="00825718" w:rsidRPr="002B0E76" w:rsidRDefault="00825718" w:rsidP="007210FA">
            <w:pPr>
              <w:jc w:val="left"/>
              <w:rPr>
                <w:bCs/>
                <w:lang w:val="fi-FI"/>
              </w:rPr>
            </w:pPr>
          </w:p>
        </w:tc>
        <w:tc>
          <w:tcPr>
            <w:tcW w:w="1357" w:type="dxa"/>
          </w:tcPr>
          <w:p w:rsidR="00825718" w:rsidRPr="006920E0" w:rsidRDefault="006920E0" w:rsidP="007210FA">
            <w:pPr>
              <w:keepNext/>
              <w:ind w:left="1800" w:hanging="1800"/>
              <w:jc w:val="right"/>
              <w:outlineLvl w:val="0"/>
              <w:rPr>
                <w:bCs/>
                <w:lang w:val="id-ID"/>
              </w:rPr>
            </w:pPr>
            <w:r>
              <w:rPr>
                <w:bCs/>
                <w:lang w:val="id-ID"/>
              </w:rPr>
              <w:t>6</w:t>
            </w:r>
          </w:p>
        </w:tc>
      </w:tr>
      <w:tr w:rsidR="00825718" w:rsidRPr="007210FA">
        <w:tc>
          <w:tcPr>
            <w:tcW w:w="1548" w:type="dxa"/>
          </w:tcPr>
          <w:p w:rsidR="00825718" w:rsidRPr="007210FA" w:rsidRDefault="00825718" w:rsidP="007210FA">
            <w:pPr>
              <w:jc w:val="center"/>
              <w:rPr>
                <w:bCs/>
              </w:rPr>
            </w:pPr>
            <w:r w:rsidRPr="007210FA">
              <w:rPr>
                <w:bCs/>
              </w:rPr>
              <w:t>STANDAR 3</w:t>
            </w:r>
          </w:p>
        </w:tc>
        <w:tc>
          <w:tcPr>
            <w:tcW w:w="6480" w:type="dxa"/>
          </w:tcPr>
          <w:p w:rsidR="00825718" w:rsidRPr="007210FA" w:rsidRDefault="00825718" w:rsidP="007210FA">
            <w:pPr>
              <w:jc w:val="left"/>
              <w:rPr>
                <w:bCs/>
              </w:rPr>
            </w:pPr>
            <w:r w:rsidRPr="007210FA">
              <w:rPr>
                <w:bCs/>
              </w:rPr>
              <w:t>MAHASISWA DAN LULUSAN</w:t>
            </w:r>
          </w:p>
          <w:p w:rsidR="00825718" w:rsidRPr="007210FA" w:rsidRDefault="00825718" w:rsidP="007210FA">
            <w:pPr>
              <w:jc w:val="left"/>
              <w:rPr>
                <w:bCs/>
              </w:rPr>
            </w:pPr>
          </w:p>
        </w:tc>
        <w:tc>
          <w:tcPr>
            <w:tcW w:w="1357" w:type="dxa"/>
          </w:tcPr>
          <w:p w:rsidR="00825718" w:rsidRPr="006920E0" w:rsidRDefault="006920E0" w:rsidP="007210FA">
            <w:pPr>
              <w:keepNext/>
              <w:ind w:left="1800" w:hanging="1800"/>
              <w:jc w:val="right"/>
              <w:outlineLvl w:val="0"/>
              <w:rPr>
                <w:bCs/>
                <w:lang w:val="id-ID"/>
              </w:rPr>
            </w:pPr>
            <w:r>
              <w:rPr>
                <w:bCs/>
                <w:lang w:val="id-ID"/>
              </w:rPr>
              <w:t>8</w:t>
            </w:r>
          </w:p>
        </w:tc>
      </w:tr>
      <w:tr w:rsidR="00825718" w:rsidRPr="007210FA">
        <w:tc>
          <w:tcPr>
            <w:tcW w:w="1548" w:type="dxa"/>
          </w:tcPr>
          <w:p w:rsidR="00825718" w:rsidRPr="007210FA" w:rsidRDefault="00825718" w:rsidP="007210FA">
            <w:pPr>
              <w:jc w:val="center"/>
              <w:rPr>
                <w:bCs/>
              </w:rPr>
            </w:pPr>
            <w:r w:rsidRPr="007210FA">
              <w:rPr>
                <w:bCs/>
              </w:rPr>
              <w:t>STANDAR 4</w:t>
            </w:r>
          </w:p>
        </w:tc>
        <w:tc>
          <w:tcPr>
            <w:tcW w:w="6480" w:type="dxa"/>
          </w:tcPr>
          <w:p w:rsidR="00825718" w:rsidRPr="007210FA" w:rsidRDefault="00825718" w:rsidP="007210FA">
            <w:pPr>
              <w:jc w:val="left"/>
              <w:rPr>
                <w:bCs/>
              </w:rPr>
            </w:pPr>
            <w:r w:rsidRPr="007210FA">
              <w:rPr>
                <w:bCs/>
              </w:rPr>
              <w:t>SUMBER DAYA MANUSIA</w:t>
            </w:r>
          </w:p>
          <w:p w:rsidR="00825718" w:rsidRPr="007210FA" w:rsidRDefault="00825718" w:rsidP="007210FA">
            <w:pPr>
              <w:jc w:val="left"/>
              <w:rPr>
                <w:bCs/>
              </w:rPr>
            </w:pPr>
          </w:p>
        </w:tc>
        <w:tc>
          <w:tcPr>
            <w:tcW w:w="1357" w:type="dxa"/>
          </w:tcPr>
          <w:p w:rsidR="00825718" w:rsidRPr="006920E0" w:rsidRDefault="00FA778B" w:rsidP="007210FA">
            <w:pPr>
              <w:jc w:val="right"/>
              <w:rPr>
                <w:bCs/>
                <w:lang w:val="id-ID"/>
              </w:rPr>
            </w:pPr>
            <w:r>
              <w:rPr>
                <w:bCs/>
              </w:rPr>
              <w:t>1</w:t>
            </w:r>
            <w:r w:rsidR="006920E0">
              <w:rPr>
                <w:bCs/>
                <w:lang w:val="id-ID"/>
              </w:rPr>
              <w:t>4</w:t>
            </w:r>
          </w:p>
        </w:tc>
      </w:tr>
      <w:tr w:rsidR="00825718" w:rsidRPr="007210FA">
        <w:tc>
          <w:tcPr>
            <w:tcW w:w="1548" w:type="dxa"/>
          </w:tcPr>
          <w:p w:rsidR="00825718" w:rsidRPr="007210FA" w:rsidRDefault="00825718" w:rsidP="007210FA">
            <w:pPr>
              <w:jc w:val="center"/>
              <w:rPr>
                <w:bCs/>
              </w:rPr>
            </w:pPr>
            <w:r w:rsidRPr="007210FA">
              <w:rPr>
                <w:bCs/>
              </w:rPr>
              <w:t>STANDAR 5</w:t>
            </w:r>
          </w:p>
        </w:tc>
        <w:tc>
          <w:tcPr>
            <w:tcW w:w="6480" w:type="dxa"/>
          </w:tcPr>
          <w:p w:rsidR="00825718" w:rsidRPr="007210FA" w:rsidRDefault="00825718" w:rsidP="007210FA">
            <w:pPr>
              <w:jc w:val="left"/>
              <w:rPr>
                <w:bCs/>
              </w:rPr>
            </w:pPr>
            <w:r w:rsidRPr="007210FA">
              <w:rPr>
                <w:bCs/>
              </w:rPr>
              <w:t>KURIKULUM, PEMBELAJARAN, DAN SUASANA AKADEMIK</w:t>
            </w:r>
          </w:p>
          <w:p w:rsidR="00825718" w:rsidRPr="007210FA" w:rsidRDefault="00825718" w:rsidP="007210FA">
            <w:pPr>
              <w:jc w:val="left"/>
              <w:rPr>
                <w:bCs/>
              </w:rPr>
            </w:pPr>
          </w:p>
        </w:tc>
        <w:tc>
          <w:tcPr>
            <w:tcW w:w="1357" w:type="dxa"/>
          </w:tcPr>
          <w:p w:rsidR="00825718" w:rsidRPr="006920E0" w:rsidRDefault="00FA778B" w:rsidP="007210FA">
            <w:pPr>
              <w:jc w:val="right"/>
              <w:rPr>
                <w:bCs/>
                <w:lang w:val="id-ID"/>
              </w:rPr>
            </w:pPr>
            <w:r>
              <w:rPr>
                <w:bCs/>
              </w:rPr>
              <w:t>1</w:t>
            </w:r>
            <w:r w:rsidR="006920E0">
              <w:rPr>
                <w:bCs/>
                <w:lang w:val="id-ID"/>
              </w:rPr>
              <w:t>8</w:t>
            </w:r>
          </w:p>
        </w:tc>
      </w:tr>
      <w:tr w:rsidR="00825718" w:rsidRPr="007210FA">
        <w:tc>
          <w:tcPr>
            <w:tcW w:w="1548" w:type="dxa"/>
          </w:tcPr>
          <w:p w:rsidR="00825718" w:rsidRPr="007210FA" w:rsidRDefault="00825718" w:rsidP="007210FA">
            <w:pPr>
              <w:jc w:val="center"/>
              <w:rPr>
                <w:bCs/>
              </w:rPr>
            </w:pPr>
            <w:r w:rsidRPr="007210FA">
              <w:rPr>
                <w:bCs/>
              </w:rPr>
              <w:t>STANDAR 6</w:t>
            </w:r>
          </w:p>
        </w:tc>
        <w:tc>
          <w:tcPr>
            <w:tcW w:w="6480" w:type="dxa"/>
          </w:tcPr>
          <w:p w:rsidR="00825718" w:rsidRPr="002B0E76" w:rsidRDefault="00825718" w:rsidP="007210FA">
            <w:pPr>
              <w:jc w:val="left"/>
              <w:rPr>
                <w:bCs/>
                <w:lang w:val="pt-BR"/>
              </w:rPr>
            </w:pPr>
            <w:r w:rsidRPr="002B0E76">
              <w:rPr>
                <w:bCs/>
                <w:lang w:val="pt-BR"/>
              </w:rPr>
              <w:t>PEMBIAYAAN, SARANA DAN PRASARANA, SERTA SISTEM INFORMASI</w:t>
            </w:r>
          </w:p>
          <w:p w:rsidR="00825718" w:rsidRPr="002B0E76" w:rsidRDefault="00825718" w:rsidP="007210FA">
            <w:pPr>
              <w:jc w:val="left"/>
              <w:rPr>
                <w:bCs/>
                <w:lang w:val="pt-BR"/>
              </w:rPr>
            </w:pPr>
          </w:p>
        </w:tc>
        <w:tc>
          <w:tcPr>
            <w:tcW w:w="1357" w:type="dxa"/>
          </w:tcPr>
          <w:p w:rsidR="00825718" w:rsidRPr="006920E0" w:rsidRDefault="00FA778B" w:rsidP="007210FA">
            <w:pPr>
              <w:jc w:val="right"/>
              <w:rPr>
                <w:bCs/>
                <w:lang w:val="id-ID"/>
              </w:rPr>
            </w:pPr>
            <w:r>
              <w:rPr>
                <w:bCs/>
              </w:rPr>
              <w:t>2</w:t>
            </w:r>
            <w:r w:rsidR="006920E0">
              <w:rPr>
                <w:bCs/>
                <w:lang w:val="id-ID"/>
              </w:rPr>
              <w:t>4</w:t>
            </w:r>
          </w:p>
        </w:tc>
      </w:tr>
      <w:tr w:rsidR="00825718" w:rsidRPr="007210FA">
        <w:tc>
          <w:tcPr>
            <w:tcW w:w="1548" w:type="dxa"/>
          </w:tcPr>
          <w:p w:rsidR="00825718" w:rsidRPr="007210FA" w:rsidRDefault="00825718" w:rsidP="007210FA">
            <w:pPr>
              <w:jc w:val="center"/>
              <w:rPr>
                <w:bCs/>
              </w:rPr>
            </w:pPr>
            <w:r w:rsidRPr="007210FA">
              <w:rPr>
                <w:bCs/>
              </w:rPr>
              <w:t>STANDAR 7</w:t>
            </w:r>
          </w:p>
        </w:tc>
        <w:tc>
          <w:tcPr>
            <w:tcW w:w="6480" w:type="dxa"/>
          </w:tcPr>
          <w:p w:rsidR="00825718" w:rsidRPr="004C5971" w:rsidRDefault="00F32346" w:rsidP="007210FA">
            <w:pPr>
              <w:jc w:val="left"/>
              <w:rPr>
                <w:bCs/>
              </w:rPr>
            </w:pPr>
            <w:r w:rsidRPr="00F32346">
              <w:rPr>
                <w:color w:val="000000"/>
              </w:rPr>
              <w:t>PENELITIAN DAN PELAYANAN/PENGABDIAN KEPADA MASYARAKAT, DAN KERJASAMA</w:t>
            </w:r>
            <w:r w:rsidRPr="00F32346">
              <w:rPr>
                <w:bCs/>
              </w:rPr>
              <w:t xml:space="preserve"> </w:t>
            </w:r>
          </w:p>
        </w:tc>
        <w:tc>
          <w:tcPr>
            <w:tcW w:w="1357" w:type="dxa"/>
          </w:tcPr>
          <w:p w:rsidR="00825718" w:rsidRPr="006920E0" w:rsidRDefault="00FA778B" w:rsidP="007210FA">
            <w:pPr>
              <w:jc w:val="right"/>
              <w:rPr>
                <w:bCs/>
                <w:lang w:val="id-ID"/>
              </w:rPr>
            </w:pPr>
            <w:r>
              <w:rPr>
                <w:bCs/>
              </w:rPr>
              <w:t>2</w:t>
            </w:r>
            <w:r w:rsidR="006920E0">
              <w:rPr>
                <w:bCs/>
                <w:lang w:val="id-ID"/>
              </w:rPr>
              <w:t>8</w:t>
            </w:r>
          </w:p>
        </w:tc>
      </w:tr>
    </w:tbl>
    <w:p w:rsidR="00970A05" w:rsidRDefault="00970A05">
      <w:pPr>
        <w:jc w:val="left"/>
        <w:rPr>
          <w:b/>
          <w:bCs/>
        </w:rPr>
      </w:pPr>
    </w:p>
    <w:p w:rsidR="00970A05" w:rsidRDefault="00970A05">
      <w:pPr>
        <w:jc w:val="left"/>
        <w:rPr>
          <w:b/>
          <w:bCs/>
        </w:rPr>
      </w:pPr>
    </w:p>
    <w:p w:rsidR="004C5971" w:rsidRDefault="004C5971">
      <w:pPr>
        <w:jc w:val="left"/>
        <w:rPr>
          <w:b/>
          <w:bCs/>
        </w:rPr>
      </w:pPr>
      <w:r>
        <w:rPr>
          <w:b/>
          <w:bCs/>
        </w:rPr>
        <w:br w:type="page"/>
      </w:r>
    </w:p>
    <w:p w:rsidR="00DC66B1" w:rsidRDefault="00F32346">
      <w:pPr>
        <w:jc w:val="center"/>
        <w:rPr>
          <w:b/>
          <w:bCs/>
          <w:sz w:val="28"/>
          <w:szCs w:val="28"/>
        </w:rPr>
      </w:pPr>
      <w:r w:rsidRPr="00F32346">
        <w:rPr>
          <w:b/>
          <w:bCs/>
          <w:sz w:val="28"/>
          <w:szCs w:val="28"/>
        </w:rPr>
        <w:lastRenderedPageBreak/>
        <w:t xml:space="preserve">BORANG PROGRAM </w:t>
      </w:r>
      <w:r w:rsidR="000D20C1">
        <w:rPr>
          <w:b/>
          <w:bCs/>
          <w:sz w:val="28"/>
          <w:szCs w:val="28"/>
        </w:rPr>
        <w:t>PENDIDIKAN PROFESI GURU (P</w:t>
      </w:r>
      <w:r w:rsidR="00ED0B98">
        <w:rPr>
          <w:b/>
          <w:bCs/>
          <w:sz w:val="28"/>
          <w:szCs w:val="28"/>
        </w:rPr>
        <w:t xml:space="preserve">ROGRAM </w:t>
      </w:r>
      <w:r w:rsidR="000D20C1">
        <w:rPr>
          <w:b/>
          <w:bCs/>
          <w:sz w:val="28"/>
          <w:szCs w:val="28"/>
        </w:rPr>
        <w:t>PPG)</w:t>
      </w:r>
    </w:p>
    <w:p w:rsidR="00AA3272" w:rsidRPr="00B033FB" w:rsidRDefault="00AA3272">
      <w:pPr>
        <w:pStyle w:val="Title"/>
      </w:pPr>
    </w:p>
    <w:p w:rsidR="00AA3272" w:rsidRPr="00522A6F" w:rsidRDefault="00AA3272">
      <w:pPr>
        <w:pStyle w:val="Title"/>
        <w:rPr>
          <w:sz w:val="40"/>
          <w:szCs w:val="36"/>
        </w:rPr>
      </w:pPr>
      <w:r w:rsidRPr="00B033FB">
        <w:rPr>
          <w:sz w:val="36"/>
          <w:szCs w:val="36"/>
        </w:rPr>
        <w:t xml:space="preserve">IDENTITAS </w:t>
      </w:r>
    </w:p>
    <w:p w:rsidR="00AA3272" w:rsidRPr="00B033FB" w:rsidRDefault="00AA3272">
      <w:pPr>
        <w:rPr>
          <w:rFonts w:cs="Arial"/>
          <w:b/>
          <w:sz w:val="24"/>
        </w:rPr>
      </w:pPr>
    </w:p>
    <w:p w:rsidR="00AA3272" w:rsidRPr="00B033FB" w:rsidRDefault="00C247F9">
      <w:pPr>
        <w:tabs>
          <w:tab w:val="left" w:pos="3060"/>
        </w:tabs>
        <w:rPr>
          <w:rFonts w:cs="Arial"/>
        </w:rPr>
      </w:pPr>
      <w:r>
        <w:rPr>
          <w:rFonts w:cs="Arial"/>
        </w:rPr>
        <w:t xml:space="preserve">Program </w:t>
      </w:r>
      <w:r w:rsidR="00ED0B98">
        <w:rPr>
          <w:rFonts w:cs="Arial"/>
        </w:rPr>
        <w:t>PPG</w:t>
      </w:r>
      <w:r w:rsidR="00AA3272" w:rsidRPr="00B033FB">
        <w:rPr>
          <w:rFonts w:cs="Arial"/>
        </w:rPr>
        <w:tab/>
        <w:t>:  ..........................</w:t>
      </w:r>
      <w:r w:rsidR="00555FE7">
        <w:rPr>
          <w:rFonts w:cs="Arial"/>
          <w:lang w:val="id-ID"/>
        </w:rPr>
        <w:t>..................</w:t>
      </w:r>
      <w:r w:rsidR="00AA3272" w:rsidRPr="00B033FB">
        <w:rPr>
          <w:rFonts w:cs="Arial"/>
        </w:rPr>
        <w:t>............................................</w:t>
      </w:r>
    </w:p>
    <w:p w:rsidR="00AA3272" w:rsidRPr="00B033FB" w:rsidRDefault="00AA3272">
      <w:pPr>
        <w:tabs>
          <w:tab w:val="left" w:pos="3060"/>
        </w:tabs>
        <w:rPr>
          <w:rFonts w:cs="Arial"/>
        </w:rPr>
      </w:pPr>
    </w:p>
    <w:p w:rsidR="00AA3272" w:rsidRPr="00B033FB" w:rsidRDefault="00AA3272">
      <w:pPr>
        <w:tabs>
          <w:tab w:val="left" w:pos="3060"/>
        </w:tabs>
        <w:rPr>
          <w:rFonts w:cs="Arial"/>
        </w:rPr>
      </w:pPr>
      <w:r w:rsidRPr="00B033FB">
        <w:rPr>
          <w:rFonts w:cs="Arial"/>
        </w:rPr>
        <w:t>Jurusan/Departemen</w:t>
      </w:r>
      <w:r w:rsidRPr="00B033FB">
        <w:rPr>
          <w:rFonts w:cs="Arial"/>
        </w:rPr>
        <w:tab/>
      </w:r>
      <w:r w:rsidR="00555FE7" w:rsidRPr="00B033FB">
        <w:rPr>
          <w:rFonts w:cs="Arial"/>
        </w:rPr>
        <w:t>:  ..........................</w:t>
      </w:r>
      <w:r w:rsidR="00555FE7">
        <w:rPr>
          <w:rFonts w:cs="Arial"/>
          <w:lang w:val="id-ID"/>
        </w:rPr>
        <w:t>..................</w:t>
      </w:r>
      <w:r w:rsidR="00555FE7" w:rsidRPr="00B033FB">
        <w:rPr>
          <w:rFonts w:cs="Arial"/>
        </w:rPr>
        <w:t>............................................</w:t>
      </w:r>
    </w:p>
    <w:p w:rsidR="00AA3272" w:rsidRPr="00B033FB" w:rsidRDefault="00AA3272">
      <w:pPr>
        <w:tabs>
          <w:tab w:val="left" w:pos="3060"/>
        </w:tabs>
        <w:rPr>
          <w:rFonts w:cs="Arial"/>
        </w:rPr>
      </w:pPr>
    </w:p>
    <w:p w:rsidR="00AA3272" w:rsidRPr="00B033FB" w:rsidRDefault="00AA3272">
      <w:pPr>
        <w:tabs>
          <w:tab w:val="left" w:pos="3060"/>
        </w:tabs>
        <w:rPr>
          <w:rFonts w:cs="Arial"/>
        </w:rPr>
      </w:pPr>
      <w:r w:rsidRPr="00B033FB">
        <w:rPr>
          <w:rFonts w:cs="Arial"/>
        </w:rPr>
        <w:t>Fakultas</w:t>
      </w:r>
      <w:r w:rsidRPr="00B033FB">
        <w:rPr>
          <w:rFonts w:cs="Arial"/>
        </w:rPr>
        <w:tab/>
      </w:r>
      <w:r w:rsidR="00555FE7" w:rsidRPr="00B033FB">
        <w:rPr>
          <w:rFonts w:cs="Arial"/>
        </w:rPr>
        <w:t>:  ..........................</w:t>
      </w:r>
      <w:r w:rsidR="00555FE7">
        <w:rPr>
          <w:rFonts w:cs="Arial"/>
          <w:lang w:val="id-ID"/>
        </w:rPr>
        <w:t>..................</w:t>
      </w:r>
      <w:r w:rsidR="00555FE7" w:rsidRPr="00B033FB">
        <w:rPr>
          <w:rFonts w:cs="Arial"/>
        </w:rPr>
        <w:t>............................................</w:t>
      </w:r>
    </w:p>
    <w:p w:rsidR="00AA3272" w:rsidRPr="00B033FB" w:rsidRDefault="00AA3272">
      <w:pPr>
        <w:tabs>
          <w:tab w:val="left" w:pos="3060"/>
        </w:tabs>
        <w:rPr>
          <w:rFonts w:cs="Arial"/>
        </w:rPr>
      </w:pPr>
    </w:p>
    <w:p w:rsidR="00AA3272" w:rsidRPr="00B033FB" w:rsidRDefault="00AA3272">
      <w:pPr>
        <w:tabs>
          <w:tab w:val="left" w:pos="3060"/>
        </w:tabs>
        <w:rPr>
          <w:rFonts w:cs="Arial"/>
        </w:rPr>
      </w:pPr>
      <w:r w:rsidRPr="00B033FB">
        <w:rPr>
          <w:rFonts w:cs="Arial"/>
        </w:rPr>
        <w:t>Perguruan Tinggi</w:t>
      </w:r>
      <w:r w:rsidRPr="00B033FB">
        <w:rPr>
          <w:rFonts w:cs="Arial"/>
        </w:rPr>
        <w:tab/>
      </w:r>
      <w:r w:rsidR="00555FE7" w:rsidRPr="00B033FB">
        <w:rPr>
          <w:rFonts w:cs="Arial"/>
        </w:rPr>
        <w:t>:  ..........................</w:t>
      </w:r>
      <w:r w:rsidR="00555FE7">
        <w:rPr>
          <w:rFonts w:cs="Arial"/>
          <w:lang w:val="id-ID"/>
        </w:rPr>
        <w:t>..................</w:t>
      </w:r>
      <w:r w:rsidR="00555FE7" w:rsidRPr="00B033FB">
        <w:rPr>
          <w:rFonts w:cs="Arial"/>
        </w:rPr>
        <w:t>............................................</w:t>
      </w:r>
    </w:p>
    <w:p w:rsidR="00AA3272" w:rsidRPr="00B033FB" w:rsidRDefault="00AA3272">
      <w:pPr>
        <w:tabs>
          <w:tab w:val="left" w:pos="3060"/>
        </w:tabs>
        <w:rPr>
          <w:rFonts w:cs="Arial"/>
        </w:rPr>
      </w:pPr>
    </w:p>
    <w:p w:rsidR="00AA3272" w:rsidRPr="00555FE7" w:rsidRDefault="00AA3272">
      <w:pPr>
        <w:tabs>
          <w:tab w:val="left" w:pos="3060"/>
        </w:tabs>
        <w:rPr>
          <w:rFonts w:cs="Arial"/>
          <w:lang w:val="id-ID"/>
        </w:rPr>
      </w:pPr>
      <w:smartTag w:uri="urn:schemas-microsoft-com:office:smarttags" w:element="place">
        <w:smartTag w:uri="urn:schemas-microsoft-com:office:smarttags" w:element="City">
          <w:r w:rsidRPr="00B033FB">
            <w:rPr>
              <w:rFonts w:cs="Arial"/>
            </w:rPr>
            <w:t>Nomor</w:t>
          </w:r>
        </w:smartTag>
        <w:r w:rsidRPr="00B033FB">
          <w:rPr>
            <w:rFonts w:cs="Arial"/>
          </w:rPr>
          <w:t xml:space="preserve"> </w:t>
        </w:r>
        <w:smartTag w:uri="urn:schemas-microsoft-com:office:smarttags" w:element="State">
          <w:r w:rsidRPr="00B033FB">
            <w:rPr>
              <w:rFonts w:cs="Arial"/>
            </w:rPr>
            <w:t>SK</w:t>
          </w:r>
        </w:smartTag>
      </w:smartTag>
      <w:r w:rsidRPr="00B033FB">
        <w:rPr>
          <w:rFonts w:cs="Arial"/>
        </w:rPr>
        <w:t xml:space="preserve"> </w:t>
      </w:r>
      <w:r w:rsidR="00ED0B98">
        <w:rPr>
          <w:rFonts w:cs="Arial"/>
        </w:rPr>
        <w:t>Penugasan</w:t>
      </w:r>
      <w:r w:rsidR="00ED0B98" w:rsidRPr="00B033FB">
        <w:rPr>
          <w:rFonts w:cs="Arial"/>
        </w:rPr>
        <w:t xml:space="preserve"> </w:t>
      </w:r>
      <w:r w:rsidR="00ED0B98">
        <w:rPr>
          <w:rFonts w:cs="Arial"/>
        </w:rPr>
        <w:t>Program PPG</w:t>
      </w:r>
      <w:r w:rsidR="00CF3B7B" w:rsidRPr="00B033FB">
        <w:rPr>
          <w:rFonts w:cs="Arial"/>
        </w:rPr>
        <w:t xml:space="preserve"> </w:t>
      </w:r>
      <w:r w:rsidR="004C5971">
        <w:rPr>
          <w:rFonts w:cs="Arial"/>
        </w:rPr>
        <w:t>*)</w:t>
      </w:r>
      <w:r w:rsidRPr="00B033FB">
        <w:rPr>
          <w:rFonts w:cs="Arial"/>
        </w:rPr>
        <w:tab/>
        <w:t>:  ....................................................................</w:t>
      </w:r>
    </w:p>
    <w:p w:rsidR="00AA3272" w:rsidRPr="00B033FB" w:rsidRDefault="00AA3272">
      <w:pPr>
        <w:tabs>
          <w:tab w:val="left" w:pos="3060"/>
        </w:tabs>
        <w:rPr>
          <w:rFonts w:cs="Arial"/>
        </w:rPr>
      </w:pPr>
    </w:p>
    <w:p w:rsidR="00D536DF" w:rsidRDefault="00D536DF">
      <w:pPr>
        <w:tabs>
          <w:tab w:val="left" w:pos="3060"/>
        </w:tabs>
        <w:rPr>
          <w:rFonts w:cs="Arial"/>
        </w:rPr>
      </w:pPr>
      <w:r w:rsidRPr="00B033FB">
        <w:rPr>
          <w:rFonts w:cs="Arial"/>
        </w:rPr>
        <w:t xml:space="preserve">Tanggal SK </w:t>
      </w:r>
      <w:r w:rsidR="00ED0B98">
        <w:rPr>
          <w:rFonts w:cs="Arial"/>
        </w:rPr>
        <w:t>Penugasan</w:t>
      </w:r>
      <w:r w:rsidR="00ED0B98" w:rsidRPr="00B033FB">
        <w:rPr>
          <w:rFonts w:cs="Arial"/>
        </w:rPr>
        <w:t xml:space="preserve"> </w:t>
      </w:r>
      <w:r w:rsidR="00ED0B98">
        <w:rPr>
          <w:rFonts w:cs="Arial"/>
        </w:rPr>
        <w:t>Program PPG</w:t>
      </w:r>
      <w:r w:rsidRPr="00B033FB">
        <w:rPr>
          <w:rFonts w:cs="Arial"/>
        </w:rPr>
        <w:tab/>
      </w:r>
      <w:r w:rsidR="00555FE7" w:rsidRPr="00B033FB">
        <w:rPr>
          <w:rFonts w:cs="Arial"/>
        </w:rPr>
        <w:t>:  ....................................................................</w:t>
      </w:r>
    </w:p>
    <w:p w:rsidR="00AA3272" w:rsidRPr="00B033FB" w:rsidRDefault="00AA3272">
      <w:pPr>
        <w:tabs>
          <w:tab w:val="left" w:pos="3060"/>
        </w:tabs>
      </w:pPr>
    </w:p>
    <w:p w:rsidR="00AA3272" w:rsidRPr="00B033FB" w:rsidRDefault="00AA3272">
      <w:pPr>
        <w:tabs>
          <w:tab w:val="left" w:pos="3060"/>
        </w:tabs>
      </w:pPr>
      <w:r w:rsidRPr="00B033FB">
        <w:t>Bulan &amp; Tahun Dimulainya</w:t>
      </w:r>
    </w:p>
    <w:p w:rsidR="00AA3272" w:rsidRPr="00B033FB" w:rsidRDefault="00AA3272">
      <w:pPr>
        <w:tabs>
          <w:tab w:val="left" w:pos="3060"/>
        </w:tabs>
        <w:rPr>
          <w:rFonts w:cs="Arial"/>
        </w:rPr>
      </w:pPr>
      <w:r w:rsidRPr="00B033FB">
        <w:rPr>
          <w:rFonts w:cs="Arial"/>
        </w:rPr>
        <w:t xml:space="preserve">Penyelenggaraan </w:t>
      </w:r>
      <w:r w:rsidR="00ED0B98">
        <w:rPr>
          <w:rFonts w:cs="Arial"/>
        </w:rPr>
        <w:t>Program PPG</w:t>
      </w:r>
      <w:r w:rsidRPr="00B033FB">
        <w:rPr>
          <w:rFonts w:cs="Arial"/>
        </w:rPr>
        <w:tab/>
        <w:t>:  ...........................</w:t>
      </w:r>
      <w:r w:rsidR="00555FE7">
        <w:rPr>
          <w:rFonts w:cs="Arial"/>
          <w:lang w:val="id-ID"/>
        </w:rPr>
        <w:t>........</w:t>
      </w:r>
      <w:r w:rsidRPr="00B033FB">
        <w:rPr>
          <w:rFonts w:cs="Arial"/>
        </w:rPr>
        <w:t>............................................</w:t>
      </w:r>
    </w:p>
    <w:p w:rsidR="00AC7FC0" w:rsidRDefault="00AC7FC0">
      <w:pPr>
        <w:tabs>
          <w:tab w:val="left" w:pos="3060"/>
        </w:tabs>
        <w:rPr>
          <w:rFonts w:cs="Arial"/>
        </w:rPr>
      </w:pPr>
    </w:p>
    <w:p w:rsidR="00AC7FC0" w:rsidRDefault="00AC7FC0">
      <w:pPr>
        <w:tabs>
          <w:tab w:val="left" w:pos="3060"/>
        </w:tabs>
        <w:rPr>
          <w:rFonts w:cs="Arial"/>
        </w:rPr>
      </w:pPr>
      <w:r>
        <w:rPr>
          <w:rFonts w:cs="Arial"/>
        </w:rPr>
        <w:t>Peringkat Akreditasi Terakhir</w:t>
      </w:r>
      <w:r w:rsidR="005F5896">
        <w:rPr>
          <w:rFonts w:cs="Arial"/>
        </w:rPr>
        <w:t xml:space="preserve"> </w:t>
      </w:r>
      <w:r w:rsidR="00ED0B98">
        <w:rPr>
          <w:rFonts w:cs="Arial"/>
        </w:rPr>
        <w:t>Program PPG</w:t>
      </w:r>
      <w:r w:rsidR="005F5896">
        <w:rPr>
          <w:rFonts w:cs="Arial"/>
        </w:rPr>
        <w:t xml:space="preserve"> </w:t>
      </w:r>
      <w:r w:rsidR="00555FE7" w:rsidRPr="00B033FB">
        <w:rPr>
          <w:rFonts w:cs="Arial"/>
        </w:rPr>
        <w:t>:  ....................................................................</w:t>
      </w:r>
    </w:p>
    <w:p w:rsidR="00AC7FC0" w:rsidRDefault="00AC7FC0">
      <w:pPr>
        <w:tabs>
          <w:tab w:val="left" w:pos="3060"/>
        </w:tabs>
        <w:rPr>
          <w:rFonts w:cs="Arial"/>
        </w:rPr>
      </w:pPr>
    </w:p>
    <w:p w:rsidR="00AC7FC0" w:rsidRPr="00B033FB" w:rsidRDefault="00AC7FC0">
      <w:pPr>
        <w:tabs>
          <w:tab w:val="left" w:pos="3060"/>
        </w:tabs>
        <w:rPr>
          <w:rFonts w:cs="Arial"/>
        </w:rPr>
      </w:pPr>
      <w:smartTag w:uri="urn:schemas-microsoft-com:office:smarttags" w:element="place">
        <w:smartTag w:uri="urn:schemas-microsoft-com:office:smarttags" w:element="City">
          <w:r>
            <w:rPr>
              <w:rFonts w:cs="Arial"/>
            </w:rPr>
            <w:t>Nomor</w:t>
          </w:r>
        </w:smartTag>
        <w:r>
          <w:rPr>
            <w:rFonts w:cs="Arial"/>
          </w:rPr>
          <w:t xml:space="preserve"> </w:t>
        </w:r>
        <w:smartTag w:uri="urn:schemas-microsoft-com:office:smarttags" w:element="State">
          <w:r>
            <w:rPr>
              <w:rFonts w:cs="Arial"/>
            </w:rPr>
            <w:t>SK</w:t>
          </w:r>
        </w:smartTag>
      </w:smartTag>
      <w:r>
        <w:rPr>
          <w:rFonts w:cs="Arial"/>
        </w:rPr>
        <w:t xml:space="preserve"> BAN</w:t>
      </w:r>
      <w:r w:rsidR="00EC129B">
        <w:rPr>
          <w:rFonts w:cs="Arial"/>
        </w:rPr>
        <w:t xml:space="preserve"> </w:t>
      </w:r>
      <w:r>
        <w:rPr>
          <w:rFonts w:cs="Arial"/>
        </w:rPr>
        <w:t>PT</w:t>
      </w:r>
      <w:r>
        <w:rPr>
          <w:rFonts w:cs="Arial"/>
        </w:rPr>
        <w:tab/>
      </w:r>
      <w:r w:rsidR="00555FE7" w:rsidRPr="00B033FB">
        <w:rPr>
          <w:rFonts w:cs="Arial"/>
        </w:rPr>
        <w:t>:  ..........................</w:t>
      </w:r>
      <w:r w:rsidR="00555FE7">
        <w:rPr>
          <w:rFonts w:cs="Arial"/>
          <w:lang w:val="id-ID"/>
        </w:rPr>
        <w:t>..................</w:t>
      </w:r>
      <w:r w:rsidR="00555FE7" w:rsidRPr="00B033FB">
        <w:rPr>
          <w:rFonts w:cs="Arial"/>
        </w:rPr>
        <w:t>............................................</w:t>
      </w:r>
      <w:r w:rsidRPr="00B033FB">
        <w:rPr>
          <w:rFonts w:cs="Arial"/>
        </w:rPr>
        <w:tab/>
      </w:r>
    </w:p>
    <w:p w:rsidR="00AA3272" w:rsidRPr="00B033FB" w:rsidRDefault="00AA3272">
      <w:pPr>
        <w:pStyle w:val="BodyText"/>
        <w:tabs>
          <w:tab w:val="left" w:pos="3060"/>
        </w:tabs>
        <w:spacing w:line="240" w:lineRule="auto"/>
        <w:rPr>
          <w:rFonts w:cs="Arial"/>
          <w:sz w:val="22"/>
        </w:rPr>
      </w:pPr>
    </w:p>
    <w:p w:rsidR="00AA3272" w:rsidRPr="00B033FB" w:rsidRDefault="00AA3272">
      <w:pPr>
        <w:pStyle w:val="BodyText"/>
        <w:tabs>
          <w:tab w:val="left" w:pos="3060"/>
        </w:tabs>
        <w:spacing w:line="240" w:lineRule="auto"/>
        <w:rPr>
          <w:rFonts w:cs="Arial"/>
          <w:sz w:val="22"/>
        </w:rPr>
      </w:pPr>
      <w:r w:rsidRPr="00ED0B98">
        <w:rPr>
          <w:rFonts w:cs="Arial"/>
          <w:sz w:val="22"/>
        </w:rPr>
        <w:t xml:space="preserve">Alamat </w:t>
      </w:r>
      <w:r w:rsidR="00760384" w:rsidRPr="00760384">
        <w:rPr>
          <w:rFonts w:cs="Arial"/>
          <w:sz w:val="22"/>
          <w:szCs w:val="22"/>
        </w:rPr>
        <w:t>Program PPG</w:t>
      </w:r>
      <w:r w:rsidRPr="00B033FB">
        <w:rPr>
          <w:rFonts w:cs="Arial"/>
          <w:sz w:val="22"/>
        </w:rPr>
        <w:tab/>
      </w:r>
      <w:r w:rsidR="004B7F64" w:rsidRPr="004B7F64">
        <w:rPr>
          <w:rFonts w:cs="Arial"/>
          <w:sz w:val="22"/>
          <w:szCs w:val="22"/>
        </w:rPr>
        <w:t>:  ..........................</w:t>
      </w:r>
      <w:r w:rsidR="00E323C3" w:rsidRPr="00E323C3">
        <w:rPr>
          <w:rFonts w:cs="Arial"/>
          <w:sz w:val="22"/>
          <w:szCs w:val="22"/>
          <w:lang w:val="id-ID"/>
        </w:rPr>
        <w:t>..................</w:t>
      </w:r>
      <w:r w:rsidR="00760384" w:rsidRPr="00760384">
        <w:rPr>
          <w:rFonts w:cs="Arial"/>
          <w:sz w:val="22"/>
          <w:szCs w:val="22"/>
        </w:rPr>
        <w:t>............................................</w:t>
      </w:r>
    </w:p>
    <w:p w:rsidR="00AA3272" w:rsidRPr="00B033FB" w:rsidRDefault="00AA3272">
      <w:pPr>
        <w:ind w:left="3240"/>
        <w:rPr>
          <w:rFonts w:cs="Arial"/>
        </w:rPr>
      </w:pPr>
      <w:r w:rsidRPr="00B033FB">
        <w:rPr>
          <w:rFonts w:cs="Arial"/>
        </w:rPr>
        <w:tab/>
      </w:r>
      <w:r w:rsidRPr="00B033FB">
        <w:rPr>
          <w:rFonts w:cs="Arial"/>
        </w:rPr>
        <w:tab/>
      </w:r>
      <w:r w:rsidRPr="00B033FB">
        <w:rPr>
          <w:rFonts w:cs="Arial"/>
        </w:rPr>
        <w:tab/>
      </w:r>
      <w:r w:rsidRPr="00B033FB">
        <w:rPr>
          <w:rFonts w:cs="Arial"/>
        </w:rPr>
        <w:tab/>
        <w:t xml:space="preserve">      .................</w:t>
      </w:r>
      <w:r w:rsidR="00555FE7">
        <w:rPr>
          <w:rFonts w:cs="Arial"/>
          <w:lang w:val="id-ID"/>
        </w:rPr>
        <w:t>................</w:t>
      </w:r>
      <w:r w:rsidRPr="00B033FB">
        <w:rPr>
          <w:rFonts w:cs="Arial"/>
        </w:rPr>
        <w:t>......................................................</w:t>
      </w:r>
    </w:p>
    <w:p w:rsidR="00AA3272" w:rsidRPr="00B033FB" w:rsidRDefault="00AA3272">
      <w:pPr>
        <w:tabs>
          <w:tab w:val="left" w:pos="3060"/>
        </w:tabs>
        <w:rPr>
          <w:rFonts w:cs="Arial"/>
        </w:rPr>
      </w:pPr>
    </w:p>
    <w:p w:rsidR="00AA3272" w:rsidRPr="00B033FB" w:rsidRDefault="00AA3272">
      <w:pPr>
        <w:tabs>
          <w:tab w:val="left" w:pos="3060"/>
        </w:tabs>
        <w:rPr>
          <w:rFonts w:cs="Arial"/>
        </w:rPr>
      </w:pPr>
      <w:r w:rsidRPr="00B033FB">
        <w:rPr>
          <w:rFonts w:cs="Arial"/>
        </w:rPr>
        <w:t xml:space="preserve">No. Telepon </w:t>
      </w:r>
      <w:r w:rsidR="00ED0B98">
        <w:rPr>
          <w:rFonts w:cs="Arial"/>
        </w:rPr>
        <w:t>Program PPG</w:t>
      </w:r>
      <w:r w:rsidRPr="00B033FB">
        <w:rPr>
          <w:rFonts w:cs="Arial"/>
        </w:rPr>
        <w:tab/>
      </w:r>
      <w:r w:rsidR="00555FE7" w:rsidRPr="00B033FB">
        <w:rPr>
          <w:rFonts w:cs="Arial"/>
        </w:rPr>
        <w:t>:  ..........................</w:t>
      </w:r>
      <w:r w:rsidR="00555FE7">
        <w:rPr>
          <w:rFonts w:cs="Arial"/>
          <w:lang w:val="id-ID"/>
        </w:rPr>
        <w:t>..................</w:t>
      </w:r>
      <w:r w:rsidR="00555FE7" w:rsidRPr="00B033FB">
        <w:rPr>
          <w:rFonts w:cs="Arial"/>
        </w:rPr>
        <w:t>............................................</w:t>
      </w:r>
    </w:p>
    <w:p w:rsidR="00AA3272" w:rsidRPr="00B033FB" w:rsidRDefault="00AA3272">
      <w:pPr>
        <w:tabs>
          <w:tab w:val="left" w:pos="3060"/>
        </w:tabs>
        <w:rPr>
          <w:rFonts w:cs="Arial"/>
        </w:rPr>
      </w:pPr>
    </w:p>
    <w:p w:rsidR="00AA3272" w:rsidRPr="00B033FB" w:rsidRDefault="00AA3272">
      <w:pPr>
        <w:tabs>
          <w:tab w:val="left" w:pos="3060"/>
        </w:tabs>
        <w:rPr>
          <w:rFonts w:cs="Arial"/>
        </w:rPr>
      </w:pPr>
      <w:r w:rsidRPr="00B033FB">
        <w:rPr>
          <w:rFonts w:cs="Arial"/>
        </w:rPr>
        <w:t xml:space="preserve">No. Faksimili </w:t>
      </w:r>
      <w:r w:rsidR="00ED0B98">
        <w:rPr>
          <w:rFonts w:cs="Arial"/>
        </w:rPr>
        <w:t>Program PPG</w:t>
      </w:r>
      <w:r w:rsidRPr="00B033FB">
        <w:rPr>
          <w:rFonts w:cs="Arial"/>
        </w:rPr>
        <w:tab/>
      </w:r>
      <w:r w:rsidR="00555FE7" w:rsidRPr="00B033FB">
        <w:rPr>
          <w:rFonts w:cs="Arial"/>
        </w:rPr>
        <w:t>:  ..........................</w:t>
      </w:r>
      <w:r w:rsidR="00555FE7">
        <w:rPr>
          <w:rFonts w:cs="Arial"/>
          <w:lang w:val="id-ID"/>
        </w:rPr>
        <w:t>..................</w:t>
      </w:r>
      <w:r w:rsidR="00555FE7" w:rsidRPr="00B033FB">
        <w:rPr>
          <w:rFonts w:cs="Arial"/>
        </w:rPr>
        <w:t>............................................</w:t>
      </w:r>
    </w:p>
    <w:p w:rsidR="00AA3272" w:rsidRPr="00B033FB" w:rsidRDefault="00AA3272">
      <w:pPr>
        <w:tabs>
          <w:tab w:val="left" w:pos="3060"/>
        </w:tabs>
        <w:rPr>
          <w:rFonts w:cs="Arial"/>
        </w:rPr>
      </w:pPr>
    </w:p>
    <w:p w:rsidR="00AA3272" w:rsidRPr="00555FE7" w:rsidRDefault="00AA3272">
      <w:pPr>
        <w:tabs>
          <w:tab w:val="left" w:pos="3060"/>
        </w:tabs>
        <w:rPr>
          <w:rFonts w:cs="Arial"/>
          <w:sz w:val="24"/>
          <w:lang w:val="id-ID"/>
        </w:rPr>
      </w:pPr>
      <w:r w:rsidRPr="002B0E76">
        <w:rPr>
          <w:rFonts w:cs="Arial"/>
          <w:i/>
          <w:lang w:val="pt-BR"/>
        </w:rPr>
        <w:t>Homepage</w:t>
      </w:r>
      <w:r w:rsidRPr="002B0E76">
        <w:rPr>
          <w:rFonts w:cs="Arial"/>
          <w:lang w:val="pt-BR"/>
        </w:rPr>
        <w:t xml:space="preserve"> dan </w:t>
      </w:r>
      <w:r w:rsidRPr="002B0E76">
        <w:rPr>
          <w:rFonts w:cs="Arial"/>
          <w:i/>
          <w:lang w:val="pt-BR"/>
        </w:rPr>
        <w:t>E-mail</w:t>
      </w:r>
      <w:r w:rsidRPr="002B0E76">
        <w:rPr>
          <w:rFonts w:cs="Arial"/>
          <w:lang w:val="pt-BR"/>
        </w:rPr>
        <w:t xml:space="preserve"> </w:t>
      </w:r>
      <w:r w:rsidR="00ED0B98">
        <w:rPr>
          <w:rFonts w:cs="Arial"/>
          <w:lang w:val="pt-BR"/>
        </w:rPr>
        <w:t>Program PPG</w:t>
      </w:r>
      <w:r w:rsidRPr="002B0E76">
        <w:rPr>
          <w:rFonts w:cs="Arial"/>
          <w:lang w:val="pt-BR"/>
        </w:rPr>
        <w:tab/>
        <w:t>:  ....................................................................</w:t>
      </w:r>
    </w:p>
    <w:p w:rsidR="00AA3272" w:rsidRPr="002B0E76" w:rsidRDefault="00AA3272">
      <w:pPr>
        <w:rPr>
          <w:rFonts w:cs="Arial"/>
          <w:sz w:val="24"/>
          <w:lang w:val="pt-BR"/>
        </w:rPr>
      </w:pPr>
    </w:p>
    <w:p w:rsidR="00AA3272" w:rsidRPr="002B0E76" w:rsidRDefault="00AA3272">
      <w:pPr>
        <w:rPr>
          <w:rFonts w:cs="Arial"/>
          <w:sz w:val="24"/>
          <w:lang w:val="pt-BR"/>
        </w:rPr>
      </w:pPr>
    </w:p>
    <w:p w:rsidR="00CF582E" w:rsidRDefault="00D7374C">
      <w:pPr>
        <w:ind w:left="360"/>
        <w:rPr>
          <w:rFonts w:cs="Arial"/>
          <w:bCs/>
          <w:lang w:val="pt-BR"/>
        </w:rPr>
      </w:pPr>
      <w:r>
        <w:rPr>
          <w:rFonts w:cs="Arial"/>
          <w:lang w:val="pt-BR"/>
        </w:rPr>
        <w:t>S</w:t>
      </w:r>
      <w:r w:rsidR="00AA3272" w:rsidRPr="002B0E76">
        <w:rPr>
          <w:rFonts w:cs="Arial"/>
          <w:bCs/>
          <w:lang w:val="pt-BR"/>
        </w:rPr>
        <w:t xml:space="preserve">ebutkan nama dosen institusi yang terdaftar sebagai dosen </w:t>
      </w:r>
      <w:r w:rsidR="000D20C1">
        <w:rPr>
          <w:rFonts w:cs="Arial"/>
          <w:bCs/>
          <w:lang w:val="pt-BR"/>
        </w:rPr>
        <w:t>P</w:t>
      </w:r>
      <w:r w:rsidR="006B7F6B">
        <w:rPr>
          <w:rFonts w:cs="Arial"/>
          <w:bCs/>
          <w:lang w:val="pt-BR"/>
        </w:rPr>
        <w:t>rogram</w:t>
      </w:r>
      <w:r w:rsidR="0018079A">
        <w:rPr>
          <w:rFonts w:cs="Arial"/>
          <w:bCs/>
          <w:lang w:val="id-ID"/>
        </w:rPr>
        <w:t xml:space="preserve"> </w:t>
      </w:r>
      <w:r w:rsidR="00522A6F" w:rsidRPr="002B0E76">
        <w:rPr>
          <w:rFonts w:cs="Arial"/>
          <w:bCs/>
          <w:lang w:val="pt-BR"/>
        </w:rPr>
        <w:t>P</w:t>
      </w:r>
      <w:r w:rsidR="000D20C1">
        <w:rPr>
          <w:rFonts w:cs="Arial"/>
          <w:bCs/>
          <w:lang w:val="pt-BR"/>
        </w:rPr>
        <w:t>PG</w:t>
      </w:r>
      <w:r w:rsidR="00AA3272" w:rsidRPr="002B0E76">
        <w:rPr>
          <w:rFonts w:cs="Arial"/>
          <w:bCs/>
          <w:lang w:val="pt-BR"/>
        </w:rPr>
        <w:t xml:space="preserve"> berdasarkan SK </w:t>
      </w:r>
      <w:r w:rsidR="00ED0B98">
        <w:rPr>
          <w:rFonts w:cs="Arial"/>
          <w:bCs/>
          <w:lang w:val="pt-BR"/>
        </w:rPr>
        <w:t>Rektor</w:t>
      </w:r>
      <w:r w:rsidR="00AA3272" w:rsidRPr="002B0E76">
        <w:rPr>
          <w:rFonts w:cs="Arial"/>
          <w:bCs/>
          <w:lang w:val="pt-BR"/>
        </w:rPr>
        <w:t>, dalam tabel di bawah ini.</w:t>
      </w:r>
    </w:p>
    <w:p w:rsidR="00CF582E" w:rsidRPr="002B0E76" w:rsidRDefault="00CF582E">
      <w:pPr>
        <w:ind w:left="360"/>
        <w:rPr>
          <w:rFonts w:cs="Arial"/>
          <w:bCs/>
          <w:color w:val="FF0000"/>
          <w:lang w:val="pt-BR"/>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8"/>
        <w:gridCol w:w="1341"/>
        <w:gridCol w:w="857"/>
        <w:gridCol w:w="808"/>
        <w:gridCol w:w="1168"/>
        <w:gridCol w:w="1168"/>
        <w:gridCol w:w="2145"/>
        <w:gridCol w:w="1844"/>
      </w:tblGrid>
      <w:tr w:rsidR="00AA3272" w:rsidRPr="00225B32" w:rsidTr="00555FE7">
        <w:trPr>
          <w:cantSplit/>
          <w:trHeight w:val="562"/>
        </w:trPr>
        <w:tc>
          <w:tcPr>
            <w:tcW w:w="558" w:type="dxa"/>
            <w:tcBorders>
              <w:bottom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No.</w:t>
            </w:r>
          </w:p>
        </w:tc>
        <w:tc>
          <w:tcPr>
            <w:tcW w:w="1341" w:type="dxa"/>
            <w:tcBorders>
              <w:bottom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Nama Dosen Tetap</w:t>
            </w:r>
          </w:p>
        </w:tc>
        <w:tc>
          <w:tcPr>
            <w:tcW w:w="857" w:type="dxa"/>
            <w:tcBorders>
              <w:bottom w:val="double" w:sz="4" w:space="0" w:color="auto"/>
            </w:tcBorders>
            <w:shd w:val="clear" w:color="auto" w:fill="auto"/>
          </w:tcPr>
          <w:p w:rsidR="00AA3272" w:rsidRPr="00B033FB" w:rsidRDefault="00AA3272">
            <w:pPr>
              <w:jc w:val="center"/>
              <w:rPr>
                <w:rFonts w:cs="Arial"/>
                <w:b/>
                <w:bCs/>
                <w:sz w:val="18"/>
              </w:rPr>
            </w:pPr>
          </w:p>
          <w:p w:rsidR="00DC66B1" w:rsidRDefault="00AA3272" w:rsidP="00D536DF">
            <w:pPr>
              <w:jc w:val="center"/>
              <w:rPr>
                <w:rFonts w:cs="Arial"/>
                <w:b/>
                <w:bCs/>
                <w:sz w:val="18"/>
              </w:rPr>
            </w:pPr>
            <w:r w:rsidRPr="00B033FB">
              <w:rPr>
                <w:rFonts w:cs="Arial"/>
                <w:b/>
                <w:bCs/>
                <w:sz w:val="18"/>
              </w:rPr>
              <w:t>NIDN*</w:t>
            </w:r>
            <w:r w:rsidR="00D536DF">
              <w:rPr>
                <w:rFonts w:cs="Arial"/>
                <w:b/>
                <w:bCs/>
                <w:sz w:val="18"/>
              </w:rPr>
              <w:t>*)</w:t>
            </w:r>
          </w:p>
        </w:tc>
        <w:tc>
          <w:tcPr>
            <w:tcW w:w="808" w:type="dxa"/>
            <w:tcBorders>
              <w:bottom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Tgl. Lahir</w:t>
            </w:r>
          </w:p>
        </w:tc>
        <w:tc>
          <w:tcPr>
            <w:tcW w:w="1168" w:type="dxa"/>
            <w:tcBorders>
              <w:bottom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Jabatan Akademik</w:t>
            </w:r>
          </w:p>
        </w:tc>
        <w:tc>
          <w:tcPr>
            <w:tcW w:w="1168" w:type="dxa"/>
            <w:tcBorders>
              <w:bottom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Gelar Akademik</w:t>
            </w:r>
          </w:p>
        </w:tc>
        <w:tc>
          <w:tcPr>
            <w:tcW w:w="2145" w:type="dxa"/>
            <w:tcBorders>
              <w:bottom w:val="double" w:sz="4" w:space="0" w:color="auto"/>
            </w:tcBorders>
            <w:shd w:val="clear" w:color="auto" w:fill="auto"/>
            <w:vAlign w:val="center"/>
          </w:tcPr>
          <w:p w:rsidR="00AA3272" w:rsidRPr="002B0E76" w:rsidRDefault="00AA3272" w:rsidP="00D97FC4">
            <w:pPr>
              <w:jc w:val="center"/>
              <w:rPr>
                <w:rFonts w:cs="Arial"/>
                <w:b/>
                <w:bCs/>
                <w:sz w:val="18"/>
                <w:lang w:val="nl-NL"/>
              </w:rPr>
            </w:pPr>
            <w:r w:rsidRPr="002B0E76">
              <w:rPr>
                <w:rFonts w:cs="Arial"/>
                <w:b/>
                <w:bCs/>
                <w:sz w:val="18"/>
                <w:lang w:val="nl-NL"/>
              </w:rPr>
              <w:t xml:space="preserve">Pendidikan S1, S2, S3  dan Asal </w:t>
            </w:r>
            <w:r w:rsidR="004C5971">
              <w:rPr>
                <w:rFonts w:cs="Arial"/>
                <w:b/>
                <w:bCs/>
                <w:sz w:val="18"/>
                <w:lang w:val="nl-NL"/>
              </w:rPr>
              <w:t>Pergur</w:t>
            </w:r>
            <w:r w:rsidR="00D97FC4">
              <w:rPr>
                <w:rFonts w:cs="Arial"/>
                <w:b/>
                <w:bCs/>
                <w:sz w:val="18"/>
                <w:lang w:val="nl-NL"/>
              </w:rPr>
              <w:t>uan Tinggi</w:t>
            </w:r>
            <w:r w:rsidR="00D97FC4" w:rsidRPr="002B0E76">
              <w:rPr>
                <w:rFonts w:cs="Arial"/>
                <w:b/>
                <w:bCs/>
                <w:sz w:val="18"/>
                <w:lang w:val="nl-NL"/>
              </w:rPr>
              <w:t xml:space="preserve"> </w:t>
            </w:r>
          </w:p>
        </w:tc>
        <w:tc>
          <w:tcPr>
            <w:tcW w:w="1844" w:type="dxa"/>
            <w:tcBorders>
              <w:bottom w:val="double" w:sz="4" w:space="0" w:color="auto"/>
            </w:tcBorders>
            <w:shd w:val="clear" w:color="auto" w:fill="auto"/>
            <w:vAlign w:val="center"/>
          </w:tcPr>
          <w:p w:rsidR="00AA3272" w:rsidRPr="00B65A5A" w:rsidRDefault="00E96220">
            <w:pPr>
              <w:jc w:val="center"/>
              <w:rPr>
                <w:rFonts w:cs="Arial"/>
                <w:b/>
                <w:bCs/>
                <w:sz w:val="18"/>
                <w:lang w:val="de-DE"/>
              </w:rPr>
            </w:pPr>
            <w:r w:rsidRPr="00E96220">
              <w:rPr>
                <w:rFonts w:cs="Arial"/>
                <w:b/>
                <w:bCs/>
                <w:sz w:val="18"/>
                <w:lang w:val="de-DE"/>
              </w:rPr>
              <w:t>Bidang Keahlian untuk Setiap Jenjang Pendidikan</w:t>
            </w:r>
          </w:p>
        </w:tc>
      </w:tr>
      <w:tr w:rsidR="00AA3272" w:rsidRPr="00B033FB" w:rsidTr="00555FE7">
        <w:trPr>
          <w:cantSplit/>
          <w:trHeight w:val="272"/>
        </w:trPr>
        <w:tc>
          <w:tcPr>
            <w:tcW w:w="558" w:type="dxa"/>
            <w:tcBorders>
              <w:top w:val="double" w:sz="4" w:space="0" w:color="auto"/>
            </w:tcBorders>
            <w:vAlign w:val="center"/>
          </w:tcPr>
          <w:p w:rsidR="00AA3272" w:rsidRPr="00B033FB" w:rsidRDefault="00AA3272">
            <w:pPr>
              <w:jc w:val="center"/>
              <w:rPr>
                <w:rFonts w:cs="Arial"/>
                <w:b/>
                <w:bCs/>
                <w:sz w:val="18"/>
                <w:szCs w:val="18"/>
              </w:rPr>
            </w:pPr>
            <w:r w:rsidRPr="00B033FB">
              <w:rPr>
                <w:rFonts w:cs="Arial"/>
                <w:b/>
                <w:bCs/>
                <w:sz w:val="18"/>
                <w:szCs w:val="18"/>
              </w:rPr>
              <w:t>(1)</w:t>
            </w:r>
          </w:p>
        </w:tc>
        <w:tc>
          <w:tcPr>
            <w:tcW w:w="1341" w:type="dxa"/>
            <w:tcBorders>
              <w:top w:val="double" w:sz="4" w:space="0" w:color="auto"/>
            </w:tcBorders>
            <w:vAlign w:val="center"/>
          </w:tcPr>
          <w:p w:rsidR="00AA3272" w:rsidRPr="00B033FB" w:rsidRDefault="00AA3272">
            <w:pPr>
              <w:jc w:val="center"/>
              <w:rPr>
                <w:rFonts w:cs="Arial"/>
                <w:b/>
                <w:bCs/>
                <w:sz w:val="18"/>
              </w:rPr>
            </w:pPr>
            <w:r w:rsidRPr="00B033FB">
              <w:rPr>
                <w:rFonts w:cs="Arial"/>
                <w:b/>
                <w:bCs/>
                <w:sz w:val="18"/>
              </w:rPr>
              <w:t>(2)</w:t>
            </w:r>
          </w:p>
        </w:tc>
        <w:tc>
          <w:tcPr>
            <w:tcW w:w="857" w:type="dxa"/>
            <w:tcBorders>
              <w:top w:val="double" w:sz="4" w:space="0" w:color="auto"/>
            </w:tcBorders>
            <w:vAlign w:val="center"/>
          </w:tcPr>
          <w:p w:rsidR="00AA3272" w:rsidRPr="00B033FB" w:rsidRDefault="00AA3272">
            <w:pPr>
              <w:jc w:val="center"/>
              <w:rPr>
                <w:rFonts w:cs="Arial"/>
                <w:b/>
                <w:bCs/>
                <w:sz w:val="18"/>
              </w:rPr>
            </w:pPr>
            <w:r w:rsidRPr="00B033FB">
              <w:rPr>
                <w:rFonts w:cs="Arial"/>
                <w:b/>
                <w:bCs/>
                <w:sz w:val="18"/>
              </w:rPr>
              <w:t>(3)</w:t>
            </w:r>
          </w:p>
        </w:tc>
        <w:tc>
          <w:tcPr>
            <w:tcW w:w="808" w:type="dxa"/>
            <w:tcBorders>
              <w:top w:val="double" w:sz="4" w:space="0" w:color="auto"/>
            </w:tcBorders>
            <w:vAlign w:val="center"/>
          </w:tcPr>
          <w:p w:rsidR="00AA3272" w:rsidRPr="00B033FB" w:rsidRDefault="00AA3272">
            <w:pPr>
              <w:jc w:val="center"/>
              <w:rPr>
                <w:rFonts w:cs="Arial"/>
                <w:b/>
                <w:bCs/>
                <w:sz w:val="18"/>
              </w:rPr>
            </w:pPr>
            <w:r w:rsidRPr="00B033FB">
              <w:rPr>
                <w:rFonts w:cs="Arial"/>
                <w:b/>
                <w:bCs/>
                <w:sz w:val="18"/>
              </w:rPr>
              <w:t>(4)</w:t>
            </w:r>
          </w:p>
        </w:tc>
        <w:tc>
          <w:tcPr>
            <w:tcW w:w="1168" w:type="dxa"/>
            <w:tcBorders>
              <w:top w:val="double" w:sz="4" w:space="0" w:color="auto"/>
            </w:tcBorders>
            <w:vAlign w:val="center"/>
          </w:tcPr>
          <w:p w:rsidR="00AA3272" w:rsidRPr="00B033FB" w:rsidRDefault="00AA3272">
            <w:pPr>
              <w:jc w:val="center"/>
              <w:rPr>
                <w:rFonts w:cs="Arial"/>
                <w:b/>
                <w:bCs/>
                <w:sz w:val="18"/>
              </w:rPr>
            </w:pPr>
            <w:r w:rsidRPr="00B033FB">
              <w:rPr>
                <w:rFonts w:cs="Arial"/>
                <w:b/>
                <w:bCs/>
                <w:sz w:val="18"/>
              </w:rPr>
              <w:t>(5)</w:t>
            </w:r>
          </w:p>
        </w:tc>
        <w:tc>
          <w:tcPr>
            <w:tcW w:w="1168" w:type="dxa"/>
            <w:tcBorders>
              <w:top w:val="double" w:sz="4" w:space="0" w:color="auto"/>
            </w:tcBorders>
            <w:vAlign w:val="center"/>
          </w:tcPr>
          <w:p w:rsidR="00AA3272" w:rsidRPr="00B033FB" w:rsidRDefault="00AA3272">
            <w:pPr>
              <w:jc w:val="center"/>
              <w:rPr>
                <w:rFonts w:cs="Arial"/>
                <w:b/>
                <w:bCs/>
                <w:sz w:val="18"/>
              </w:rPr>
            </w:pPr>
            <w:r w:rsidRPr="00B033FB">
              <w:rPr>
                <w:rFonts w:cs="Arial"/>
                <w:b/>
                <w:bCs/>
                <w:sz w:val="18"/>
              </w:rPr>
              <w:t>(6)</w:t>
            </w:r>
          </w:p>
        </w:tc>
        <w:tc>
          <w:tcPr>
            <w:tcW w:w="2145" w:type="dxa"/>
            <w:tcBorders>
              <w:top w:val="double" w:sz="4" w:space="0" w:color="auto"/>
            </w:tcBorders>
            <w:vAlign w:val="center"/>
          </w:tcPr>
          <w:p w:rsidR="00AA3272" w:rsidRPr="00B033FB" w:rsidRDefault="00AA3272">
            <w:pPr>
              <w:jc w:val="center"/>
              <w:rPr>
                <w:rFonts w:cs="Arial"/>
                <w:b/>
                <w:bCs/>
                <w:sz w:val="18"/>
              </w:rPr>
            </w:pPr>
            <w:r w:rsidRPr="00B033FB">
              <w:rPr>
                <w:rFonts w:cs="Arial"/>
                <w:b/>
                <w:bCs/>
                <w:sz w:val="18"/>
              </w:rPr>
              <w:t>(7)</w:t>
            </w:r>
          </w:p>
        </w:tc>
        <w:tc>
          <w:tcPr>
            <w:tcW w:w="1844" w:type="dxa"/>
            <w:tcBorders>
              <w:top w:val="double" w:sz="4" w:space="0" w:color="auto"/>
            </w:tcBorders>
            <w:vAlign w:val="center"/>
          </w:tcPr>
          <w:p w:rsidR="00AA3272" w:rsidRPr="00B033FB" w:rsidRDefault="00AA3272">
            <w:pPr>
              <w:jc w:val="center"/>
              <w:rPr>
                <w:rFonts w:cs="Arial"/>
                <w:b/>
                <w:bCs/>
                <w:sz w:val="18"/>
              </w:rPr>
            </w:pPr>
            <w:r w:rsidRPr="00B033FB">
              <w:rPr>
                <w:rFonts w:cs="Arial"/>
                <w:b/>
                <w:bCs/>
                <w:sz w:val="18"/>
              </w:rPr>
              <w:t>(8)</w:t>
            </w:r>
          </w:p>
        </w:tc>
      </w:tr>
      <w:tr w:rsidR="00AA3272" w:rsidRPr="00B033FB" w:rsidTr="00555FE7">
        <w:trPr>
          <w:cantSplit/>
        </w:trPr>
        <w:tc>
          <w:tcPr>
            <w:tcW w:w="558" w:type="dxa"/>
          </w:tcPr>
          <w:p w:rsidR="00AA3272" w:rsidRPr="00B033FB" w:rsidRDefault="00AA3272">
            <w:pPr>
              <w:rPr>
                <w:rFonts w:cs="Arial"/>
                <w:bCs/>
              </w:rPr>
            </w:pPr>
          </w:p>
        </w:tc>
        <w:tc>
          <w:tcPr>
            <w:tcW w:w="1341" w:type="dxa"/>
          </w:tcPr>
          <w:p w:rsidR="00AA3272" w:rsidRPr="00B033FB" w:rsidRDefault="00AA3272">
            <w:pPr>
              <w:rPr>
                <w:rFonts w:cs="Arial"/>
                <w:bCs/>
              </w:rPr>
            </w:pPr>
          </w:p>
        </w:tc>
        <w:tc>
          <w:tcPr>
            <w:tcW w:w="857" w:type="dxa"/>
          </w:tcPr>
          <w:p w:rsidR="00AA3272" w:rsidRPr="00B033FB" w:rsidRDefault="00AA3272">
            <w:pPr>
              <w:rPr>
                <w:rFonts w:cs="Arial"/>
                <w:bCs/>
              </w:rPr>
            </w:pPr>
          </w:p>
        </w:tc>
        <w:tc>
          <w:tcPr>
            <w:tcW w:w="808" w:type="dxa"/>
          </w:tcPr>
          <w:p w:rsidR="00AA3272" w:rsidRPr="00B033FB" w:rsidRDefault="00AA3272">
            <w:pPr>
              <w:rPr>
                <w:rFonts w:cs="Arial"/>
                <w:bCs/>
              </w:rPr>
            </w:pPr>
          </w:p>
        </w:tc>
        <w:tc>
          <w:tcPr>
            <w:tcW w:w="1168" w:type="dxa"/>
          </w:tcPr>
          <w:p w:rsidR="00AA3272" w:rsidRPr="00B033FB" w:rsidRDefault="00AA3272">
            <w:pPr>
              <w:rPr>
                <w:rFonts w:cs="Arial"/>
                <w:bCs/>
              </w:rPr>
            </w:pPr>
          </w:p>
        </w:tc>
        <w:tc>
          <w:tcPr>
            <w:tcW w:w="1168" w:type="dxa"/>
          </w:tcPr>
          <w:p w:rsidR="00AA3272" w:rsidRPr="00B033FB" w:rsidRDefault="00AA3272">
            <w:pPr>
              <w:rPr>
                <w:rFonts w:cs="Arial"/>
                <w:bCs/>
              </w:rPr>
            </w:pPr>
          </w:p>
        </w:tc>
        <w:tc>
          <w:tcPr>
            <w:tcW w:w="2145" w:type="dxa"/>
          </w:tcPr>
          <w:p w:rsidR="00AA3272" w:rsidRPr="00B033FB" w:rsidRDefault="00AA3272">
            <w:pPr>
              <w:rPr>
                <w:rFonts w:cs="Arial"/>
                <w:bCs/>
              </w:rPr>
            </w:pPr>
          </w:p>
        </w:tc>
        <w:tc>
          <w:tcPr>
            <w:tcW w:w="1844" w:type="dxa"/>
          </w:tcPr>
          <w:p w:rsidR="00AA3272" w:rsidRPr="00B033FB" w:rsidRDefault="00AA3272">
            <w:pPr>
              <w:rPr>
                <w:rFonts w:cs="Arial"/>
                <w:bCs/>
              </w:rPr>
            </w:pPr>
          </w:p>
        </w:tc>
      </w:tr>
      <w:tr w:rsidR="00AA3272" w:rsidRPr="00B033FB" w:rsidTr="00555FE7">
        <w:trPr>
          <w:cantSplit/>
        </w:trPr>
        <w:tc>
          <w:tcPr>
            <w:tcW w:w="558" w:type="dxa"/>
          </w:tcPr>
          <w:p w:rsidR="00AA3272" w:rsidRPr="00B033FB" w:rsidRDefault="00AA3272">
            <w:pPr>
              <w:rPr>
                <w:rFonts w:cs="Arial"/>
                <w:bCs/>
              </w:rPr>
            </w:pPr>
          </w:p>
        </w:tc>
        <w:tc>
          <w:tcPr>
            <w:tcW w:w="1341" w:type="dxa"/>
          </w:tcPr>
          <w:p w:rsidR="00AA3272" w:rsidRPr="00B033FB" w:rsidRDefault="00AA3272">
            <w:pPr>
              <w:rPr>
                <w:rFonts w:cs="Arial"/>
                <w:bCs/>
              </w:rPr>
            </w:pPr>
          </w:p>
        </w:tc>
        <w:tc>
          <w:tcPr>
            <w:tcW w:w="857" w:type="dxa"/>
          </w:tcPr>
          <w:p w:rsidR="00AA3272" w:rsidRPr="00B033FB" w:rsidRDefault="00AA3272">
            <w:pPr>
              <w:rPr>
                <w:rFonts w:cs="Arial"/>
                <w:bCs/>
              </w:rPr>
            </w:pPr>
          </w:p>
        </w:tc>
        <w:tc>
          <w:tcPr>
            <w:tcW w:w="808" w:type="dxa"/>
          </w:tcPr>
          <w:p w:rsidR="00AA3272" w:rsidRPr="00B033FB" w:rsidRDefault="00AA3272">
            <w:pPr>
              <w:rPr>
                <w:rFonts w:cs="Arial"/>
                <w:bCs/>
              </w:rPr>
            </w:pPr>
          </w:p>
        </w:tc>
        <w:tc>
          <w:tcPr>
            <w:tcW w:w="1168" w:type="dxa"/>
          </w:tcPr>
          <w:p w:rsidR="00AA3272" w:rsidRPr="00B033FB" w:rsidRDefault="00AA3272">
            <w:pPr>
              <w:rPr>
                <w:rFonts w:cs="Arial"/>
                <w:bCs/>
              </w:rPr>
            </w:pPr>
          </w:p>
        </w:tc>
        <w:tc>
          <w:tcPr>
            <w:tcW w:w="1168" w:type="dxa"/>
          </w:tcPr>
          <w:p w:rsidR="00AA3272" w:rsidRPr="00B033FB" w:rsidRDefault="00AA3272">
            <w:pPr>
              <w:rPr>
                <w:rFonts w:cs="Arial"/>
                <w:bCs/>
              </w:rPr>
            </w:pPr>
          </w:p>
        </w:tc>
        <w:tc>
          <w:tcPr>
            <w:tcW w:w="2145" w:type="dxa"/>
          </w:tcPr>
          <w:p w:rsidR="00AA3272" w:rsidRPr="00B033FB" w:rsidRDefault="00AA3272">
            <w:pPr>
              <w:rPr>
                <w:rFonts w:cs="Arial"/>
                <w:bCs/>
              </w:rPr>
            </w:pPr>
          </w:p>
        </w:tc>
        <w:tc>
          <w:tcPr>
            <w:tcW w:w="1844" w:type="dxa"/>
          </w:tcPr>
          <w:p w:rsidR="00AA3272" w:rsidRPr="00B033FB" w:rsidRDefault="00AA3272">
            <w:pPr>
              <w:rPr>
                <w:rFonts w:cs="Arial"/>
                <w:bCs/>
              </w:rPr>
            </w:pPr>
          </w:p>
        </w:tc>
      </w:tr>
      <w:tr w:rsidR="00AA3272" w:rsidRPr="00B033FB" w:rsidTr="00555FE7">
        <w:trPr>
          <w:cantSplit/>
        </w:trPr>
        <w:tc>
          <w:tcPr>
            <w:tcW w:w="558" w:type="dxa"/>
          </w:tcPr>
          <w:p w:rsidR="00AA3272" w:rsidRPr="00B033FB" w:rsidRDefault="00AA3272">
            <w:pPr>
              <w:rPr>
                <w:rFonts w:cs="Arial"/>
                <w:bCs/>
              </w:rPr>
            </w:pPr>
          </w:p>
        </w:tc>
        <w:tc>
          <w:tcPr>
            <w:tcW w:w="1341" w:type="dxa"/>
          </w:tcPr>
          <w:p w:rsidR="00AA3272" w:rsidRPr="00B033FB" w:rsidRDefault="00AA3272">
            <w:pPr>
              <w:rPr>
                <w:rFonts w:cs="Arial"/>
                <w:bCs/>
              </w:rPr>
            </w:pPr>
          </w:p>
        </w:tc>
        <w:tc>
          <w:tcPr>
            <w:tcW w:w="857" w:type="dxa"/>
          </w:tcPr>
          <w:p w:rsidR="00AA3272" w:rsidRPr="00B033FB" w:rsidRDefault="00AA3272">
            <w:pPr>
              <w:rPr>
                <w:rFonts w:cs="Arial"/>
                <w:bCs/>
              </w:rPr>
            </w:pPr>
          </w:p>
        </w:tc>
        <w:tc>
          <w:tcPr>
            <w:tcW w:w="808" w:type="dxa"/>
          </w:tcPr>
          <w:p w:rsidR="00AA3272" w:rsidRPr="00B033FB" w:rsidRDefault="00AA3272">
            <w:pPr>
              <w:rPr>
                <w:rFonts w:cs="Arial"/>
                <w:bCs/>
              </w:rPr>
            </w:pPr>
          </w:p>
        </w:tc>
        <w:tc>
          <w:tcPr>
            <w:tcW w:w="1168" w:type="dxa"/>
          </w:tcPr>
          <w:p w:rsidR="00AA3272" w:rsidRPr="00B033FB" w:rsidRDefault="00AA3272">
            <w:pPr>
              <w:rPr>
                <w:rFonts w:cs="Arial"/>
                <w:bCs/>
              </w:rPr>
            </w:pPr>
          </w:p>
        </w:tc>
        <w:tc>
          <w:tcPr>
            <w:tcW w:w="1168" w:type="dxa"/>
          </w:tcPr>
          <w:p w:rsidR="00AA3272" w:rsidRPr="00B033FB" w:rsidRDefault="00AA3272">
            <w:pPr>
              <w:rPr>
                <w:rFonts w:cs="Arial"/>
                <w:bCs/>
              </w:rPr>
            </w:pPr>
          </w:p>
        </w:tc>
        <w:tc>
          <w:tcPr>
            <w:tcW w:w="2145" w:type="dxa"/>
          </w:tcPr>
          <w:p w:rsidR="00AA3272" w:rsidRPr="00B033FB" w:rsidRDefault="00AA3272">
            <w:pPr>
              <w:rPr>
                <w:rFonts w:cs="Arial"/>
                <w:bCs/>
              </w:rPr>
            </w:pPr>
          </w:p>
        </w:tc>
        <w:tc>
          <w:tcPr>
            <w:tcW w:w="1844" w:type="dxa"/>
          </w:tcPr>
          <w:p w:rsidR="00AA3272" w:rsidRPr="00B033FB" w:rsidRDefault="00AA3272">
            <w:pPr>
              <w:rPr>
                <w:rFonts w:cs="Arial"/>
                <w:bCs/>
              </w:rPr>
            </w:pPr>
          </w:p>
        </w:tc>
      </w:tr>
    </w:tbl>
    <w:p w:rsidR="004C5971" w:rsidRDefault="00AA3272">
      <w:pPr>
        <w:ind w:left="270"/>
        <w:rPr>
          <w:rFonts w:cs="Arial"/>
          <w:bCs/>
          <w:sz w:val="20"/>
        </w:rPr>
      </w:pPr>
      <w:r w:rsidRPr="00B033FB">
        <w:rPr>
          <w:rFonts w:cs="Arial"/>
          <w:bCs/>
          <w:sz w:val="20"/>
        </w:rPr>
        <w:t xml:space="preserve">* </w:t>
      </w:r>
      <w:r w:rsidR="004C5971">
        <w:rPr>
          <w:rFonts w:cs="Arial"/>
          <w:bCs/>
          <w:sz w:val="20"/>
        </w:rPr>
        <w:t>Lampirkan fotokopi  SK terakhir</w:t>
      </w:r>
    </w:p>
    <w:p w:rsidR="00AA3272" w:rsidRPr="00B033FB" w:rsidRDefault="004C5971">
      <w:pPr>
        <w:ind w:left="270"/>
        <w:rPr>
          <w:rFonts w:cs="Arial"/>
          <w:bCs/>
          <w:sz w:val="20"/>
        </w:rPr>
      </w:pPr>
      <w:r>
        <w:rPr>
          <w:rFonts w:cs="Arial"/>
          <w:bCs/>
          <w:sz w:val="20"/>
        </w:rPr>
        <w:t>**)</w:t>
      </w:r>
      <w:r w:rsidR="00AA3272" w:rsidRPr="00B033FB">
        <w:rPr>
          <w:rFonts w:cs="Arial"/>
          <w:bCs/>
          <w:sz w:val="20"/>
        </w:rPr>
        <w:t>NIDN : Nomor Induk Dosen Nasional</w:t>
      </w:r>
    </w:p>
    <w:p w:rsidR="0018079A" w:rsidRDefault="0018079A">
      <w:pPr>
        <w:pStyle w:val="Header"/>
        <w:tabs>
          <w:tab w:val="clear" w:pos="4320"/>
          <w:tab w:val="clear" w:pos="8640"/>
        </w:tabs>
        <w:rPr>
          <w:lang w:val="id-ID"/>
        </w:rPr>
      </w:pPr>
    </w:p>
    <w:p w:rsidR="0018079A" w:rsidRDefault="0018079A">
      <w:pPr>
        <w:pStyle w:val="Header"/>
        <w:tabs>
          <w:tab w:val="clear" w:pos="4320"/>
          <w:tab w:val="clear" w:pos="8640"/>
        </w:tabs>
        <w:rPr>
          <w:lang w:val="id-ID"/>
        </w:rPr>
      </w:pPr>
      <w:r>
        <w:rPr>
          <w:lang w:val="id-ID"/>
        </w:rPr>
        <w:t>Catatan:</w:t>
      </w:r>
    </w:p>
    <w:p w:rsidR="0018079A" w:rsidRPr="0018079A" w:rsidRDefault="0018079A" w:rsidP="0018079A">
      <w:pPr>
        <w:rPr>
          <w:lang w:val="id-ID"/>
        </w:rPr>
      </w:pPr>
      <w:r>
        <w:rPr>
          <w:lang w:val="id-ID"/>
        </w:rPr>
        <w:t>Persyaratan minimal dosen tetap Program PPG yang harus dipenuhi menurut Peraturan Menteri Pendidikan Nasional Nomor 8 Tahun 2009 tentang Pendidikan Profesi Guru Prajabatan: M</w:t>
      </w:r>
      <w:r w:rsidR="00E96220" w:rsidRPr="00E96220">
        <w:rPr>
          <w:lang w:val="id-ID"/>
        </w:rPr>
        <w:t>inimal 2 dosen S3 dengan jabatan akademik  minimal lektor dan 4 dosen S2 dengan jabatan akademik minimal lektor kepala, berlatar belakang pendidikan sama dan atau sesuai dengan Program PPG yang diselenggarakan, minimal salah satu latar belakang strata setiap dosen tersebut adalah bidang kependidikan.</w:t>
      </w:r>
    </w:p>
    <w:p w:rsidR="00AA3272" w:rsidRPr="00B65A5A" w:rsidRDefault="00E96220">
      <w:pPr>
        <w:pStyle w:val="Header"/>
        <w:tabs>
          <w:tab w:val="clear" w:pos="4320"/>
          <w:tab w:val="clear" w:pos="8640"/>
        </w:tabs>
        <w:rPr>
          <w:lang w:val="id-ID"/>
        </w:rPr>
      </w:pPr>
      <w:r w:rsidRPr="00E96220">
        <w:rPr>
          <w:lang w:val="id-ID"/>
        </w:rPr>
        <w:br w:type="page"/>
      </w:r>
    </w:p>
    <w:p w:rsidR="00AA3272" w:rsidRPr="002B0E76" w:rsidRDefault="00AA3272">
      <w:pPr>
        <w:jc w:val="center"/>
        <w:rPr>
          <w:rFonts w:cs="Arial"/>
          <w:b/>
          <w:sz w:val="24"/>
          <w:lang w:val="nb-NO"/>
        </w:rPr>
      </w:pPr>
      <w:r w:rsidRPr="002B0E76">
        <w:rPr>
          <w:rFonts w:cs="Arial"/>
          <w:b/>
          <w:sz w:val="26"/>
          <w:lang w:val="nb-NO"/>
        </w:rPr>
        <w:lastRenderedPageBreak/>
        <w:t xml:space="preserve">IDENTITAS PENGISI BORANG </w:t>
      </w:r>
      <w:r w:rsidR="00522A6F" w:rsidRPr="002B0E76">
        <w:rPr>
          <w:rFonts w:cs="Arial"/>
          <w:b/>
          <w:sz w:val="26"/>
          <w:lang w:val="nb-NO"/>
        </w:rPr>
        <w:t xml:space="preserve">PROGRAM </w:t>
      </w:r>
      <w:r w:rsidR="000D20C1">
        <w:rPr>
          <w:rFonts w:cs="Arial"/>
          <w:b/>
          <w:sz w:val="26"/>
          <w:lang w:val="nb-NO"/>
        </w:rPr>
        <w:t xml:space="preserve">PENDIDIKAN PROFESI GURU </w:t>
      </w:r>
      <w:r w:rsidR="007A3E7F">
        <w:rPr>
          <w:rFonts w:cs="Arial"/>
          <w:b/>
          <w:sz w:val="26"/>
          <w:lang w:val="nb-NO"/>
        </w:rPr>
        <w:t>(P</w:t>
      </w:r>
      <w:r w:rsidR="006B7F6B">
        <w:rPr>
          <w:rFonts w:cs="Arial"/>
          <w:b/>
          <w:sz w:val="26"/>
          <w:lang w:val="nb-NO"/>
        </w:rPr>
        <w:t>ROGRA</w:t>
      </w:r>
      <w:r w:rsidR="00EC129B">
        <w:rPr>
          <w:rFonts w:cs="Arial"/>
          <w:b/>
          <w:sz w:val="26"/>
          <w:lang w:val="nb-NO"/>
        </w:rPr>
        <w:t xml:space="preserve">M </w:t>
      </w:r>
      <w:r w:rsidR="000D20C1">
        <w:rPr>
          <w:rFonts w:cs="Arial"/>
          <w:b/>
          <w:sz w:val="26"/>
          <w:lang w:val="nb-NO"/>
        </w:rPr>
        <w:t>PPG</w:t>
      </w:r>
      <w:r w:rsidR="007A3E7F">
        <w:rPr>
          <w:rFonts w:cs="Arial"/>
          <w:b/>
          <w:sz w:val="26"/>
          <w:lang w:val="nb-NO"/>
        </w:rPr>
        <w:t>)</w:t>
      </w:r>
    </w:p>
    <w:p w:rsidR="00AA3272" w:rsidRPr="002B0E76" w:rsidRDefault="00AA3272">
      <w:pPr>
        <w:jc w:val="center"/>
        <w:rPr>
          <w:rFonts w:cs="Arial"/>
          <w:sz w:val="24"/>
          <w:lang w:val="nb-NO"/>
        </w:rPr>
      </w:pPr>
    </w:p>
    <w:p w:rsidR="00AA3272" w:rsidRPr="002B0E76" w:rsidRDefault="00AA3272">
      <w:pPr>
        <w:rPr>
          <w:rFonts w:cs="Arial"/>
          <w:lang w:val="fi-FI"/>
        </w:rPr>
      </w:pPr>
      <w:r w:rsidRPr="002B0E76">
        <w:rPr>
          <w:rFonts w:cs="Arial"/>
          <w:lang w:val="fi-FI"/>
        </w:rPr>
        <w:t>Nama</w:t>
      </w:r>
      <w:r w:rsidRPr="002B0E76">
        <w:rPr>
          <w:rFonts w:cs="Arial"/>
          <w:lang w:val="fi-FI"/>
        </w:rPr>
        <w:tab/>
      </w:r>
      <w:r w:rsidRPr="002B0E76">
        <w:rPr>
          <w:rFonts w:cs="Arial"/>
          <w:lang w:val="fi-FI"/>
        </w:rPr>
        <w:tab/>
      </w:r>
      <w:r w:rsidRPr="002B0E76">
        <w:rPr>
          <w:rFonts w:cs="Arial"/>
          <w:lang w:val="fi-FI"/>
        </w:rPr>
        <w:tab/>
      </w:r>
      <w:r w:rsidRPr="002B0E76">
        <w:rPr>
          <w:rFonts w:cs="Arial"/>
          <w:lang w:val="fi-FI"/>
        </w:rPr>
        <w:tab/>
        <w:t>:  ......................................................................</w:t>
      </w:r>
    </w:p>
    <w:p w:rsidR="00AA3272" w:rsidRPr="002B0E76" w:rsidRDefault="00AA3272">
      <w:pPr>
        <w:rPr>
          <w:rFonts w:cs="Arial"/>
          <w:lang w:val="fi-FI"/>
        </w:rPr>
      </w:pPr>
      <w:r w:rsidRPr="002B0E76">
        <w:rPr>
          <w:rFonts w:cs="Arial"/>
          <w:lang w:val="fi-FI"/>
        </w:rPr>
        <w:t>NIDN</w:t>
      </w:r>
      <w:r w:rsidRPr="002B0E76">
        <w:rPr>
          <w:rFonts w:cs="Arial"/>
          <w:lang w:val="fi-FI"/>
        </w:rPr>
        <w:tab/>
      </w:r>
      <w:r w:rsidRPr="002B0E76">
        <w:rPr>
          <w:rFonts w:cs="Arial"/>
          <w:lang w:val="fi-FI"/>
        </w:rPr>
        <w:tab/>
      </w:r>
      <w:r w:rsidRPr="002B0E76">
        <w:rPr>
          <w:rFonts w:cs="Arial"/>
          <w:lang w:val="fi-FI"/>
        </w:rPr>
        <w:tab/>
      </w:r>
      <w:r w:rsidRPr="002B0E76">
        <w:rPr>
          <w:rFonts w:cs="Arial"/>
          <w:lang w:val="fi-FI"/>
        </w:rPr>
        <w:tab/>
        <w:t>:  ......................................................................</w:t>
      </w:r>
    </w:p>
    <w:p w:rsidR="00AA3272" w:rsidRPr="002B0E76" w:rsidRDefault="00AA3272">
      <w:pPr>
        <w:rPr>
          <w:rFonts w:cs="Arial"/>
          <w:lang w:val="fi-FI"/>
        </w:rPr>
      </w:pPr>
      <w:r w:rsidRPr="002B0E76">
        <w:rPr>
          <w:rFonts w:cs="Arial"/>
          <w:lang w:val="fi-FI"/>
        </w:rPr>
        <w:t>Jabatan</w:t>
      </w:r>
      <w:r w:rsidRPr="002B0E76">
        <w:rPr>
          <w:rFonts w:cs="Arial"/>
          <w:lang w:val="fi-FI"/>
        </w:rPr>
        <w:tab/>
      </w:r>
      <w:r w:rsidRPr="002B0E76">
        <w:rPr>
          <w:rFonts w:cs="Arial"/>
          <w:lang w:val="fi-FI"/>
        </w:rPr>
        <w:tab/>
      </w:r>
      <w:r w:rsidRPr="002B0E76">
        <w:rPr>
          <w:rFonts w:cs="Arial"/>
          <w:lang w:val="fi-FI"/>
        </w:rPr>
        <w:tab/>
        <w:t>:  ......................................................................</w:t>
      </w:r>
    </w:p>
    <w:p w:rsidR="00AA3272" w:rsidRPr="002B0E76" w:rsidRDefault="00F55D0D">
      <w:pPr>
        <w:rPr>
          <w:sz w:val="32"/>
          <w:lang w:val="fi-FI"/>
        </w:rPr>
      </w:pPr>
      <w:r w:rsidRPr="00F55D0D">
        <w:rPr>
          <w:rFonts w:cs="Arial"/>
          <w:noProof/>
        </w:rPr>
        <w:pict>
          <v:rect id="_x0000_s2053" style="position:absolute;left:0;text-align:left;margin-left:150.25pt;margin-top:22.35pt;width:135pt;height:27pt;z-index:251653632"/>
        </w:pict>
      </w:r>
      <w:r w:rsidR="00AA3272" w:rsidRPr="002B0E76">
        <w:rPr>
          <w:rFonts w:cs="Arial"/>
          <w:lang w:val="fi-FI"/>
        </w:rPr>
        <w:t>Tanggal Pengisian</w:t>
      </w:r>
      <w:r w:rsidR="00AA3272" w:rsidRPr="002B0E76">
        <w:rPr>
          <w:rFonts w:cs="Arial"/>
          <w:lang w:val="fi-FI"/>
        </w:rPr>
        <w:tab/>
      </w:r>
      <w:r w:rsidR="00AA3272" w:rsidRPr="002B0E76">
        <w:rPr>
          <w:rFonts w:cs="Arial"/>
          <w:lang w:val="fi-FI"/>
        </w:rPr>
        <w:tab/>
        <w:t xml:space="preserve">:  </w:t>
      </w:r>
      <w:r w:rsidR="00AA3272" w:rsidRPr="00B033FB">
        <w:rPr>
          <w:sz w:val="32"/>
        </w:rPr>
        <w:sym w:font="Symbol" w:char="F096"/>
      </w:r>
      <w:r w:rsidR="00AA3272" w:rsidRPr="00B033FB">
        <w:rPr>
          <w:sz w:val="32"/>
        </w:rPr>
        <w:sym w:font="Symbol" w:char="F096"/>
      </w:r>
      <w:r w:rsidR="00AA3272" w:rsidRPr="002B0E76">
        <w:rPr>
          <w:sz w:val="32"/>
          <w:lang w:val="fi-FI"/>
        </w:rPr>
        <w:t>-</w:t>
      </w:r>
      <w:r w:rsidR="00AA3272" w:rsidRPr="00B033FB">
        <w:rPr>
          <w:sz w:val="32"/>
        </w:rPr>
        <w:sym w:font="Symbol" w:char="F096"/>
      </w:r>
      <w:r w:rsidR="00AA3272" w:rsidRPr="00B033FB">
        <w:rPr>
          <w:sz w:val="32"/>
        </w:rPr>
        <w:sym w:font="Symbol" w:char="F096"/>
      </w:r>
      <w:r w:rsidR="00AA3272" w:rsidRPr="002B0E76">
        <w:rPr>
          <w:sz w:val="32"/>
          <w:lang w:val="fi-FI"/>
        </w:rPr>
        <w:t>-</w:t>
      </w:r>
      <w:r w:rsidR="00AA3272" w:rsidRPr="00B033FB">
        <w:rPr>
          <w:sz w:val="32"/>
        </w:rPr>
        <w:sym w:font="Symbol" w:char="F096"/>
      </w:r>
      <w:r w:rsidR="00AA3272" w:rsidRPr="00B033FB">
        <w:rPr>
          <w:sz w:val="32"/>
        </w:rPr>
        <w:sym w:font="Symbol" w:char="F096"/>
      </w:r>
      <w:r w:rsidR="00AA3272" w:rsidRPr="00B033FB">
        <w:rPr>
          <w:sz w:val="32"/>
        </w:rPr>
        <w:sym w:font="Symbol" w:char="F096"/>
      </w:r>
      <w:r w:rsidR="00AA3272" w:rsidRPr="00B033FB">
        <w:rPr>
          <w:sz w:val="32"/>
        </w:rPr>
        <w:sym w:font="Symbol" w:char="F096"/>
      </w:r>
    </w:p>
    <w:p w:rsidR="00AA3272" w:rsidRPr="002B0E76" w:rsidRDefault="00AA3272">
      <w:pPr>
        <w:rPr>
          <w:rFonts w:cs="Arial"/>
          <w:lang w:val="sv-SE"/>
        </w:rPr>
      </w:pPr>
      <w:r w:rsidRPr="002B0E76">
        <w:rPr>
          <w:rFonts w:cs="Arial"/>
          <w:lang w:val="sv-SE"/>
        </w:rPr>
        <w:t>Tanda Tangan</w:t>
      </w:r>
      <w:r w:rsidRPr="002B0E76">
        <w:rPr>
          <w:rFonts w:cs="Arial"/>
          <w:lang w:val="sv-SE"/>
        </w:rPr>
        <w:tab/>
      </w:r>
      <w:r w:rsidRPr="002B0E76">
        <w:rPr>
          <w:rFonts w:cs="Arial"/>
          <w:lang w:val="sv-SE"/>
        </w:rPr>
        <w:tab/>
        <w:t xml:space="preserve">:  </w:t>
      </w:r>
    </w:p>
    <w:p w:rsidR="00AA3272" w:rsidRPr="002B0E76" w:rsidRDefault="00AA3272">
      <w:pPr>
        <w:rPr>
          <w:rFonts w:cs="Arial"/>
          <w:sz w:val="24"/>
          <w:lang w:val="sv-SE"/>
        </w:rPr>
      </w:pPr>
    </w:p>
    <w:p w:rsidR="00AA3272" w:rsidRPr="002B0E76" w:rsidRDefault="00AA3272">
      <w:pPr>
        <w:rPr>
          <w:rFonts w:cs="Arial"/>
          <w:sz w:val="24"/>
          <w:lang w:val="sv-SE"/>
        </w:rPr>
      </w:pPr>
    </w:p>
    <w:p w:rsidR="00AA3272" w:rsidRPr="002B0E76" w:rsidRDefault="00AA3272">
      <w:pPr>
        <w:rPr>
          <w:rFonts w:cs="Arial"/>
          <w:lang w:val="sv-SE"/>
        </w:rPr>
      </w:pPr>
      <w:r w:rsidRPr="002B0E76">
        <w:rPr>
          <w:rFonts w:cs="Arial"/>
          <w:lang w:val="sv-SE"/>
        </w:rPr>
        <w:t>Nama</w:t>
      </w:r>
      <w:r w:rsidRPr="002B0E76">
        <w:rPr>
          <w:rFonts w:cs="Arial"/>
          <w:lang w:val="sv-SE"/>
        </w:rPr>
        <w:tab/>
      </w:r>
      <w:r w:rsidRPr="002B0E76">
        <w:rPr>
          <w:rFonts w:cs="Arial"/>
          <w:lang w:val="sv-SE"/>
        </w:rPr>
        <w:tab/>
      </w:r>
      <w:r w:rsidRPr="002B0E76">
        <w:rPr>
          <w:rFonts w:cs="Arial"/>
          <w:lang w:val="sv-SE"/>
        </w:rPr>
        <w:tab/>
      </w:r>
      <w:r w:rsidRPr="002B0E76">
        <w:rPr>
          <w:rFonts w:cs="Arial"/>
          <w:lang w:val="sv-SE"/>
        </w:rPr>
        <w:tab/>
        <w:t>:  ......................................................................</w:t>
      </w:r>
    </w:p>
    <w:p w:rsidR="00AA3272" w:rsidRPr="002B0E76" w:rsidRDefault="00AA3272">
      <w:pPr>
        <w:rPr>
          <w:rFonts w:cs="Arial"/>
          <w:lang w:val="sv-SE"/>
        </w:rPr>
      </w:pPr>
      <w:r w:rsidRPr="002B0E76">
        <w:rPr>
          <w:rFonts w:cs="Arial"/>
          <w:lang w:val="sv-SE"/>
        </w:rPr>
        <w:t>NIDN</w:t>
      </w:r>
      <w:r w:rsidRPr="002B0E76">
        <w:rPr>
          <w:rFonts w:cs="Arial"/>
          <w:lang w:val="sv-SE"/>
        </w:rPr>
        <w:tab/>
      </w:r>
      <w:r w:rsidRPr="002B0E76">
        <w:rPr>
          <w:rFonts w:cs="Arial"/>
          <w:lang w:val="sv-SE"/>
        </w:rPr>
        <w:tab/>
      </w:r>
      <w:r w:rsidRPr="002B0E76">
        <w:rPr>
          <w:rFonts w:cs="Arial"/>
          <w:lang w:val="sv-SE"/>
        </w:rPr>
        <w:tab/>
      </w:r>
      <w:r w:rsidRPr="002B0E76">
        <w:rPr>
          <w:rFonts w:cs="Arial"/>
          <w:lang w:val="sv-SE"/>
        </w:rPr>
        <w:tab/>
        <w:t>:  ......................................................................</w:t>
      </w:r>
    </w:p>
    <w:p w:rsidR="00AA3272" w:rsidRPr="002B0E76" w:rsidRDefault="00AA3272">
      <w:pPr>
        <w:rPr>
          <w:rFonts w:cs="Arial"/>
          <w:lang w:val="sv-SE"/>
        </w:rPr>
      </w:pPr>
      <w:r w:rsidRPr="002B0E76">
        <w:rPr>
          <w:rFonts w:cs="Arial"/>
          <w:lang w:val="sv-SE"/>
        </w:rPr>
        <w:t>Jabatan</w:t>
      </w:r>
      <w:r w:rsidRPr="002B0E76">
        <w:rPr>
          <w:rFonts w:cs="Arial"/>
          <w:lang w:val="sv-SE"/>
        </w:rPr>
        <w:tab/>
      </w:r>
      <w:r w:rsidRPr="002B0E76">
        <w:rPr>
          <w:rFonts w:cs="Arial"/>
          <w:lang w:val="sv-SE"/>
        </w:rPr>
        <w:tab/>
      </w:r>
      <w:r w:rsidRPr="002B0E76">
        <w:rPr>
          <w:rFonts w:cs="Arial"/>
          <w:lang w:val="sv-SE"/>
        </w:rPr>
        <w:tab/>
        <w:t>:  ......................................................................</w:t>
      </w:r>
    </w:p>
    <w:p w:rsidR="00AA3272" w:rsidRPr="002B0E76" w:rsidRDefault="00F55D0D">
      <w:pPr>
        <w:rPr>
          <w:rFonts w:cs="Arial"/>
          <w:lang w:val="sv-SE"/>
        </w:rPr>
      </w:pPr>
      <w:r w:rsidRPr="00F55D0D">
        <w:rPr>
          <w:rFonts w:cs="Arial"/>
          <w:noProof/>
        </w:rPr>
        <w:pict>
          <v:rect id="_x0000_s2054" style="position:absolute;left:0;text-align:left;margin-left:149.5pt;margin-top:22.4pt;width:135pt;height:27pt;z-index:251654656"/>
        </w:pict>
      </w:r>
      <w:r w:rsidR="00AA3272" w:rsidRPr="002B0E76">
        <w:rPr>
          <w:rFonts w:cs="Arial"/>
          <w:lang w:val="sv-SE"/>
        </w:rPr>
        <w:t>Tanggal Pengisian</w:t>
      </w:r>
      <w:r w:rsidR="00AA3272" w:rsidRPr="002B0E76">
        <w:rPr>
          <w:rFonts w:cs="Arial"/>
          <w:lang w:val="sv-SE"/>
        </w:rPr>
        <w:tab/>
      </w:r>
      <w:r w:rsidR="00AA3272" w:rsidRPr="002B0E76">
        <w:rPr>
          <w:rFonts w:cs="Arial"/>
          <w:lang w:val="sv-SE"/>
        </w:rPr>
        <w:tab/>
        <w:t xml:space="preserve">:  </w:t>
      </w:r>
      <w:r w:rsidR="00AA3272" w:rsidRPr="00B033FB">
        <w:rPr>
          <w:sz w:val="32"/>
        </w:rPr>
        <w:sym w:font="Symbol" w:char="F096"/>
      </w:r>
      <w:r w:rsidR="00AA3272" w:rsidRPr="00B033FB">
        <w:rPr>
          <w:sz w:val="32"/>
        </w:rPr>
        <w:sym w:font="Symbol" w:char="F096"/>
      </w:r>
      <w:r w:rsidR="00AA3272" w:rsidRPr="002B0E76">
        <w:rPr>
          <w:sz w:val="32"/>
          <w:lang w:val="sv-SE"/>
        </w:rPr>
        <w:t>-</w:t>
      </w:r>
      <w:r w:rsidR="00AA3272" w:rsidRPr="00B033FB">
        <w:rPr>
          <w:sz w:val="32"/>
        </w:rPr>
        <w:sym w:font="Symbol" w:char="F096"/>
      </w:r>
      <w:r w:rsidR="00AA3272" w:rsidRPr="00B033FB">
        <w:rPr>
          <w:sz w:val="32"/>
        </w:rPr>
        <w:sym w:font="Symbol" w:char="F096"/>
      </w:r>
      <w:r w:rsidR="00AA3272" w:rsidRPr="002B0E76">
        <w:rPr>
          <w:sz w:val="32"/>
          <w:lang w:val="sv-SE"/>
        </w:rPr>
        <w:t>-</w:t>
      </w:r>
      <w:r w:rsidR="00AA3272" w:rsidRPr="00B033FB">
        <w:rPr>
          <w:sz w:val="32"/>
        </w:rPr>
        <w:sym w:font="Symbol" w:char="F096"/>
      </w:r>
      <w:r w:rsidR="00AA3272" w:rsidRPr="00B033FB">
        <w:rPr>
          <w:sz w:val="32"/>
        </w:rPr>
        <w:sym w:font="Symbol" w:char="F096"/>
      </w:r>
      <w:r w:rsidR="00AA3272" w:rsidRPr="00B033FB">
        <w:rPr>
          <w:sz w:val="32"/>
        </w:rPr>
        <w:sym w:font="Symbol" w:char="F096"/>
      </w:r>
      <w:r w:rsidR="00AA3272" w:rsidRPr="00B033FB">
        <w:rPr>
          <w:sz w:val="32"/>
        </w:rPr>
        <w:sym w:font="Symbol" w:char="F096"/>
      </w:r>
    </w:p>
    <w:p w:rsidR="00AA3272" w:rsidRPr="002B0E76" w:rsidRDefault="00AA3272">
      <w:pPr>
        <w:rPr>
          <w:rFonts w:cs="Arial"/>
          <w:sz w:val="24"/>
          <w:lang w:val="sv-SE"/>
        </w:rPr>
      </w:pPr>
      <w:r w:rsidRPr="002B0E76">
        <w:rPr>
          <w:rFonts w:cs="Arial"/>
          <w:lang w:val="sv-SE"/>
        </w:rPr>
        <w:t>Tanda Tangan</w:t>
      </w:r>
      <w:r w:rsidRPr="002B0E76">
        <w:rPr>
          <w:rFonts w:cs="Arial"/>
          <w:lang w:val="sv-SE"/>
        </w:rPr>
        <w:tab/>
      </w:r>
      <w:r w:rsidRPr="002B0E76">
        <w:rPr>
          <w:rFonts w:cs="Arial"/>
          <w:lang w:val="sv-SE"/>
        </w:rPr>
        <w:tab/>
        <w:t xml:space="preserve">:  </w:t>
      </w:r>
    </w:p>
    <w:p w:rsidR="00AA3272" w:rsidRPr="002B0E76" w:rsidRDefault="00AA3272">
      <w:pPr>
        <w:rPr>
          <w:rFonts w:cs="Arial"/>
          <w:sz w:val="24"/>
          <w:lang w:val="sv-SE"/>
        </w:rPr>
      </w:pPr>
    </w:p>
    <w:p w:rsidR="00AA3272" w:rsidRPr="002B0E76" w:rsidRDefault="00AA3272">
      <w:pPr>
        <w:rPr>
          <w:rFonts w:cs="Arial"/>
          <w:sz w:val="24"/>
          <w:lang w:val="sv-SE"/>
        </w:rPr>
      </w:pPr>
    </w:p>
    <w:p w:rsidR="00AA3272" w:rsidRPr="002B0E76" w:rsidRDefault="00AA3272">
      <w:pPr>
        <w:rPr>
          <w:rFonts w:cs="Arial"/>
          <w:lang w:val="sv-SE"/>
        </w:rPr>
      </w:pPr>
      <w:r w:rsidRPr="002B0E76">
        <w:rPr>
          <w:rFonts w:cs="Arial"/>
          <w:lang w:val="sv-SE"/>
        </w:rPr>
        <w:t>Nama</w:t>
      </w:r>
      <w:r w:rsidRPr="002B0E76">
        <w:rPr>
          <w:rFonts w:cs="Arial"/>
          <w:lang w:val="sv-SE"/>
        </w:rPr>
        <w:tab/>
      </w:r>
      <w:r w:rsidRPr="002B0E76">
        <w:rPr>
          <w:rFonts w:cs="Arial"/>
          <w:lang w:val="sv-SE"/>
        </w:rPr>
        <w:tab/>
      </w:r>
      <w:r w:rsidRPr="002B0E76">
        <w:rPr>
          <w:rFonts w:cs="Arial"/>
          <w:lang w:val="sv-SE"/>
        </w:rPr>
        <w:tab/>
      </w:r>
      <w:r w:rsidRPr="002B0E76">
        <w:rPr>
          <w:rFonts w:cs="Arial"/>
          <w:lang w:val="sv-SE"/>
        </w:rPr>
        <w:tab/>
        <w:t>:  ......................................................................</w:t>
      </w:r>
    </w:p>
    <w:p w:rsidR="00AA3272" w:rsidRPr="002B0E76" w:rsidRDefault="00AA3272">
      <w:pPr>
        <w:rPr>
          <w:rFonts w:cs="Arial"/>
          <w:lang w:val="sv-SE"/>
        </w:rPr>
      </w:pPr>
      <w:r w:rsidRPr="002B0E76">
        <w:rPr>
          <w:rFonts w:cs="Arial"/>
          <w:lang w:val="sv-SE"/>
        </w:rPr>
        <w:t>NIDN</w:t>
      </w:r>
      <w:r w:rsidRPr="002B0E76">
        <w:rPr>
          <w:rFonts w:cs="Arial"/>
          <w:lang w:val="sv-SE"/>
        </w:rPr>
        <w:tab/>
      </w:r>
      <w:r w:rsidRPr="002B0E76">
        <w:rPr>
          <w:rFonts w:cs="Arial"/>
          <w:lang w:val="sv-SE"/>
        </w:rPr>
        <w:tab/>
      </w:r>
      <w:r w:rsidRPr="002B0E76">
        <w:rPr>
          <w:rFonts w:cs="Arial"/>
          <w:lang w:val="sv-SE"/>
        </w:rPr>
        <w:tab/>
      </w:r>
      <w:r w:rsidRPr="002B0E76">
        <w:rPr>
          <w:rFonts w:cs="Arial"/>
          <w:lang w:val="sv-SE"/>
        </w:rPr>
        <w:tab/>
        <w:t>:  ......................................................................</w:t>
      </w:r>
    </w:p>
    <w:p w:rsidR="00AA3272" w:rsidRPr="002B0E76" w:rsidRDefault="00AA3272">
      <w:pPr>
        <w:rPr>
          <w:rFonts w:cs="Arial"/>
          <w:lang w:val="sv-SE"/>
        </w:rPr>
      </w:pPr>
      <w:r w:rsidRPr="002B0E76">
        <w:rPr>
          <w:rFonts w:cs="Arial"/>
          <w:lang w:val="sv-SE"/>
        </w:rPr>
        <w:t>Jabatan</w:t>
      </w:r>
      <w:r w:rsidRPr="002B0E76">
        <w:rPr>
          <w:rFonts w:cs="Arial"/>
          <w:lang w:val="sv-SE"/>
        </w:rPr>
        <w:tab/>
      </w:r>
      <w:r w:rsidRPr="002B0E76">
        <w:rPr>
          <w:rFonts w:cs="Arial"/>
          <w:lang w:val="sv-SE"/>
        </w:rPr>
        <w:tab/>
      </w:r>
      <w:r w:rsidRPr="002B0E76">
        <w:rPr>
          <w:rFonts w:cs="Arial"/>
          <w:lang w:val="sv-SE"/>
        </w:rPr>
        <w:tab/>
        <w:t>:  ......................................................................</w:t>
      </w:r>
    </w:p>
    <w:p w:rsidR="00AA3272" w:rsidRPr="002B0E76" w:rsidRDefault="00F55D0D">
      <w:pPr>
        <w:rPr>
          <w:rFonts w:cs="Arial"/>
          <w:lang w:val="sv-SE"/>
        </w:rPr>
      </w:pPr>
      <w:r w:rsidRPr="00F55D0D">
        <w:rPr>
          <w:rFonts w:cs="Arial"/>
          <w:noProof/>
        </w:rPr>
        <w:pict>
          <v:rect id="_x0000_s2077" style="position:absolute;left:0;text-align:left;margin-left:149.5pt;margin-top:22.4pt;width:135pt;height:27pt;z-index:251655680"/>
        </w:pict>
      </w:r>
      <w:r w:rsidR="00AA3272" w:rsidRPr="002B0E76">
        <w:rPr>
          <w:rFonts w:cs="Arial"/>
          <w:lang w:val="sv-SE"/>
        </w:rPr>
        <w:t>Tanggal Pengisian</w:t>
      </w:r>
      <w:r w:rsidR="00AA3272" w:rsidRPr="002B0E76">
        <w:rPr>
          <w:rFonts w:cs="Arial"/>
          <w:lang w:val="sv-SE"/>
        </w:rPr>
        <w:tab/>
      </w:r>
      <w:r w:rsidR="00AA3272" w:rsidRPr="002B0E76">
        <w:rPr>
          <w:rFonts w:cs="Arial"/>
          <w:lang w:val="sv-SE"/>
        </w:rPr>
        <w:tab/>
        <w:t xml:space="preserve">:  </w:t>
      </w:r>
      <w:r w:rsidR="00AA3272" w:rsidRPr="00B033FB">
        <w:rPr>
          <w:sz w:val="32"/>
        </w:rPr>
        <w:sym w:font="Symbol" w:char="F096"/>
      </w:r>
      <w:r w:rsidR="00AA3272" w:rsidRPr="00B033FB">
        <w:rPr>
          <w:sz w:val="32"/>
        </w:rPr>
        <w:sym w:font="Symbol" w:char="F096"/>
      </w:r>
      <w:r w:rsidR="00AA3272" w:rsidRPr="002B0E76">
        <w:rPr>
          <w:sz w:val="32"/>
          <w:lang w:val="sv-SE"/>
        </w:rPr>
        <w:t>-</w:t>
      </w:r>
      <w:r w:rsidR="00AA3272" w:rsidRPr="00B033FB">
        <w:rPr>
          <w:sz w:val="32"/>
        </w:rPr>
        <w:sym w:font="Symbol" w:char="F096"/>
      </w:r>
      <w:r w:rsidR="00AA3272" w:rsidRPr="00B033FB">
        <w:rPr>
          <w:sz w:val="32"/>
        </w:rPr>
        <w:sym w:font="Symbol" w:char="F096"/>
      </w:r>
      <w:r w:rsidR="00AA3272" w:rsidRPr="002B0E76">
        <w:rPr>
          <w:sz w:val="32"/>
          <w:lang w:val="sv-SE"/>
        </w:rPr>
        <w:t>-</w:t>
      </w:r>
      <w:r w:rsidR="00AA3272" w:rsidRPr="00B033FB">
        <w:rPr>
          <w:sz w:val="32"/>
        </w:rPr>
        <w:sym w:font="Symbol" w:char="F096"/>
      </w:r>
      <w:r w:rsidR="00AA3272" w:rsidRPr="00B033FB">
        <w:rPr>
          <w:sz w:val="32"/>
        </w:rPr>
        <w:sym w:font="Symbol" w:char="F096"/>
      </w:r>
      <w:r w:rsidR="00AA3272" w:rsidRPr="00B033FB">
        <w:rPr>
          <w:sz w:val="32"/>
        </w:rPr>
        <w:sym w:font="Symbol" w:char="F096"/>
      </w:r>
      <w:r w:rsidR="00AA3272" w:rsidRPr="00B033FB">
        <w:rPr>
          <w:sz w:val="32"/>
        </w:rPr>
        <w:sym w:font="Symbol" w:char="F096"/>
      </w:r>
    </w:p>
    <w:p w:rsidR="00AA3272" w:rsidRPr="002B0E76" w:rsidRDefault="00AA3272">
      <w:pPr>
        <w:rPr>
          <w:rFonts w:cs="Arial"/>
          <w:sz w:val="24"/>
          <w:lang w:val="sv-SE"/>
        </w:rPr>
      </w:pPr>
      <w:r w:rsidRPr="002B0E76">
        <w:rPr>
          <w:rFonts w:cs="Arial"/>
          <w:lang w:val="sv-SE"/>
        </w:rPr>
        <w:t>Tanda Tangan</w:t>
      </w:r>
      <w:r w:rsidRPr="002B0E76">
        <w:rPr>
          <w:rFonts w:cs="Arial"/>
          <w:lang w:val="sv-SE"/>
        </w:rPr>
        <w:tab/>
      </w:r>
      <w:r w:rsidRPr="002B0E76">
        <w:rPr>
          <w:rFonts w:cs="Arial"/>
          <w:lang w:val="sv-SE"/>
        </w:rPr>
        <w:tab/>
        <w:t xml:space="preserve">:  </w:t>
      </w:r>
    </w:p>
    <w:p w:rsidR="00AA3272" w:rsidRPr="002B0E76" w:rsidRDefault="00AA3272">
      <w:pPr>
        <w:rPr>
          <w:rFonts w:cs="Arial"/>
          <w:sz w:val="24"/>
          <w:lang w:val="sv-SE"/>
        </w:rPr>
      </w:pPr>
    </w:p>
    <w:p w:rsidR="00AA3272" w:rsidRPr="002B0E76" w:rsidRDefault="00AA3272">
      <w:pPr>
        <w:rPr>
          <w:rFonts w:cs="Arial"/>
          <w:sz w:val="24"/>
          <w:lang w:val="sv-SE"/>
        </w:rPr>
      </w:pPr>
    </w:p>
    <w:p w:rsidR="00AA3272" w:rsidRPr="002B0E76" w:rsidRDefault="00AA3272">
      <w:pPr>
        <w:rPr>
          <w:rFonts w:cs="Arial"/>
          <w:lang w:val="fi-FI"/>
        </w:rPr>
      </w:pPr>
      <w:r w:rsidRPr="002B0E76">
        <w:rPr>
          <w:rFonts w:cs="Arial"/>
          <w:lang w:val="fi-FI"/>
        </w:rPr>
        <w:t>Nama</w:t>
      </w:r>
      <w:r w:rsidRPr="002B0E76">
        <w:rPr>
          <w:rFonts w:cs="Arial"/>
          <w:lang w:val="fi-FI"/>
        </w:rPr>
        <w:tab/>
      </w:r>
      <w:r w:rsidRPr="002B0E76">
        <w:rPr>
          <w:rFonts w:cs="Arial"/>
          <w:lang w:val="fi-FI"/>
        </w:rPr>
        <w:tab/>
      </w:r>
      <w:r w:rsidRPr="002B0E76">
        <w:rPr>
          <w:rFonts w:cs="Arial"/>
          <w:lang w:val="fi-FI"/>
        </w:rPr>
        <w:tab/>
      </w:r>
      <w:r w:rsidRPr="002B0E76">
        <w:rPr>
          <w:rFonts w:cs="Arial"/>
          <w:lang w:val="fi-FI"/>
        </w:rPr>
        <w:tab/>
        <w:t>:  ......................................................................</w:t>
      </w:r>
    </w:p>
    <w:p w:rsidR="00AA3272" w:rsidRPr="002B0E76" w:rsidRDefault="00AA3272">
      <w:pPr>
        <w:rPr>
          <w:rFonts w:cs="Arial"/>
          <w:lang w:val="fi-FI"/>
        </w:rPr>
      </w:pPr>
      <w:r w:rsidRPr="002B0E76">
        <w:rPr>
          <w:rFonts w:cs="Arial"/>
          <w:lang w:val="fi-FI"/>
        </w:rPr>
        <w:t>NIDN</w:t>
      </w:r>
      <w:r w:rsidRPr="002B0E76">
        <w:rPr>
          <w:rFonts w:cs="Arial"/>
          <w:lang w:val="fi-FI"/>
        </w:rPr>
        <w:tab/>
      </w:r>
      <w:r w:rsidRPr="002B0E76">
        <w:rPr>
          <w:rFonts w:cs="Arial"/>
          <w:lang w:val="fi-FI"/>
        </w:rPr>
        <w:tab/>
      </w:r>
      <w:r w:rsidRPr="002B0E76">
        <w:rPr>
          <w:rFonts w:cs="Arial"/>
          <w:lang w:val="fi-FI"/>
        </w:rPr>
        <w:tab/>
      </w:r>
      <w:r w:rsidRPr="002B0E76">
        <w:rPr>
          <w:rFonts w:cs="Arial"/>
          <w:lang w:val="fi-FI"/>
        </w:rPr>
        <w:tab/>
        <w:t>:  ......................................................................</w:t>
      </w:r>
    </w:p>
    <w:p w:rsidR="00AA3272" w:rsidRPr="002B0E76" w:rsidRDefault="00AA3272">
      <w:pPr>
        <w:rPr>
          <w:rFonts w:cs="Arial"/>
          <w:lang w:val="fi-FI"/>
        </w:rPr>
      </w:pPr>
      <w:r w:rsidRPr="002B0E76">
        <w:rPr>
          <w:rFonts w:cs="Arial"/>
          <w:lang w:val="fi-FI"/>
        </w:rPr>
        <w:t>Jabatan</w:t>
      </w:r>
      <w:r w:rsidRPr="002B0E76">
        <w:rPr>
          <w:rFonts w:cs="Arial"/>
          <w:lang w:val="fi-FI"/>
        </w:rPr>
        <w:tab/>
      </w:r>
      <w:r w:rsidRPr="002B0E76">
        <w:rPr>
          <w:rFonts w:cs="Arial"/>
          <w:lang w:val="fi-FI"/>
        </w:rPr>
        <w:tab/>
      </w:r>
      <w:r w:rsidRPr="002B0E76">
        <w:rPr>
          <w:rFonts w:cs="Arial"/>
          <w:lang w:val="fi-FI"/>
        </w:rPr>
        <w:tab/>
        <w:t>:  ......................................................................</w:t>
      </w:r>
    </w:p>
    <w:p w:rsidR="00AA3272" w:rsidRPr="002B0E76" w:rsidRDefault="00F55D0D">
      <w:pPr>
        <w:rPr>
          <w:rFonts w:cs="Arial"/>
          <w:lang w:val="fi-FI"/>
        </w:rPr>
      </w:pPr>
      <w:r w:rsidRPr="00F55D0D">
        <w:rPr>
          <w:rFonts w:cs="Arial"/>
          <w:noProof/>
        </w:rPr>
        <w:pict>
          <v:rect id="_x0000_s2078" style="position:absolute;left:0;text-align:left;margin-left:149.5pt;margin-top:22.4pt;width:135pt;height:27pt;z-index:251656704"/>
        </w:pict>
      </w:r>
      <w:r w:rsidR="00AA3272" w:rsidRPr="002B0E76">
        <w:rPr>
          <w:rFonts w:cs="Arial"/>
          <w:lang w:val="fi-FI"/>
        </w:rPr>
        <w:t>Tanggal Pengisian</w:t>
      </w:r>
      <w:r w:rsidR="00AA3272" w:rsidRPr="002B0E76">
        <w:rPr>
          <w:rFonts w:cs="Arial"/>
          <w:lang w:val="fi-FI"/>
        </w:rPr>
        <w:tab/>
      </w:r>
      <w:r w:rsidR="00AA3272" w:rsidRPr="002B0E76">
        <w:rPr>
          <w:rFonts w:cs="Arial"/>
          <w:lang w:val="fi-FI"/>
        </w:rPr>
        <w:tab/>
        <w:t xml:space="preserve">:  </w:t>
      </w:r>
      <w:r w:rsidR="00AA3272" w:rsidRPr="00B033FB">
        <w:rPr>
          <w:sz w:val="32"/>
        </w:rPr>
        <w:sym w:font="Symbol" w:char="F096"/>
      </w:r>
      <w:r w:rsidR="00AA3272" w:rsidRPr="00B033FB">
        <w:rPr>
          <w:sz w:val="32"/>
        </w:rPr>
        <w:sym w:font="Symbol" w:char="F096"/>
      </w:r>
      <w:r w:rsidR="00AA3272" w:rsidRPr="002B0E76">
        <w:rPr>
          <w:sz w:val="32"/>
          <w:lang w:val="fi-FI"/>
        </w:rPr>
        <w:t>-</w:t>
      </w:r>
      <w:r w:rsidR="00AA3272" w:rsidRPr="00B033FB">
        <w:rPr>
          <w:sz w:val="32"/>
        </w:rPr>
        <w:sym w:font="Symbol" w:char="F096"/>
      </w:r>
      <w:r w:rsidR="00AA3272" w:rsidRPr="00B033FB">
        <w:rPr>
          <w:sz w:val="32"/>
        </w:rPr>
        <w:sym w:font="Symbol" w:char="F096"/>
      </w:r>
      <w:r w:rsidR="00AA3272" w:rsidRPr="002B0E76">
        <w:rPr>
          <w:sz w:val="32"/>
          <w:lang w:val="fi-FI"/>
        </w:rPr>
        <w:t>-</w:t>
      </w:r>
      <w:r w:rsidR="00AA3272" w:rsidRPr="00B033FB">
        <w:rPr>
          <w:sz w:val="32"/>
        </w:rPr>
        <w:sym w:font="Symbol" w:char="F096"/>
      </w:r>
      <w:r w:rsidR="00AA3272" w:rsidRPr="00B033FB">
        <w:rPr>
          <w:sz w:val="32"/>
        </w:rPr>
        <w:sym w:font="Symbol" w:char="F096"/>
      </w:r>
      <w:r w:rsidR="00AA3272" w:rsidRPr="00B033FB">
        <w:rPr>
          <w:sz w:val="32"/>
        </w:rPr>
        <w:sym w:font="Symbol" w:char="F096"/>
      </w:r>
      <w:r w:rsidR="00AA3272" w:rsidRPr="00B033FB">
        <w:rPr>
          <w:sz w:val="32"/>
        </w:rPr>
        <w:sym w:font="Symbol" w:char="F096"/>
      </w:r>
    </w:p>
    <w:p w:rsidR="00AA3272" w:rsidRPr="00B033FB" w:rsidRDefault="00AA3272">
      <w:pPr>
        <w:rPr>
          <w:rFonts w:cs="Arial"/>
          <w:sz w:val="24"/>
        </w:rPr>
      </w:pPr>
      <w:r w:rsidRPr="00B033FB">
        <w:rPr>
          <w:rFonts w:cs="Arial"/>
        </w:rPr>
        <w:t>Tanda Tangan</w:t>
      </w:r>
      <w:r w:rsidRPr="00B033FB">
        <w:rPr>
          <w:rFonts w:cs="Arial"/>
        </w:rPr>
        <w:tab/>
      </w:r>
      <w:r w:rsidRPr="00B033FB">
        <w:rPr>
          <w:rFonts w:cs="Arial"/>
        </w:rPr>
        <w:tab/>
        <w:t xml:space="preserve">:  </w:t>
      </w:r>
    </w:p>
    <w:p w:rsidR="00AA3272" w:rsidRPr="00B033FB" w:rsidRDefault="00AA3272">
      <w:pPr>
        <w:rPr>
          <w:rFonts w:cs="Arial"/>
          <w:sz w:val="24"/>
        </w:rPr>
      </w:pPr>
    </w:p>
    <w:p w:rsidR="00AA3272" w:rsidRPr="00B033FB" w:rsidRDefault="00AA3272">
      <w:pPr>
        <w:rPr>
          <w:rFonts w:cs="Arial"/>
          <w:sz w:val="24"/>
        </w:rPr>
      </w:pPr>
    </w:p>
    <w:p w:rsidR="00AA3272" w:rsidRPr="00B033FB" w:rsidRDefault="00AA3272">
      <w:pPr>
        <w:rPr>
          <w:rFonts w:cs="Arial"/>
          <w:sz w:val="24"/>
        </w:rPr>
      </w:pPr>
    </w:p>
    <w:p w:rsidR="00AA3272" w:rsidRPr="00B033FB" w:rsidRDefault="00AA3272">
      <w:r w:rsidRPr="00B033FB">
        <w:br w:type="page"/>
      </w:r>
    </w:p>
    <w:p w:rsidR="00AA3272" w:rsidRDefault="00345922" w:rsidP="009058B8">
      <w:pPr>
        <w:pStyle w:val="Heading1"/>
        <w:ind w:left="1620" w:hanging="1620"/>
        <w:jc w:val="left"/>
        <w:rPr>
          <w:rFonts w:cs="Arial"/>
          <w:caps/>
          <w:color w:val="000000"/>
          <w:lang w:val="id-ID"/>
        </w:rPr>
      </w:pPr>
      <w:r>
        <w:lastRenderedPageBreak/>
        <w:t>STANDAR 1.</w:t>
      </w:r>
      <w:r w:rsidR="00F2171D" w:rsidRPr="0027431F">
        <w:t xml:space="preserve"> </w:t>
      </w:r>
      <w:r w:rsidR="009058B8">
        <w:t xml:space="preserve"> </w:t>
      </w:r>
      <w:r w:rsidR="004066A6" w:rsidRPr="00E66360">
        <w:rPr>
          <w:rFonts w:cs="Arial"/>
          <w:caps/>
          <w:color w:val="000000"/>
        </w:rPr>
        <w:t>Visi, Misi, Tujuan dan Sasaran</w:t>
      </w:r>
      <w:r w:rsidR="004066A6">
        <w:rPr>
          <w:rFonts w:cs="Arial"/>
          <w:caps/>
          <w:color w:val="000000"/>
          <w:lang w:val="id-ID"/>
        </w:rPr>
        <w:t>, serta strategi PENCAPAIAN</w:t>
      </w:r>
    </w:p>
    <w:p w:rsidR="004066A6" w:rsidRPr="004066A6" w:rsidRDefault="004066A6" w:rsidP="004066A6">
      <w:pPr>
        <w:rPr>
          <w:lang w:val="id-ID"/>
        </w:rPr>
      </w:pPr>
    </w:p>
    <w:p w:rsidR="00F2171D" w:rsidRPr="002B0E76" w:rsidRDefault="000B29D1" w:rsidP="00CA009E">
      <w:pPr>
        <w:numPr>
          <w:ilvl w:val="1"/>
          <w:numId w:val="8"/>
        </w:numPr>
        <w:rPr>
          <w:lang w:val="fi-FI"/>
        </w:rPr>
      </w:pPr>
      <w:r>
        <w:rPr>
          <w:lang w:val="fi-FI"/>
        </w:rPr>
        <w:t xml:space="preserve">Visi, Misi, Tujuan, </w:t>
      </w:r>
      <w:r w:rsidR="00B93CDB">
        <w:rPr>
          <w:lang w:val="fi-FI"/>
        </w:rPr>
        <w:t xml:space="preserve">dan </w:t>
      </w:r>
      <w:r>
        <w:rPr>
          <w:lang w:val="fi-FI"/>
        </w:rPr>
        <w:t>S</w:t>
      </w:r>
      <w:r w:rsidR="00F2171D">
        <w:rPr>
          <w:lang w:val="fi-FI"/>
        </w:rPr>
        <w:t>as</w:t>
      </w:r>
      <w:r w:rsidR="00E55D97">
        <w:rPr>
          <w:lang w:val="id-ID"/>
        </w:rPr>
        <w:t>ar</w:t>
      </w:r>
      <w:r w:rsidR="00F2171D">
        <w:rPr>
          <w:lang w:val="fi-FI"/>
        </w:rPr>
        <w:t>an</w:t>
      </w:r>
      <w:r w:rsidR="00B93CDB">
        <w:rPr>
          <w:lang w:val="id-ID"/>
        </w:rPr>
        <w:t xml:space="preserve"> </w:t>
      </w:r>
      <w:r w:rsidR="00B93CDB" w:rsidRPr="002B0E76">
        <w:rPr>
          <w:lang w:val="fi-FI"/>
        </w:rPr>
        <w:t xml:space="preserve">serta </w:t>
      </w:r>
      <w:r w:rsidRPr="002B0E76">
        <w:rPr>
          <w:lang w:val="fi-FI"/>
        </w:rPr>
        <w:t>S</w:t>
      </w:r>
      <w:r w:rsidR="00E55D97">
        <w:rPr>
          <w:lang w:val="id-ID"/>
        </w:rPr>
        <w:t xml:space="preserve">trategi </w:t>
      </w:r>
      <w:r w:rsidRPr="002B0E76">
        <w:rPr>
          <w:lang w:val="fi-FI"/>
        </w:rPr>
        <w:t>Pencapaian</w:t>
      </w:r>
    </w:p>
    <w:p w:rsidR="000B29D1" w:rsidRDefault="000B29D1" w:rsidP="000B29D1">
      <w:pPr>
        <w:ind w:left="480"/>
        <w:rPr>
          <w:lang w:val="fi-FI"/>
        </w:rPr>
      </w:pPr>
    </w:p>
    <w:p w:rsidR="00970A05" w:rsidRDefault="003E2D08">
      <w:pPr>
        <w:ind w:left="480"/>
        <w:rPr>
          <w:rFonts w:cs="Arial"/>
          <w:szCs w:val="22"/>
          <w:lang w:val="fi-FI"/>
        </w:rPr>
      </w:pPr>
      <w:r w:rsidRPr="002B0E76">
        <w:rPr>
          <w:rFonts w:cs="Arial"/>
          <w:szCs w:val="22"/>
          <w:lang w:val="fi-FI"/>
        </w:rPr>
        <w:t xml:space="preserve">Jelaskan mekanisme penyusunan visi, misi, tujuan dan sasaran </w:t>
      </w:r>
      <w:r w:rsidR="00ED0B98">
        <w:rPr>
          <w:rFonts w:cs="Arial"/>
          <w:szCs w:val="22"/>
          <w:lang w:val="fi-FI"/>
        </w:rPr>
        <w:t>Program PPG</w:t>
      </w:r>
      <w:r w:rsidRPr="002B0E76">
        <w:rPr>
          <w:rFonts w:cs="Arial"/>
          <w:szCs w:val="22"/>
          <w:lang w:val="fi-FI"/>
        </w:rPr>
        <w:t xml:space="preserve">, </w:t>
      </w:r>
      <w:r w:rsidR="00E96220" w:rsidRPr="00E96220">
        <w:rPr>
          <w:rFonts w:cs="Arial"/>
          <w:color w:val="000000" w:themeColor="text1"/>
          <w:szCs w:val="22"/>
          <w:lang w:val="fi-FI"/>
        </w:rPr>
        <w:t>serta pemangku kepentingan yan</w:t>
      </w:r>
      <w:r w:rsidRPr="002B0E76">
        <w:rPr>
          <w:rFonts w:cs="Arial"/>
          <w:szCs w:val="22"/>
          <w:lang w:val="fi-FI"/>
        </w:rPr>
        <w:t>g dilibatkan.</w:t>
      </w:r>
    </w:p>
    <w:p w:rsidR="003E2D08" w:rsidRPr="002B0E76" w:rsidRDefault="003E2D08" w:rsidP="003E2D08">
      <w:pPr>
        <w:rPr>
          <w:rFonts w:cs="Arial"/>
          <w:szCs w:val="22"/>
          <w:lang w:val="fi-F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14"/>
      </w:tblGrid>
      <w:tr w:rsidR="003E2D08" w:rsidRPr="00225B32" w:rsidTr="00FC5B22">
        <w:tc>
          <w:tcPr>
            <w:tcW w:w="9214" w:type="dxa"/>
          </w:tcPr>
          <w:p w:rsidR="003E2D08" w:rsidRPr="002B0E76" w:rsidRDefault="003E2D08" w:rsidP="00C93934">
            <w:pPr>
              <w:rPr>
                <w:rFonts w:cs="Arial"/>
                <w:szCs w:val="22"/>
                <w:lang w:val="fi-FI"/>
              </w:rPr>
            </w:pPr>
          </w:p>
          <w:p w:rsidR="003E2D08" w:rsidRPr="002B0E76" w:rsidRDefault="003E2D08" w:rsidP="00C93934">
            <w:pPr>
              <w:rPr>
                <w:rFonts w:cs="Arial"/>
                <w:szCs w:val="22"/>
                <w:lang w:val="fi-FI"/>
              </w:rPr>
            </w:pPr>
          </w:p>
          <w:p w:rsidR="003E2D08" w:rsidRPr="002B0E76" w:rsidRDefault="003E2D08" w:rsidP="00C93934">
            <w:pPr>
              <w:rPr>
                <w:rFonts w:cs="Arial"/>
                <w:szCs w:val="22"/>
                <w:lang w:val="fi-FI"/>
              </w:rPr>
            </w:pPr>
          </w:p>
          <w:p w:rsidR="003E2D08" w:rsidRPr="002B0E76" w:rsidRDefault="003E2D08" w:rsidP="00C93934">
            <w:pPr>
              <w:rPr>
                <w:rFonts w:cs="Arial"/>
                <w:szCs w:val="22"/>
                <w:lang w:val="fi-FI"/>
              </w:rPr>
            </w:pPr>
          </w:p>
        </w:tc>
      </w:tr>
    </w:tbl>
    <w:p w:rsidR="003E2D08" w:rsidRPr="002B0E76" w:rsidRDefault="003E2D08" w:rsidP="003E2D08">
      <w:pPr>
        <w:ind w:left="720"/>
        <w:rPr>
          <w:rFonts w:cs="Arial"/>
          <w:szCs w:val="22"/>
          <w:lang w:val="fi-FI"/>
        </w:rPr>
      </w:pPr>
    </w:p>
    <w:p w:rsidR="00970A05" w:rsidRDefault="004B6ABD">
      <w:pPr>
        <w:ind w:left="900" w:hanging="398"/>
        <w:rPr>
          <w:rFonts w:cs="Arial"/>
          <w:szCs w:val="22"/>
        </w:rPr>
      </w:pPr>
      <w:r>
        <w:rPr>
          <w:rFonts w:cs="Arial"/>
          <w:szCs w:val="22"/>
        </w:rPr>
        <w:t xml:space="preserve">Visi </w:t>
      </w:r>
      <w:r w:rsidR="00EC129B">
        <w:rPr>
          <w:rFonts w:cs="Arial"/>
          <w:szCs w:val="22"/>
        </w:rPr>
        <w:t>Program PPG</w:t>
      </w:r>
      <w:r w:rsidR="00CF3B7B">
        <w:rPr>
          <w:rFonts w:cs="Arial"/>
          <w:szCs w:val="22"/>
        </w:rPr>
        <w:t xml:space="preserve"> </w:t>
      </w:r>
    </w:p>
    <w:p w:rsidR="00AA3272" w:rsidRPr="00B033FB" w:rsidRDefault="00AA3272">
      <w:pPr>
        <w:rPr>
          <w:rFonts w:cs="Arial"/>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14"/>
      </w:tblGrid>
      <w:tr w:rsidR="00AA3272" w:rsidRPr="00B033FB" w:rsidTr="00FC5B22">
        <w:tc>
          <w:tcPr>
            <w:tcW w:w="9214" w:type="dxa"/>
          </w:tcPr>
          <w:p w:rsidR="00AA3272" w:rsidRPr="00B033FB" w:rsidRDefault="00AA3272">
            <w:pPr>
              <w:rPr>
                <w:rFonts w:cs="Arial"/>
                <w:szCs w:val="22"/>
              </w:rPr>
            </w:pPr>
          </w:p>
          <w:p w:rsidR="00AA3272" w:rsidRPr="00B033FB" w:rsidRDefault="00AA3272">
            <w:pPr>
              <w:rPr>
                <w:rFonts w:cs="Arial"/>
                <w:szCs w:val="22"/>
              </w:rPr>
            </w:pPr>
          </w:p>
          <w:p w:rsidR="00AA3272" w:rsidRPr="00B033FB" w:rsidRDefault="00AA3272">
            <w:pPr>
              <w:rPr>
                <w:rFonts w:cs="Arial"/>
                <w:szCs w:val="22"/>
              </w:rPr>
            </w:pPr>
          </w:p>
          <w:p w:rsidR="00AA3272" w:rsidRPr="00B033FB" w:rsidRDefault="00AA3272">
            <w:pPr>
              <w:rPr>
                <w:rFonts w:cs="Arial"/>
                <w:szCs w:val="22"/>
              </w:rPr>
            </w:pPr>
          </w:p>
        </w:tc>
      </w:tr>
    </w:tbl>
    <w:p w:rsidR="00AA3272" w:rsidRPr="00B033FB" w:rsidRDefault="00AA3272">
      <w:pPr>
        <w:rPr>
          <w:rFonts w:cs="Arial"/>
          <w:szCs w:val="22"/>
        </w:rPr>
      </w:pPr>
    </w:p>
    <w:p w:rsidR="00E96220" w:rsidRDefault="00AA3272" w:rsidP="00E96220">
      <w:pPr>
        <w:ind w:left="900" w:hanging="398"/>
        <w:rPr>
          <w:rFonts w:cs="Arial"/>
          <w:szCs w:val="22"/>
        </w:rPr>
      </w:pPr>
      <w:r w:rsidRPr="00B033FB">
        <w:rPr>
          <w:rFonts w:cs="Arial"/>
          <w:szCs w:val="22"/>
        </w:rPr>
        <w:t xml:space="preserve">Misi </w:t>
      </w:r>
      <w:r w:rsidR="00EC129B">
        <w:rPr>
          <w:rFonts w:cs="Arial"/>
          <w:szCs w:val="22"/>
        </w:rPr>
        <w:t xml:space="preserve">Program PPG </w:t>
      </w:r>
    </w:p>
    <w:p w:rsidR="00AA3272" w:rsidRPr="00B033FB" w:rsidRDefault="00AA3272">
      <w:pPr>
        <w:ind w:left="630" w:hanging="630"/>
        <w:rPr>
          <w:rFonts w:cs="Arial"/>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14"/>
      </w:tblGrid>
      <w:tr w:rsidR="00AA3272" w:rsidRPr="00B033FB" w:rsidTr="00FC5B22">
        <w:tc>
          <w:tcPr>
            <w:tcW w:w="9214" w:type="dxa"/>
          </w:tcPr>
          <w:p w:rsidR="00AA3272" w:rsidRPr="00B033FB" w:rsidRDefault="00AA3272">
            <w:pPr>
              <w:rPr>
                <w:rFonts w:cs="Arial"/>
                <w:szCs w:val="22"/>
              </w:rPr>
            </w:pPr>
          </w:p>
          <w:p w:rsidR="00AA3272" w:rsidRPr="00B033FB" w:rsidRDefault="00AA3272">
            <w:pPr>
              <w:rPr>
                <w:rFonts w:cs="Arial"/>
                <w:szCs w:val="22"/>
              </w:rPr>
            </w:pPr>
          </w:p>
          <w:p w:rsidR="00AA3272" w:rsidRPr="00B033FB" w:rsidRDefault="00AA3272">
            <w:pPr>
              <w:rPr>
                <w:rFonts w:cs="Arial"/>
                <w:szCs w:val="22"/>
              </w:rPr>
            </w:pPr>
          </w:p>
          <w:p w:rsidR="00AA3272" w:rsidRPr="00B033FB" w:rsidRDefault="00AA3272">
            <w:pPr>
              <w:rPr>
                <w:rFonts w:cs="Arial"/>
                <w:szCs w:val="22"/>
              </w:rPr>
            </w:pPr>
          </w:p>
        </w:tc>
      </w:tr>
    </w:tbl>
    <w:p w:rsidR="00AA3272" w:rsidRPr="00B033FB" w:rsidRDefault="00AA3272">
      <w:pPr>
        <w:ind w:left="630" w:hanging="630"/>
        <w:rPr>
          <w:rFonts w:cs="Arial"/>
          <w:szCs w:val="22"/>
        </w:rPr>
      </w:pPr>
    </w:p>
    <w:p w:rsidR="00970A05" w:rsidRDefault="00AA3272">
      <w:pPr>
        <w:ind w:left="426" w:firstLine="24"/>
        <w:rPr>
          <w:rFonts w:cs="Arial"/>
          <w:szCs w:val="22"/>
        </w:rPr>
      </w:pPr>
      <w:r w:rsidRPr="00B033FB">
        <w:rPr>
          <w:rFonts w:cs="Arial"/>
          <w:szCs w:val="22"/>
        </w:rPr>
        <w:t xml:space="preserve">Tujuan </w:t>
      </w:r>
      <w:r w:rsidR="00EC129B">
        <w:rPr>
          <w:rFonts w:cs="Arial"/>
          <w:szCs w:val="22"/>
        </w:rPr>
        <w:t>Program PPG</w:t>
      </w:r>
    </w:p>
    <w:p w:rsidR="00AA3272" w:rsidRPr="00B033FB" w:rsidRDefault="00AA3272">
      <w:pPr>
        <w:ind w:left="630" w:hanging="630"/>
        <w:rPr>
          <w:rFonts w:cs="Arial"/>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14"/>
      </w:tblGrid>
      <w:tr w:rsidR="00AA3272" w:rsidRPr="00B033FB" w:rsidTr="00FC5B22">
        <w:tc>
          <w:tcPr>
            <w:tcW w:w="9214" w:type="dxa"/>
          </w:tcPr>
          <w:p w:rsidR="00AA3272" w:rsidRPr="00B033FB" w:rsidRDefault="00AA3272">
            <w:pPr>
              <w:rPr>
                <w:rFonts w:cs="Arial"/>
                <w:szCs w:val="22"/>
              </w:rPr>
            </w:pPr>
          </w:p>
          <w:p w:rsidR="00AA3272" w:rsidRPr="00B033FB" w:rsidRDefault="00AA3272">
            <w:pPr>
              <w:rPr>
                <w:rFonts w:cs="Arial"/>
                <w:szCs w:val="22"/>
              </w:rPr>
            </w:pPr>
          </w:p>
          <w:p w:rsidR="00AA3272" w:rsidRPr="00B033FB" w:rsidRDefault="00AA3272">
            <w:pPr>
              <w:rPr>
                <w:rFonts w:cs="Arial"/>
                <w:szCs w:val="22"/>
              </w:rPr>
            </w:pPr>
          </w:p>
          <w:p w:rsidR="00AA3272" w:rsidRPr="00B033FB" w:rsidRDefault="00AA3272">
            <w:pPr>
              <w:rPr>
                <w:rFonts w:cs="Arial"/>
                <w:szCs w:val="22"/>
              </w:rPr>
            </w:pPr>
          </w:p>
        </w:tc>
      </w:tr>
    </w:tbl>
    <w:p w:rsidR="00AA3272" w:rsidRPr="00B033FB" w:rsidRDefault="00AA3272">
      <w:pPr>
        <w:ind w:left="630" w:hanging="630"/>
        <w:rPr>
          <w:rFonts w:cs="Arial"/>
          <w:szCs w:val="22"/>
        </w:rPr>
      </w:pPr>
    </w:p>
    <w:p w:rsidR="00970A05" w:rsidRDefault="00AC0BDF">
      <w:pPr>
        <w:ind w:left="426" w:firstLine="24"/>
        <w:rPr>
          <w:rFonts w:cs="Arial"/>
          <w:szCs w:val="22"/>
        </w:rPr>
      </w:pPr>
      <w:r>
        <w:rPr>
          <w:rFonts w:cs="Arial"/>
          <w:szCs w:val="22"/>
        </w:rPr>
        <w:t xml:space="preserve">Sasaran dan </w:t>
      </w:r>
      <w:r w:rsidR="0053221D">
        <w:rPr>
          <w:rFonts w:cs="Arial"/>
          <w:szCs w:val="22"/>
        </w:rPr>
        <w:t>strategi p</w:t>
      </w:r>
      <w:r>
        <w:rPr>
          <w:rFonts w:cs="Arial"/>
          <w:szCs w:val="22"/>
        </w:rPr>
        <w:t>encapaian</w:t>
      </w:r>
    </w:p>
    <w:p w:rsidR="00AA3272" w:rsidRPr="00B033FB" w:rsidRDefault="00AA3272">
      <w:pPr>
        <w:ind w:left="630" w:hanging="630"/>
        <w:rPr>
          <w:rFonts w:cs="Arial"/>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14"/>
      </w:tblGrid>
      <w:tr w:rsidR="00AA3272" w:rsidRPr="00B033FB" w:rsidTr="00FC5B22">
        <w:tc>
          <w:tcPr>
            <w:tcW w:w="9214" w:type="dxa"/>
          </w:tcPr>
          <w:p w:rsidR="00AA3272" w:rsidRPr="00B033FB" w:rsidRDefault="00AA3272">
            <w:pPr>
              <w:rPr>
                <w:rFonts w:cs="Arial"/>
                <w:szCs w:val="22"/>
              </w:rPr>
            </w:pPr>
          </w:p>
          <w:p w:rsidR="00AA3272" w:rsidRPr="00B033FB" w:rsidRDefault="00AA3272">
            <w:pPr>
              <w:rPr>
                <w:rFonts w:cs="Arial"/>
                <w:szCs w:val="22"/>
              </w:rPr>
            </w:pPr>
          </w:p>
          <w:p w:rsidR="00AA3272" w:rsidRPr="00B033FB" w:rsidRDefault="00AA3272">
            <w:pPr>
              <w:rPr>
                <w:rFonts w:cs="Arial"/>
                <w:szCs w:val="22"/>
              </w:rPr>
            </w:pPr>
          </w:p>
          <w:p w:rsidR="00AA3272" w:rsidRPr="00B033FB" w:rsidRDefault="00AA3272">
            <w:pPr>
              <w:rPr>
                <w:rFonts w:cs="Arial"/>
                <w:szCs w:val="22"/>
              </w:rPr>
            </w:pPr>
          </w:p>
        </w:tc>
      </w:tr>
    </w:tbl>
    <w:p w:rsidR="004066A6" w:rsidRDefault="004066A6" w:rsidP="004066A6">
      <w:pPr>
        <w:ind w:left="630" w:hanging="630"/>
        <w:rPr>
          <w:rFonts w:cs="Arial"/>
          <w:szCs w:val="22"/>
        </w:rPr>
      </w:pPr>
    </w:p>
    <w:p w:rsidR="00053B6C" w:rsidRDefault="00053B6C" w:rsidP="00053B6C">
      <w:pPr>
        <w:ind w:left="709" w:hanging="733"/>
        <w:jc w:val="left"/>
        <w:rPr>
          <w:rFonts w:cs="Arial"/>
          <w:bCs/>
          <w:iCs/>
          <w:szCs w:val="22"/>
        </w:rPr>
      </w:pPr>
    </w:p>
    <w:p w:rsidR="00E64E52" w:rsidRDefault="00E64E52">
      <w:pPr>
        <w:jc w:val="left"/>
        <w:rPr>
          <w:rFonts w:cs="Arial"/>
          <w:szCs w:val="22"/>
        </w:rPr>
      </w:pPr>
      <w:r>
        <w:rPr>
          <w:rFonts w:cs="Arial"/>
          <w:szCs w:val="22"/>
        </w:rPr>
        <w:br w:type="page"/>
      </w:r>
    </w:p>
    <w:p w:rsidR="00053B6C" w:rsidRPr="00B033FB" w:rsidRDefault="00053B6C" w:rsidP="004066A6">
      <w:pPr>
        <w:ind w:left="630" w:hanging="630"/>
        <w:rPr>
          <w:rFonts w:cs="Arial"/>
          <w:szCs w:val="22"/>
        </w:rPr>
      </w:pPr>
    </w:p>
    <w:p w:rsidR="00B93CDB" w:rsidRDefault="00B93CDB" w:rsidP="00CA009E">
      <w:pPr>
        <w:numPr>
          <w:ilvl w:val="1"/>
          <w:numId w:val="8"/>
        </w:numPr>
        <w:jc w:val="left"/>
        <w:rPr>
          <w:rFonts w:cs="Arial"/>
          <w:szCs w:val="22"/>
        </w:rPr>
      </w:pPr>
      <w:r>
        <w:rPr>
          <w:rFonts w:cs="Arial"/>
          <w:szCs w:val="22"/>
        </w:rPr>
        <w:t>Sosialisasi</w:t>
      </w:r>
      <w:r w:rsidR="0050539F">
        <w:rPr>
          <w:rFonts w:cs="Arial"/>
          <w:szCs w:val="22"/>
        </w:rPr>
        <w:t xml:space="preserve"> </w:t>
      </w:r>
    </w:p>
    <w:p w:rsidR="0050539F" w:rsidRPr="002B0E76" w:rsidRDefault="0050539F" w:rsidP="0050539F">
      <w:pPr>
        <w:tabs>
          <w:tab w:val="left" w:pos="284"/>
        </w:tabs>
        <w:ind w:left="450" w:hanging="450"/>
      </w:pPr>
      <w:r w:rsidRPr="002B0E76">
        <w:tab/>
      </w:r>
      <w:r w:rsidRPr="002B0E76">
        <w:tab/>
        <w:t xml:space="preserve">Uraikan upaya sosialisasi </w:t>
      </w:r>
      <w:r w:rsidR="00E96220" w:rsidRPr="00E96220">
        <w:rPr>
          <w:color w:val="000000" w:themeColor="text1"/>
        </w:rPr>
        <w:t>dan pemahaman visi, misi dan tujuan Program PPG</w:t>
      </w:r>
      <w:r w:rsidR="00E96220" w:rsidRPr="00E96220">
        <w:rPr>
          <w:rFonts w:cs="Arial"/>
          <w:color w:val="000000" w:themeColor="text1"/>
          <w:szCs w:val="22"/>
          <w:lang w:val="fi-FI"/>
        </w:rPr>
        <w:t xml:space="preserve"> </w:t>
      </w:r>
      <w:r w:rsidR="00E96220" w:rsidRPr="00E96220">
        <w:rPr>
          <w:color w:val="000000" w:themeColor="text1"/>
        </w:rPr>
        <w:t>di kalangan sivitas akade</w:t>
      </w:r>
      <w:r w:rsidRPr="002B0E76">
        <w:t xml:space="preserve">mika (dosen dan mahasiswa) dan </w:t>
      </w:r>
      <w:r w:rsidR="00C865C8" w:rsidRPr="002B0E76">
        <w:t>tenaga kependidikan</w:t>
      </w:r>
      <w:r w:rsidRPr="002B0E76">
        <w:t>.</w:t>
      </w:r>
    </w:p>
    <w:p w:rsidR="0050539F" w:rsidRPr="002B0E76" w:rsidRDefault="0050539F" w:rsidP="0050539F">
      <w:pPr>
        <w:tabs>
          <w:tab w:val="left" w:pos="284"/>
        </w:tab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14"/>
      </w:tblGrid>
      <w:tr w:rsidR="004B6ABD" w:rsidRPr="00B033FB" w:rsidTr="00FC5B22">
        <w:tc>
          <w:tcPr>
            <w:tcW w:w="9214" w:type="dxa"/>
          </w:tcPr>
          <w:p w:rsidR="004B6ABD" w:rsidRPr="00B033FB" w:rsidRDefault="004B6ABD" w:rsidP="00CB177E">
            <w:pPr>
              <w:rPr>
                <w:rFonts w:cs="Arial"/>
                <w:szCs w:val="22"/>
              </w:rPr>
            </w:pPr>
          </w:p>
          <w:p w:rsidR="004B6ABD" w:rsidRPr="00B033FB" w:rsidRDefault="004B6ABD" w:rsidP="00CB177E">
            <w:pPr>
              <w:rPr>
                <w:rFonts w:cs="Arial"/>
                <w:szCs w:val="22"/>
              </w:rPr>
            </w:pPr>
          </w:p>
          <w:p w:rsidR="004B6ABD" w:rsidRPr="00B033FB" w:rsidRDefault="004B6ABD" w:rsidP="00CB177E">
            <w:pPr>
              <w:rPr>
                <w:rFonts w:cs="Arial"/>
                <w:szCs w:val="22"/>
              </w:rPr>
            </w:pPr>
          </w:p>
          <w:p w:rsidR="004B6ABD" w:rsidRPr="00B033FB" w:rsidRDefault="004B6ABD" w:rsidP="00CB177E">
            <w:pPr>
              <w:rPr>
                <w:rFonts w:cs="Arial"/>
                <w:szCs w:val="22"/>
              </w:rPr>
            </w:pPr>
          </w:p>
        </w:tc>
      </w:tr>
    </w:tbl>
    <w:p w:rsidR="004B6ABD" w:rsidRPr="0027431F" w:rsidRDefault="004B6ABD" w:rsidP="004B6ABD">
      <w:pPr>
        <w:ind w:left="540" w:hanging="540"/>
        <w:rPr>
          <w:rFonts w:cs="Arial"/>
          <w:szCs w:val="22"/>
        </w:rPr>
      </w:pPr>
    </w:p>
    <w:p w:rsidR="004B6ABD" w:rsidRDefault="004B6ABD" w:rsidP="004B6ABD"/>
    <w:p w:rsidR="00E64E52" w:rsidRDefault="00E64E52" w:rsidP="00E64E52">
      <w:pPr>
        <w:numPr>
          <w:ilvl w:val="1"/>
          <w:numId w:val="8"/>
        </w:numPr>
        <w:jc w:val="left"/>
        <w:rPr>
          <w:rFonts w:cs="Arial"/>
          <w:szCs w:val="22"/>
        </w:rPr>
      </w:pPr>
      <w:bookmarkStart w:id="0" w:name="_Toc122838029"/>
      <w:r>
        <w:rPr>
          <w:rFonts w:cs="Arial"/>
          <w:szCs w:val="22"/>
          <w:lang w:val="id-ID"/>
        </w:rPr>
        <w:t>Kegiatan Terbaik (</w:t>
      </w:r>
      <w:r w:rsidR="00E96220" w:rsidRPr="00E96220">
        <w:rPr>
          <w:rFonts w:cs="Arial"/>
          <w:i/>
          <w:szCs w:val="22"/>
          <w:lang w:val="id-ID"/>
        </w:rPr>
        <w:t>Best Practices</w:t>
      </w:r>
      <w:r>
        <w:rPr>
          <w:rFonts w:cs="Arial"/>
          <w:szCs w:val="22"/>
          <w:lang w:val="id-ID"/>
        </w:rPr>
        <w:t>)</w:t>
      </w:r>
    </w:p>
    <w:p w:rsidR="00E96220" w:rsidRDefault="00E64E52" w:rsidP="00E96220">
      <w:pPr>
        <w:tabs>
          <w:tab w:val="left" w:pos="284"/>
        </w:tabs>
        <w:ind w:left="480"/>
        <w:rPr>
          <w:rFonts w:cs="Arial"/>
          <w:b/>
          <w:caps/>
          <w:color w:val="000000"/>
          <w:szCs w:val="24"/>
          <w:lang w:val="id-ID"/>
        </w:rPr>
      </w:pPr>
      <w:r>
        <w:rPr>
          <w:lang w:val="id-ID"/>
        </w:rPr>
        <w:t xml:space="preserve">Sebutkan kegiatan terbaik </w:t>
      </w:r>
      <w:r>
        <w:rPr>
          <w:rFonts w:cs="Arial"/>
          <w:szCs w:val="22"/>
          <w:lang w:val="id-ID"/>
        </w:rPr>
        <w:t>dalam bidang visi, misi, tujuan, dan sasaran Program PPG</w:t>
      </w:r>
      <w:r w:rsidR="00F20D97">
        <w:rPr>
          <w:rFonts w:cs="Arial"/>
          <w:szCs w:val="22"/>
        </w:rPr>
        <w:t xml:space="preserve"> </w:t>
      </w:r>
      <w:r w:rsidR="00E96220" w:rsidRPr="00E96220">
        <w:rPr>
          <w:rFonts w:cs="Arial"/>
          <w:color w:val="000000" w:themeColor="text1"/>
          <w:szCs w:val="22"/>
        </w:rPr>
        <w:t>serta strategi pencapaiannya</w:t>
      </w:r>
      <w:r>
        <w:rPr>
          <w:rFonts w:cs="Arial"/>
          <w:szCs w:val="22"/>
          <w:lang w:val="id-ID"/>
        </w:rPr>
        <w:t xml:space="preserve">. </w:t>
      </w:r>
    </w:p>
    <w:p w:rsidR="00E64E52" w:rsidRPr="002B0E76" w:rsidRDefault="00E64E52" w:rsidP="00E64E52">
      <w:pPr>
        <w:tabs>
          <w:tab w:val="left" w:pos="284"/>
        </w:tab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14"/>
      </w:tblGrid>
      <w:tr w:rsidR="00E64E52" w:rsidRPr="00B033FB" w:rsidTr="00BB1086">
        <w:tc>
          <w:tcPr>
            <w:tcW w:w="9214" w:type="dxa"/>
          </w:tcPr>
          <w:p w:rsidR="00E64E52" w:rsidRPr="00B033FB" w:rsidRDefault="00E64E52" w:rsidP="00BB1086">
            <w:pPr>
              <w:rPr>
                <w:rFonts w:cs="Arial"/>
                <w:szCs w:val="22"/>
              </w:rPr>
            </w:pPr>
          </w:p>
          <w:p w:rsidR="00E64E52" w:rsidRPr="00B033FB" w:rsidRDefault="00E64E52" w:rsidP="00BB1086">
            <w:pPr>
              <w:rPr>
                <w:rFonts w:cs="Arial"/>
                <w:szCs w:val="22"/>
              </w:rPr>
            </w:pPr>
          </w:p>
          <w:p w:rsidR="00E64E52" w:rsidRPr="00B033FB" w:rsidRDefault="00E64E52" w:rsidP="00BB1086">
            <w:pPr>
              <w:rPr>
                <w:rFonts w:cs="Arial"/>
                <w:szCs w:val="22"/>
              </w:rPr>
            </w:pPr>
          </w:p>
          <w:p w:rsidR="00E64E52" w:rsidRPr="00B033FB" w:rsidRDefault="00E64E52" w:rsidP="00BB1086">
            <w:pPr>
              <w:rPr>
                <w:rFonts w:cs="Arial"/>
                <w:szCs w:val="22"/>
              </w:rPr>
            </w:pPr>
          </w:p>
        </w:tc>
      </w:tr>
    </w:tbl>
    <w:p w:rsidR="00E64E52" w:rsidRPr="0027431F" w:rsidRDefault="00E64E52" w:rsidP="00E64E52">
      <w:pPr>
        <w:ind w:left="540" w:hanging="540"/>
        <w:rPr>
          <w:rFonts w:cs="Arial"/>
          <w:szCs w:val="22"/>
        </w:rPr>
      </w:pPr>
    </w:p>
    <w:p w:rsidR="00E96220" w:rsidRPr="00E96220" w:rsidRDefault="00E96220" w:rsidP="00E96220">
      <w:pPr>
        <w:tabs>
          <w:tab w:val="left" w:pos="284"/>
        </w:tabs>
        <w:ind w:left="480"/>
        <w:rPr>
          <w:rFonts w:cs="Arial"/>
          <w:b/>
          <w:caps/>
          <w:color w:val="000000"/>
          <w:sz w:val="24"/>
          <w:szCs w:val="24"/>
          <w:lang w:val="id-ID"/>
        </w:rPr>
      </w:pPr>
    </w:p>
    <w:p w:rsidR="00E64E52" w:rsidRDefault="00E64E52">
      <w:pPr>
        <w:jc w:val="left"/>
        <w:rPr>
          <w:rFonts w:cs="Arial"/>
          <w:b/>
          <w:caps/>
          <w:color w:val="000000"/>
          <w:sz w:val="24"/>
          <w:szCs w:val="24"/>
        </w:rPr>
      </w:pPr>
      <w:r>
        <w:rPr>
          <w:rFonts w:cs="Arial"/>
          <w:b/>
          <w:caps/>
          <w:color w:val="000000"/>
          <w:szCs w:val="24"/>
        </w:rPr>
        <w:br w:type="page"/>
      </w:r>
    </w:p>
    <w:p w:rsidR="00B23B34" w:rsidRPr="002B0E76" w:rsidRDefault="00B23B34" w:rsidP="00D6275B">
      <w:pPr>
        <w:pStyle w:val="Heading2"/>
        <w:spacing w:before="120"/>
        <w:ind w:left="1530" w:hanging="1530"/>
        <w:jc w:val="left"/>
        <w:rPr>
          <w:rFonts w:cs="Arial"/>
          <w:b/>
          <w:bCs/>
          <w:caps/>
          <w:color w:val="000000"/>
          <w:szCs w:val="24"/>
        </w:rPr>
      </w:pPr>
      <w:r>
        <w:rPr>
          <w:rFonts w:cs="Arial"/>
          <w:b/>
          <w:caps/>
          <w:color w:val="000000"/>
          <w:szCs w:val="24"/>
        </w:rPr>
        <w:lastRenderedPageBreak/>
        <w:t>Standar 2</w:t>
      </w:r>
      <w:r w:rsidRPr="00B23B34">
        <w:rPr>
          <w:rFonts w:cs="Arial"/>
          <w:b/>
          <w:caps/>
          <w:color w:val="000000"/>
          <w:szCs w:val="24"/>
        </w:rPr>
        <w:t xml:space="preserve">. Tata </w:t>
      </w:r>
      <w:r w:rsidR="007A31F9">
        <w:rPr>
          <w:rFonts w:cs="Arial"/>
          <w:b/>
          <w:caps/>
          <w:color w:val="000000"/>
          <w:szCs w:val="24"/>
        </w:rPr>
        <w:t xml:space="preserve"> </w:t>
      </w:r>
      <w:r w:rsidRPr="00B23B34">
        <w:rPr>
          <w:rFonts w:cs="Arial"/>
          <w:b/>
          <w:caps/>
          <w:color w:val="000000"/>
          <w:szCs w:val="24"/>
        </w:rPr>
        <w:t>Pamong</w:t>
      </w:r>
      <w:bookmarkEnd w:id="0"/>
      <w:r>
        <w:rPr>
          <w:rFonts w:cs="Arial"/>
          <w:b/>
          <w:caps/>
          <w:color w:val="000000"/>
          <w:szCs w:val="24"/>
        </w:rPr>
        <w:t xml:space="preserve">, </w:t>
      </w:r>
      <w:r w:rsidR="00D6275B">
        <w:rPr>
          <w:rFonts w:cs="Arial"/>
          <w:b/>
          <w:caps/>
          <w:color w:val="000000"/>
          <w:szCs w:val="24"/>
        </w:rPr>
        <w:t xml:space="preserve">KEPEMIMPINAN, SISTEM </w:t>
      </w:r>
      <w:r w:rsidR="007A31F9">
        <w:rPr>
          <w:rFonts w:cs="Arial"/>
          <w:b/>
          <w:caps/>
          <w:color w:val="000000"/>
          <w:szCs w:val="24"/>
        </w:rPr>
        <w:t xml:space="preserve"> </w:t>
      </w:r>
      <w:r w:rsidRPr="00B23B34">
        <w:rPr>
          <w:rFonts w:cs="Arial"/>
          <w:b/>
          <w:caps/>
          <w:color w:val="000000"/>
          <w:szCs w:val="24"/>
        </w:rPr>
        <w:t>Pengelolaan</w:t>
      </w:r>
      <w:r>
        <w:rPr>
          <w:rFonts w:cs="Arial"/>
          <w:b/>
          <w:caps/>
          <w:color w:val="000000"/>
          <w:szCs w:val="24"/>
        </w:rPr>
        <w:t xml:space="preserve">, DAN </w:t>
      </w:r>
      <w:r w:rsidR="002D37C6" w:rsidRPr="002B0E76">
        <w:rPr>
          <w:rFonts w:cs="Arial"/>
          <w:b/>
          <w:bCs/>
          <w:caps/>
          <w:color w:val="000000"/>
          <w:szCs w:val="24"/>
        </w:rPr>
        <w:t>Penjaminan Mutu</w:t>
      </w:r>
    </w:p>
    <w:p w:rsidR="001A389D" w:rsidRDefault="00B86AA6" w:rsidP="00D005E0">
      <w:pPr>
        <w:pStyle w:val="ListParagraph"/>
        <w:ind w:left="450" w:hanging="450"/>
        <w:jc w:val="both"/>
        <w:rPr>
          <w:rFonts w:ascii="Arial" w:hAnsi="Arial" w:cs="Arial"/>
          <w:sz w:val="22"/>
          <w:szCs w:val="22"/>
        </w:rPr>
      </w:pPr>
      <w:r>
        <w:rPr>
          <w:rFonts w:ascii="Arial" w:hAnsi="Arial" w:cs="Arial"/>
          <w:sz w:val="22"/>
          <w:szCs w:val="22"/>
        </w:rPr>
        <w:t>2.1</w:t>
      </w:r>
      <w:r w:rsidR="00D005E0">
        <w:rPr>
          <w:rFonts w:ascii="Arial" w:hAnsi="Arial" w:cs="Arial"/>
          <w:sz w:val="22"/>
          <w:szCs w:val="22"/>
        </w:rPr>
        <w:t xml:space="preserve">  </w:t>
      </w:r>
      <w:r w:rsidR="001A389D">
        <w:rPr>
          <w:rFonts w:ascii="Arial" w:hAnsi="Arial" w:cs="Arial"/>
          <w:sz w:val="22"/>
          <w:szCs w:val="22"/>
        </w:rPr>
        <w:t>Sistem Tata Pamong</w:t>
      </w:r>
    </w:p>
    <w:p w:rsidR="00D005E0" w:rsidRPr="00D005E0" w:rsidRDefault="00D005E0" w:rsidP="001A389D">
      <w:pPr>
        <w:pStyle w:val="ListParagraph"/>
        <w:ind w:left="450"/>
        <w:jc w:val="both"/>
        <w:rPr>
          <w:rFonts w:ascii="Arial" w:hAnsi="Arial" w:cs="Arial"/>
          <w:sz w:val="22"/>
          <w:szCs w:val="22"/>
          <w:lang w:val="id-ID"/>
        </w:rPr>
      </w:pPr>
      <w:r w:rsidRPr="00153A39">
        <w:rPr>
          <w:rFonts w:ascii="Arial" w:hAnsi="Arial" w:cs="Arial"/>
          <w:sz w:val="22"/>
          <w:szCs w:val="22"/>
          <w:lang w:val="id-ID"/>
        </w:rPr>
        <w:t xml:space="preserve">Sistem tata pamong berjalan secara efektif melalui mekanisme yang disepakati bersama, serta dapat memelihara dan mengakomodasi semua unsur, fungsi, dan peran dalam </w:t>
      </w:r>
      <w:r w:rsidR="00ED0B98">
        <w:rPr>
          <w:rFonts w:ascii="Arial" w:hAnsi="Arial" w:cs="Arial"/>
          <w:sz w:val="22"/>
          <w:szCs w:val="22"/>
          <w:lang w:val="id-ID"/>
        </w:rPr>
        <w:t>Program PPG</w:t>
      </w:r>
      <w:r w:rsidRPr="00153A39">
        <w:rPr>
          <w:rFonts w:ascii="Arial" w:hAnsi="Arial" w:cs="Arial"/>
          <w:sz w:val="22"/>
          <w:szCs w:val="22"/>
          <w:lang w:val="id-ID"/>
        </w:rPr>
        <w:t xml:space="preserve">. Tata pamong didukung dengan budaya organisasi yang dicerminkan dengan </w:t>
      </w:r>
      <w:r w:rsidR="0046444B" w:rsidRPr="00153A39">
        <w:rPr>
          <w:rFonts w:ascii="Arial" w:hAnsi="Arial" w:cs="Arial"/>
          <w:sz w:val="22"/>
          <w:szCs w:val="22"/>
          <w:lang w:val="id-ID"/>
        </w:rPr>
        <w:t xml:space="preserve">ada dan </w:t>
      </w:r>
      <w:r w:rsidRPr="00153A39">
        <w:rPr>
          <w:rFonts w:ascii="Arial" w:hAnsi="Arial" w:cs="Arial"/>
          <w:sz w:val="22"/>
          <w:szCs w:val="22"/>
          <w:lang w:val="id-ID"/>
        </w:rPr>
        <w:t xml:space="preserve">tegaknya aturan, </w:t>
      </w:r>
      <w:r w:rsidR="0046444B" w:rsidRPr="00153A39">
        <w:rPr>
          <w:rFonts w:ascii="Arial" w:hAnsi="Arial" w:cs="Arial"/>
          <w:sz w:val="22"/>
          <w:szCs w:val="22"/>
          <w:lang w:val="id-ID"/>
        </w:rPr>
        <w:t xml:space="preserve">tatacara pemilihan pimpinan, </w:t>
      </w:r>
      <w:r w:rsidRPr="00153A39">
        <w:rPr>
          <w:rFonts w:ascii="Arial" w:hAnsi="Arial" w:cs="Arial"/>
          <w:sz w:val="22"/>
          <w:szCs w:val="22"/>
          <w:lang w:val="id-ID"/>
        </w:rPr>
        <w:t>etika dosen,</w:t>
      </w:r>
      <w:r w:rsidR="00726197" w:rsidRPr="00153A39">
        <w:rPr>
          <w:rFonts w:ascii="Arial" w:hAnsi="Arial" w:cs="Arial"/>
          <w:sz w:val="22"/>
          <w:szCs w:val="22"/>
          <w:lang w:val="id-ID"/>
        </w:rPr>
        <w:t xml:space="preserve"> etika mahasiswa, etika tenaga kependidikan</w:t>
      </w:r>
      <w:r w:rsidRPr="00153A39">
        <w:rPr>
          <w:rFonts w:ascii="Arial" w:hAnsi="Arial" w:cs="Arial"/>
          <w:sz w:val="22"/>
          <w:szCs w:val="22"/>
          <w:lang w:val="id-ID"/>
        </w:rPr>
        <w:t>, sistem penghargaan dan sanksi serta pedoman dan prosedur pelayanan (administrasi, perpustakaan, laboratorium, dan studio)</w:t>
      </w:r>
      <w:r w:rsidR="00146FB8" w:rsidRPr="00153A39">
        <w:rPr>
          <w:rFonts w:ascii="Arial" w:hAnsi="Arial" w:cs="Arial"/>
          <w:sz w:val="22"/>
          <w:szCs w:val="22"/>
          <w:lang w:val="id-ID"/>
        </w:rPr>
        <w:t>. Sistem tata pamong (</w:t>
      </w:r>
      <w:r w:rsidR="00146FB8" w:rsidRPr="00153A39">
        <w:rPr>
          <w:rFonts w:ascii="Arial" w:hAnsi="Arial" w:cs="Arial"/>
          <w:i/>
          <w:sz w:val="22"/>
          <w:szCs w:val="22"/>
          <w:lang w:val="id-ID"/>
        </w:rPr>
        <w:t>input</w:t>
      </w:r>
      <w:r w:rsidR="00146FB8" w:rsidRPr="00153A39">
        <w:rPr>
          <w:rFonts w:ascii="Arial" w:hAnsi="Arial" w:cs="Arial"/>
          <w:sz w:val="22"/>
          <w:szCs w:val="22"/>
          <w:lang w:val="id-ID"/>
        </w:rPr>
        <w:t xml:space="preserve">, proses, </w:t>
      </w:r>
      <w:r w:rsidR="00146FB8" w:rsidRPr="00153A39">
        <w:rPr>
          <w:rFonts w:ascii="Arial" w:hAnsi="Arial" w:cs="Arial"/>
          <w:i/>
          <w:sz w:val="22"/>
          <w:szCs w:val="22"/>
          <w:lang w:val="id-ID"/>
        </w:rPr>
        <w:t>output</w:t>
      </w:r>
      <w:r w:rsidR="00146FB8" w:rsidRPr="00153A39">
        <w:rPr>
          <w:rFonts w:ascii="Arial" w:hAnsi="Arial" w:cs="Arial"/>
          <w:sz w:val="22"/>
          <w:szCs w:val="22"/>
          <w:lang w:val="id-ID"/>
        </w:rPr>
        <w:t xml:space="preserve"> dan </w:t>
      </w:r>
      <w:r w:rsidR="00146FB8" w:rsidRPr="00153A39">
        <w:rPr>
          <w:rFonts w:ascii="Arial" w:hAnsi="Arial" w:cs="Arial"/>
          <w:i/>
          <w:sz w:val="22"/>
          <w:szCs w:val="22"/>
          <w:lang w:val="id-ID"/>
        </w:rPr>
        <w:t>outcome</w:t>
      </w:r>
      <w:r w:rsidR="00146FB8" w:rsidRPr="00153A39">
        <w:rPr>
          <w:rFonts w:ascii="Arial" w:hAnsi="Arial" w:cs="Arial"/>
          <w:sz w:val="22"/>
          <w:szCs w:val="22"/>
          <w:lang w:val="id-ID"/>
        </w:rPr>
        <w:t xml:space="preserve"> serta lingkungan eksternal yang menjamin terlaksananya tata pamong yang baik)</w:t>
      </w:r>
      <w:r w:rsidRPr="00153A39">
        <w:rPr>
          <w:rFonts w:ascii="Arial" w:hAnsi="Arial" w:cs="Arial"/>
          <w:sz w:val="22"/>
          <w:szCs w:val="22"/>
          <w:lang w:val="id-ID"/>
        </w:rPr>
        <w:t xml:space="preserve"> harus diformulasi</w:t>
      </w:r>
      <w:r w:rsidR="00146FB8" w:rsidRPr="00153A39">
        <w:rPr>
          <w:rFonts w:ascii="Arial" w:hAnsi="Arial" w:cs="Arial"/>
          <w:sz w:val="22"/>
          <w:szCs w:val="22"/>
          <w:lang w:val="id-ID"/>
        </w:rPr>
        <w:t>kan</w:t>
      </w:r>
      <w:r w:rsidRPr="00153A39">
        <w:rPr>
          <w:rFonts w:ascii="Arial" w:hAnsi="Arial" w:cs="Arial"/>
          <w:sz w:val="22"/>
          <w:szCs w:val="22"/>
          <w:lang w:val="id-ID"/>
        </w:rPr>
        <w:t>, dis</w:t>
      </w:r>
      <w:r w:rsidR="00345922" w:rsidRPr="00153A39">
        <w:rPr>
          <w:rFonts w:ascii="Arial" w:hAnsi="Arial" w:cs="Arial"/>
          <w:sz w:val="22"/>
          <w:szCs w:val="22"/>
          <w:lang w:val="id-ID"/>
        </w:rPr>
        <w:t xml:space="preserve">osialisasikan, dilaksanakan, </w:t>
      </w:r>
      <w:r w:rsidR="0097208C" w:rsidRPr="00153A39">
        <w:rPr>
          <w:rFonts w:ascii="Arial" w:hAnsi="Arial" w:cs="Arial"/>
          <w:sz w:val="22"/>
          <w:szCs w:val="22"/>
          <w:lang w:val="id-ID"/>
        </w:rPr>
        <w:t xml:space="preserve"> </w:t>
      </w:r>
      <w:r w:rsidRPr="00153A39">
        <w:rPr>
          <w:rFonts w:ascii="Arial" w:hAnsi="Arial" w:cs="Arial"/>
          <w:sz w:val="22"/>
          <w:szCs w:val="22"/>
          <w:lang w:val="id-ID"/>
        </w:rPr>
        <w:t xml:space="preserve">dipantau </w:t>
      </w:r>
      <w:r w:rsidR="0097208C" w:rsidRPr="00153A39">
        <w:rPr>
          <w:rFonts w:ascii="Arial" w:hAnsi="Arial" w:cs="Arial"/>
          <w:sz w:val="22"/>
          <w:szCs w:val="22"/>
          <w:lang w:val="id-ID"/>
        </w:rPr>
        <w:t>dan dievaluasi</w:t>
      </w:r>
      <w:r w:rsidR="0097208C">
        <w:rPr>
          <w:rFonts w:ascii="Arial" w:hAnsi="Arial" w:cs="Arial"/>
          <w:sz w:val="22"/>
          <w:szCs w:val="22"/>
          <w:lang w:val="id-ID"/>
        </w:rPr>
        <w:t xml:space="preserve"> </w:t>
      </w:r>
      <w:r w:rsidRPr="00D005E0">
        <w:rPr>
          <w:rFonts w:ascii="Arial" w:hAnsi="Arial" w:cs="Arial"/>
          <w:sz w:val="22"/>
          <w:szCs w:val="22"/>
          <w:lang w:val="id-ID"/>
        </w:rPr>
        <w:t xml:space="preserve">dengan peraturan dan prosedur yang jelas. </w:t>
      </w:r>
    </w:p>
    <w:p w:rsidR="00D005E0" w:rsidRPr="002B0E76" w:rsidRDefault="00D005E0" w:rsidP="00C96D6C">
      <w:pPr>
        <w:tabs>
          <w:tab w:val="left" w:pos="2430"/>
        </w:tabs>
        <w:ind w:left="1890" w:hanging="1620"/>
        <w:rPr>
          <w:bCs/>
          <w:szCs w:val="24"/>
          <w:lang w:val="id-ID"/>
        </w:rPr>
      </w:pPr>
    </w:p>
    <w:p w:rsidR="00D6275B" w:rsidRPr="002B0E76" w:rsidRDefault="00C96D6C" w:rsidP="00D005E0">
      <w:pPr>
        <w:ind w:left="450"/>
        <w:rPr>
          <w:bCs/>
          <w:szCs w:val="24"/>
          <w:lang w:val="id-ID"/>
        </w:rPr>
      </w:pPr>
      <w:r w:rsidRPr="002B0E76">
        <w:rPr>
          <w:bCs/>
          <w:szCs w:val="24"/>
          <w:lang w:val="id-ID"/>
        </w:rPr>
        <w:t xml:space="preserve">Uraikan secara </w:t>
      </w:r>
      <w:r w:rsidR="00E96220" w:rsidRPr="00E96220">
        <w:rPr>
          <w:bCs/>
          <w:szCs w:val="24"/>
          <w:lang w:val="id-ID"/>
        </w:rPr>
        <w:t xml:space="preserve">singkat </w:t>
      </w:r>
      <w:r w:rsidR="004F364A" w:rsidRPr="002B0E76">
        <w:rPr>
          <w:bCs/>
          <w:szCs w:val="24"/>
          <w:lang w:val="id-ID"/>
        </w:rPr>
        <w:t xml:space="preserve">sistem dan pelaksanaan </w:t>
      </w:r>
      <w:r w:rsidRPr="002B0E76">
        <w:rPr>
          <w:bCs/>
          <w:szCs w:val="24"/>
          <w:lang w:val="id-ID"/>
        </w:rPr>
        <w:t>tata pamon</w:t>
      </w:r>
      <w:r w:rsidR="00D005E0" w:rsidRPr="002B0E76">
        <w:rPr>
          <w:bCs/>
          <w:szCs w:val="24"/>
          <w:lang w:val="id-ID"/>
        </w:rPr>
        <w:t xml:space="preserve">g </w:t>
      </w:r>
      <w:r w:rsidR="00E96220" w:rsidRPr="00E96220">
        <w:rPr>
          <w:bCs/>
          <w:szCs w:val="24"/>
          <w:lang w:val="id-ID"/>
        </w:rPr>
        <w:t xml:space="preserve">pada </w:t>
      </w:r>
      <w:r w:rsidR="00841FA2">
        <w:rPr>
          <w:rFonts w:cs="Arial"/>
          <w:szCs w:val="22"/>
          <w:lang w:val="fi-FI"/>
        </w:rPr>
        <w:t>P</w:t>
      </w:r>
      <w:r w:rsidR="00ED0B98">
        <w:rPr>
          <w:bCs/>
          <w:szCs w:val="24"/>
          <w:lang w:val="id-ID"/>
        </w:rPr>
        <w:t>rogram PPG</w:t>
      </w:r>
      <w:r w:rsidR="00841FA2">
        <w:rPr>
          <w:rFonts w:cs="Arial"/>
          <w:szCs w:val="22"/>
          <w:lang w:val="fi-FI"/>
        </w:rPr>
        <w:t xml:space="preserve"> </w:t>
      </w:r>
      <w:r w:rsidR="004F364A" w:rsidRPr="002B0E76">
        <w:rPr>
          <w:bCs/>
          <w:szCs w:val="24"/>
          <w:lang w:val="id-ID"/>
        </w:rPr>
        <w:t xml:space="preserve">untuk  membangun </w:t>
      </w:r>
      <w:r w:rsidR="00146FB8" w:rsidRPr="002B0E76">
        <w:rPr>
          <w:bCs/>
          <w:szCs w:val="24"/>
          <w:lang w:val="id-ID"/>
        </w:rPr>
        <w:t>si</w:t>
      </w:r>
      <w:r w:rsidR="004F364A" w:rsidRPr="002B0E76">
        <w:rPr>
          <w:bCs/>
          <w:szCs w:val="24"/>
          <w:lang w:val="id-ID"/>
        </w:rPr>
        <w:t xml:space="preserve">stem </w:t>
      </w:r>
      <w:r w:rsidR="006E1B7F" w:rsidRPr="002B0E76">
        <w:rPr>
          <w:bCs/>
          <w:szCs w:val="24"/>
          <w:lang w:val="id-ID"/>
        </w:rPr>
        <w:t xml:space="preserve">tata pamong </w:t>
      </w:r>
      <w:r w:rsidR="00146FB8" w:rsidRPr="002B0E76">
        <w:rPr>
          <w:bCs/>
          <w:szCs w:val="24"/>
          <w:lang w:val="id-ID"/>
        </w:rPr>
        <w:t xml:space="preserve">yang kredibel, </w:t>
      </w:r>
      <w:r w:rsidR="0097208C" w:rsidRPr="002B0E76">
        <w:rPr>
          <w:bCs/>
          <w:szCs w:val="24"/>
          <w:lang w:val="id-ID"/>
        </w:rPr>
        <w:t xml:space="preserve">transparan, </w:t>
      </w:r>
      <w:r w:rsidR="00146FB8" w:rsidRPr="002B0E76">
        <w:rPr>
          <w:bCs/>
          <w:szCs w:val="24"/>
          <w:lang w:val="id-ID"/>
        </w:rPr>
        <w:t xml:space="preserve">akuntabel, </w:t>
      </w:r>
      <w:r w:rsidR="0097208C" w:rsidRPr="002B0E76">
        <w:rPr>
          <w:bCs/>
          <w:szCs w:val="24"/>
          <w:lang w:val="id-ID"/>
        </w:rPr>
        <w:t>bertanggung jawab dan adil</w:t>
      </w:r>
      <w:r w:rsidR="0046444B" w:rsidRPr="002B0E76">
        <w:rPr>
          <w:bCs/>
          <w:szCs w:val="24"/>
          <w:lang w:val="id-ID"/>
        </w:rPr>
        <w:t>.</w:t>
      </w:r>
    </w:p>
    <w:p w:rsidR="00A616F8" w:rsidRPr="002B0E76" w:rsidRDefault="00A616F8" w:rsidP="00D005E0">
      <w:pPr>
        <w:ind w:left="450"/>
        <w:rPr>
          <w:bCs/>
          <w:szCs w:val="24"/>
          <w:lang w:val="id-ID"/>
        </w:rPr>
      </w:pPr>
    </w:p>
    <w:p w:rsidR="00E96220" w:rsidRDefault="00E96220" w:rsidP="00E96220">
      <w:pPr>
        <w:pBdr>
          <w:top w:val="single" w:sz="4" w:space="0" w:color="auto"/>
          <w:left w:val="single" w:sz="4" w:space="12" w:color="auto"/>
          <w:bottom w:val="single" w:sz="4" w:space="1" w:color="auto"/>
          <w:right w:val="single" w:sz="4" w:space="4" w:color="auto"/>
        </w:pBdr>
        <w:ind w:left="540" w:hanging="270"/>
        <w:jc w:val="left"/>
        <w:rPr>
          <w:lang w:val="id-ID"/>
        </w:rPr>
      </w:pPr>
    </w:p>
    <w:p w:rsidR="00E96220" w:rsidRDefault="00E96220" w:rsidP="00E96220">
      <w:pPr>
        <w:pBdr>
          <w:top w:val="single" w:sz="4" w:space="0" w:color="auto"/>
          <w:left w:val="single" w:sz="4" w:space="12" w:color="auto"/>
          <w:bottom w:val="single" w:sz="4" w:space="1" w:color="auto"/>
          <w:right w:val="single" w:sz="4" w:space="4" w:color="auto"/>
        </w:pBdr>
        <w:ind w:left="540" w:hanging="270"/>
        <w:jc w:val="left"/>
        <w:rPr>
          <w:lang w:val="id-ID"/>
        </w:rPr>
      </w:pPr>
    </w:p>
    <w:p w:rsidR="00E96220" w:rsidRDefault="00E96220" w:rsidP="00E96220">
      <w:pPr>
        <w:pBdr>
          <w:top w:val="single" w:sz="4" w:space="0" w:color="auto"/>
          <w:left w:val="single" w:sz="4" w:space="12" w:color="auto"/>
          <w:bottom w:val="single" w:sz="4" w:space="1" w:color="auto"/>
          <w:right w:val="single" w:sz="4" w:space="4" w:color="auto"/>
        </w:pBdr>
        <w:ind w:left="540" w:hanging="270"/>
        <w:jc w:val="left"/>
        <w:rPr>
          <w:lang w:val="id-ID"/>
        </w:rPr>
      </w:pPr>
    </w:p>
    <w:p w:rsidR="00E96220" w:rsidRDefault="00E96220" w:rsidP="00E96220">
      <w:pPr>
        <w:pBdr>
          <w:top w:val="single" w:sz="4" w:space="0" w:color="auto"/>
          <w:left w:val="single" w:sz="4" w:space="12" w:color="auto"/>
          <w:bottom w:val="single" w:sz="4" w:space="1" w:color="auto"/>
          <w:right w:val="single" w:sz="4" w:space="4" w:color="auto"/>
        </w:pBdr>
        <w:ind w:left="540" w:hanging="270"/>
        <w:jc w:val="left"/>
        <w:rPr>
          <w:lang w:val="id-ID"/>
        </w:rPr>
      </w:pPr>
    </w:p>
    <w:p w:rsidR="00B86AA6" w:rsidRPr="002B0E76" w:rsidRDefault="00B86AA6" w:rsidP="00B23B34">
      <w:pPr>
        <w:tabs>
          <w:tab w:val="left" w:pos="2430"/>
        </w:tabs>
        <w:ind w:left="1890" w:hanging="1847"/>
        <w:rPr>
          <w:bCs/>
          <w:szCs w:val="24"/>
          <w:lang w:val="id-ID"/>
        </w:rPr>
      </w:pPr>
    </w:p>
    <w:p w:rsidR="00D11B9D" w:rsidRPr="002B0E76" w:rsidRDefault="00A616F8" w:rsidP="00D11B9D">
      <w:pPr>
        <w:jc w:val="left"/>
        <w:rPr>
          <w:lang w:val="id-ID"/>
        </w:rPr>
      </w:pPr>
      <w:r w:rsidRPr="002B0E76">
        <w:rPr>
          <w:lang w:val="id-ID"/>
        </w:rPr>
        <w:t xml:space="preserve">2.2  </w:t>
      </w:r>
      <w:r w:rsidR="00D11B9D" w:rsidRPr="002B0E76">
        <w:rPr>
          <w:lang w:val="id-ID"/>
        </w:rPr>
        <w:t>Kepemimpinan</w:t>
      </w:r>
    </w:p>
    <w:p w:rsidR="00D11B9D" w:rsidRPr="002B0E76" w:rsidRDefault="00D11B9D" w:rsidP="00D11B9D">
      <w:pPr>
        <w:ind w:left="450"/>
        <w:rPr>
          <w:rFonts w:cs="Arial"/>
          <w:szCs w:val="22"/>
          <w:lang w:val="id-ID"/>
        </w:rPr>
      </w:pPr>
      <w:r w:rsidRPr="001E4891">
        <w:rPr>
          <w:rFonts w:cs="Arial"/>
          <w:szCs w:val="22"/>
          <w:lang w:val="id-ID"/>
        </w:rPr>
        <w:t>Kepemimpinan</w:t>
      </w:r>
      <w:r w:rsidR="00E96220" w:rsidRPr="00E96220">
        <w:rPr>
          <w:rFonts w:cs="Arial"/>
          <w:szCs w:val="22"/>
          <w:lang w:val="id-ID"/>
        </w:rPr>
        <w:t xml:space="preserve"> yang</w:t>
      </w:r>
      <w:r w:rsidRPr="001E4891">
        <w:rPr>
          <w:rFonts w:cs="Arial"/>
          <w:szCs w:val="22"/>
          <w:lang w:val="id-ID"/>
        </w:rPr>
        <w:t xml:space="preserve"> efektif mengarahkan dan mempengaruhi perilaku semua unsur dalam </w:t>
      </w:r>
      <w:r w:rsidR="00ED0B98">
        <w:rPr>
          <w:rFonts w:cs="Arial"/>
          <w:szCs w:val="22"/>
          <w:lang w:val="id-ID"/>
        </w:rPr>
        <w:t>Program PPG</w:t>
      </w:r>
      <w:r w:rsidRPr="001E4891">
        <w:rPr>
          <w:rFonts w:cs="Arial"/>
          <w:szCs w:val="22"/>
          <w:lang w:val="id-ID"/>
        </w:rPr>
        <w:t>, mengikuti nilai, norma, etika, dan budaya organisasi yang disepakati bersama, serta mampu membuat keputusan yang tepat dan cepat.</w:t>
      </w:r>
      <w:r w:rsidR="00E96220" w:rsidRPr="00E96220">
        <w:rPr>
          <w:rFonts w:cs="Arial"/>
          <w:szCs w:val="22"/>
          <w:lang w:val="id-ID"/>
        </w:rPr>
        <w:t xml:space="preserve"> </w:t>
      </w:r>
      <w:r w:rsidRPr="001E4891">
        <w:rPr>
          <w:rFonts w:cs="Arial"/>
          <w:szCs w:val="22"/>
          <w:lang w:val="id-ID"/>
        </w:rPr>
        <w:t>Kepemimpinan mampu memprediksi masa depan, merumuskan dan me</w:t>
      </w:r>
      <w:r>
        <w:rPr>
          <w:rFonts w:cs="Arial"/>
          <w:szCs w:val="22"/>
          <w:lang w:val="id-ID"/>
        </w:rPr>
        <w:t>ngartikulasi visi yang realisti</w:t>
      </w:r>
      <w:r w:rsidR="005A1D45" w:rsidRPr="002B0E76">
        <w:rPr>
          <w:rFonts w:cs="Arial"/>
          <w:szCs w:val="22"/>
          <w:lang w:val="id-ID"/>
        </w:rPr>
        <w:t>k</w:t>
      </w:r>
      <w:r w:rsidRPr="001E4891">
        <w:rPr>
          <w:rFonts w:cs="Arial"/>
          <w:szCs w:val="22"/>
          <w:lang w:val="id-ID"/>
        </w:rPr>
        <w:t xml:space="preserve">, kredibel, </w:t>
      </w:r>
      <w:r w:rsidR="00AE5A60">
        <w:rPr>
          <w:rFonts w:cs="Arial"/>
          <w:szCs w:val="22"/>
          <w:lang w:val="id-ID"/>
        </w:rPr>
        <w:t>serta mengkomunikasikan visi ke</w:t>
      </w:r>
      <w:r w:rsidR="005A1D45" w:rsidRPr="002B0E76">
        <w:rPr>
          <w:rFonts w:cs="Arial"/>
          <w:szCs w:val="22"/>
          <w:lang w:val="id-ID"/>
        </w:rPr>
        <w:t xml:space="preserve"> </w:t>
      </w:r>
      <w:r w:rsidRPr="001E4891">
        <w:rPr>
          <w:rFonts w:cs="Arial"/>
          <w:szCs w:val="22"/>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p w:rsidR="00D11B9D" w:rsidRPr="00B65A5A" w:rsidRDefault="00D11B9D" w:rsidP="00D11B9D">
      <w:pPr>
        <w:ind w:left="450"/>
        <w:rPr>
          <w:rFonts w:cs="Arial"/>
          <w:szCs w:val="22"/>
          <w:lang w:val="id-ID"/>
        </w:rPr>
      </w:pPr>
    </w:p>
    <w:p w:rsidR="00001F08" w:rsidRPr="00841FA2" w:rsidRDefault="00001F08" w:rsidP="00001F08">
      <w:pPr>
        <w:ind w:left="450"/>
        <w:rPr>
          <w:rFonts w:cs="Arial"/>
          <w:szCs w:val="22"/>
          <w:lang w:val="fi-FI"/>
        </w:rPr>
      </w:pPr>
      <w:r w:rsidRPr="00841FA2">
        <w:rPr>
          <w:rFonts w:cs="Arial"/>
          <w:szCs w:val="22"/>
          <w:lang w:val="sv-SE"/>
        </w:rPr>
        <w:t>Dalam menjalankan fungsi kepemimpinan dikenal kepemimpinan operasional, kepemimpinan organisasi, dan kepemimpinan publik.</w:t>
      </w:r>
      <w:r w:rsidR="00841FA2">
        <w:rPr>
          <w:rFonts w:cs="Arial"/>
          <w:szCs w:val="22"/>
          <w:lang w:val="sv-SE"/>
        </w:rPr>
        <w:t xml:space="preserve"> </w:t>
      </w:r>
      <w:r w:rsidRPr="00841FA2">
        <w:rPr>
          <w:rFonts w:cs="Arial"/>
          <w:szCs w:val="22"/>
          <w:lang w:val="sv-SE"/>
        </w:rPr>
        <w:t xml:space="preserve">Kepemimpinan operasional berkaitan dengan kemampuan menjabarkan visi, misi ke dalam kegiatan operasional program studi.  </w:t>
      </w:r>
      <w:r w:rsidRPr="00841FA2">
        <w:rPr>
          <w:rFonts w:cs="Arial"/>
          <w:szCs w:val="22"/>
          <w:lang w:val="fi-FI"/>
        </w:rPr>
        <w:t>Kepemimpinan organisasi berkaitan dengan pemahaman tata kerja antar unit dalam organisasi perguruan tinggi.</w:t>
      </w:r>
      <w:r w:rsidR="00841FA2">
        <w:rPr>
          <w:rFonts w:cs="Arial"/>
          <w:szCs w:val="22"/>
          <w:lang w:val="fi-FI"/>
        </w:rPr>
        <w:t xml:space="preserve"> </w:t>
      </w:r>
      <w:r w:rsidRPr="00841FA2">
        <w:rPr>
          <w:rFonts w:cs="Arial"/>
          <w:szCs w:val="22"/>
          <w:lang w:val="fi-FI"/>
        </w:rPr>
        <w:t>Kepemimpinan publik berkaitan dengan kemampuan menjalin kerjasama dan menjadi rujukan bagi publik</w:t>
      </w:r>
      <w:r w:rsidR="00E96220" w:rsidRPr="00E96220">
        <w:rPr>
          <w:rFonts w:cs="Arial"/>
          <w:szCs w:val="22"/>
          <w:lang w:val="fi-FI"/>
        </w:rPr>
        <w:t>.</w:t>
      </w:r>
    </w:p>
    <w:p w:rsidR="00001F08" w:rsidRPr="00B65A5A" w:rsidRDefault="00001F08" w:rsidP="00D11B9D">
      <w:pPr>
        <w:ind w:left="450"/>
        <w:rPr>
          <w:rFonts w:cs="Arial"/>
          <w:szCs w:val="22"/>
          <w:lang w:val="de-DE"/>
        </w:rPr>
      </w:pPr>
    </w:p>
    <w:p w:rsidR="00970A05" w:rsidRPr="00E40BFC" w:rsidRDefault="00D11B9D">
      <w:pPr>
        <w:ind w:left="450"/>
        <w:jc w:val="left"/>
        <w:rPr>
          <w:color w:val="FF0000"/>
          <w:lang w:val="sv-SE"/>
        </w:rPr>
      </w:pPr>
      <w:r>
        <w:rPr>
          <w:lang w:val="sv-SE"/>
        </w:rPr>
        <w:t>Jelaskan</w:t>
      </w:r>
      <w:r w:rsidR="00EA7E95">
        <w:rPr>
          <w:lang w:val="sv-SE"/>
        </w:rPr>
        <w:t xml:space="preserve"> </w:t>
      </w:r>
      <w:r>
        <w:rPr>
          <w:lang w:val="sv-SE"/>
        </w:rPr>
        <w:t>pola kepemimpinan</w:t>
      </w:r>
      <w:r w:rsidR="00841FA2">
        <w:rPr>
          <w:lang w:val="sv-SE"/>
        </w:rPr>
        <w:t xml:space="preserve"> Program PPG.</w:t>
      </w:r>
    </w:p>
    <w:p w:rsidR="00E96220" w:rsidRDefault="00E40BFC" w:rsidP="00E96220">
      <w:pPr>
        <w:tabs>
          <w:tab w:val="left" w:pos="6885"/>
        </w:tabs>
        <w:ind w:firstLine="450"/>
        <w:jc w:val="left"/>
        <w:rPr>
          <w:lang w:val="sv-SE"/>
        </w:rPr>
      </w:pPr>
      <w:r>
        <w:rPr>
          <w:lang w:val="sv-SE"/>
        </w:rPr>
        <w:tab/>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70"/>
      </w:tblGrid>
      <w:tr w:rsidR="00D11B9D" w:rsidRPr="00DD6146" w:rsidTr="00FC5B22">
        <w:tc>
          <w:tcPr>
            <w:tcW w:w="9270" w:type="dxa"/>
            <w:tcBorders>
              <w:top w:val="single" w:sz="4" w:space="0" w:color="auto"/>
              <w:left w:val="single" w:sz="4" w:space="0" w:color="auto"/>
              <w:bottom w:val="single" w:sz="4" w:space="0" w:color="auto"/>
              <w:right w:val="single" w:sz="4" w:space="0" w:color="auto"/>
            </w:tcBorders>
          </w:tcPr>
          <w:p w:rsidR="00D11B9D" w:rsidRPr="00DD6146" w:rsidRDefault="00D11B9D" w:rsidP="00CA7D81">
            <w:pPr>
              <w:pStyle w:val="Header"/>
              <w:tabs>
                <w:tab w:val="clear" w:pos="4320"/>
                <w:tab w:val="clear" w:pos="8640"/>
              </w:tabs>
              <w:rPr>
                <w:lang w:val="sv-SE"/>
              </w:rPr>
            </w:pPr>
            <w:r w:rsidRPr="00DD6146">
              <w:rPr>
                <w:lang w:val="sv-SE"/>
              </w:rPr>
              <w:tab/>
            </w:r>
          </w:p>
          <w:p w:rsidR="00FC5B22" w:rsidRPr="00FC5B22" w:rsidRDefault="00FC5B22" w:rsidP="00CA7D81">
            <w:pPr>
              <w:pStyle w:val="Header"/>
              <w:keepNext/>
              <w:tabs>
                <w:tab w:val="clear" w:pos="4320"/>
                <w:tab w:val="clear" w:pos="8640"/>
              </w:tabs>
              <w:outlineLvl w:val="2"/>
              <w:rPr>
                <w:lang w:val="id-ID"/>
              </w:rPr>
            </w:pPr>
          </w:p>
          <w:p w:rsidR="00D11B9D" w:rsidRPr="00F14954" w:rsidRDefault="00D11B9D" w:rsidP="00CA7D81">
            <w:pPr>
              <w:pStyle w:val="Header"/>
              <w:keepNext/>
              <w:tabs>
                <w:tab w:val="clear" w:pos="4320"/>
                <w:tab w:val="clear" w:pos="8640"/>
              </w:tabs>
              <w:outlineLvl w:val="2"/>
              <w:rPr>
                <w:lang w:val="id-ID"/>
              </w:rPr>
            </w:pPr>
          </w:p>
          <w:p w:rsidR="00D11B9D" w:rsidRPr="00DD6146" w:rsidRDefault="00D11B9D" w:rsidP="00CA7D81">
            <w:pPr>
              <w:pStyle w:val="Header"/>
              <w:tabs>
                <w:tab w:val="clear" w:pos="4320"/>
                <w:tab w:val="clear" w:pos="8640"/>
              </w:tabs>
              <w:rPr>
                <w:lang w:val="sv-SE"/>
              </w:rPr>
            </w:pPr>
          </w:p>
        </w:tc>
      </w:tr>
    </w:tbl>
    <w:p w:rsidR="00B86AA6" w:rsidRDefault="00B86AA6" w:rsidP="00B23B34">
      <w:pPr>
        <w:tabs>
          <w:tab w:val="left" w:pos="2430"/>
        </w:tabs>
        <w:ind w:left="1890" w:hanging="1847"/>
        <w:rPr>
          <w:bCs/>
          <w:szCs w:val="24"/>
        </w:rPr>
      </w:pPr>
    </w:p>
    <w:p w:rsidR="00924B30" w:rsidRDefault="00924B30" w:rsidP="00924B30">
      <w:pPr>
        <w:rPr>
          <w:lang w:val="sv-SE"/>
        </w:rPr>
      </w:pPr>
      <w:r>
        <w:rPr>
          <w:lang w:val="sv-SE"/>
        </w:rPr>
        <w:t>2.3   Sistem Pengelolaan</w:t>
      </w:r>
    </w:p>
    <w:p w:rsidR="00924B30" w:rsidRPr="002B0E76" w:rsidRDefault="00924B30" w:rsidP="00924B30">
      <w:pPr>
        <w:ind w:left="540"/>
        <w:rPr>
          <w:rFonts w:cs="Arial"/>
          <w:iCs/>
          <w:szCs w:val="22"/>
          <w:lang w:val="sv-SE"/>
        </w:rPr>
      </w:pPr>
      <w:r w:rsidRPr="001E4891">
        <w:rPr>
          <w:rFonts w:cs="Arial"/>
          <w:szCs w:val="22"/>
          <w:lang w:val="id-ID"/>
        </w:rPr>
        <w:t xml:space="preserve">Sistem pengelolaan fungsional dan operasional </w:t>
      </w:r>
      <w:r w:rsidR="009715FB">
        <w:rPr>
          <w:rFonts w:cs="Arial"/>
          <w:szCs w:val="22"/>
          <w:lang w:val="id-ID"/>
        </w:rPr>
        <w:t>Program</w:t>
      </w:r>
      <w:r w:rsidR="006E3C59">
        <w:rPr>
          <w:rFonts w:cs="Arial"/>
          <w:szCs w:val="22"/>
        </w:rPr>
        <w:t xml:space="preserve"> PPG</w:t>
      </w:r>
      <w:r w:rsidR="009715FB">
        <w:rPr>
          <w:rFonts w:cs="Arial"/>
          <w:szCs w:val="22"/>
          <w:lang w:val="id-ID"/>
        </w:rPr>
        <w:t xml:space="preserve"> </w:t>
      </w:r>
      <w:r w:rsidRPr="002B0E76">
        <w:rPr>
          <w:rFonts w:cs="Arial"/>
          <w:szCs w:val="22"/>
          <w:lang w:val="sv-SE"/>
        </w:rPr>
        <w:t xml:space="preserve">mencakup </w:t>
      </w:r>
      <w:r w:rsidR="00001F08" w:rsidRPr="00C35D53">
        <w:rPr>
          <w:rFonts w:cs="Arial"/>
          <w:lang w:val="nb-NO"/>
        </w:rPr>
        <w:t>perencanaan, pengorganisasian, pen</w:t>
      </w:r>
      <w:r w:rsidR="0062302D">
        <w:rPr>
          <w:rFonts w:cs="Arial"/>
          <w:lang w:val="id-ID"/>
        </w:rPr>
        <w:t>stafan (</w:t>
      </w:r>
      <w:r w:rsidR="00E96220" w:rsidRPr="00E96220">
        <w:rPr>
          <w:rFonts w:cs="Arial"/>
          <w:i/>
          <w:lang w:val="id-ID"/>
        </w:rPr>
        <w:t>staffing</w:t>
      </w:r>
      <w:r w:rsidR="0062302D">
        <w:rPr>
          <w:rFonts w:cs="Arial"/>
          <w:lang w:val="id-ID"/>
        </w:rPr>
        <w:t>)</w:t>
      </w:r>
      <w:r w:rsidR="00001F08">
        <w:rPr>
          <w:rFonts w:cs="Arial"/>
          <w:lang w:val="nb-NO"/>
        </w:rPr>
        <w:t xml:space="preserve">, </w:t>
      </w:r>
      <w:r w:rsidR="00776B50">
        <w:rPr>
          <w:rFonts w:cs="Arial"/>
          <w:lang w:val="id-ID"/>
        </w:rPr>
        <w:t xml:space="preserve"> </w:t>
      </w:r>
      <w:r w:rsidR="00685F34">
        <w:rPr>
          <w:rFonts w:cs="Arial"/>
          <w:lang w:val="id-ID"/>
        </w:rPr>
        <w:t xml:space="preserve">pelaksanaan, </w:t>
      </w:r>
      <w:r w:rsidR="00001F08">
        <w:rPr>
          <w:rFonts w:cs="Arial"/>
          <w:lang w:val="nb-NO"/>
        </w:rPr>
        <w:t>pengawasan</w:t>
      </w:r>
      <w:r w:rsidR="00685F34">
        <w:rPr>
          <w:rFonts w:cs="Arial"/>
          <w:lang w:val="id-ID"/>
        </w:rPr>
        <w:t>, dan penilaian</w:t>
      </w:r>
      <w:r w:rsidR="00776B50">
        <w:rPr>
          <w:rFonts w:cs="Arial"/>
          <w:lang w:val="id-ID"/>
        </w:rPr>
        <w:t>.</w:t>
      </w:r>
    </w:p>
    <w:p w:rsidR="00924B30" w:rsidRDefault="00924B30" w:rsidP="00924B30">
      <w:pPr>
        <w:ind w:left="540"/>
        <w:rPr>
          <w:lang w:val="sv-SE"/>
        </w:rPr>
      </w:pPr>
    </w:p>
    <w:p w:rsidR="00924B30" w:rsidRDefault="00924B30" w:rsidP="00924B30">
      <w:pPr>
        <w:ind w:left="540"/>
        <w:rPr>
          <w:lang w:val="sv-SE"/>
        </w:rPr>
      </w:pPr>
      <w:r>
        <w:rPr>
          <w:lang w:val="sv-SE"/>
        </w:rPr>
        <w:t xml:space="preserve">Jelaskan sistem pengelolaan </w:t>
      </w:r>
      <w:r w:rsidR="009715FB">
        <w:rPr>
          <w:lang w:val="sv-SE"/>
        </w:rPr>
        <w:t>Program</w:t>
      </w:r>
      <w:r w:rsidR="006E3C59">
        <w:rPr>
          <w:lang w:val="sv-SE"/>
        </w:rPr>
        <w:t xml:space="preserve"> PPG</w:t>
      </w:r>
      <w:r w:rsidR="009715FB">
        <w:rPr>
          <w:lang w:val="sv-SE"/>
        </w:rPr>
        <w:t xml:space="preserve"> </w:t>
      </w:r>
      <w:r w:rsidR="0070795F">
        <w:rPr>
          <w:lang w:val="sv-SE"/>
        </w:rPr>
        <w:t>serta dokumen pendukungnya</w:t>
      </w:r>
      <w:r w:rsidR="00C96AD6">
        <w:rPr>
          <w:lang w:val="sv-SE"/>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0"/>
      </w:tblGrid>
      <w:tr w:rsidR="00924B30" w:rsidRPr="00225B32" w:rsidTr="00FC5B22">
        <w:tc>
          <w:tcPr>
            <w:tcW w:w="9180" w:type="dxa"/>
            <w:tcBorders>
              <w:top w:val="single" w:sz="4" w:space="0" w:color="auto"/>
              <w:left w:val="single" w:sz="4" w:space="0" w:color="auto"/>
              <w:bottom w:val="single" w:sz="4" w:space="0" w:color="auto"/>
              <w:right w:val="single" w:sz="4" w:space="0" w:color="auto"/>
            </w:tcBorders>
          </w:tcPr>
          <w:p w:rsidR="0032007B" w:rsidRDefault="00924B30" w:rsidP="00CA7D81">
            <w:pPr>
              <w:pStyle w:val="Header"/>
              <w:tabs>
                <w:tab w:val="clear" w:pos="4320"/>
                <w:tab w:val="clear" w:pos="8640"/>
              </w:tabs>
              <w:rPr>
                <w:lang w:val="sv-SE"/>
              </w:rPr>
            </w:pPr>
            <w:r w:rsidRPr="00DD6146">
              <w:rPr>
                <w:lang w:val="sv-SE"/>
              </w:rPr>
              <w:tab/>
            </w:r>
          </w:p>
          <w:p w:rsidR="0032007B" w:rsidRDefault="0032007B" w:rsidP="00CA7D81">
            <w:pPr>
              <w:pStyle w:val="Header"/>
              <w:tabs>
                <w:tab w:val="clear" w:pos="4320"/>
                <w:tab w:val="clear" w:pos="8640"/>
              </w:tabs>
              <w:rPr>
                <w:lang w:val="id-ID"/>
              </w:rPr>
            </w:pPr>
          </w:p>
          <w:p w:rsidR="00FC5B22" w:rsidRPr="00FC5B22" w:rsidRDefault="00FC5B22" w:rsidP="00CA7D81">
            <w:pPr>
              <w:pStyle w:val="Header"/>
              <w:keepNext/>
              <w:tabs>
                <w:tab w:val="clear" w:pos="4320"/>
                <w:tab w:val="clear" w:pos="8640"/>
              </w:tabs>
              <w:outlineLvl w:val="2"/>
              <w:rPr>
                <w:lang w:val="id-ID"/>
              </w:rPr>
            </w:pPr>
          </w:p>
          <w:p w:rsidR="00924B30" w:rsidRPr="00DD6146" w:rsidRDefault="00924B30" w:rsidP="00CA7D81">
            <w:pPr>
              <w:pStyle w:val="Header"/>
              <w:tabs>
                <w:tab w:val="clear" w:pos="4320"/>
                <w:tab w:val="clear" w:pos="8640"/>
              </w:tabs>
              <w:rPr>
                <w:lang w:val="sv-SE"/>
              </w:rPr>
            </w:pPr>
          </w:p>
        </w:tc>
      </w:tr>
    </w:tbl>
    <w:p w:rsidR="0050539F" w:rsidRDefault="0050539F" w:rsidP="00B23B34">
      <w:pPr>
        <w:ind w:left="360" w:hanging="360"/>
        <w:rPr>
          <w:lang w:val="id-ID"/>
        </w:rPr>
      </w:pPr>
    </w:p>
    <w:p w:rsidR="00970A05" w:rsidRDefault="00B86AA6">
      <w:pPr>
        <w:rPr>
          <w:rFonts w:cs="Arial"/>
          <w:lang w:val="sv-SE"/>
        </w:rPr>
      </w:pPr>
      <w:r w:rsidRPr="00BA4EF9">
        <w:rPr>
          <w:lang w:val="sv-SE"/>
        </w:rPr>
        <w:t>2.4</w:t>
      </w:r>
      <w:r w:rsidR="00D91626" w:rsidRPr="00BA4EF9">
        <w:rPr>
          <w:rFonts w:cs="Arial"/>
          <w:lang w:val="sv-SE"/>
        </w:rPr>
        <w:t xml:space="preserve">   </w:t>
      </w:r>
      <w:r w:rsidR="00B23B34" w:rsidRPr="00BA4EF9">
        <w:rPr>
          <w:rFonts w:cs="Arial"/>
          <w:lang w:val="sv-SE"/>
        </w:rPr>
        <w:t>Penjaminan Mutu</w:t>
      </w:r>
      <w:r w:rsidR="00A616F8" w:rsidRPr="00BA4EF9">
        <w:rPr>
          <w:rFonts w:cs="Arial"/>
          <w:lang w:val="sv-SE"/>
        </w:rPr>
        <w:t xml:space="preserve"> </w:t>
      </w:r>
    </w:p>
    <w:p w:rsidR="0032007B" w:rsidRDefault="0032007B" w:rsidP="000227BF">
      <w:pPr>
        <w:ind w:firstLine="708"/>
        <w:rPr>
          <w:rFonts w:cs="Arial"/>
          <w:lang w:val="fi-FI"/>
        </w:rPr>
      </w:pPr>
    </w:p>
    <w:p w:rsidR="00C014BE" w:rsidRDefault="00E96220">
      <w:pPr>
        <w:ind w:left="360"/>
        <w:rPr>
          <w:rFonts w:cs="Arial"/>
          <w:lang w:val="id-ID"/>
        </w:rPr>
      </w:pPr>
      <w:r w:rsidRPr="00E96220">
        <w:rPr>
          <w:rFonts w:cs="Arial"/>
          <w:lang w:val="id-ID"/>
        </w:rPr>
        <w:t>Jelaskan</w:t>
      </w:r>
      <w:r w:rsidR="00B23B34" w:rsidRPr="002B0E76">
        <w:rPr>
          <w:rFonts w:cs="Arial"/>
          <w:lang w:val="fi-FI"/>
        </w:rPr>
        <w:t xml:space="preserve"> </w:t>
      </w:r>
      <w:r w:rsidR="009557A4">
        <w:rPr>
          <w:rFonts w:cs="Arial"/>
          <w:lang w:val="fi-FI"/>
        </w:rPr>
        <w:t>keberadaan</w:t>
      </w:r>
      <w:r w:rsidR="00C15DF3">
        <w:rPr>
          <w:rFonts w:cs="Arial"/>
          <w:lang w:val="id-ID"/>
        </w:rPr>
        <w:t xml:space="preserve"> dan pelaksanaan sistem</w:t>
      </w:r>
      <w:r w:rsidR="00C41F16" w:rsidRPr="002B0E76">
        <w:rPr>
          <w:rFonts w:cs="Arial"/>
          <w:lang w:val="fi-FI"/>
        </w:rPr>
        <w:t xml:space="preserve"> penjaminan mutu pada </w:t>
      </w:r>
      <w:r w:rsidR="009715FB" w:rsidRPr="002B0E76">
        <w:rPr>
          <w:rFonts w:cs="Arial"/>
          <w:lang w:val="fi-FI"/>
        </w:rPr>
        <w:t>Program</w:t>
      </w:r>
      <w:r w:rsidR="006E3C59">
        <w:rPr>
          <w:rFonts w:cs="Arial"/>
          <w:lang w:val="fi-FI"/>
        </w:rPr>
        <w:t xml:space="preserve"> PPG</w:t>
      </w:r>
      <w:r w:rsidR="0070593C">
        <w:rPr>
          <w:rFonts w:cs="Arial"/>
          <w:lang w:val="id-ID"/>
        </w:rPr>
        <w:t>, yang mencakup</w:t>
      </w:r>
      <w:r w:rsidR="00C014BE">
        <w:rPr>
          <w:b/>
          <w:lang w:val="id-ID"/>
        </w:rPr>
        <w:t xml:space="preserve"> </w:t>
      </w:r>
      <w:r w:rsidRPr="00E96220">
        <w:rPr>
          <w:lang w:val="id-ID"/>
        </w:rPr>
        <w:t>(1) masukan</w:t>
      </w:r>
      <w:r w:rsidRPr="00E96220">
        <w:rPr>
          <w:rFonts w:cs="Arial"/>
          <w:lang w:val="id-ID"/>
        </w:rPr>
        <w:t xml:space="preserve">, </w:t>
      </w:r>
      <w:r w:rsidRPr="00E96220">
        <w:rPr>
          <w:lang w:val="id-ID"/>
        </w:rPr>
        <w:t xml:space="preserve">(2) </w:t>
      </w:r>
      <w:r w:rsidRPr="00E96220">
        <w:rPr>
          <w:rFonts w:cs="Arial"/>
          <w:lang w:val="id-ID"/>
        </w:rPr>
        <w:t xml:space="preserve">proses, </w:t>
      </w:r>
      <w:r w:rsidRPr="00E96220">
        <w:rPr>
          <w:lang w:val="id-ID"/>
        </w:rPr>
        <w:t>(3) keluaran (</w:t>
      </w:r>
      <w:r w:rsidRPr="00E96220">
        <w:rPr>
          <w:i/>
          <w:lang w:val="id-ID"/>
        </w:rPr>
        <w:t>output</w:t>
      </w:r>
      <w:r w:rsidRPr="00E96220">
        <w:rPr>
          <w:lang w:val="id-ID"/>
        </w:rPr>
        <w:t>), (4) hasil (</w:t>
      </w:r>
      <w:r w:rsidRPr="00E96220">
        <w:rPr>
          <w:i/>
          <w:lang w:val="id-ID"/>
        </w:rPr>
        <w:t>outcome</w:t>
      </w:r>
      <w:r w:rsidRPr="00E96220">
        <w:rPr>
          <w:lang w:val="id-ID"/>
        </w:rPr>
        <w:t>)</w:t>
      </w:r>
      <w:r w:rsidRPr="00E96220">
        <w:rPr>
          <w:rFonts w:cs="Arial"/>
          <w:lang w:val="id-ID"/>
        </w:rPr>
        <w:t>, dan</w:t>
      </w:r>
      <w:r w:rsidRPr="00E96220">
        <w:rPr>
          <w:lang w:val="id-ID"/>
        </w:rPr>
        <w:t xml:space="preserve"> (5) dampak</w:t>
      </w:r>
      <w:r w:rsidRPr="00E96220">
        <w:rPr>
          <w:rFonts w:cs="Arial"/>
          <w:lang w:val="id-ID"/>
        </w:rPr>
        <w:t xml:space="preserve"> </w:t>
      </w:r>
      <w:r w:rsidR="00C014BE">
        <w:rPr>
          <w:rFonts w:cs="Arial"/>
          <w:lang w:val="id-ID"/>
        </w:rPr>
        <w:t>untuk menghasilkan guru yang profesional.</w:t>
      </w:r>
    </w:p>
    <w:p w:rsidR="009557A4" w:rsidRDefault="009557A4">
      <w:pPr>
        <w:ind w:left="360"/>
        <w:rPr>
          <w:rFonts w:cs="Arial"/>
          <w:lang w:val="fi-FI"/>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0"/>
      </w:tblGrid>
      <w:tr w:rsidR="00B23B34" w:rsidRPr="00225B32" w:rsidTr="00FC5B22">
        <w:tc>
          <w:tcPr>
            <w:tcW w:w="9180" w:type="dxa"/>
          </w:tcPr>
          <w:p w:rsidR="00B23B34" w:rsidRPr="00B65A5A" w:rsidRDefault="00B23B34" w:rsidP="00E17DE7">
            <w:pPr>
              <w:rPr>
                <w:rFonts w:cs="Arial"/>
                <w:color w:val="FF0000"/>
                <w:lang w:val="id-ID"/>
              </w:rPr>
            </w:pPr>
          </w:p>
          <w:p w:rsidR="00B23B34" w:rsidRPr="00B65A5A" w:rsidRDefault="00B23B34" w:rsidP="00E17DE7">
            <w:pPr>
              <w:rPr>
                <w:rFonts w:cs="Arial"/>
                <w:color w:val="FF0000"/>
                <w:lang w:val="id-ID"/>
              </w:rPr>
            </w:pPr>
          </w:p>
          <w:p w:rsidR="00B23B34" w:rsidRPr="00B65A5A" w:rsidRDefault="00B23B34" w:rsidP="00E17DE7">
            <w:pPr>
              <w:rPr>
                <w:rFonts w:cs="Arial"/>
                <w:color w:val="FF0000"/>
                <w:lang w:val="id-ID"/>
              </w:rPr>
            </w:pPr>
          </w:p>
          <w:p w:rsidR="00B23B34" w:rsidRPr="00B65A5A" w:rsidRDefault="00B23B34" w:rsidP="00E17DE7">
            <w:pPr>
              <w:rPr>
                <w:rFonts w:cs="Arial"/>
                <w:color w:val="FF0000"/>
                <w:lang w:val="id-ID"/>
              </w:rPr>
            </w:pPr>
          </w:p>
        </w:tc>
      </w:tr>
    </w:tbl>
    <w:p w:rsidR="00B23B34" w:rsidRPr="00B65A5A" w:rsidRDefault="00B23B34" w:rsidP="00B23B34">
      <w:pPr>
        <w:ind w:left="66"/>
        <w:rPr>
          <w:rFonts w:cs="Arial"/>
          <w:lang w:val="id-ID"/>
        </w:rPr>
      </w:pPr>
    </w:p>
    <w:p w:rsidR="00B23B34" w:rsidRPr="00C166C9" w:rsidRDefault="00E96220" w:rsidP="00583ACB">
      <w:pPr>
        <w:rPr>
          <w:bCs/>
          <w:lang w:val="id-ID"/>
        </w:rPr>
      </w:pPr>
      <w:r w:rsidRPr="00E96220">
        <w:rPr>
          <w:bCs/>
          <w:lang w:val="id-ID"/>
        </w:rPr>
        <w:t xml:space="preserve">2.5   </w:t>
      </w:r>
      <w:r w:rsidR="00C166C9">
        <w:rPr>
          <w:bCs/>
          <w:lang w:val="id-ID"/>
        </w:rPr>
        <w:t>Umpan Balik</w:t>
      </w:r>
    </w:p>
    <w:p w:rsidR="00B918F5" w:rsidRPr="00B65A5A" w:rsidRDefault="00B918F5" w:rsidP="003443FA">
      <w:pPr>
        <w:ind w:left="450"/>
        <w:rPr>
          <w:lang w:val="id-ID"/>
        </w:rPr>
      </w:pPr>
    </w:p>
    <w:p w:rsidR="00B23B34" w:rsidRPr="00C2324B" w:rsidRDefault="00E96220" w:rsidP="003443FA">
      <w:pPr>
        <w:ind w:left="450"/>
        <w:rPr>
          <w:lang w:val="id-ID"/>
        </w:rPr>
      </w:pPr>
      <w:r w:rsidRPr="00E96220">
        <w:rPr>
          <w:lang w:val="id-ID"/>
        </w:rPr>
        <w:t xml:space="preserve">Apakah Program PPG telah melakukan kajian tentang </w:t>
      </w:r>
      <w:r w:rsidRPr="00E96220">
        <w:rPr>
          <w:rFonts w:cs="Arial"/>
          <w:color w:val="000000"/>
          <w:szCs w:val="24"/>
          <w:lang w:val="id-ID"/>
        </w:rPr>
        <w:t>tata pamong, kepemimpinan, sistem pengelolaan</w:t>
      </w:r>
      <w:r w:rsidRPr="00E96220">
        <w:rPr>
          <w:lang w:val="id-ID"/>
        </w:rPr>
        <w:t xml:space="preserve"> dan penjaminan mutu dalam rangka </w:t>
      </w:r>
      <w:r w:rsidRPr="00E96220">
        <w:rPr>
          <w:rFonts w:cs="Arial"/>
          <w:color w:val="000000"/>
          <w:lang w:val="id-ID"/>
        </w:rPr>
        <w:t xml:space="preserve">peningkatan kualitas </w:t>
      </w:r>
      <w:r w:rsidR="00F32346" w:rsidRPr="00F32346">
        <w:rPr>
          <w:rFonts w:cs="Arial"/>
          <w:lang w:val="fi-FI"/>
        </w:rPr>
        <w:t>Program</w:t>
      </w:r>
      <w:r w:rsidR="006E3C59">
        <w:rPr>
          <w:rFonts w:cs="Arial"/>
          <w:lang w:val="fi-FI"/>
        </w:rPr>
        <w:t xml:space="preserve"> PPG</w:t>
      </w:r>
      <w:r w:rsidR="00F32346" w:rsidRPr="00F32346">
        <w:rPr>
          <w:rFonts w:cs="Arial"/>
          <w:lang w:val="fi-FI"/>
        </w:rPr>
        <w:t xml:space="preserve"> </w:t>
      </w:r>
      <w:r w:rsidRPr="00E96220">
        <w:rPr>
          <w:lang w:val="id-ID"/>
        </w:rPr>
        <w:t xml:space="preserve">melalui balikan dari dosen, mahasiswa, </w:t>
      </w:r>
      <w:r w:rsidR="008C7381">
        <w:rPr>
          <w:lang w:val="id-ID"/>
        </w:rPr>
        <w:t xml:space="preserve">tenaga kependidikan, </w:t>
      </w:r>
      <w:r w:rsidRPr="00E96220">
        <w:rPr>
          <w:lang w:val="id-ID"/>
        </w:rPr>
        <w:t xml:space="preserve">alumni, </w:t>
      </w:r>
      <w:r w:rsidR="008C7381">
        <w:rPr>
          <w:lang w:val="id-ID"/>
        </w:rPr>
        <w:t>sekolah mitra</w:t>
      </w:r>
      <w:r w:rsidR="00AC5CC9">
        <w:rPr>
          <w:lang w:val="id-ID"/>
        </w:rPr>
        <w:t xml:space="preserve"> dan </w:t>
      </w:r>
      <w:r w:rsidRPr="00E96220">
        <w:rPr>
          <w:lang w:val="id-ID"/>
        </w:rPr>
        <w:t xml:space="preserve">pengguna lulusan mengenai harapan dan persepsi mereka?  Jika Ya, jelaskan isi </w:t>
      </w:r>
      <w:r w:rsidR="00C166C9">
        <w:rPr>
          <w:lang w:val="id-ID"/>
        </w:rPr>
        <w:t>umpan balik</w:t>
      </w:r>
      <w:r w:rsidRPr="00E96220">
        <w:rPr>
          <w:lang w:val="id-ID"/>
        </w:rPr>
        <w:t xml:space="preserve"> dan tindak lanjutnya.</w:t>
      </w:r>
    </w:p>
    <w:p w:rsidR="00B23B34" w:rsidRPr="00C2324B" w:rsidRDefault="00B23B34" w:rsidP="00B23B34">
      <w:pPr>
        <w:ind w:left="360"/>
        <w:rPr>
          <w:lang w:val="id-ID"/>
        </w:rPr>
      </w:pPr>
    </w:p>
    <w:tbl>
      <w:tblPr>
        <w:tblW w:w="873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2"/>
        <w:gridCol w:w="2918"/>
        <w:gridCol w:w="2970"/>
      </w:tblGrid>
      <w:tr w:rsidR="00B23B34" w:rsidRPr="00B033FB" w:rsidTr="000D0DCD">
        <w:trPr>
          <w:cantSplit/>
          <w:trHeight w:val="61"/>
        </w:trPr>
        <w:tc>
          <w:tcPr>
            <w:tcW w:w="2842" w:type="dxa"/>
            <w:tcBorders>
              <w:bottom w:val="double" w:sz="4" w:space="0" w:color="auto"/>
            </w:tcBorders>
            <w:shd w:val="clear" w:color="auto" w:fill="auto"/>
          </w:tcPr>
          <w:p w:rsidR="00B23B34" w:rsidRPr="00B033FB" w:rsidRDefault="00C166C9" w:rsidP="00E17DE7">
            <w:pPr>
              <w:jc w:val="center"/>
              <w:rPr>
                <w:rFonts w:cs="Arial"/>
                <w:b/>
                <w:bCs/>
                <w:sz w:val="20"/>
              </w:rPr>
            </w:pPr>
            <w:r>
              <w:rPr>
                <w:rFonts w:cs="Arial"/>
                <w:b/>
                <w:bCs/>
                <w:sz w:val="20"/>
                <w:lang w:val="id-ID"/>
              </w:rPr>
              <w:t>Umpan Balik</w:t>
            </w:r>
            <w:r w:rsidR="00B23B34" w:rsidRPr="00B033FB">
              <w:rPr>
                <w:rFonts w:cs="Arial"/>
                <w:b/>
                <w:bCs/>
                <w:sz w:val="20"/>
              </w:rPr>
              <w:t xml:space="preserve"> dari</w:t>
            </w:r>
          </w:p>
        </w:tc>
        <w:tc>
          <w:tcPr>
            <w:tcW w:w="2918" w:type="dxa"/>
            <w:tcBorders>
              <w:bottom w:val="double" w:sz="4" w:space="0" w:color="auto"/>
            </w:tcBorders>
            <w:shd w:val="clear" w:color="auto" w:fill="auto"/>
          </w:tcPr>
          <w:p w:rsidR="00B23B34" w:rsidRPr="00C166C9" w:rsidRDefault="00B07617" w:rsidP="00E77E0F">
            <w:pPr>
              <w:jc w:val="center"/>
              <w:rPr>
                <w:rFonts w:cs="Arial"/>
                <w:b/>
                <w:bCs/>
                <w:sz w:val="20"/>
                <w:lang w:val="id-ID"/>
              </w:rPr>
            </w:pPr>
            <w:r>
              <w:rPr>
                <w:rFonts w:cs="Arial"/>
                <w:b/>
                <w:bCs/>
                <w:sz w:val="20"/>
              </w:rPr>
              <w:t xml:space="preserve">Isi </w:t>
            </w:r>
            <w:r w:rsidR="00C166C9">
              <w:rPr>
                <w:rFonts w:cs="Arial"/>
                <w:b/>
                <w:bCs/>
                <w:sz w:val="20"/>
                <w:lang w:val="id-ID"/>
              </w:rPr>
              <w:t>Umpan Balik</w:t>
            </w:r>
          </w:p>
        </w:tc>
        <w:tc>
          <w:tcPr>
            <w:tcW w:w="2970" w:type="dxa"/>
            <w:tcBorders>
              <w:bottom w:val="double" w:sz="4" w:space="0" w:color="auto"/>
            </w:tcBorders>
            <w:shd w:val="clear" w:color="auto" w:fill="auto"/>
          </w:tcPr>
          <w:p w:rsidR="00B23B34" w:rsidRPr="00B033FB" w:rsidRDefault="00B23B34" w:rsidP="00E17DE7">
            <w:pPr>
              <w:jc w:val="center"/>
              <w:rPr>
                <w:rFonts w:cs="Arial"/>
                <w:b/>
                <w:bCs/>
                <w:sz w:val="20"/>
              </w:rPr>
            </w:pPr>
            <w:r w:rsidRPr="00B033FB">
              <w:rPr>
                <w:rFonts w:cs="Arial"/>
                <w:b/>
                <w:bCs/>
                <w:sz w:val="20"/>
              </w:rPr>
              <w:t>Tindak Lanjut</w:t>
            </w:r>
          </w:p>
        </w:tc>
      </w:tr>
      <w:tr w:rsidR="00B23B34" w:rsidRPr="00B033FB" w:rsidTr="00D102B5">
        <w:trPr>
          <w:cantSplit/>
          <w:trHeight w:val="61"/>
        </w:trPr>
        <w:tc>
          <w:tcPr>
            <w:tcW w:w="2842" w:type="dxa"/>
            <w:tcBorders>
              <w:top w:val="double" w:sz="4" w:space="0" w:color="auto"/>
            </w:tcBorders>
          </w:tcPr>
          <w:p w:rsidR="00B23B34" w:rsidRPr="00B033FB" w:rsidRDefault="00B23B34" w:rsidP="00E17DE7">
            <w:pPr>
              <w:jc w:val="center"/>
              <w:rPr>
                <w:rFonts w:cs="Arial"/>
                <w:b/>
                <w:bCs/>
                <w:sz w:val="20"/>
              </w:rPr>
            </w:pPr>
            <w:r w:rsidRPr="00B033FB">
              <w:rPr>
                <w:rFonts w:cs="Arial"/>
                <w:b/>
                <w:bCs/>
                <w:sz w:val="20"/>
              </w:rPr>
              <w:t>(1)</w:t>
            </w:r>
          </w:p>
        </w:tc>
        <w:tc>
          <w:tcPr>
            <w:tcW w:w="2918" w:type="dxa"/>
            <w:tcBorders>
              <w:top w:val="double" w:sz="4" w:space="0" w:color="auto"/>
            </w:tcBorders>
          </w:tcPr>
          <w:p w:rsidR="00B23B34" w:rsidRPr="00B033FB" w:rsidRDefault="00B23B34" w:rsidP="00E17DE7">
            <w:pPr>
              <w:jc w:val="center"/>
              <w:rPr>
                <w:rFonts w:cs="Arial"/>
                <w:b/>
                <w:bCs/>
                <w:sz w:val="20"/>
              </w:rPr>
            </w:pPr>
            <w:r w:rsidRPr="00B033FB">
              <w:rPr>
                <w:rFonts w:cs="Arial"/>
                <w:b/>
                <w:bCs/>
                <w:sz w:val="20"/>
              </w:rPr>
              <w:t>(2)</w:t>
            </w:r>
          </w:p>
        </w:tc>
        <w:tc>
          <w:tcPr>
            <w:tcW w:w="2970" w:type="dxa"/>
            <w:tcBorders>
              <w:top w:val="double" w:sz="4" w:space="0" w:color="auto"/>
            </w:tcBorders>
          </w:tcPr>
          <w:p w:rsidR="00B23B34" w:rsidRPr="00B033FB" w:rsidRDefault="00B23B34" w:rsidP="00E17DE7">
            <w:pPr>
              <w:jc w:val="center"/>
              <w:rPr>
                <w:rFonts w:cs="Arial"/>
                <w:b/>
                <w:bCs/>
                <w:sz w:val="20"/>
              </w:rPr>
            </w:pPr>
            <w:r w:rsidRPr="00B033FB">
              <w:rPr>
                <w:rFonts w:cs="Arial"/>
                <w:b/>
                <w:bCs/>
                <w:sz w:val="20"/>
              </w:rPr>
              <w:t>(3)</w:t>
            </w:r>
          </w:p>
        </w:tc>
      </w:tr>
      <w:tr w:rsidR="00B23B34" w:rsidRPr="00B033FB" w:rsidTr="00D102B5">
        <w:trPr>
          <w:cantSplit/>
          <w:trHeight w:val="299"/>
        </w:trPr>
        <w:tc>
          <w:tcPr>
            <w:tcW w:w="2842" w:type="dxa"/>
          </w:tcPr>
          <w:p w:rsidR="00B23B34" w:rsidRPr="00B033FB" w:rsidRDefault="00B23B34" w:rsidP="00E17DE7">
            <w:pPr>
              <w:rPr>
                <w:rFonts w:cs="Arial"/>
              </w:rPr>
            </w:pPr>
            <w:r w:rsidRPr="00B033FB">
              <w:rPr>
                <w:rFonts w:cs="Arial"/>
              </w:rPr>
              <w:t>Dosen</w:t>
            </w:r>
          </w:p>
        </w:tc>
        <w:tc>
          <w:tcPr>
            <w:tcW w:w="2918" w:type="dxa"/>
          </w:tcPr>
          <w:p w:rsidR="00B23B34" w:rsidRPr="00B033FB" w:rsidRDefault="00B23B34" w:rsidP="00E17DE7">
            <w:pPr>
              <w:rPr>
                <w:rFonts w:cs="Arial"/>
              </w:rPr>
            </w:pPr>
          </w:p>
        </w:tc>
        <w:tc>
          <w:tcPr>
            <w:tcW w:w="2970" w:type="dxa"/>
          </w:tcPr>
          <w:p w:rsidR="00B23B34" w:rsidRPr="00B033FB" w:rsidRDefault="00B23B34" w:rsidP="00E17DE7">
            <w:pPr>
              <w:rPr>
                <w:rFonts w:cs="Arial"/>
              </w:rPr>
            </w:pPr>
          </w:p>
        </w:tc>
      </w:tr>
      <w:tr w:rsidR="00B23B34" w:rsidRPr="00B033FB" w:rsidTr="00D102B5">
        <w:trPr>
          <w:cantSplit/>
          <w:trHeight w:val="299"/>
        </w:trPr>
        <w:tc>
          <w:tcPr>
            <w:tcW w:w="2842" w:type="dxa"/>
          </w:tcPr>
          <w:p w:rsidR="00B23B34" w:rsidRPr="00B033FB" w:rsidRDefault="00B23B34" w:rsidP="00E17DE7">
            <w:pPr>
              <w:rPr>
                <w:rFonts w:cs="Arial"/>
              </w:rPr>
            </w:pPr>
            <w:r w:rsidRPr="00B033FB">
              <w:rPr>
                <w:rFonts w:cs="Arial"/>
              </w:rPr>
              <w:t>Mahasiswa</w:t>
            </w:r>
          </w:p>
        </w:tc>
        <w:tc>
          <w:tcPr>
            <w:tcW w:w="2918" w:type="dxa"/>
          </w:tcPr>
          <w:p w:rsidR="00B23B34" w:rsidRPr="00B033FB" w:rsidRDefault="00B23B34" w:rsidP="00E17DE7">
            <w:pPr>
              <w:rPr>
                <w:rFonts w:cs="Arial"/>
              </w:rPr>
            </w:pPr>
          </w:p>
        </w:tc>
        <w:tc>
          <w:tcPr>
            <w:tcW w:w="2970" w:type="dxa"/>
          </w:tcPr>
          <w:p w:rsidR="00B23B34" w:rsidRPr="00B033FB" w:rsidRDefault="00B23B34" w:rsidP="00E17DE7">
            <w:pPr>
              <w:rPr>
                <w:rFonts w:cs="Arial"/>
              </w:rPr>
            </w:pPr>
          </w:p>
        </w:tc>
      </w:tr>
      <w:tr w:rsidR="00230DCD" w:rsidRPr="00B033FB" w:rsidTr="00D102B5">
        <w:trPr>
          <w:cantSplit/>
          <w:trHeight w:val="299"/>
        </w:trPr>
        <w:tc>
          <w:tcPr>
            <w:tcW w:w="2842" w:type="dxa"/>
          </w:tcPr>
          <w:p w:rsidR="00230DCD" w:rsidRPr="00230DCD" w:rsidRDefault="00230DCD" w:rsidP="00E17DE7">
            <w:pPr>
              <w:rPr>
                <w:rFonts w:cs="Arial"/>
                <w:lang w:val="id-ID"/>
              </w:rPr>
            </w:pPr>
            <w:r>
              <w:rPr>
                <w:rFonts w:cs="Arial"/>
                <w:lang w:val="id-ID"/>
              </w:rPr>
              <w:t>Tenaga kependidikan</w:t>
            </w:r>
          </w:p>
        </w:tc>
        <w:tc>
          <w:tcPr>
            <w:tcW w:w="2918" w:type="dxa"/>
          </w:tcPr>
          <w:p w:rsidR="00230DCD" w:rsidRPr="00B033FB" w:rsidRDefault="00230DCD" w:rsidP="00E17DE7">
            <w:pPr>
              <w:rPr>
                <w:rFonts w:cs="Arial"/>
              </w:rPr>
            </w:pPr>
          </w:p>
        </w:tc>
        <w:tc>
          <w:tcPr>
            <w:tcW w:w="2970" w:type="dxa"/>
          </w:tcPr>
          <w:p w:rsidR="00230DCD" w:rsidRPr="00B033FB" w:rsidRDefault="00230DCD" w:rsidP="00E17DE7">
            <w:pPr>
              <w:rPr>
                <w:rFonts w:cs="Arial"/>
              </w:rPr>
            </w:pPr>
          </w:p>
        </w:tc>
      </w:tr>
      <w:tr w:rsidR="00B23B34" w:rsidRPr="00B033FB" w:rsidTr="00D102B5">
        <w:trPr>
          <w:cantSplit/>
          <w:trHeight w:val="299"/>
        </w:trPr>
        <w:tc>
          <w:tcPr>
            <w:tcW w:w="2842" w:type="dxa"/>
          </w:tcPr>
          <w:p w:rsidR="00B23B34" w:rsidRPr="00B033FB" w:rsidRDefault="00B23B34" w:rsidP="00E17DE7">
            <w:pPr>
              <w:rPr>
                <w:rFonts w:cs="Arial"/>
              </w:rPr>
            </w:pPr>
            <w:r w:rsidRPr="00B033FB">
              <w:rPr>
                <w:rFonts w:cs="Arial"/>
              </w:rPr>
              <w:t>Alumni</w:t>
            </w:r>
          </w:p>
        </w:tc>
        <w:tc>
          <w:tcPr>
            <w:tcW w:w="2918" w:type="dxa"/>
          </w:tcPr>
          <w:p w:rsidR="00B23B34" w:rsidRPr="00B033FB" w:rsidRDefault="00B23B34" w:rsidP="00E17DE7">
            <w:pPr>
              <w:rPr>
                <w:rFonts w:cs="Arial"/>
              </w:rPr>
            </w:pPr>
          </w:p>
        </w:tc>
        <w:tc>
          <w:tcPr>
            <w:tcW w:w="2970" w:type="dxa"/>
          </w:tcPr>
          <w:p w:rsidR="00B23B34" w:rsidRPr="00B033FB" w:rsidRDefault="00B23B34" w:rsidP="00E17DE7">
            <w:pPr>
              <w:rPr>
                <w:rFonts w:cs="Arial"/>
              </w:rPr>
            </w:pPr>
          </w:p>
        </w:tc>
      </w:tr>
      <w:tr w:rsidR="008C7381" w:rsidRPr="00B033FB" w:rsidTr="00D102B5">
        <w:trPr>
          <w:cantSplit/>
          <w:trHeight w:val="299"/>
        </w:trPr>
        <w:tc>
          <w:tcPr>
            <w:tcW w:w="2842" w:type="dxa"/>
          </w:tcPr>
          <w:p w:rsidR="008C7381" w:rsidRPr="00A6696B" w:rsidRDefault="008C7381" w:rsidP="00E17DE7">
            <w:pPr>
              <w:rPr>
                <w:rFonts w:cs="Arial"/>
              </w:rPr>
            </w:pPr>
            <w:r>
              <w:rPr>
                <w:rFonts w:cs="Arial"/>
                <w:lang w:val="id-ID"/>
              </w:rPr>
              <w:t>Sekolah mitra</w:t>
            </w:r>
          </w:p>
        </w:tc>
        <w:tc>
          <w:tcPr>
            <w:tcW w:w="2918" w:type="dxa"/>
          </w:tcPr>
          <w:p w:rsidR="008C7381" w:rsidRPr="00B033FB" w:rsidRDefault="008C7381" w:rsidP="00E17DE7">
            <w:pPr>
              <w:rPr>
                <w:rFonts w:cs="Arial"/>
              </w:rPr>
            </w:pPr>
          </w:p>
        </w:tc>
        <w:tc>
          <w:tcPr>
            <w:tcW w:w="2970" w:type="dxa"/>
          </w:tcPr>
          <w:p w:rsidR="008C7381" w:rsidRPr="00B033FB" w:rsidRDefault="008C7381" w:rsidP="00E17DE7">
            <w:pPr>
              <w:rPr>
                <w:rFonts w:cs="Arial"/>
              </w:rPr>
            </w:pPr>
          </w:p>
        </w:tc>
      </w:tr>
      <w:tr w:rsidR="00A6696B" w:rsidRPr="00B033FB" w:rsidTr="00D102B5">
        <w:trPr>
          <w:cantSplit/>
          <w:trHeight w:val="299"/>
        </w:trPr>
        <w:tc>
          <w:tcPr>
            <w:tcW w:w="2842" w:type="dxa"/>
          </w:tcPr>
          <w:p w:rsidR="00A6696B" w:rsidRPr="00A6696B" w:rsidRDefault="00DD7C35" w:rsidP="00E17DE7">
            <w:pPr>
              <w:rPr>
                <w:rFonts w:cs="Arial"/>
              </w:rPr>
            </w:pPr>
            <w:r>
              <w:rPr>
                <w:rFonts w:cs="Arial"/>
              </w:rPr>
              <w:t>P</w:t>
            </w:r>
            <w:r w:rsidR="00A6696B">
              <w:rPr>
                <w:rFonts w:cs="Arial"/>
              </w:rPr>
              <w:t>engguna</w:t>
            </w:r>
            <w:r w:rsidR="00C2324B">
              <w:rPr>
                <w:rFonts w:cs="Arial"/>
              </w:rPr>
              <w:t xml:space="preserve"> lulusan</w:t>
            </w:r>
          </w:p>
        </w:tc>
        <w:tc>
          <w:tcPr>
            <w:tcW w:w="2918" w:type="dxa"/>
          </w:tcPr>
          <w:p w:rsidR="00A6696B" w:rsidRPr="00B033FB" w:rsidRDefault="00A6696B" w:rsidP="00E17DE7">
            <w:pPr>
              <w:rPr>
                <w:rFonts w:cs="Arial"/>
              </w:rPr>
            </w:pPr>
          </w:p>
        </w:tc>
        <w:tc>
          <w:tcPr>
            <w:tcW w:w="2970" w:type="dxa"/>
          </w:tcPr>
          <w:p w:rsidR="00A6696B" w:rsidRPr="00B033FB" w:rsidRDefault="00A6696B" w:rsidP="00E17DE7">
            <w:pPr>
              <w:rPr>
                <w:rFonts w:cs="Arial"/>
              </w:rPr>
            </w:pPr>
          </w:p>
        </w:tc>
      </w:tr>
    </w:tbl>
    <w:p w:rsidR="004B39D0" w:rsidRPr="00BE57DE" w:rsidRDefault="004B39D0" w:rsidP="004B6ABD">
      <w:pPr>
        <w:rPr>
          <w:lang w:val="it-IT"/>
        </w:rPr>
      </w:pPr>
    </w:p>
    <w:p w:rsidR="0081541B" w:rsidRDefault="0081541B" w:rsidP="00CA009E">
      <w:pPr>
        <w:numPr>
          <w:ilvl w:val="1"/>
          <w:numId w:val="9"/>
        </w:numPr>
        <w:rPr>
          <w:rFonts w:cs="Arial"/>
        </w:rPr>
      </w:pPr>
      <w:r>
        <w:rPr>
          <w:rFonts w:cs="Arial"/>
        </w:rPr>
        <w:t xml:space="preserve">  Keberlanjutan</w:t>
      </w:r>
    </w:p>
    <w:p w:rsidR="0081541B" w:rsidRPr="002B0E76" w:rsidRDefault="0081541B" w:rsidP="0081541B">
      <w:pPr>
        <w:ind w:left="450"/>
        <w:rPr>
          <w:lang w:val="sv-SE"/>
        </w:rPr>
      </w:pPr>
      <w:r w:rsidRPr="002B0E76">
        <w:rPr>
          <w:lang w:val="sv-SE"/>
        </w:rPr>
        <w:t>Jelaskan upaya menjamin keberlanjutan (</w:t>
      </w:r>
      <w:r w:rsidRPr="002B0E76">
        <w:rPr>
          <w:i/>
          <w:iCs/>
          <w:lang w:val="sv-SE"/>
        </w:rPr>
        <w:t>sustainability</w:t>
      </w:r>
      <w:r w:rsidRPr="002B0E76">
        <w:rPr>
          <w:lang w:val="sv-SE"/>
        </w:rPr>
        <w:t xml:space="preserve">) </w:t>
      </w:r>
      <w:r w:rsidR="004D0296" w:rsidRPr="002B0E76">
        <w:rPr>
          <w:lang w:val="sv-SE"/>
        </w:rPr>
        <w:t>Program</w:t>
      </w:r>
      <w:r w:rsidR="006E3C59">
        <w:rPr>
          <w:lang w:val="sv-SE"/>
        </w:rPr>
        <w:t xml:space="preserve"> PPG</w:t>
      </w:r>
      <w:r w:rsidR="004D0296" w:rsidRPr="002B0E76">
        <w:rPr>
          <w:lang w:val="sv-SE"/>
        </w:rPr>
        <w:t xml:space="preserve"> </w:t>
      </w:r>
      <w:r w:rsidRPr="002B0E76">
        <w:rPr>
          <w:lang w:val="sv-SE"/>
        </w:rPr>
        <w:t>ini, khususnya dalam hal:</w:t>
      </w:r>
    </w:p>
    <w:p w:rsidR="0081541B" w:rsidRDefault="0081541B" w:rsidP="0081541B">
      <w:pPr>
        <w:ind w:left="540"/>
        <w:rPr>
          <w:lang w:val="id-ID"/>
        </w:rPr>
      </w:pPr>
    </w:p>
    <w:tbl>
      <w:tblPr>
        <w:tblW w:w="8884"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4"/>
        <w:gridCol w:w="2410"/>
        <w:gridCol w:w="5880"/>
      </w:tblGrid>
      <w:tr w:rsidR="003A671C" w:rsidRPr="00B033FB" w:rsidTr="003A671C">
        <w:trPr>
          <w:cantSplit/>
          <w:trHeight w:val="61"/>
        </w:trPr>
        <w:tc>
          <w:tcPr>
            <w:tcW w:w="594" w:type="dxa"/>
            <w:tcBorders>
              <w:bottom w:val="double" w:sz="4" w:space="0" w:color="auto"/>
            </w:tcBorders>
            <w:shd w:val="clear" w:color="auto" w:fill="auto"/>
          </w:tcPr>
          <w:p w:rsidR="003A671C" w:rsidRPr="003A671C" w:rsidRDefault="003A671C" w:rsidP="004531D8">
            <w:pPr>
              <w:jc w:val="center"/>
              <w:rPr>
                <w:rFonts w:cs="Arial"/>
                <w:b/>
                <w:bCs/>
                <w:sz w:val="20"/>
                <w:lang w:val="id-ID"/>
              </w:rPr>
            </w:pPr>
            <w:r>
              <w:rPr>
                <w:rFonts w:cs="Arial"/>
                <w:b/>
                <w:bCs/>
                <w:sz w:val="20"/>
                <w:lang w:val="id-ID"/>
              </w:rPr>
              <w:t>No.</w:t>
            </w:r>
          </w:p>
        </w:tc>
        <w:tc>
          <w:tcPr>
            <w:tcW w:w="2410" w:type="dxa"/>
            <w:tcBorders>
              <w:bottom w:val="double" w:sz="4" w:space="0" w:color="auto"/>
            </w:tcBorders>
            <w:shd w:val="clear" w:color="auto" w:fill="auto"/>
          </w:tcPr>
          <w:p w:rsidR="003A671C" w:rsidRPr="00C166C9" w:rsidRDefault="008D1C09" w:rsidP="004531D8">
            <w:pPr>
              <w:jc w:val="center"/>
              <w:rPr>
                <w:rFonts w:cs="Arial"/>
                <w:b/>
                <w:bCs/>
                <w:sz w:val="20"/>
                <w:lang w:val="id-ID"/>
              </w:rPr>
            </w:pPr>
            <w:r>
              <w:rPr>
                <w:rFonts w:cs="Arial"/>
                <w:b/>
                <w:bCs/>
                <w:sz w:val="20"/>
                <w:lang w:val="id-ID"/>
              </w:rPr>
              <w:t>Jenis Upaya</w:t>
            </w:r>
          </w:p>
        </w:tc>
        <w:tc>
          <w:tcPr>
            <w:tcW w:w="5880" w:type="dxa"/>
            <w:tcBorders>
              <w:bottom w:val="double" w:sz="4" w:space="0" w:color="auto"/>
            </w:tcBorders>
            <w:shd w:val="clear" w:color="auto" w:fill="auto"/>
          </w:tcPr>
          <w:p w:rsidR="00020068" w:rsidRDefault="003A671C">
            <w:pPr>
              <w:jc w:val="center"/>
              <w:rPr>
                <w:rFonts w:cs="Arial"/>
                <w:b/>
                <w:bCs/>
                <w:sz w:val="20"/>
                <w:lang w:val="id-ID"/>
              </w:rPr>
            </w:pPr>
            <w:r>
              <w:rPr>
                <w:rFonts w:cs="Arial"/>
                <w:b/>
                <w:bCs/>
                <w:sz w:val="20"/>
                <w:lang w:val="id-ID"/>
              </w:rPr>
              <w:t xml:space="preserve">Upaya </w:t>
            </w:r>
            <w:r w:rsidR="00156F3B">
              <w:rPr>
                <w:rFonts w:cs="Arial"/>
                <w:b/>
                <w:bCs/>
                <w:sz w:val="20"/>
                <w:lang w:val="id-ID"/>
              </w:rPr>
              <w:t>yang  dilakukan Program PPG dan  hasilnya</w:t>
            </w:r>
          </w:p>
        </w:tc>
      </w:tr>
      <w:tr w:rsidR="003A671C" w:rsidRPr="00B033FB" w:rsidTr="003A671C">
        <w:trPr>
          <w:cantSplit/>
          <w:trHeight w:val="61"/>
        </w:trPr>
        <w:tc>
          <w:tcPr>
            <w:tcW w:w="594" w:type="dxa"/>
            <w:tcBorders>
              <w:top w:val="double" w:sz="4" w:space="0" w:color="auto"/>
            </w:tcBorders>
          </w:tcPr>
          <w:p w:rsidR="003A671C" w:rsidRPr="00B033FB" w:rsidRDefault="003A671C" w:rsidP="004531D8">
            <w:pPr>
              <w:jc w:val="center"/>
              <w:rPr>
                <w:rFonts w:cs="Arial"/>
                <w:b/>
                <w:bCs/>
                <w:sz w:val="20"/>
              </w:rPr>
            </w:pPr>
            <w:r w:rsidRPr="00B033FB">
              <w:rPr>
                <w:rFonts w:cs="Arial"/>
                <w:b/>
                <w:bCs/>
                <w:sz w:val="20"/>
              </w:rPr>
              <w:t>(1)</w:t>
            </w:r>
          </w:p>
        </w:tc>
        <w:tc>
          <w:tcPr>
            <w:tcW w:w="2410" w:type="dxa"/>
            <w:tcBorders>
              <w:top w:val="double" w:sz="4" w:space="0" w:color="auto"/>
            </w:tcBorders>
          </w:tcPr>
          <w:p w:rsidR="003A671C" w:rsidRPr="00B033FB" w:rsidRDefault="003A671C" w:rsidP="004531D8">
            <w:pPr>
              <w:jc w:val="center"/>
              <w:rPr>
                <w:rFonts w:cs="Arial"/>
                <w:b/>
                <w:bCs/>
                <w:sz w:val="20"/>
              </w:rPr>
            </w:pPr>
            <w:r w:rsidRPr="00B033FB">
              <w:rPr>
                <w:rFonts w:cs="Arial"/>
                <w:b/>
                <w:bCs/>
                <w:sz w:val="20"/>
              </w:rPr>
              <w:t>(2)</w:t>
            </w:r>
          </w:p>
        </w:tc>
        <w:tc>
          <w:tcPr>
            <w:tcW w:w="5880" w:type="dxa"/>
            <w:tcBorders>
              <w:top w:val="double" w:sz="4" w:space="0" w:color="auto"/>
            </w:tcBorders>
          </w:tcPr>
          <w:p w:rsidR="003A671C" w:rsidRPr="00B033FB" w:rsidRDefault="003A671C" w:rsidP="004531D8">
            <w:pPr>
              <w:jc w:val="center"/>
              <w:rPr>
                <w:rFonts w:cs="Arial"/>
                <w:b/>
                <w:bCs/>
                <w:sz w:val="20"/>
              </w:rPr>
            </w:pPr>
            <w:r w:rsidRPr="00B033FB">
              <w:rPr>
                <w:rFonts w:cs="Arial"/>
                <w:b/>
                <w:bCs/>
                <w:sz w:val="20"/>
              </w:rPr>
              <w:t>(3)</w:t>
            </w:r>
          </w:p>
        </w:tc>
      </w:tr>
      <w:tr w:rsidR="003A671C" w:rsidRPr="00B033FB" w:rsidTr="003A671C">
        <w:trPr>
          <w:cantSplit/>
          <w:trHeight w:val="299"/>
        </w:trPr>
        <w:tc>
          <w:tcPr>
            <w:tcW w:w="594" w:type="dxa"/>
          </w:tcPr>
          <w:p w:rsidR="00E96220" w:rsidRPr="00E96220" w:rsidRDefault="003A671C" w:rsidP="00E96220">
            <w:pPr>
              <w:jc w:val="center"/>
              <w:rPr>
                <w:rFonts w:cs="Arial"/>
                <w:lang w:val="id-ID"/>
              </w:rPr>
            </w:pPr>
            <w:r>
              <w:rPr>
                <w:rFonts w:cs="Arial"/>
                <w:lang w:val="id-ID"/>
              </w:rPr>
              <w:t>1</w:t>
            </w:r>
          </w:p>
        </w:tc>
        <w:tc>
          <w:tcPr>
            <w:tcW w:w="2410" w:type="dxa"/>
          </w:tcPr>
          <w:p w:rsidR="00E96220" w:rsidRPr="00E96220" w:rsidRDefault="003A671C" w:rsidP="00E96220">
            <w:pPr>
              <w:jc w:val="left"/>
              <w:rPr>
                <w:rFonts w:cs="Arial"/>
                <w:lang w:val="id-ID"/>
              </w:rPr>
            </w:pPr>
            <w:r>
              <w:rPr>
                <w:rFonts w:cs="Arial"/>
                <w:lang w:val="id-ID"/>
              </w:rPr>
              <w:t xml:space="preserve">Peningkatan </w:t>
            </w:r>
            <w:r>
              <w:rPr>
                <w:lang w:val="sv-SE"/>
              </w:rPr>
              <w:t>animo calon mahasiswa</w:t>
            </w:r>
          </w:p>
        </w:tc>
        <w:tc>
          <w:tcPr>
            <w:tcW w:w="5880" w:type="dxa"/>
          </w:tcPr>
          <w:p w:rsidR="003A671C" w:rsidRPr="00B033FB" w:rsidRDefault="003A671C" w:rsidP="004531D8">
            <w:pPr>
              <w:rPr>
                <w:rFonts w:cs="Arial"/>
              </w:rPr>
            </w:pPr>
          </w:p>
        </w:tc>
      </w:tr>
      <w:tr w:rsidR="003A671C" w:rsidRPr="00B033FB" w:rsidTr="003A671C">
        <w:trPr>
          <w:cantSplit/>
          <w:trHeight w:val="299"/>
        </w:trPr>
        <w:tc>
          <w:tcPr>
            <w:tcW w:w="594" w:type="dxa"/>
          </w:tcPr>
          <w:p w:rsidR="00E96220" w:rsidRPr="00E96220" w:rsidRDefault="003A671C" w:rsidP="00E96220">
            <w:pPr>
              <w:jc w:val="center"/>
              <w:rPr>
                <w:rFonts w:cs="Arial"/>
                <w:lang w:val="id-ID"/>
              </w:rPr>
            </w:pPr>
            <w:r>
              <w:rPr>
                <w:rFonts w:cs="Arial"/>
                <w:lang w:val="id-ID"/>
              </w:rPr>
              <w:t>2</w:t>
            </w:r>
          </w:p>
        </w:tc>
        <w:tc>
          <w:tcPr>
            <w:tcW w:w="2410" w:type="dxa"/>
          </w:tcPr>
          <w:p w:rsidR="00E96220" w:rsidRPr="00E96220" w:rsidRDefault="00E96220" w:rsidP="00E96220">
            <w:pPr>
              <w:jc w:val="left"/>
              <w:rPr>
                <w:rFonts w:cs="Arial"/>
                <w:color w:val="000000" w:themeColor="text1"/>
              </w:rPr>
            </w:pPr>
            <w:r w:rsidRPr="00E96220">
              <w:rPr>
                <w:color w:val="000000" w:themeColor="text1"/>
                <w:lang w:val="id-ID"/>
              </w:rPr>
              <w:t>P</w:t>
            </w:r>
            <w:r w:rsidRPr="00E96220">
              <w:rPr>
                <w:color w:val="000000" w:themeColor="text1"/>
                <w:lang w:val="fi-FI"/>
              </w:rPr>
              <w:t>eningkatan mutu manajemen, termasuk manajemen resiko</w:t>
            </w:r>
          </w:p>
        </w:tc>
        <w:tc>
          <w:tcPr>
            <w:tcW w:w="5880" w:type="dxa"/>
          </w:tcPr>
          <w:p w:rsidR="003A671C" w:rsidRPr="00B033FB" w:rsidRDefault="003A671C" w:rsidP="004531D8">
            <w:pPr>
              <w:rPr>
                <w:rFonts w:cs="Arial"/>
              </w:rPr>
            </w:pPr>
          </w:p>
        </w:tc>
      </w:tr>
      <w:tr w:rsidR="003A671C" w:rsidRPr="00B033FB" w:rsidTr="003A671C">
        <w:trPr>
          <w:cantSplit/>
          <w:trHeight w:val="299"/>
        </w:trPr>
        <w:tc>
          <w:tcPr>
            <w:tcW w:w="594" w:type="dxa"/>
          </w:tcPr>
          <w:p w:rsidR="00E96220" w:rsidRDefault="003A671C" w:rsidP="00E96220">
            <w:pPr>
              <w:jc w:val="center"/>
              <w:rPr>
                <w:rFonts w:cs="Arial"/>
                <w:lang w:val="id-ID"/>
              </w:rPr>
            </w:pPr>
            <w:r>
              <w:rPr>
                <w:rFonts w:cs="Arial"/>
                <w:lang w:val="id-ID"/>
              </w:rPr>
              <w:t>3</w:t>
            </w:r>
          </w:p>
        </w:tc>
        <w:tc>
          <w:tcPr>
            <w:tcW w:w="2410" w:type="dxa"/>
          </w:tcPr>
          <w:p w:rsidR="00E96220" w:rsidRPr="00E96220" w:rsidRDefault="00E96220" w:rsidP="00E96220">
            <w:pPr>
              <w:jc w:val="left"/>
              <w:rPr>
                <w:rFonts w:cs="Arial"/>
                <w:color w:val="000000" w:themeColor="text1"/>
              </w:rPr>
            </w:pPr>
            <w:r w:rsidRPr="00E96220">
              <w:rPr>
                <w:color w:val="000000" w:themeColor="text1"/>
                <w:lang w:val="id-ID"/>
              </w:rPr>
              <w:t>P</w:t>
            </w:r>
            <w:r w:rsidRPr="00E96220">
              <w:rPr>
                <w:color w:val="000000" w:themeColor="text1"/>
                <w:lang w:val="fi-FI"/>
              </w:rPr>
              <w:t>eningkatan mutu lulusan</w:t>
            </w:r>
          </w:p>
        </w:tc>
        <w:tc>
          <w:tcPr>
            <w:tcW w:w="5880" w:type="dxa"/>
          </w:tcPr>
          <w:p w:rsidR="003A671C" w:rsidRPr="00B033FB" w:rsidRDefault="003A671C" w:rsidP="004531D8">
            <w:pPr>
              <w:rPr>
                <w:rFonts w:cs="Arial"/>
              </w:rPr>
            </w:pPr>
          </w:p>
        </w:tc>
      </w:tr>
      <w:tr w:rsidR="003A671C" w:rsidRPr="00225B32" w:rsidTr="003A671C">
        <w:trPr>
          <w:cantSplit/>
          <w:trHeight w:val="299"/>
        </w:trPr>
        <w:tc>
          <w:tcPr>
            <w:tcW w:w="594" w:type="dxa"/>
          </w:tcPr>
          <w:p w:rsidR="00E96220" w:rsidRPr="00E96220" w:rsidRDefault="003A671C" w:rsidP="00E96220">
            <w:pPr>
              <w:jc w:val="center"/>
              <w:rPr>
                <w:rFonts w:cs="Arial"/>
                <w:lang w:val="id-ID"/>
              </w:rPr>
            </w:pPr>
            <w:r>
              <w:rPr>
                <w:rFonts w:cs="Arial"/>
                <w:lang w:val="id-ID"/>
              </w:rPr>
              <w:t>4</w:t>
            </w:r>
          </w:p>
        </w:tc>
        <w:tc>
          <w:tcPr>
            <w:tcW w:w="2410" w:type="dxa"/>
          </w:tcPr>
          <w:p w:rsidR="00E96220" w:rsidRPr="00E96220" w:rsidRDefault="00E96220" w:rsidP="00E96220">
            <w:pPr>
              <w:jc w:val="left"/>
              <w:rPr>
                <w:rFonts w:cs="Arial"/>
                <w:color w:val="000000" w:themeColor="text1"/>
                <w:lang w:val="id-ID"/>
              </w:rPr>
            </w:pPr>
            <w:r w:rsidRPr="00E96220">
              <w:rPr>
                <w:color w:val="000000" w:themeColor="text1"/>
                <w:lang w:val="id-ID"/>
              </w:rPr>
              <w:t xml:space="preserve">Peningkatan </w:t>
            </w:r>
            <w:r w:rsidRPr="00E96220">
              <w:rPr>
                <w:color w:val="000000" w:themeColor="text1"/>
                <w:lang w:val="de-DE"/>
              </w:rPr>
              <w:t xml:space="preserve">jumlah dan </w:t>
            </w:r>
            <w:r w:rsidRPr="00E96220">
              <w:rPr>
                <w:color w:val="000000" w:themeColor="text1"/>
                <w:lang w:val="id-ID"/>
              </w:rPr>
              <w:t xml:space="preserve">mutu </w:t>
            </w:r>
            <w:r w:rsidRPr="00E96220">
              <w:rPr>
                <w:color w:val="000000" w:themeColor="text1"/>
                <w:lang w:val="fi-FI"/>
              </w:rPr>
              <w:t>kerjasama</w:t>
            </w:r>
          </w:p>
        </w:tc>
        <w:tc>
          <w:tcPr>
            <w:tcW w:w="5880" w:type="dxa"/>
          </w:tcPr>
          <w:p w:rsidR="003A671C" w:rsidRPr="00B65A5A" w:rsidRDefault="003A671C" w:rsidP="004531D8">
            <w:pPr>
              <w:rPr>
                <w:rFonts w:cs="Arial"/>
                <w:lang w:val="de-DE"/>
              </w:rPr>
            </w:pPr>
          </w:p>
        </w:tc>
      </w:tr>
    </w:tbl>
    <w:p w:rsidR="00E64E52" w:rsidRDefault="00E64E52" w:rsidP="0081541B">
      <w:pPr>
        <w:rPr>
          <w:rFonts w:ascii="Times New Roman" w:hAnsi="Times New Roman" w:cs="Arial"/>
          <w:sz w:val="24"/>
          <w:szCs w:val="24"/>
          <w:lang w:val="id-ID"/>
        </w:rPr>
      </w:pPr>
    </w:p>
    <w:p w:rsidR="00E64E52" w:rsidRPr="00E64E52" w:rsidRDefault="00E64E52" w:rsidP="0081541B">
      <w:pPr>
        <w:rPr>
          <w:rFonts w:cs="Arial"/>
          <w:lang w:val="id-ID"/>
        </w:rPr>
      </w:pPr>
    </w:p>
    <w:p w:rsidR="00E96220" w:rsidRDefault="001A731F" w:rsidP="00E96220">
      <w:pPr>
        <w:pStyle w:val="ListParagraph"/>
        <w:numPr>
          <w:ilvl w:val="1"/>
          <w:numId w:val="9"/>
        </w:numPr>
        <w:rPr>
          <w:rFonts w:cs="Arial"/>
          <w:szCs w:val="22"/>
        </w:rPr>
      </w:pPr>
      <w:r>
        <w:rPr>
          <w:rFonts w:cs="Arial"/>
          <w:szCs w:val="22"/>
          <w:lang w:val="id-ID"/>
        </w:rPr>
        <w:t xml:space="preserve">  </w:t>
      </w:r>
      <w:r w:rsidR="00E96220" w:rsidRPr="00E96220">
        <w:rPr>
          <w:rFonts w:ascii="Arial" w:hAnsi="Arial" w:cs="Arial"/>
          <w:sz w:val="22"/>
          <w:szCs w:val="22"/>
          <w:lang w:val="id-ID"/>
        </w:rPr>
        <w:t>Kegiatan Terbaik (</w:t>
      </w:r>
      <w:r w:rsidR="00E96220" w:rsidRPr="00E96220">
        <w:rPr>
          <w:rFonts w:ascii="Arial" w:hAnsi="Arial" w:cs="Arial"/>
          <w:i/>
          <w:sz w:val="22"/>
          <w:szCs w:val="22"/>
          <w:lang w:val="id-ID"/>
        </w:rPr>
        <w:t>Best Practices</w:t>
      </w:r>
      <w:r w:rsidR="00E96220" w:rsidRPr="00E96220">
        <w:rPr>
          <w:rFonts w:ascii="Arial" w:hAnsi="Arial" w:cs="Arial"/>
          <w:sz w:val="22"/>
          <w:szCs w:val="22"/>
          <w:lang w:val="id-ID"/>
        </w:rPr>
        <w:t>)</w:t>
      </w:r>
    </w:p>
    <w:p w:rsidR="00BA1F26" w:rsidRPr="00BA1F26" w:rsidRDefault="00E96220" w:rsidP="001A731F">
      <w:pPr>
        <w:tabs>
          <w:tab w:val="left" w:pos="284"/>
        </w:tabs>
        <w:ind w:left="480"/>
        <w:rPr>
          <w:rFonts w:cs="Arial"/>
          <w:b/>
          <w:caps/>
          <w:color w:val="000000"/>
          <w:szCs w:val="22"/>
          <w:lang w:val="id-ID"/>
        </w:rPr>
      </w:pPr>
      <w:r w:rsidRPr="00E96220">
        <w:rPr>
          <w:rFonts w:cs="Arial"/>
          <w:szCs w:val="22"/>
          <w:lang w:val="id-ID"/>
        </w:rPr>
        <w:t>Jelaskan kegiatan terbaik (</w:t>
      </w:r>
      <w:r w:rsidRPr="00E96220">
        <w:rPr>
          <w:rFonts w:cs="Arial"/>
          <w:i/>
          <w:szCs w:val="22"/>
          <w:lang w:val="id-ID"/>
        </w:rPr>
        <w:t>best practices</w:t>
      </w:r>
      <w:r w:rsidRPr="00E96220">
        <w:rPr>
          <w:rFonts w:cs="Arial"/>
          <w:szCs w:val="22"/>
          <w:lang w:val="id-ID"/>
        </w:rPr>
        <w:t xml:space="preserve">) yang khas yang dilakukan oleh Program PPG dalam </w:t>
      </w:r>
      <w:r w:rsidRPr="00E96220">
        <w:rPr>
          <w:rFonts w:cs="Arial"/>
          <w:szCs w:val="22"/>
        </w:rPr>
        <w:t xml:space="preserve">kaitannya </w:t>
      </w:r>
      <w:r w:rsidRPr="00E96220">
        <w:rPr>
          <w:rFonts w:cs="Arial"/>
          <w:szCs w:val="22"/>
          <w:lang w:val="id-ID"/>
        </w:rPr>
        <w:t xml:space="preserve">dengan Tata Pamong, </w:t>
      </w:r>
      <w:r w:rsidRPr="00E96220">
        <w:rPr>
          <w:rFonts w:cs="Arial"/>
          <w:szCs w:val="22"/>
        </w:rPr>
        <w:t>Kepemimpinan</w:t>
      </w:r>
      <w:r w:rsidRPr="00E96220">
        <w:rPr>
          <w:rFonts w:cs="Arial"/>
          <w:szCs w:val="22"/>
          <w:lang w:val="id-ID"/>
        </w:rPr>
        <w:t xml:space="preserve">, </w:t>
      </w:r>
      <w:r w:rsidRPr="00E96220">
        <w:rPr>
          <w:rFonts w:cs="Arial"/>
          <w:szCs w:val="22"/>
        </w:rPr>
        <w:t>Sistem</w:t>
      </w:r>
      <w:r w:rsidRPr="00E96220">
        <w:rPr>
          <w:rFonts w:cs="Arial"/>
          <w:szCs w:val="22"/>
          <w:lang w:val="id-ID"/>
        </w:rPr>
        <w:t xml:space="preserve"> Pengelolaan, </w:t>
      </w:r>
      <w:r w:rsidRPr="00E96220">
        <w:rPr>
          <w:rFonts w:cs="Arial"/>
          <w:szCs w:val="22"/>
        </w:rPr>
        <w:t>dan</w:t>
      </w:r>
      <w:r w:rsidRPr="00E96220">
        <w:rPr>
          <w:rFonts w:cs="Arial"/>
          <w:szCs w:val="22"/>
          <w:lang w:val="id-ID"/>
        </w:rPr>
        <w:t xml:space="preserve"> Penjaminan Mutu.</w:t>
      </w:r>
    </w:p>
    <w:p w:rsidR="001A731F" w:rsidRPr="002B0E76" w:rsidRDefault="001A731F" w:rsidP="001A731F">
      <w:pPr>
        <w:tabs>
          <w:tab w:val="left" w:pos="284"/>
        </w:tab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14"/>
      </w:tblGrid>
      <w:tr w:rsidR="001A731F" w:rsidRPr="00B033FB" w:rsidTr="00A83D2A">
        <w:trPr>
          <w:trHeight w:val="557"/>
        </w:trPr>
        <w:tc>
          <w:tcPr>
            <w:tcW w:w="9214" w:type="dxa"/>
          </w:tcPr>
          <w:p w:rsidR="001A731F" w:rsidRPr="00B033FB" w:rsidRDefault="001A731F" w:rsidP="00BB1086">
            <w:pPr>
              <w:rPr>
                <w:rFonts w:cs="Arial"/>
                <w:szCs w:val="22"/>
              </w:rPr>
            </w:pPr>
          </w:p>
          <w:p w:rsidR="001A731F" w:rsidRPr="00B033FB" w:rsidRDefault="001A731F" w:rsidP="00BB1086">
            <w:pPr>
              <w:rPr>
                <w:rFonts w:cs="Arial"/>
                <w:szCs w:val="22"/>
              </w:rPr>
            </w:pPr>
          </w:p>
        </w:tc>
      </w:tr>
    </w:tbl>
    <w:p w:rsidR="001A731F" w:rsidRPr="0027431F" w:rsidRDefault="001A731F" w:rsidP="001A731F">
      <w:pPr>
        <w:ind w:left="540" w:hanging="540"/>
        <w:rPr>
          <w:rFonts w:cs="Arial"/>
          <w:szCs w:val="22"/>
        </w:rPr>
      </w:pPr>
    </w:p>
    <w:p w:rsidR="00A072D3" w:rsidRPr="009B5892" w:rsidRDefault="00A072D3" w:rsidP="009B5892">
      <w:pPr>
        <w:pStyle w:val="ListParagraph"/>
        <w:ind w:left="786" w:hanging="516"/>
        <w:jc w:val="both"/>
        <w:rPr>
          <w:rFonts w:ascii="Arial" w:hAnsi="Arial" w:cs="Arial"/>
          <w:lang w:val="id-ID"/>
        </w:rPr>
        <w:sectPr w:rsidR="00A072D3" w:rsidRPr="009B5892" w:rsidSect="003E3C11">
          <w:pgSz w:w="11907" w:h="16840" w:code="9"/>
          <w:pgMar w:top="1138" w:right="1411" w:bottom="1138" w:left="1282" w:header="720" w:footer="792" w:gutter="0"/>
          <w:pgNumType w:start="1"/>
          <w:cols w:space="720"/>
        </w:sectPr>
      </w:pPr>
    </w:p>
    <w:p w:rsidR="00AA3272" w:rsidRPr="002B0E76" w:rsidRDefault="00B23B34" w:rsidP="00F2171D">
      <w:pPr>
        <w:pStyle w:val="Heading1"/>
        <w:rPr>
          <w:lang w:val="nl-NL"/>
        </w:rPr>
      </w:pPr>
      <w:r w:rsidRPr="002B0E76">
        <w:rPr>
          <w:lang w:val="nl-NL"/>
        </w:rPr>
        <w:lastRenderedPageBreak/>
        <w:t>STANDAR 3</w:t>
      </w:r>
      <w:r w:rsidR="00A53EA5" w:rsidRPr="002B0E76">
        <w:rPr>
          <w:lang w:val="nl-NL"/>
        </w:rPr>
        <w:t>.</w:t>
      </w:r>
      <w:r w:rsidR="00F2171D" w:rsidRPr="002B0E76">
        <w:rPr>
          <w:lang w:val="nl-NL"/>
        </w:rPr>
        <w:t xml:space="preserve"> </w:t>
      </w:r>
      <w:r w:rsidR="00AA3272" w:rsidRPr="002B0E76">
        <w:rPr>
          <w:lang w:val="nl-NL"/>
        </w:rPr>
        <w:t>KEMAHASISWAAN</w:t>
      </w:r>
      <w:r w:rsidR="00F2171D" w:rsidRPr="002B0E76">
        <w:rPr>
          <w:lang w:val="nl-NL"/>
        </w:rPr>
        <w:t xml:space="preserve"> DAN LULUSAN</w:t>
      </w:r>
    </w:p>
    <w:p w:rsidR="00AA3272" w:rsidRPr="002B0E76" w:rsidRDefault="00AA3272">
      <w:pPr>
        <w:ind w:left="630" w:hanging="630"/>
        <w:rPr>
          <w:lang w:val="nl-NL"/>
        </w:rPr>
      </w:pPr>
    </w:p>
    <w:p w:rsidR="00670A47" w:rsidRDefault="00670A47" w:rsidP="00670A47">
      <w:pPr>
        <w:ind w:left="630" w:hanging="630"/>
        <w:rPr>
          <w:lang w:val="fi-FI"/>
        </w:rPr>
      </w:pPr>
      <w:r>
        <w:rPr>
          <w:lang w:val="fi-FI"/>
        </w:rPr>
        <w:t>3.1  Sistem Rekrutmen Mahasiswa</w:t>
      </w:r>
    </w:p>
    <w:p w:rsidR="00E96220" w:rsidRPr="00E96220" w:rsidRDefault="00670A47" w:rsidP="00E96220">
      <w:pPr>
        <w:ind w:left="426"/>
        <w:rPr>
          <w:rFonts w:cs="Arial"/>
          <w:sz w:val="20"/>
          <w:lang w:val="id-ID"/>
        </w:rPr>
      </w:pPr>
      <w:r w:rsidRPr="00C35D53">
        <w:rPr>
          <w:rFonts w:cs="Arial"/>
          <w:lang w:val="sv-SE"/>
        </w:rPr>
        <w:t>Sistem rekrutmen mahasiswa me</w:t>
      </w:r>
      <w:r w:rsidR="00E77E0F">
        <w:rPr>
          <w:rFonts w:cs="Arial"/>
          <w:lang w:val="sv-SE"/>
        </w:rPr>
        <w:t>liputi</w:t>
      </w:r>
      <w:r w:rsidRPr="00C35D53">
        <w:rPr>
          <w:rFonts w:cs="Arial"/>
          <w:lang w:val="sv-SE"/>
        </w:rPr>
        <w:t xml:space="preserve"> </w:t>
      </w:r>
      <w:r w:rsidR="00E77E0F">
        <w:rPr>
          <w:rFonts w:cs="Arial"/>
          <w:color w:val="000000"/>
          <w:lang w:val="sv-SE"/>
        </w:rPr>
        <w:t>k</w:t>
      </w:r>
      <w:r w:rsidR="00E77E0F" w:rsidRPr="00C35D53">
        <w:rPr>
          <w:rFonts w:cs="Arial"/>
          <w:color w:val="000000"/>
          <w:lang w:val="sv-SE"/>
        </w:rPr>
        <w:t xml:space="preserve">ebijakan </w:t>
      </w:r>
      <w:r w:rsidR="00291411">
        <w:rPr>
          <w:rFonts w:cs="Arial"/>
          <w:color w:val="000000"/>
          <w:lang w:val="sv-SE"/>
        </w:rPr>
        <w:t xml:space="preserve">dan sistem </w:t>
      </w:r>
      <w:r w:rsidRPr="00C35D53">
        <w:rPr>
          <w:rFonts w:cs="Arial"/>
          <w:color w:val="000000"/>
          <w:lang w:val="sv-SE"/>
        </w:rPr>
        <w:t>rekrutmen calon mahasiswa</w:t>
      </w:r>
      <w:r w:rsidR="00291411">
        <w:rPr>
          <w:rFonts w:cs="Arial"/>
          <w:color w:val="000000"/>
          <w:lang w:val="sv-SE"/>
        </w:rPr>
        <w:t>;</w:t>
      </w:r>
      <w:r w:rsidRPr="00C35D53">
        <w:rPr>
          <w:rFonts w:cs="Arial"/>
          <w:color w:val="000000"/>
          <w:lang w:val="sv-SE"/>
        </w:rPr>
        <w:t xml:space="preserve"> kriteria seleksi</w:t>
      </w:r>
      <w:r w:rsidR="00291411">
        <w:rPr>
          <w:rFonts w:cs="Arial"/>
          <w:color w:val="000000"/>
          <w:lang w:val="sv-SE"/>
        </w:rPr>
        <w:t>/persyaratan</w:t>
      </w:r>
      <w:r w:rsidRPr="00C35D53">
        <w:rPr>
          <w:rFonts w:cs="Arial"/>
          <w:color w:val="000000"/>
          <w:lang w:val="sv-SE"/>
        </w:rPr>
        <w:t xml:space="preserve"> mahasiswa baru</w:t>
      </w:r>
      <w:r w:rsidR="00291411">
        <w:rPr>
          <w:rFonts w:cs="Arial"/>
          <w:color w:val="000000"/>
          <w:lang w:val="sv-SE"/>
        </w:rPr>
        <w:t xml:space="preserve"> seperti IPK, </w:t>
      </w:r>
      <w:r w:rsidR="00291411" w:rsidRPr="000606AD">
        <w:rPr>
          <w:rFonts w:cs="Arial"/>
          <w:lang w:val="fi-FI"/>
        </w:rPr>
        <w:t xml:space="preserve">kelengkapan administrasi, uji potensi akademik, uji kesehatan, </w:t>
      </w:r>
      <w:r w:rsidR="00E258FF">
        <w:rPr>
          <w:rFonts w:cs="Arial"/>
          <w:lang w:val="id-ID"/>
        </w:rPr>
        <w:t>i</w:t>
      </w:r>
      <w:r w:rsidR="00326F74">
        <w:rPr>
          <w:rFonts w:cs="Arial"/>
          <w:lang w:val="fi-FI"/>
        </w:rPr>
        <w:t>nventori</w:t>
      </w:r>
      <w:r w:rsidR="00E77E0F">
        <w:rPr>
          <w:rFonts w:cs="Arial"/>
          <w:lang w:val="fi-FI"/>
        </w:rPr>
        <w:t xml:space="preserve"> psikologi</w:t>
      </w:r>
      <w:r w:rsidR="00E258FF">
        <w:rPr>
          <w:rFonts w:cs="Arial"/>
          <w:lang w:val="id-ID"/>
        </w:rPr>
        <w:t>s</w:t>
      </w:r>
      <w:r w:rsidR="00263D06">
        <w:rPr>
          <w:rFonts w:cs="Arial"/>
          <w:lang w:val="fi-FI"/>
        </w:rPr>
        <w:t xml:space="preserve"> dan uji </w:t>
      </w:r>
      <w:r w:rsidR="00E258FF">
        <w:rPr>
          <w:rFonts w:cs="Arial"/>
          <w:lang w:val="id-ID"/>
        </w:rPr>
        <w:t>kemampuan ber</w:t>
      </w:r>
      <w:r w:rsidR="00263D06">
        <w:rPr>
          <w:rFonts w:cs="Arial"/>
          <w:lang w:val="fi-FI"/>
        </w:rPr>
        <w:t xml:space="preserve">bahasa </w:t>
      </w:r>
      <w:r w:rsidR="007A3A87">
        <w:rPr>
          <w:rFonts w:cs="Arial"/>
          <w:lang w:val="id-ID"/>
        </w:rPr>
        <w:t>I</w:t>
      </w:r>
      <w:del w:id="1" w:author="I. G. Putu Purnaba" w:date="2011-11-29T11:59:00Z">
        <w:r w:rsidR="00263D06" w:rsidDel="007A3A87">
          <w:rPr>
            <w:rFonts w:cs="Arial"/>
            <w:lang w:val="fi-FI"/>
          </w:rPr>
          <w:delText>i</w:delText>
        </w:r>
      </w:del>
      <w:r w:rsidR="00263D06">
        <w:rPr>
          <w:rFonts w:cs="Arial"/>
          <w:lang w:val="fi-FI"/>
        </w:rPr>
        <w:t>nggris</w:t>
      </w:r>
      <w:r w:rsidR="00291411" w:rsidRPr="000606AD">
        <w:rPr>
          <w:rFonts w:cs="Arial"/>
          <w:lang w:val="fi-FI"/>
        </w:rPr>
        <w:t>;</w:t>
      </w:r>
      <w:r w:rsidRPr="00C35D53">
        <w:rPr>
          <w:rFonts w:cs="Arial"/>
          <w:color w:val="000000"/>
          <w:lang w:val="sv-SE"/>
        </w:rPr>
        <w:t xml:space="preserve"> sistem pengambilan keputusan</w:t>
      </w:r>
      <w:r w:rsidR="00291411">
        <w:rPr>
          <w:rFonts w:cs="Arial"/>
          <w:color w:val="000000"/>
          <w:lang w:val="sv-SE"/>
        </w:rPr>
        <w:t>;</w:t>
      </w:r>
      <w:r w:rsidRPr="00C35D53">
        <w:rPr>
          <w:rFonts w:cs="Arial"/>
          <w:color w:val="000000"/>
          <w:lang w:val="sv-SE"/>
        </w:rPr>
        <w:t xml:space="preserve"> dan prosedur penerimaan mahasiswa</w:t>
      </w:r>
      <w:r w:rsidR="00E74E10">
        <w:rPr>
          <w:rFonts w:cs="Arial"/>
          <w:color w:val="000000"/>
          <w:lang w:val="id-ID"/>
        </w:rPr>
        <w:t>, serta rata-rata IPK hasil rekrutmen.</w:t>
      </w:r>
      <w:r w:rsidR="00E96220" w:rsidRPr="00E96220">
        <w:rPr>
          <w:rFonts w:cs="Arial"/>
          <w:color w:val="000000"/>
          <w:lang w:val="fi-FI"/>
        </w:rPr>
        <w:t xml:space="preserve"> </w:t>
      </w:r>
      <w:r w:rsidR="00E96220" w:rsidRPr="00E96220">
        <w:rPr>
          <w:rFonts w:cs="Arial"/>
          <w:szCs w:val="22"/>
          <w:lang w:val="sv-SE"/>
        </w:rPr>
        <w:t>Tuliskan jenis seleksi dan pertimbangan lain yang dilakukan oleh program PPG (jika ada).</w:t>
      </w:r>
      <w:r w:rsidR="009567FE">
        <w:rPr>
          <w:rFonts w:cs="Arial"/>
          <w:color w:val="FF0000"/>
          <w:szCs w:val="22"/>
          <w:lang w:val="id-ID"/>
        </w:rPr>
        <w:t xml:space="preserve"> </w:t>
      </w:r>
    </w:p>
    <w:p w:rsidR="00E96220" w:rsidRDefault="00E96220" w:rsidP="00E96220">
      <w:pPr>
        <w:ind w:left="450"/>
        <w:rPr>
          <w:lang w:val="fi-FI"/>
        </w:rPr>
      </w:pPr>
    </w:p>
    <w:p w:rsidR="00670A47" w:rsidRPr="00E258FF" w:rsidRDefault="00670A47" w:rsidP="00670A47">
      <w:pPr>
        <w:ind w:left="450" w:hanging="12"/>
        <w:rPr>
          <w:lang w:val="nb-NO"/>
        </w:rPr>
      </w:pPr>
      <w:r w:rsidRPr="00B667CF">
        <w:rPr>
          <w:lang w:val="nb-NO"/>
        </w:rPr>
        <w:t xml:space="preserve">Jelaskan sistem rekrutmen mahasiswa yang diterapkan pada </w:t>
      </w:r>
      <w:r w:rsidR="00E77E0F">
        <w:rPr>
          <w:lang w:val="nb-NO"/>
        </w:rPr>
        <w:t>Program PPG</w:t>
      </w:r>
      <w:r w:rsidR="00E74E10">
        <w:rPr>
          <w:lang w:val="id-ID"/>
        </w:rPr>
        <w:t>, mencakup informasi tentang dokumentasi sistem rekrutmen, persyaratan penerimaan, serta rata-rata IPK hasil rekrutmen.</w:t>
      </w:r>
      <w:r w:rsidR="009567FE">
        <w:rPr>
          <w:lang w:val="id-ID"/>
        </w:rPr>
        <w:t xml:space="preserve"> </w:t>
      </w:r>
      <w:r w:rsidR="00E96220" w:rsidRPr="00E96220">
        <w:rPr>
          <w:rFonts w:cs="Arial"/>
          <w:szCs w:val="22"/>
          <w:lang w:val="sv-SE"/>
        </w:rPr>
        <w:t xml:space="preserve">Tuliskan </w:t>
      </w:r>
      <w:r w:rsidR="00E96220" w:rsidRPr="00E96220">
        <w:rPr>
          <w:rFonts w:cs="Arial"/>
          <w:szCs w:val="22"/>
          <w:lang w:val="id-ID"/>
        </w:rPr>
        <w:t xml:space="preserve">pula </w:t>
      </w:r>
      <w:r w:rsidR="00E96220" w:rsidRPr="00E96220">
        <w:rPr>
          <w:rFonts w:cs="Arial"/>
          <w:szCs w:val="22"/>
          <w:lang w:val="sv-SE"/>
        </w:rPr>
        <w:t>jenis seleksi dan pertimbangan lain yang dilakukan oleh program PPG (jika ada).</w:t>
      </w:r>
    </w:p>
    <w:p w:rsidR="00670A47" w:rsidRPr="00B667CF" w:rsidRDefault="00670A47" w:rsidP="00670A47">
      <w:pPr>
        <w:ind w:left="450" w:hanging="12"/>
        <w:rPr>
          <w:lang w:val="nb-NO"/>
        </w:rPr>
      </w:pPr>
    </w:p>
    <w:p w:rsidR="00670A47" w:rsidRDefault="00670A47" w:rsidP="00FC5B22">
      <w:pPr>
        <w:pBdr>
          <w:top w:val="single" w:sz="4" w:space="1" w:color="auto"/>
          <w:left w:val="single" w:sz="4" w:space="0" w:color="auto"/>
          <w:bottom w:val="single" w:sz="4" w:space="1" w:color="auto"/>
          <w:right w:val="single" w:sz="4" w:space="4" w:color="auto"/>
        </w:pBdr>
        <w:ind w:firstLine="24"/>
        <w:rPr>
          <w:lang w:val="sv-SE"/>
        </w:rPr>
      </w:pPr>
    </w:p>
    <w:p w:rsidR="00670A47" w:rsidRDefault="00670A47" w:rsidP="00FC5B22">
      <w:pPr>
        <w:pBdr>
          <w:top w:val="single" w:sz="4" w:space="1" w:color="auto"/>
          <w:left w:val="single" w:sz="4" w:space="0" w:color="auto"/>
          <w:bottom w:val="single" w:sz="4" w:space="1" w:color="auto"/>
          <w:right w:val="single" w:sz="4" w:space="4" w:color="auto"/>
        </w:pBdr>
        <w:ind w:firstLine="24"/>
        <w:rPr>
          <w:lang w:val="sv-SE"/>
        </w:rPr>
      </w:pPr>
    </w:p>
    <w:p w:rsidR="00670A47" w:rsidRDefault="00670A47" w:rsidP="00FC5B22">
      <w:pPr>
        <w:pBdr>
          <w:top w:val="single" w:sz="4" w:space="1" w:color="auto"/>
          <w:left w:val="single" w:sz="4" w:space="0" w:color="auto"/>
          <w:bottom w:val="single" w:sz="4" w:space="1" w:color="auto"/>
          <w:right w:val="single" w:sz="4" w:space="4" w:color="auto"/>
        </w:pBdr>
        <w:ind w:firstLine="24"/>
        <w:rPr>
          <w:lang w:val="sv-SE"/>
        </w:rPr>
      </w:pPr>
    </w:p>
    <w:p w:rsidR="00670A47" w:rsidRDefault="00670A47" w:rsidP="00FC5B22">
      <w:pPr>
        <w:pBdr>
          <w:top w:val="single" w:sz="4" w:space="1" w:color="auto"/>
          <w:left w:val="single" w:sz="4" w:space="0" w:color="auto"/>
          <w:bottom w:val="single" w:sz="4" w:space="1" w:color="auto"/>
          <w:right w:val="single" w:sz="4" w:space="4" w:color="auto"/>
        </w:pBdr>
        <w:ind w:firstLine="24"/>
        <w:rPr>
          <w:lang w:val="sv-SE"/>
        </w:rPr>
      </w:pPr>
    </w:p>
    <w:p w:rsidR="00970A05" w:rsidRDefault="00970A05">
      <w:pPr>
        <w:rPr>
          <w:lang w:val="nl-NL"/>
        </w:rPr>
      </w:pPr>
    </w:p>
    <w:p w:rsidR="00D835B4" w:rsidRDefault="00D835B4">
      <w:pPr>
        <w:ind w:left="426" w:hanging="426"/>
        <w:rPr>
          <w:lang w:val="id-ID"/>
        </w:rPr>
      </w:pPr>
    </w:p>
    <w:p w:rsidR="00AA3272" w:rsidRPr="002B0E76" w:rsidRDefault="00B23B34">
      <w:pPr>
        <w:ind w:left="426" w:hanging="426"/>
        <w:rPr>
          <w:lang w:val="nl-NL"/>
        </w:rPr>
      </w:pPr>
      <w:r w:rsidRPr="002B0E76">
        <w:rPr>
          <w:lang w:val="nl-NL"/>
        </w:rPr>
        <w:t>3.</w:t>
      </w:r>
      <w:r w:rsidR="00670A47">
        <w:rPr>
          <w:lang w:val="nl-NL"/>
        </w:rPr>
        <w:t>2</w:t>
      </w:r>
      <w:r w:rsidR="00670A47" w:rsidRPr="002B0E76">
        <w:rPr>
          <w:lang w:val="nl-NL"/>
        </w:rPr>
        <w:t xml:space="preserve">  </w:t>
      </w:r>
      <w:r w:rsidR="00AA3272" w:rsidRPr="002B0E76">
        <w:rPr>
          <w:lang w:val="nl-NL"/>
        </w:rPr>
        <w:t>Profil Mahasiswa dan Lulusan</w:t>
      </w:r>
    </w:p>
    <w:p w:rsidR="00290065" w:rsidRPr="002B0E76" w:rsidRDefault="00290065">
      <w:pPr>
        <w:ind w:left="426" w:hanging="426"/>
        <w:rPr>
          <w:lang w:val="nl-NL"/>
        </w:rPr>
      </w:pPr>
    </w:p>
    <w:p w:rsidR="00E96220" w:rsidRDefault="00B23B34" w:rsidP="00E96220">
      <w:pPr>
        <w:ind w:left="567" w:hanging="567"/>
        <w:rPr>
          <w:color w:val="0D0D0D"/>
          <w:lang w:val="nl-NL"/>
        </w:rPr>
      </w:pPr>
      <w:r w:rsidRPr="002B0E76">
        <w:rPr>
          <w:lang w:val="nl-NL"/>
        </w:rPr>
        <w:t>3</w:t>
      </w:r>
      <w:r w:rsidR="00E144ED" w:rsidRPr="002B0E76">
        <w:rPr>
          <w:lang w:val="nl-NL"/>
        </w:rPr>
        <w:t>.</w:t>
      </w:r>
      <w:r w:rsidR="006E6C41">
        <w:rPr>
          <w:lang w:val="nl-NL"/>
        </w:rPr>
        <w:t>2</w:t>
      </w:r>
      <w:r w:rsidR="001E1339" w:rsidRPr="002B0E76">
        <w:rPr>
          <w:lang w:val="nl-NL"/>
        </w:rPr>
        <w:t>.1</w:t>
      </w:r>
      <w:r w:rsidR="00AA3272" w:rsidRPr="002B0E76">
        <w:rPr>
          <w:lang w:val="nl-NL"/>
        </w:rPr>
        <w:t xml:space="preserve"> </w:t>
      </w:r>
      <w:r w:rsidR="00AA3272" w:rsidRPr="00BB1326">
        <w:rPr>
          <w:color w:val="0D0D0D"/>
          <w:lang w:val="nl-NL"/>
        </w:rPr>
        <w:t xml:space="preserve">Tuliskan data </w:t>
      </w:r>
      <w:r w:rsidR="00F32346" w:rsidRPr="00F32346">
        <w:rPr>
          <w:color w:val="0D0D0D"/>
          <w:lang w:val="nl-NL"/>
        </w:rPr>
        <w:t>seluruh</w:t>
      </w:r>
      <w:r w:rsidR="00A10777" w:rsidRPr="00BB1326">
        <w:rPr>
          <w:color w:val="0D0D0D"/>
          <w:lang w:val="nl-NL"/>
        </w:rPr>
        <w:t xml:space="preserve"> </w:t>
      </w:r>
      <w:r w:rsidR="00AA3272" w:rsidRPr="00BB1326">
        <w:rPr>
          <w:color w:val="0D0D0D"/>
          <w:lang w:val="nl-NL"/>
        </w:rPr>
        <w:t xml:space="preserve">mahasiswa dalam </w:t>
      </w:r>
      <w:r w:rsidR="00BB1326">
        <w:rPr>
          <w:color w:val="0D0D0D"/>
          <w:lang w:val="nl-NL"/>
        </w:rPr>
        <w:t>tig</w:t>
      </w:r>
      <w:r w:rsidR="00AA3272" w:rsidRPr="00BB1326">
        <w:rPr>
          <w:color w:val="0D0D0D"/>
          <w:lang w:val="nl-NL"/>
        </w:rPr>
        <w:t>a tahun terakhir dengan mengikuti format tabel berikut:</w:t>
      </w:r>
    </w:p>
    <w:p w:rsidR="00CF582E" w:rsidRPr="00BB1326" w:rsidRDefault="00CF582E" w:rsidP="00290065">
      <w:pPr>
        <w:ind w:left="360" w:hanging="360"/>
        <w:rPr>
          <w:color w:val="0D0D0D"/>
          <w:lang w:val="nl-NL"/>
        </w:rPr>
      </w:pPr>
    </w:p>
    <w:tbl>
      <w:tblPr>
        <w:tblW w:w="10124" w:type="dxa"/>
        <w:tblInd w:w="93" w:type="dxa"/>
        <w:tblLayout w:type="fixed"/>
        <w:tblLook w:val="04A0"/>
      </w:tblPr>
      <w:tblGrid>
        <w:gridCol w:w="1095"/>
        <w:gridCol w:w="1330"/>
        <w:gridCol w:w="1418"/>
        <w:gridCol w:w="1418"/>
        <w:gridCol w:w="1559"/>
        <w:gridCol w:w="2409"/>
        <w:gridCol w:w="895"/>
      </w:tblGrid>
      <w:tr w:rsidR="00D9041F" w:rsidRPr="00B267CB" w:rsidTr="00B7433B">
        <w:trPr>
          <w:gridAfter w:val="1"/>
          <w:wAfter w:w="895" w:type="dxa"/>
          <w:cantSplit/>
          <w:trHeight w:val="675"/>
        </w:trPr>
        <w:tc>
          <w:tcPr>
            <w:tcW w:w="1095" w:type="dxa"/>
            <w:vMerge w:val="restart"/>
            <w:tcBorders>
              <w:top w:val="single" w:sz="8" w:space="0" w:color="auto"/>
              <w:left w:val="single" w:sz="8" w:space="0" w:color="auto"/>
              <w:bottom w:val="double" w:sz="6" w:space="0" w:color="000000"/>
              <w:right w:val="single" w:sz="8" w:space="0" w:color="auto"/>
            </w:tcBorders>
            <w:shd w:val="clear" w:color="auto" w:fill="FFFFFF"/>
            <w:vAlign w:val="center"/>
            <w:hideMark/>
          </w:tcPr>
          <w:p w:rsidR="00D9041F" w:rsidRPr="00555FE7" w:rsidRDefault="00E96220" w:rsidP="00970A05">
            <w:pPr>
              <w:jc w:val="center"/>
              <w:rPr>
                <w:rFonts w:cs="Arial"/>
                <w:b/>
                <w:bCs/>
                <w:color w:val="0D0D0D"/>
                <w:sz w:val="20"/>
                <w:lang w:val="id-ID" w:eastAsia="id-ID"/>
              </w:rPr>
            </w:pPr>
            <w:r w:rsidRPr="00E96220">
              <w:rPr>
                <w:rFonts w:cs="Arial"/>
                <w:b/>
                <w:bCs/>
                <w:color w:val="0D0D0D"/>
                <w:sz w:val="20"/>
                <w:lang w:val="id-ID" w:eastAsia="id-ID"/>
              </w:rPr>
              <w:t>Tahun</w:t>
            </w:r>
          </w:p>
        </w:tc>
        <w:tc>
          <w:tcPr>
            <w:tcW w:w="1330" w:type="dxa"/>
            <w:vMerge w:val="restart"/>
            <w:tcBorders>
              <w:top w:val="single" w:sz="8" w:space="0" w:color="auto"/>
              <w:left w:val="single" w:sz="8" w:space="0" w:color="auto"/>
              <w:bottom w:val="double" w:sz="6" w:space="0" w:color="000000"/>
              <w:right w:val="single" w:sz="8" w:space="0" w:color="auto"/>
            </w:tcBorders>
            <w:shd w:val="clear" w:color="auto" w:fill="FFFFFF"/>
            <w:vAlign w:val="center"/>
            <w:hideMark/>
          </w:tcPr>
          <w:p w:rsidR="00D9041F" w:rsidRPr="00555FE7" w:rsidRDefault="00E96220" w:rsidP="00970A05">
            <w:pPr>
              <w:jc w:val="center"/>
              <w:rPr>
                <w:rFonts w:cs="Arial"/>
                <w:b/>
                <w:bCs/>
                <w:color w:val="0D0D0D"/>
                <w:sz w:val="20"/>
                <w:lang w:val="id-ID" w:eastAsia="id-ID"/>
              </w:rPr>
            </w:pPr>
            <w:r w:rsidRPr="00E96220">
              <w:rPr>
                <w:rFonts w:cs="Arial"/>
                <w:b/>
                <w:bCs/>
                <w:color w:val="0D0D0D"/>
                <w:sz w:val="20"/>
                <w:lang w:eastAsia="id-ID"/>
              </w:rPr>
              <w:t>Kuota</w:t>
            </w:r>
          </w:p>
        </w:tc>
        <w:tc>
          <w:tcPr>
            <w:tcW w:w="4395" w:type="dxa"/>
            <w:gridSpan w:val="3"/>
            <w:tcBorders>
              <w:top w:val="single" w:sz="8" w:space="0" w:color="auto"/>
              <w:left w:val="single" w:sz="8" w:space="0" w:color="auto"/>
              <w:bottom w:val="single" w:sz="8" w:space="0" w:color="auto"/>
              <w:right w:val="single" w:sz="8" w:space="0" w:color="000000"/>
            </w:tcBorders>
            <w:shd w:val="clear" w:color="auto" w:fill="FFFFFF"/>
            <w:vAlign w:val="center"/>
          </w:tcPr>
          <w:p w:rsidR="00D9041F" w:rsidRPr="00555FE7" w:rsidRDefault="00E96220" w:rsidP="00970A05">
            <w:pPr>
              <w:jc w:val="center"/>
              <w:rPr>
                <w:rFonts w:cs="Arial"/>
                <w:b/>
                <w:bCs/>
                <w:color w:val="0D0D0D"/>
                <w:sz w:val="20"/>
                <w:lang w:val="id-ID" w:eastAsia="id-ID"/>
              </w:rPr>
            </w:pPr>
            <w:r w:rsidRPr="00E96220">
              <w:rPr>
                <w:rFonts w:cs="Arial"/>
                <w:b/>
                <w:bCs/>
                <w:color w:val="0D0D0D"/>
                <w:sz w:val="20"/>
                <w:lang w:eastAsia="id-ID"/>
              </w:rPr>
              <w:t>Jumlah Calon Mahasiswa</w:t>
            </w:r>
          </w:p>
        </w:tc>
        <w:tc>
          <w:tcPr>
            <w:tcW w:w="2409" w:type="dxa"/>
            <w:vMerge w:val="restart"/>
            <w:tcBorders>
              <w:top w:val="single" w:sz="8" w:space="0" w:color="auto"/>
              <w:left w:val="nil"/>
              <w:right w:val="single" w:sz="8" w:space="0" w:color="auto"/>
            </w:tcBorders>
            <w:shd w:val="clear" w:color="auto" w:fill="FFFFFF"/>
            <w:vAlign w:val="center"/>
            <w:hideMark/>
          </w:tcPr>
          <w:p w:rsidR="00D9041F" w:rsidRPr="00555FE7" w:rsidRDefault="00D9041F" w:rsidP="00970A05">
            <w:pPr>
              <w:jc w:val="center"/>
              <w:rPr>
                <w:rFonts w:cs="Arial"/>
                <w:b/>
                <w:bCs/>
                <w:color w:val="0D0D0D"/>
                <w:sz w:val="20"/>
                <w:lang w:val="id-ID" w:eastAsia="id-ID"/>
              </w:rPr>
            </w:pPr>
          </w:p>
          <w:p w:rsidR="00D9041F" w:rsidRPr="00555FE7" w:rsidRDefault="00E96220" w:rsidP="00970A05">
            <w:pPr>
              <w:jc w:val="center"/>
              <w:rPr>
                <w:rFonts w:cs="Arial"/>
                <w:b/>
                <w:bCs/>
                <w:color w:val="0D0D0D"/>
                <w:sz w:val="20"/>
                <w:lang w:val="id-ID" w:eastAsia="id-ID"/>
              </w:rPr>
            </w:pPr>
            <w:r w:rsidRPr="00E96220">
              <w:rPr>
                <w:rFonts w:cs="Arial"/>
                <w:b/>
                <w:bCs/>
                <w:color w:val="0D0D0D"/>
                <w:sz w:val="20"/>
                <w:lang w:eastAsia="id-ID"/>
              </w:rPr>
              <w:t>Mahasiswa Terdaftar</w:t>
            </w:r>
          </w:p>
        </w:tc>
      </w:tr>
      <w:tr w:rsidR="00D9041F" w:rsidRPr="00B267CB" w:rsidTr="00B7433B">
        <w:trPr>
          <w:gridAfter w:val="1"/>
          <w:wAfter w:w="895" w:type="dxa"/>
          <w:trHeight w:val="465"/>
        </w:trPr>
        <w:tc>
          <w:tcPr>
            <w:tcW w:w="1095" w:type="dxa"/>
            <w:vMerge/>
            <w:tcBorders>
              <w:top w:val="single" w:sz="8" w:space="0" w:color="auto"/>
              <w:left w:val="single" w:sz="8" w:space="0" w:color="auto"/>
              <w:bottom w:val="double" w:sz="4" w:space="0" w:color="auto"/>
              <w:right w:val="single" w:sz="8" w:space="0" w:color="auto"/>
            </w:tcBorders>
            <w:shd w:val="clear" w:color="auto" w:fill="FFFFFF"/>
            <w:vAlign w:val="center"/>
            <w:hideMark/>
          </w:tcPr>
          <w:p w:rsidR="00D9041F" w:rsidRPr="00555FE7" w:rsidRDefault="00D9041F" w:rsidP="00970A05">
            <w:pPr>
              <w:jc w:val="center"/>
              <w:rPr>
                <w:rFonts w:cs="Arial"/>
                <w:b/>
                <w:bCs/>
                <w:color w:val="0D0D0D"/>
                <w:sz w:val="20"/>
                <w:lang w:val="id-ID" w:eastAsia="id-ID"/>
              </w:rPr>
            </w:pPr>
          </w:p>
        </w:tc>
        <w:tc>
          <w:tcPr>
            <w:tcW w:w="1330" w:type="dxa"/>
            <w:vMerge/>
            <w:tcBorders>
              <w:top w:val="single" w:sz="8" w:space="0" w:color="auto"/>
              <w:left w:val="single" w:sz="8" w:space="0" w:color="auto"/>
              <w:bottom w:val="double" w:sz="4" w:space="0" w:color="auto"/>
              <w:right w:val="single" w:sz="8" w:space="0" w:color="auto"/>
            </w:tcBorders>
            <w:shd w:val="clear" w:color="auto" w:fill="FFFFFF"/>
            <w:vAlign w:val="center"/>
            <w:hideMark/>
          </w:tcPr>
          <w:p w:rsidR="00D9041F" w:rsidRPr="00555FE7" w:rsidRDefault="00D9041F" w:rsidP="00970A05">
            <w:pPr>
              <w:jc w:val="center"/>
              <w:rPr>
                <w:rFonts w:cs="Arial"/>
                <w:b/>
                <w:bCs/>
                <w:color w:val="0D0D0D"/>
                <w:sz w:val="20"/>
                <w:lang w:val="id-ID" w:eastAsia="id-ID"/>
              </w:rPr>
            </w:pPr>
          </w:p>
        </w:tc>
        <w:tc>
          <w:tcPr>
            <w:tcW w:w="1418" w:type="dxa"/>
            <w:tcBorders>
              <w:top w:val="single" w:sz="8" w:space="0" w:color="auto"/>
              <w:left w:val="single" w:sz="4" w:space="0" w:color="auto"/>
              <w:bottom w:val="double" w:sz="4" w:space="0" w:color="auto"/>
              <w:right w:val="single" w:sz="8" w:space="0" w:color="auto"/>
            </w:tcBorders>
            <w:shd w:val="clear" w:color="auto" w:fill="FFFFFF"/>
            <w:vAlign w:val="center"/>
            <w:hideMark/>
          </w:tcPr>
          <w:p w:rsidR="00D9041F" w:rsidRPr="00555FE7" w:rsidRDefault="00E96220" w:rsidP="00970A05">
            <w:pPr>
              <w:jc w:val="center"/>
              <w:rPr>
                <w:rFonts w:cs="Arial"/>
                <w:b/>
                <w:bCs/>
                <w:color w:val="0D0D0D"/>
                <w:sz w:val="20"/>
                <w:lang w:val="id-ID" w:eastAsia="id-ID"/>
              </w:rPr>
            </w:pPr>
            <w:r w:rsidRPr="00E96220">
              <w:rPr>
                <w:rFonts w:cs="Arial"/>
                <w:b/>
                <w:bCs/>
                <w:color w:val="0D0D0D"/>
                <w:sz w:val="20"/>
                <w:lang w:eastAsia="id-ID"/>
              </w:rPr>
              <w:t>Ikut Seleksi</w:t>
            </w:r>
          </w:p>
        </w:tc>
        <w:tc>
          <w:tcPr>
            <w:tcW w:w="1418" w:type="dxa"/>
            <w:tcBorders>
              <w:top w:val="single" w:sz="8" w:space="0" w:color="auto"/>
              <w:left w:val="single" w:sz="8" w:space="0" w:color="auto"/>
              <w:bottom w:val="double" w:sz="4" w:space="0" w:color="auto"/>
              <w:right w:val="single" w:sz="8" w:space="0" w:color="auto"/>
            </w:tcBorders>
            <w:shd w:val="clear" w:color="auto" w:fill="FFFFFF"/>
            <w:vAlign w:val="center"/>
          </w:tcPr>
          <w:p w:rsidR="00D9041F" w:rsidRPr="00555FE7" w:rsidRDefault="00E96220" w:rsidP="00970A05">
            <w:pPr>
              <w:jc w:val="center"/>
              <w:rPr>
                <w:rFonts w:cs="Arial"/>
                <w:b/>
                <w:bCs/>
                <w:color w:val="0D0D0D"/>
                <w:sz w:val="20"/>
                <w:lang w:eastAsia="id-ID"/>
              </w:rPr>
            </w:pPr>
            <w:r w:rsidRPr="00E96220">
              <w:rPr>
                <w:rFonts w:cs="Arial"/>
                <w:b/>
                <w:bCs/>
                <w:color w:val="0D0D0D"/>
                <w:sz w:val="20"/>
                <w:lang w:eastAsia="id-ID"/>
              </w:rPr>
              <w:t>Lulus Seleksi</w:t>
            </w:r>
          </w:p>
        </w:tc>
        <w:tc>
          <w:tcPr>
            <w:tcW w:w="1559" w:type="dxa"/>
            <w:tcBorders>
              <w:top w:val="single" w:sz="8" w:space="0" w:color="auto"/>
              <w:left w:val="single" w:sz="8" w:space="0" w:color="auto"/>
              <w:bottom w:val="double" w:sz="4" w:space="0" w:color="auto"/>
              <w:right w:val="single" w:sz="8" w:space="0" w:color="auto"/>
            </w:tcBorders>
            <w:shd w:val="clear" w:color="auto" w:fill="FFFFFF"/>
            <w:vAlign w:val="center"/>
            <w:hideMark/>
          </w:tcPr>
          <w:p w:rsidR="00D9041F" w:rsidRPr="00555FE7" w:rsidRDefault="00E96220" w:rsidP="00970A05">
            <w:pPr>
              <w:jc w:val="center"/>
              <w:rPr>
                <w:rFonts w:cs="Arial"/>
                <w:b/>
                <w:bCs/>
                <w:color w:val="0D0D0D"/>
                <w:sz w:val="20"/>
                <w:lang w:val="id-ID" w:eastAsia="id-ID"/>
              </w:rPr>
            </w:pPr>
            <w:r w:rsidRPr="00E96220">
              <w:rPr>
                <w:rFonts w:cs="Arial"/>
                <w:b/>
                <w:bCs/>
                <w:color w:val="0D0D0D"/>
                <w:sz w:val="20"/>
                <w:lang w:eastAsia="id-ID"/>
              </w:rPr>
              <w:t xml:space="preserve">Mendaftar </w:t>
            </w:r>
            <w:r w:rsidR="00131E3D">
              <w:rPr>
                <w:rFonts w:cs="Arial"/>
                <w:b/>
                <w:bCs/>
                <w:color w:val="0D0D0D"/>
                <w:sz w:val="20"/>
                <w:lang w:val="id-ID" w:eastAsia="id-ID"/>
              </w:rPr>
              <w:t>U</w:t>
            </w:r>
            <w:r w:rsidRPr="00E96220">
              <w:rPr>
                <w:rFonts w:cs="Arial"/>
                <w:b/>
                <w:bCs/>
                <w:color w:val="0D0D0D"/>
                <w:sz w:val="20"/>
                <w:lang w:eastAsia="id-ID"/>
              </w:rPr>
              <w:t>lang</w:t>
            </w:r>
          </w:p>
        </w:tc>
        <w:tc>
          <w:tcPr>
            <w:tcW w:w="2409" w:type="dxa"/>
            <w:vMerge/>
            <w:tcBorders>
              <w:left w:val="single" w:sz="8" w:space="0" w:color="auto"/>
              <w:bottom w:val="double" w:sz="4" w:space="0" w:color="auto"/>
              <w:right w:val="single" w:sz="8" w:space="0" w:color="auto"/>
            </w:tcBorders>
            <w:shd w:val="clear" w:color="auto" w:fill="FFFFFF"/>
            <w:vAlign w:val="center"/>
            <w:hideMark/>
          </w:tcPr>
          <w:p w:rsidR="00D9041F" w:rsidRPr="00555FE7" w:rsidRDefault="00D9041F" w:rsidP="00970A05">
            <w:pPr>
              <w:keepNext/>
              <w:ind w:left="1800" w:hanging="1800"/>
              <w:jc w:val="center"/>
              <w:outlineLvl w:val="0"/>
              <w:rPr>
                <w:rFonts w:cs="Arial"/>
                <w:b/>
                <w:bCs/>
                <w:color w:val="0D0D0D"/>
                <w:sz w:val="20"/>
                <w:lang w:val="id-ID" w:eastAsia="id-ID"/>
              </w:rPr>
            </w:pPr>
          </w:p>
        </w:tc>
      </w:tr>
      <w:tr w:rsidR="007709B2" w:rsidRPr="00B267CB" w:rsidTr="00B7433B">
        <w:trPr>
          <w:gridAfter w:val="1"/>
          <w:wAfter w:w="895" w:type="dxa"/>
          <w:cantSplit/>
          <w:trHeight w:val="330"/>
        </w:trPr>
        <w:tc>
          <w:tcPr>
            <w:tcW w:w="1095" w:type="dxa"/>
            <w:tcBorders>
              <w:top w:val="double" w:sz="4" w:space="0" w:color="auto"/>
              <w:left w:val="single" w:sz="8" w:space="0" w:color="auto"/>
              <w:bottom w:val="single" w:sz="8" w:space="0" w:color="auto"/>
              <w:right w:val="single" w:sz="8" w:space="0" w:color="auto"/>
            </w:tcBorders>
            <w:shd w:val="clear" w:color="000000" w:fill="FFFFFF"/>
            <w:vAlign w:val="center"/>
            <w:hideMark/>
          </w:tcPr>
          <w:p w:rsidR="007709B2" w:rsidRPr="00555FE7" w:rsidRDefault="00E96220" w:rsidP="00970A05">
            <w:pPr>
              <w:jc w:val="center"/>
              <w:rPr>
                <w:rFonts w:cs="Arial"/>
                <w:b/>
                <w:bCs/>
                <w:color w:val="0D0D0D"/>
                <w:sz w:val="20"/>
                <w:lang w:val="id-ID" w:eastAsia="id-ID"/>
              </w:rPr>
            </w:pPr>
            <w:r w:rsidRPr="00E96220">
              <w:rPr>
                <w:rFonts w:cs="Arial"/>
                <w:b/>
                <w:bCs/>
                <w:color w:val="0D0D0D"/>
                <w:sz w:val="20"/>
                <w:lang w:eastAsia="id-ID"/>
              </w:rPr>
              <w:t>(1)</w:t>
            </w:r>
          </w:p>
        </w:tc>
        <w:tc>
          <w:tcPr>
            <w:tcW w:w="1330" w:type="dxa"/>
            <w:tcBorders>
              <w:top w:val="double" w:sz="4" w:space="0" w:color="auto"/>
              <w:left w:val="nil"/>
              <w:bottom w:val="single" w:sz="8" w:space="0" w:color="auto"/>
              <w:right w:val="single" w:sz="8" w:space="0" w:color="auto"/>
            </w:tcBorders>
            <w:shd w:val="clear" w:color="000000" w:fill="FFFFFF"/>
            <w:vAlign w:val="center"/>
            <w:hideMark/>
          </w:tcPr>
          <w:p w:rsidR="007709B2" w:rsidRPr="00555FE7" w:rsidRDefault="00E96220" w:rsidP="00970A05">
            <w:pPr>
              <w:jc w:val="center"/>
              <w:rPr>
                <w:rFonts w:cs="Arial"/>
                <w:b/>
                <w:bCs/>
                <w:color w:val="0D0D0D"/>
                <w:sz w:val="20"/>
                <w:lang w:val="id-ID" w:eastAsia="id-ID"/>
              </w:rPr>
            </w:pPr>
            <w:r w:rsidRPr="00E96220">
              <w:rPr>
                <w:rFonts w:cs="Arial"/>
                <w:b/>
                <w:bCs/>
                <w:color w:val="0D0D0D"/>
                <w:sz w:val="20"/>
                <w:lang w:eastAsia="id-ID"/>
              </w:rPr>
              <w:t>(2)</w:t>
            </w:r>
          </w:p>
        </w:tc>
        <w:tc>
          <w:tcPr>
            <w:tcW w:w="1418" w:type="dxa"/>
            <w:tcBorders>
              <w:top w:val="double" w:sz="4" w:space="0" w:color="auto"/>
              <w:left w:val="nil"/>
              <w:bottom w:val="single" w:sz="8" w:space="0" w:color="auto"/>
              <w:right w:val="single" w:sz="8" w:space="0" w:color="auto"/>
            </w:tcBorders>
            <w:shd w:val="clear" w:color="000000" w:fill="FFFFFF"/>
            <w:vAlign w:val="center"/>
            <w:hideMark/>
          </w:tcPr>
          <w:p w:rsidR="007709B2" w:rsidRPr="00555FE7" w:rsidRDefault="00E96220" w:rsidP="00970A05">
            <w:pPr>
              <w:jc w:val="center"/>
              <w:rPr>
                <w:rFonts w:cs="Arial"/>
                <w:b/>
                <w:bCs/>
                <w:color w:val="0D0D0D"/>
                <w:sz w:val="20"/>
                <w:lang w:val="id-ID" w:eastAsia="id-ID"/>
              </w:rPr>
            </w:pPr>
            <w:r w:rsidRPr="00E96220">
              <w:rPr>
                <w:rFonts w:cs="Arial"/>
                <w:b/>
                <w:bCs/>
                <w:color w:val="0D0D0D"/>
                <w:sz w:val="20"/>
                <w:lang w:eastAsia="id-ID"/>
              </w:rPr>
              <w:t>(3)</w:t>
            </w:r>
          </w:p>
        </w:tc>
        <w:tc>
          <w:tcPr>
            <w:tcW w:w="1418" w:type="dxa"/>
            <w:tcBorders>
              <w:top w:val="double" w:sz="4" w:space="0" w:color="auto"/>
              <w:left w:val="single" w:sz="8" w:space="0" w:color="auto"/>
              <w:bottom w:val="single" w:sz="8" w:space="0" w:color="auto"/>
              <w:right w:val="single" w:sz="8" w:space="0" w:color="auto"/>
            </w:tcBorders>
            <w:shd w:val="clear" w:color="000000" w:fill="FFFFFF"/>
            <w:vAlign w:val="center"/>
          </w:tcPr>
          <w:p w:rsidR="007709B2" w:rsidRPr="00555FE7" w:rsidRDefault="00E96220" w:rsidP="00970A05">
            <w:pPr>
              <w:jc w:val="center"/>
              <w:rPr>
                <w:rFonts w:cs="Arial"/>
                <w:b/>
                <w:bCs/>
                <w:color w:val="0D0D0D"/>
                <w:sz w:val="20"/>
                <w:lang w:eastAsia="id-ID"/>
              </w:rPr>
            </w:pPr>
            <w:r w:rsidRPr="00E96220">
              <w:rPr>
                <w:rFonts w:cs="Arial"/>
                <w:b/>
                <w:bCs/>
                <w:color w:val="0D0D0D"/>
                <w:sz w:val="20"/>
                <w:lang w:eastAsia="id-ID"/>
              </w:rPr>
              <w:t>(4)</w:t>
            </w:r>
          </w:p>
        </w:tc>
        <w:tc>
          <w:tcPr>
            <w:tcW w:w="1559" w:type="dxa"/>
            <w:tcBorders>
              <w:top w:val="double" w:sz="4" w:space="0" w:color="auto"/>
              <w:left w:val="single" w:sz="8" w:space="0" w:color="auto"/>
              <w:bottom w:val="single" w:sz="8" w:space="0" w:color="auto"/>
              <w:right w:val="single" w:sz="8" w:space="0" w:color="auto"/>
            </w:tcBorders>
            <w:shd w:val="clear" w:color="000000" w:fill="FFFFFF"/>
            <w:vAlign w:val="center"/>
            <w:hideMark/>
          </w:tcPr>
          <w:p w:rsidR="007709B2" w:rsidRPr="00555FE7" w:rsidRDefault="00E96220" w:rsidP="00970A05">
            <w:pPr>
              <w:jc w:val="center"/>
              <w:rPr>
                <w:rFonts w:cs="Arial"/>
                <w:b/>
                <w:bCs/>
                <w:color w:val="0D0D0D"/>
                <w:sz w:val="20"/>
                <w:lang w:val="id-ID" w:eastAsia="id-ID"/>
              </w:rPr>
            </w:pPr>
            <w:r w:rsidRPr="00E96220">
              <w:rPr>
                <w:rFonts w:cs="Arial"/>
                <w:b/>
                <w:bCs/>
                <w:color w:val="0D0D0D"/>
                <w:sz w:val="20"/>
                <w:lang w:eastAsia="id-ID"/>
              </w:rPr>
              <w:t xml:space="preserve">(5) </w:t>
            </w:r>
          </w:p>
        </w:tc>
        <w:tc>
          <w:tcPr>
            <w:tcW w:w="2409" w:type="dxa"/>
            <w:tcBorders>
              <w:top w:val="double" w:sz="4" w:space="0" w:color="auto"/>
              <w:left w:val="single" w:sz="8" w:space="0" w:color="auto"/>
              <w:bottom w:val="single" w:sz="8" w:space="0" w:color="auto"/>
              <w:right w:val="single" w:sz="8" w:space="0" w:color="auto"/>
            </w:tcBorders>
            <w:shd w:val="clear" w:color="000000" w:fill="FFFFFF"/>
            <w:vAlign w:val="center"/>
            <w:hideMark/>
          </w:tcPr>
          <w:p w:rsidR="007709B2" w:rsidRPr="00555FE7" w:rsidRDefault="00E96220" w:rsidP="00970A05">
            <w:pPr>
              <w:jc w:val="center"/>
              <w:rPr>
                <w:rFonts w:cs="Arial"/>
                <w:b/>
                <w:bCs/>
                <w:color w:val="0D0D0D"/>
                <w:sz w:val="20"/>
                <w:lang w:val="id-ID" w:eastAsia="id-ID"/>
              </w:rPr>
            </w:pPr>
            <w:r w:rsidRPr="00E96220">
              <w:rPr>
                <w:rFonts w:cs="Arial"/>
                <w:b/>
                <w:bCs/>
                <w:color w:val="0D0D0D"/>
                <w:sz w:val="20"/>
                <w:lang w:eastAsia="id-ID"/>
              </w:rPr>
              <w:t xml:space="preserve">(6) </w:t>
            </w:r>
          </w:p>
        </w:tc>
      </w:tr>
      <w:tr w:rsidR="007709B2" w:rsidRPr="00B267CB" w:rsidTr="00B7433B">
        <w:trPr>
          <w:gridAfter w:val="1"/>
          <w:wAfter w:w="895" w:type="dxa"/>
          <w:cantSplit/>
          <w:trHeight w:val="315"/>
        </w:trPr>
        <w:tc>
          <w:tcPr>
            <w:tcW w:w="1095" w:type="dxa"/>
            <w:tcBorders>
              <w:top w:val="nil"/>
              <w:left w:val="single" w:sz="8" w:space="0" w:color="auto"/>
              <w:bottom w:val="single" w:sz="8" w:space="0" w:color="auto"/>
              <w:right w:val="single" w:sz="8" w:space="0" w:color="auto"/>
            </w:tcBorders>
            <w:shd w:val="clear" w:color="auto" w:fill="auto"/>
            <w:hideMark/>
          </w:tcPr>
          <w:p w:rsidR="007709B2" w:rsidRPr="00B267CB" w:rsidRDefault="007709B2" w:rsidP="00B267CB">
            <w:pPr>
              <w:jc w:val="center"/>
              <w:rPr>
                <w:rFonts w:cs="Arial"/>
                <w:color w:val="0D0D0D"/>
                <w:sz w:val="20"/>
                <w:lang w:val="id-ID" w:eastAsia="id-ID"/>
              </w:rPr>
            </w:pPr>
            <w:r>
              <w:rPr>
                <w:rFonts w:cs="Arial"/>
                <w:color w:val="0D0D0D"/>
                <w:sz w:val="20"/>
                <w:lang w:eastAsia="id-ID"/>
              </w:rPr>
              <w:t>TS</w:t>
            </w:r>
            <w:r w:rsidRPr="00B267CB">
              <w:rPr>
                <w:rFonts w:cs="Arial"/>
                <w:color w:val="0D0D0D"/>
                <w:sz w:val="20"/>
                <w:lang w:eastAsia="id-ID"/>
              </w:rPr>
              <w:t>-2</w:t>
            </w:r>
          </w:p>
        </w:tc>
        <w:tc>
          <w:tcPr>
            <w:tcW w:w="1330" w:type="dxa"/>
            <w:tcBorders>
              <w:top w:val="nil"/>
              <w:left w:val="nil"/>
              <w:bottom w:val="single" w:sz="8" w:space="0" w:color="auto"/>
              <w:right w:val="single" w:sz="8" w:space="0" w:color="auto"/>
            </w:tcBorders>
            <w:shd w:val="clear" w:color="auto" w:fill="auto"/>
            <w:hideMark/>
          </w:tcPr>
          <w:p w:rsidR="007709B2" w:rsidRPr="00D9041F" w:rsidRDefault="007709B2" w:rsidP="00B267CB">
            <w:pPr>
              <w:rPr>
                <w:rFonts w:cs="Arial"/>
                <w:color w:val="0D0D0D"/>
                <w:sz w:val="16"/>
                <w:szCs w:val="16"/>
                <w:lang w:val="id-ID" w:eastAsia="id-ID"/>
              </w:rPr>
            </w:pPr>
          </w:p>
        </w:tc>
        <w:tc>
          <w:tcPr>
            <w:tcW w:w="1418" w:type="dxa"/>
            <w:tcBorders>
              <w:top w:val="single" w:sz="8" w:space="0" w:color="auto"/>
              <w:left w:val="nil"/>
              <w:bottom w:val="single" w:sz="8" w:space="0" w:color="auto"/>
              <w:right w:val="single" w:sz="8" w:space="0" w:color="auto"/>
            </w:tcBorders>
            <w:shd w:val="clear" w:color="auto" w:fill="auto"/>
            <w:hideMark/>
          </w:tcPr>
          <w:p w:rsidR="007709B2" w:rsidRPr="00D9041F" w:rsidRDefault="007709B2" w:rsidP="00B267CB">
            <w:pPr>
              <w:rPr>
                <w:rFonts w:cs="Arial"/>
                <w:color w:val="0D0D0D"/>
                <w:sz w:val="16"/>
                <w:szCs w:val="16"/>
                <w:lang w:val="id-ID" w:eastAsia="id-ID"/>
              </w:rPr>
            </w:pPr>
          </w:p>
        </w:tc>
        <w:tc>
          <w:tcPr>
            <w:tcW w:w="1418" w:type="dxa"/>
            <w:tcBorders>
              <w:top w:val="single" w:sz="8" w:space="0" w:color="auto"/>
              <w:left w:val="single" w:sz="8" w:space="0" w:color="auto"/>
              <w:bottom w:val="single" w:sz="8" w:space="0" w:color="auto"/>
              <w:right w:val="single" w:sz="8" w:space="0" w:color="auto"/>
            </w:tcBorders>
          </w:tcPr>
          <w:p w:rsidR="007709B2" w:rsidRPr="00D9041F" w:rsidRDefault="007709B2" w:rsidP="00B267CB">
            <w:pPr>
              <w:rPr>
                <w:rFonts w:cs="Arial"/>
                <w:color w:val="0D0D0D"/>
                <w:sz w:val="16"/>
                <w:lang w:val="id-ID" w:eastAsia="id-ID"/>
              </w:rPr>
            </w:pPr>
          </w:p>
        </w:tc>
        <w:tc>
          <w:tcPr>
            <w:tcW w:w="1559" w:type="dxa"/>
            <w:tcBorders>
              <w:top w:val="single" w:sz="8" w:space="0" w:color="auto"/>
              <w:left w:val="single" w:sz="8" w:space="0" w:color="auto"/>
              <w:bottom w:val="single" w:sz="8" w:space="0" w:color="auto"/>
              <w:right w:val="single" w:sz="8" w:space="0" w:color="auto"/>
            </w:tcBorders>
            <w:shd w:val="clear" w:color="auto" w:fill="auto"/>
            <w:hideMark/>
          </w:tcPr>
          <w:p w:rsidR="007709B2" w:rsidRPr="00D9041F" w:rsidRDefault="007709B2" w:rsidP="00B267CB">
            <w:pPr>
              <w:rPr>
                <w:rFonts w:cs="Arial"/>
                <w:color w:val="0D0D0D"/>
                <w:sz w:val="16"/>
                <w:szCs w:val="16"/>
                <w:lang w:val="id-ID" w:eastAsia="id-ID"/>
              </w:rPr>
            </w:pPr>
          </w:p>
        </w:tc>
        <w:tc>
          <w:tcPr>
            <w:tcW w:w="2409" w:type="dxa"/>
            <w:tcBorders>
              <w:top w:val="single" w:sz="8" w:space="0" w:color="auto"/>
              <w:left w:val="single" w:sz="8" w:space="0" w:color="auto"/>
              <w:bottom w:val="single" w:sz="8" w:space="0" w:color="auto"/>
              <w:right w:val="single" w:sz="8" w:space="0" w:color="auto"/>
            </w:tcBorders>
            <w:shd w:val="clear" w:color="auto" w:fill="auto"/>
            <w:hideMark/>
          </w:tcPr>
          <w:p w:rsidR="007709B2" w:rsidRPr="00B267CB" w:rsidRDefault="007709B2" w:rsidP="00B267CB">
            <w:pPr>
              <w:rPr>
                <w:rFonts w:cs="Arial"/>
                <w:color w:val="0D0D0D"/>
                <w:sz w:val="16"/>
                <w:szCs w:val="16"/>
                <w:lang w:val="id-ID" w:eastAsia="id-ID"/>
              </w:rPr>
            </w:pPr>
            <w:r w:rsidRPr="00B267CB">
              <w:rPr>
                <w:rFonts w:cs="Arial"/>
                <w:color w:val="0D0D0D"/>
                <w:sz w:val="16"/>
                <w:szCs w:val="16"/>
                <w:lang w:eastAsia="id-ID"/>
              </w:rPr>
              <w:t> </w:t>
            </w:r>
          </w:p>
        </w:tc>
      </w:tr>
      <w:tr w:rsidR="007709B2" w:rsidRPr="00B267CB" w:rsidTr="00B7433B">
        <w:trPr>
          <w:cantSplit/>
          <w:trHeight w:val="315"/>
        </w:trPr>
        <w:tc>
          <w:tcPr>
            <w:tcW w:w="1095" w:type="dxa"/>
            <w:tcBorders>
              <w:top w:val="nil"/>
              <w:left w:val="single" w:sz="8" w:space="0" w:color="auto"/>
              <w:bottom w:val="single" w:sz="8" w:space="0" w:color="auto"/>
              <w:right w:val="single" w:sz="8" w:space="0" w:color="auto"/>
            </w:tcBorders>
            <w:shd w:val="clear" w:color="auto" w:fill="auto"/>
            <w:hideMark/>
          </w:tcPr>
          <w:p w:rsidR="007709B2" w:rsidRPr="00B267CB" w:rsidRDefault="007709B2" w:rsidP="00B267CB">
            <w:pPr>
              <w:jc w:val="center"/>
              <w:rPr>
                <w:rFonts w:cs="Arial"/>
                <w:color w:val="0D0D0D"/>
                <w:sz w:val="20"/>
                <w:lang w:val="id-ID" w:eastAsia="id-ID"/>
              </w:rPr>
            </w:pPr>
            <w:r>
              <w:rPr>
                <w:rFonts w:cs="Arial"/>
                <w:color w:val="0D0D0D"/>
                <w:sz w:val="20"/>
                <w:lang w:eastAsia="id-ID"/>
              </w:rPr>
              <w:t>TS</w:t>
            </w:r>
            <w:r w:rsidRPr="00B267CB">
              <w:rPr>
                <w:rFonts w:cs="Arial"/>
                <w:color w:val="0D0D0D"/>
                <w:sz w:val="20"/>
                <w:lang w:eastAsia="id-ID"/>
              </w:rPr>
              <w:t>-1</w:t>
            </w:r>
          </w:p>
        </w:tc>
        <w:tc>
          <w:tcPr>
            <w:tcW w:w="1330" w:type="dxa"/>
            <w:tcBorders>
              <w:top w:val="nil"/>
              <w:left w:val="nil"/>
              <w:bottom w:val="single" w:sz="8" w:space="0" w:color="auto"/>
              <w:right w:val="single" w:sz="8" w:space="0" w:color="auto"/>
            </w:tcBorders>
            <w:shd w:val="clear" w:color="auto" w:fill="auto"/>
            <w:hideMark/>
          </w:tcPr>
          <w:p w:rsidR="007709B2" w:rsidRPr="00D9041F" w:rsidRDefault="007709B2" w:rsidP="00B267CB">
            <w:pPr>
              <w:rPr>
                <w:rFonts w:cs="Arial"/>
                <w:color w:val="0D0D0D"/>
                <w:sz w:val="16"/>
                <w:szCs w:val="16"/>
                <w:lang w:val="id-ID" w:eastAsia="id-ID"/>
              </w:rPr>
            </w:pPr>
          </w:p>
        </w:tc>
        <w:tc>
          <w:tcPr>
            <w:tcW w:w="1418" w:type="dxa"/>
            <w:tcBorders>
              <w:top w:val="single" w:sz="8" w:space="0" w:color="auto"/>
              <w:left w:val="nil"/>
              <w:bottom w:val="single" w:sz="8" w:space="0" w:color="auto"/>
              <w:right w:val="single" w:sz="8" w:space="0" w:color="auto"/>
            </w:tcBorders>
            <w:shd w:val="clear" w:color="auto" w:fill="auto"/>
            <w:hideMark/>
          </w:tcPr>
          <w:p w:rsidR="007709B2" w:rsidRPr="00B267CB" w:rsidRDefault="007709B2" w:rsidP="00B267CB">
            <w:pPr>
              <w:rPr>
                <w:rFonts w:cs="Arial"/>
                <w:color w:val="0D0D0D"/>
                <w:sz w:val="16"/>
                <w:szCs w:val="16"/>
                <w:lang w:val="id-ID" w:eastAsia="id-ID"/>
              </w:rPr>
            </w:pPr>
          </w:p>
        </w:tc>
        <w:tc>
          <w:tcPr>
            <w:tcW w:w="1418" w:type="dxa"/>
            <w:tcBorders>
              <w:top w:val="single" w:sz="8" w:space="0" w:color="auto"/>
              <w:left w:val="single" w:sz="8" w:space="0" w:color="auto"/>
              <w:bottom w:val="single" w:sz="8" w:space="0" w:color="auto"/>
              <w:right w:val="single" w:sz="8" w:space="0" w:color="auto"/>
            </w:tcBorders>
          </w:tcPr>
          <w:p w:rsidR="007709B2" w:rsidRPr="00B267CB" w:rsidRDefault="007709B2" w:rsidP="00B267CB">
            <w:pPr>
              <w:rPr>
                <w:rFonts w:cs="Arial"/>
                <w:color w:val="0D0D0D"/>
                <w:sz w:val="16"/>
                <w:lang w:eastAsia="id-ID"/>
              </w:rPr>
            </w:pPr>
          </w:p>
        </w:tc>
        <w:tc>
          <w:tcPr>
            <w:tcW w:w="1559" w:type="dxa"/>
            <w:tcBorders>
              <w:top w:val="single" w:sz="8" w:space="0" w:color="auto"/>
              <w:left w:val="single" w:sz="8" w:space="0" w:color="auto"/>
              <w:bottom w:val="single" w:sz="8" w:space="0" w:color="auto"/>
              <w:right w:val="single" w:sz="8" w:space="0" w:color="auto"/>
            </w:tcBorders>
            <w:shd w:val="clear" w:color="auto" w:fill="auto"/>
            <w:hideMark/>
          </w:tcPr>
          <w:p w:rsidR="007709B2" w:rsidRPr="00B267CB" w:rsidRDefault="007709B2" w:rsidP="00B267CB">
            <w:pPr>
              <w:rPr>
                <w:rFonts w:cs="Arial"/>
                <w:color w:val="0D0D0D"/>
                <w:sz w:val="16"/>
                <w:szCs w:val="16"/>
                <w:lang w:val="id-ID" w:eastAsia="id-ID"/>
              </w:rPr>
            </w:pPr>
          </w:p>
        </w:tc>
        <w:tc>
          <w:tcPr>
            <w:tcW w:w="2409" w:type="dxa"/>
            <w:tcBorders>
              <w:top w:val="single" w:sz="8" w:space="0" w:color="auto"/>
              <w:left w:val="single" w:sz="8" w:space="0" w:color="auto"/>
              <w:bottom w:val="single" w:sz="8" w:space="0" w:color="auto"/>
              <w:right w:val="single" w:sz="8" w:space="0" w:color="auto"/>
            </w:tcBorders>
            <w:shd w:val="clear" w:color="auto" w:fill="auto"/>
            <w:hideMark/>
          </w:tcPr>
          <w:p w:rsidR="007709B2" w:rsidRPr="00B267CB" w:rsidRDefault="007709B2" w:rsidP="00B267CB">
            <w:pPr>
              <w:rPr>
                <w:rFonts w:cs="Arial"/>
                <w:color w:val="0D0D0D"/>
                <w:sz w:val="16"/>
                <w:szCs w:val="16"/>
                <w:lang w:val="id-ID" w:eastAsia="id-ID"/>
              </w:rPr>
            </w:pPr>
            <w:r w:rsidRPr="00B267CB">
              <w:rPr>
                <w:rFonts w:cs="Arial"/>
                <w:color w:val="0D0D0D"/>
                <w:sz w:val="16"/>
                <w:szCs w:val="16"/>
                <w:lang w:eastAsia="id-ID"/>
              </w:rPr>
              <w:t xml:space="preserve">                              </w:t>
            </w:r>
          </w:p>
        </w:tc>
        <w:tc>
          <w:tcPr>
            <w:tcW w:w="895" w:type="dxa"/>
            <w:vAlign w:val="center"/>
          </w:tcPr>
          <w:p w:rsidR="007709B2" w:rsidRPr="00B267CB" w:rsidRDefault="007709B2">
            <w:pPr>
              <w:jc w:val="left"/>
            </w:pPr>
          </w:p>
        </w:tc>
      </w:tr>
      <w:tr w:rsidR="007709B2" w:rsidRPr="00B267CB" w:rsidTr="00B7433B">
        <w:trPr>
          <w:gridAfter w:val="1"/>
          <w:wAfter w:w="895" w:type="dxa"/>
          <w:cantSplit/>
          <w:trHeight w:val="318"/>
        </w:trPr>
        <w:tc>
          <w:tcPr>
            <w:tcW w:w="1095" w:type="dxa"/>
            <w:tcBorders>
              <w:top w:val="nil"/>
              <w:left w:val="single" w:sz="8" w:space="0" w:color="auto"/>
              <w:bottom w:val="double" w:sz="4" w:space="0" w:color="auto"/>
              <w:right w:val="single" w:sz="8" w:space="0" w:color="auto"/>
            </w:tcBorders>
            <w:shd w:val="clear" w:color="auto" w:fill="auto"/>
            <w:hideMark/>
          </w:tcPr>
          <w:p w:rsidR="007709B2" w:rsidRPr="00B267CB" w:rsidRDefault="007709B2" w:rsidP="00E24985">
            <w:pPr>
              <w:jc w:val="center"/>
              <w:rPr>
                <w:rFonts w:cs="Arial"/>
                <w:color w:val="0D0D0D"/>
                <w:sz w:val="20"/>
                <w:lang w:val="id-ID" w:eastAsia="id-ID"/>
              </w:rPr>
            </w:pPr>
            <w:r>
              <w:rPr>
                <w:rFonts w:cs="Arial"/>
                <w:color w:val="0D0D0D"/>
                <w:sz w:val="20"/>
                <w:lang w:eastAsia="id-ID"/>
              </w:rPr>
              <w:t xml:space="preserve">TS  </w:t>
            </w:r>
          </w:p>
        </w:tc>
        <w:tc>
          <w:tcPr>
            <w:tcW w:w="1330" w:type="dxa"/>
            <w:tcBorders>
              <w:top w:val="nil"/>
              <w:left w:val="nil"/>
              <w:bottom w:val="double" w:sz="4" w:space="0" w:color="auto"/>
              <w:right w:val="single" w:sz="8" w:space="0" w:color="auto"/>
            </w:tcBorders>
            <w:shd w:val="clear" w:color="auto" w:fill="auto"/>
            <w:hideMark/>
          </w:tcPr>
          <w:p w:rsidR="007709B2" w:rsidRPr="00D9041F" w:rsidRDefault="007709B2" w:rsidP="00B267CB">
            <w:pPr>
              <w:rPr>
                <w:rFonts w:cs="Arial"/>
                <w:color w:val="0D0D0D"/>
                <w:sz w:val="16"/>
                <w:szCs w:val="16"/>
                <w:lang w:val="id-ID" w:eastAsia="id-ID"/>
              </w:rPr>
            </w:pPr>
          </w:p>
        </w:tc>
        <w:tc>
          <w:tcPr>
            <w:tcW w:w="1418" w:type="dxa"/>
            <w:tcBorders>
              <w:top w:val="single" w:sz="8" w:space="0" w:color="auto"/>
              <w:left w:val="nil"/>
              <w:bottom w:val="double" w:sz="4" w:space="0" w:color="auto"/>
              <w:right w:val="single" w:sz="8" w:space="0" w:color="auto"/>
            </w:tcBorders>
            <w:shd w:val="clear" w:color="auto" w:fill="auto"/>
            <w:hideMark/>
          </w:tcPr>
          <w:p w:rsidR="007709B2" w:rsidRPr="00B267CB" w:rsidRDefault="007709B2" w:rsidP="00B267CB">
            <w:pPr>
              <w:rPr>
                <w:rFonts w:cs="Arial"/>
                <w:color w:val="0D0D0D"/>
                <w:sz w:val="16"/>
                <w:szCs w:val="16"/>
                <w:lang w:val="id-ID" w:eastAsia="id-ID"/>
              </w:rPr>
            </w:pPr>
          </w:p>
        </w:tc>
        <w:tc>
          <w:tcPr>
            <w:tcW w:w="1418" w:type="dxa"/>
            <w:tcBorders>
              <w:top w:val="single" w:sz="8" w:space="0" w:color="auto"/>
              <w:left w:val="single" w:sz="8" w:space="0" w:color="auto"/>
              <w:bottom w:val="double" w:sz="4" w:space="0" w:color="auto"/>
              <w:right w:val="single" w:sz="8" w:space="0" w:color="auto"/>
            </w:tcBorders>
          </w:tcPr>
          <w:p w:rsidR="007709B2" w:rsidRPr="00B267CB" w:rsidRDefault="007709B2" w:rsidP="00B267CB">
            <w:pPr>
              <w:rPr>
                <w:rFonts w:cs="Arial"/>
                <w:color w:val="0D0D0D"/>
                <w:sz w:val="16"/>
                <w:lang w:eastAsia="id-ID"/>
              </w:rPr>
            </w:pPr>
          </w:p>
        </w:tc>
        <w:tc>
          <w:tcPr>
            <w:tcW w:w="1559" w:type="dxa"/>
            <w:tcBorders>
              <w:top w:val="single" w:sz="8" w:space="0" w:color="auto"/>
              <w:left w:val="single" w:sz="8" w:space="0" w:color="auto"/>
              <w:bottom w:val="double" w:sz="4" w:space="0" w:color="auto"/>
              <w:right w:val="single" w:sz="8" w:space="0" w:color="auto"/>
            </w:tcBorders>
            <w:shd w:val="clear" w:color="auto" w:fill="auto"/>
            <w:hideMark/>
          </w:tcPr>
          <w:p w:rsidR="007709B2" w:rsidRPr="00B267CB" w:rsidRDefault="007709B2" w:rsidP="00B267CB">
            <w:pPr>
              <w:rPr>
                <w:rFonts w:cs="Arial"/>
                <w:color w:val="0D0D0D"/>
                <w:sz w:val="16"/>
                <w:szCs w:val="16"/>
                <w:lang w:val="id-ID" w:eastAsia="id-ID"/>
              </w:rPr>
            </w:pPr>
          </w:p>
        </w:tc>
        <w:tc>
          <w:tcPr>
            <w:tcW w:w="2409" w:type="dxa"/>
            <w:tcBorders>
              <w:top w:val="single" w:sz="8" w:space="0" w:color="auto"/>
              <w:left w:val="single" w:sz="8" w:space="0" w:color="auto"/>
              <w:bottom w:val="double" w:sz="4" w:space="0" w:color="auto"/>
              <w:right w:val="single" w:sz="8" w:space="0" w:color="auto"/>
            </w:tcBorders>
            <w:shd w:val="clear" w:color="auto" w:fill="auto"/>
            <w:hideMark/>
          </w:tcPr>
          <w:p w:rsidR="007709B2" w:rsidRPr="00B267CB" w:rsidRDefault="007709B2" w:rsidP="003A687F">
            <w:pPr>
              <w:rPr>
                <w:rFonts w:cs="Arial"/>
                <w:color w:val="0D0D0D"/>
                <w:sz w:val="16"/>
                <w:szCs w:val="16"/>
                <w:lang w:val="id-ID" w:eastAsia="id-ID"/>
              </w:rPr>
            </w:pPr>
            <w:r w:rsidRPr="00B267CB">
              <w:rPr>
                <w:rFonts w:cs="Arial"/>
                <w:color w:val="0D0D0D"/>
                <w:sz w:val="16"/>
                <w:szCs w:val="16"/>
                <w:lang w:eastAsia="id-ID"/>
              </w:rPr>
              <w:t xml:space="preserve">                              </w:t>
            </w:r>
          </w:p>
        </w:tc>
      </w:tr>
      <w:tr w:rsidR="007709B2" w:rsidRPr="00B267CB" w:rsidTr="00555FE7">
        <w:trPr>
          <w:gridAfter w:val="1"/>
          <w:wAfter w:w="895" w:type="dxa"/>
          <w:cantSplit/>
          <w:trHeight w:val="330"/>
        </w:trPr>
        <w:tc>
          <w:tcPr>
            <w:tcW w:w="1095" w:type="dxa"/>
            <w:tcBorders>
              <w:top w:val="double" w:sz="4" w:space="0" w:color="auto"/>
              <w:left w:val="single" w:sz="8" w:space="0" w:color="auto"/>
              <w:bottom w:val="single" w:sz="8" w:space="0" w:color="auto"/>
              <w:right w:val="single" w:sz="8" w:space="0" w:color="auto"/>
            </w:tcBorders>
            <w:shd w:val="clear" w:color="auto" w:fill="auto"/>
            <w:vAlign w:val="center"/>
            <w:hideMark/>
          </w:tcPr>
          <w:p w:rsidR="007709B2" w:rsidRPr="00555FE7" w:rsidRDefault="00E96220" w:rsidP="00555FE7">
            <w:pPr>
              <w:jc w:val="center"/>
              <w:rPr>
                <w:rFonts w:cs="Arial"/>
                <w:b/>
                <w:color w:val="0D0D0D"/>
                <w:sz w:val="20"/>
                <w:lang w:val="id-ID" w:eastAsia="id-ID"/>
              </w:rPr>
            </w:pPr>
            <w:r w:rsidRPr="00E96220">
              <w:rPr>
                <w:rFonts w:cs="Arial"/>
                <w:b/>
                <w:color w:val="0D0D0D"/>
                <w:sz w:val="20"/>
                <w:lang w:eastAsia="id-ID"/>
              </w:rPr>
              <w:t>Jumlah</w:t>
            </w:r>
          </w:p>
        </w:tc>
        <w:tc>
          <w:tcPr>
            <w:tcW w:w="1330" w:type="dxa"/>
            <w:tcBorders>
              <w:top w:val="double" w:sz="4" w:space="0" w:color="auto"/>
              <w:left w:val="nil"/>
              <w:bottom w:val="single" w:sz="8" w:space="0" w:color="auto"/>
              <w:right w:val="single" w:sz="8" w:space="0" w:color="auto"/>
            </w:tcBorders>
            <w:shd w:val="clear" w:color="auto" w:fill="auto"/>
            <w:hideMark/>
          </w:tcPr>
          <w:p w:rsidR="007709B2" w:rsidRPr="00B267CB" w:rsidRDefault="007709B2" w:rsidP="00B267CB">
            <w:pPr>
              <w:rPr>
                <w:rFonts w:cs="Arial"/>
                <w:color w:val="0D0D0D"/>
                <w:sz w:val="16"/>
                <w:szCs w:val="16"/>
                <w:lang w:val="id-ID" w:eastAsia="id-ID"/>
              </w:rPr>
            </w:pPr>
            <w:r w:rsidRPr="00B267CB">
              <w:rPr>
                <w:rFonts w:cs="Arial"/>
                <w:color w:val="0D0D0D"/>
                <w:sz w:val="16"/>
                <w:lang w:eastAsia="id-ID"/>
              </w:rPr>
              <w:t> </w:t>
            </w:r>
          </w:p>
        </w:tc>
        <w:tc>
          <w:tcPr>
            <w:tcW w:w="1418" w:type="dxa"/>
            <w:tcBorders>
              <w:top w:val="double" w:sz="4" w:space="0" w:color="auto"/>
              <w:left w:val="nil"/>
              <w:bottom w:val="single" w:sz="8" w:space="0" w:color="auto"/>
              <w:right w:val="single" w:sz="8" w:space="0" w:color="auto"/>
            </w:tcBorders>
            <w:shd w:val="clear" w:color="auto" w:fill="auto"/>
            <w:hideMark/>
          </w:tcPr>
          <w:p w:rsidR="007709B2" w:rsidRPr="00B267CB" w:rsidRDefault="007709B2" w:rsidP="00B267CB">
            <w:pPr>
              <w:rPr>
                <w:rFonts w:cs="Arial"/>
                <w:color w:val="0D0D0D"/>
                <w:sz w:val="16"/>
                <w:szCs w:val="16"/>
                <w:lang w:val="id-ID" w:eastAsia="id-ID"/>
              </w:rPr>
            </w:pPr>
            <w:r w:rsidRPr="00B267CB">
              <w:rPr>
                <w:rFonts w:cs="Arial"/>
                <w:color w:val="0D0D0D"/>
                <w:sz w:val="16"/>
                <w:lang w:eastAsia="id-ID"/>
              </w:rPr>
              <w:t> </w:t>
            </w:r>
          </w:p>
        </w:tc>
        <w:tc>
          <w:tcPr>
            <w:tcW w:w="1418" w:type="dxa"/>
            <w:tcBorders>
              <w:top w:val="double" w:sz="4" w:space="0" w:color="auto"/>
              <w:left w:val="single" w:sz="8" w:space="0" w:color="auto"/>
              <w:bottom w:val="single" w:sz="8" w:space="0" w:color="auto"/>
              <w:right w:val="single" w:sz="8" w:space="0" w:color="auto"/>
            </w:tcBorders>
          </w:tcPr>
          <w:p w:rsidR="007709B2" w:rsidRPr="00B267CB" w:rsidRDefault="007709B2" w:rsidP="00B267CB">
            <w:pPr>
              <w:rPr>
                <w:rFonts w:cs="Arial"/>
                <w:color w:val="0D0D0D"/>
                <w:sz w:val="16"/>
                <w:lang w:eastAsia="id-ID"/>
              </w:rPr>
            </w:pPr>
          </w:p>
        </w:tc>
        <w:tc>
          <w:tcPr>
            <w:tcW w:w="1559" w:type="dxa"/>
            <w:tcBorders>
              <w:top w:val="double" w:sz="4" w:space="0" w:color="auto"/>
              <w:left w:val="single" w:sz="8" w:space="0" w:color="auto"/>
              <w:bottom w:val="single" w:sz="8" w:space="0" w:color="auto"/>
              <w:right w:val="single" w:sz="8" w:space="0" w:color="auto"/>
            </w:tcBorders>
            <w:shd w:val="clear" w:color="auto" w:fill="auto"/>
            <w:hideMark/>
          </w:tcPr>
          <w:p w:rsidR="007709B2" w:rsidRPr="00B267CB" w:rsidRDefault="007709B2" w:rsidP="00B267CB">
            <w:pPr>
              <w:rPr>
                <w:rFonts w:cs="Arial"/>
                <w:color w:val="0D0D0D"/>
                <w:sz w:val="16"/>
                <w:szCs w:val="16"/>
                <w:lang w:val="id-ID" w:eastAsia="id-ID"/>
              </w:rPr>
            </w:pPr>
            <w:r w:rsidRPr="00B267CB">
              <w:rPr>
                <w:rFonts w:cs="Arial"/>
                <w:color w:val="0D0D0D"/>
                <w:sz w:val="16"/>
                <w:lang w:eastAsia="id-ID"/>
              </w:rPr>
              <w:t> </w:t>
            </w:r>
          </w:p>
        </w:tc>
        <w:tc>
          <w:tcPr>
            <w:tcW w:w="2409" w:type="dxa"/>
            <w:tcBorders>
              <w:top w:val="double" w:sz="4" w:space="0" w:color="auto"/>
              <w:left w:val="single" w:sz="8" w:space="0" w:color="auto"/>
              <w:bottom w:val="single" w:sz="8" w:space="0" w:color="auto"/>
              <w:right w:val="single" w:sz="8" w:space="0" w:color="auto"/>
            </w:tcBorders>
            <w:shd w:val="clear" w:color="auto" w:fill="auto"/>
            <w:hideMark/>
          </w:tcPr>
          <w:p w:rsidR="007709B2" w:rsidRPr="00B267CB" w:rsidRDefault="007709B2" w:rsidP="00B267CB">
            <w:pPr>
              <w:rPr>
                <w:rFonts w:cs="Arial"/>
                <w:color w:val="0D0D0D"/>
                <w:sz w:val="16"/>
                <w:szCs w:val="16"/>
                <w:lang w:val="id-ID" w:eastAsia="id-ID"/>
              </w:rPr>
            </w:pPr>
            <w:r w:rsidRPr="00B267CB">
              <w:rPr>
                <w:rFonts w:cs="Arial"/>
                <w:color w:val="0D0D0D"/>
                <w:sz w:val="16"/>
                <w:szCs w:val="16"/>
                <w:lang w:eastAsia="id-ID"/>
              </w:rPr>
              <w:t> </w:t>
            </w:r>
          </w:p>
        </w:tc>
      </w:tr>
    </w:tbl>
    <w:p w:rsidR="00CF582E" w:rsidRPr="00BB1326" w:rsidRDefault="00CF582E" w:rsidP="00290065">
      <w:pPr>
        <w:ind w:left="360" w:hanging="360"/>
        <w:rPr>
          <w:color w:val="0D0D0D"/>
          <w:lang w:val="nl-NL"/>
        </w:rPr>
      </w:pPr>
    </w:p>
    <w:p w:rsidR="00AA3272" w:rsidRPr="00BB1326" w:rsidRDefault="00AA3272">
      <w:pPr>
        <w:ind w:left="1134" w:hanging="774"/>
        <w:rPr>
          <w:rFonts w:cs="Arial"/>
          <w:color w:val="0D0D0D"/>
          <w:sz w:val="20"/>
          <w:u w:val="single"/>
        </w:rPr>
      </w:pPr>
      <w:r w:rsidRPr="00BB1326">
        <w:rPr>
          <w:rFonts w:cs="Arial"/>
          <w:color w:val="0D0D0D"/>
          <w:sz w:val="20"/>
          <w:u w:val="single"/>
        </w:rPr>
        <w:t xml:space="preserve">Catatan: </w:t>
      </w:r>
    </w:p>
    <w:p w:rsidR="0016248D" w:rsidRDefault="007E77A9">
      <w:pPr>
        <w:ind w:left="1134" w:hanging="774"/>
        <w:rPr>
          <w:rFonts w:cs="Arial"/>
          <w:sz w:val="20"/>
        </w:rPr>
      </w:pPr>
      <w:r>
        <w:rPr>
          <w:rFonts w:cs="Arial"/>
          <w:sz w:val="20"/>
        </w:rPr>
        <w:t xml:space="preserve">TS </w:t>
      </w:r>
      <w:r w:rsidR="0016248D">
        <w:rPr>
          <w:rFonts w:cs="Arial"/>
          <w:sz w:val="20"/>
        </w:rPr>
        <w:t xml:space="preserve">adalah </w:t>
      </w:r>
      <w:r>
        <w:rPr>
          <w:rFonts w:cs="Arial"/>
          <w:sz w:val="20"/>
        </w:rPr>
        <w:t xml:space="preserve">tahun </w:t>
      </w:r>
      <w:r w:rsidR="00BA1F26">
        <w:rPr>
          <w:rFonts w:cs="Arial"/>
          <w:sz w:val="20"/>
          <w:lang w:val="id-ID"/>
        </w:rPr>
        <w:t xml:space="preserve">akademik penuh yang terakhir pada saat pengisian </w:t>
      </w:r>
      <w:r w:rsidR="0016248D">
        <w:rPr>
          <w:rFonts w:cs="Arial"/>
          <w:sz w:val="20"/>
        </w:rPr>
        <w:t xml:space="preserve">borang ini. </w:t>
      </w:r>
    </w:p>
    <w:p w:rsidR="00970A05" w:rsidRDefault="00970A05">
      <w:pPr>
        <w:ind w:left="360"/>
        <w:jc w:val="left"/>
        <w:rPr>
          <w:color w:val="0D0D0D"/>
          <w:sz w:val="20"/>
        </w:rPr>
      </w:pPr>
    </w:p>
    <w:p w:rsidR="00A10777" w:rsidRPr="00BB1326" w:rsidRDefault="00A10777" w:rsidP="007E18C4">
      <w:pPr>
        <w:rPr>
          <w:rFonts w:cs="Arial"/>
          <w:dstrike/>
          <w:color w:val="0D0D0D"/>
          <w:sz w:val="20"/>
        </w:rPr>
      </w:pPr>
    </w:p>
    <w:p w:rsidR="00E96220" w:rsidRDefault="00756B4F" w:rsidP="00E96220">
      <w:pPr>
        <w:ind w:left="851" w:hanging="851"/>
        <w:jc w:val="left"/>
        <w:rPr>
          <w:rFonts w:cs="Arial"/>
          <w:lang w:val="id-ID"/>
        </w:rPr>
      </w:pPr>
      <w:r>
        <w:rPr>
          <w:rFonts w:cs="Arial"/>
          <w:color w:val="0D0D0D"/>
        </w:rPr>
        <w:br w:type="page"/>
      </w:r>
      <w:r w:rsidR="00B23B34">
        <w:rPr>
          <w:rFonts w:cs="Arial"/>
        </w:rPr>
        <w:lastRenderedPageBreak/>
        <w:t>3</w:t>
      </w:r>
      <w:r w:rsidR="00F307ED">
        <w:rPr>
          <w:rFonts w:cs="Arial"/>
        </w:rPr>
        <w:t>.</w:t>
      </w:r>
      <w:r w:rsidR="006E6C41">
        <w:rPr>
          <w:rFonts w:cs="Arial"/>
        </w:rPr>
        <w:t>2</w:t>
      </w:r>
      <w:r w:rsidR="00F307ED">
        <w:rPr>
          <w:rFonts w:cs="Arial"/>
        </w:rPr>
        <w:t>.</w:t>
      </w:r>
      <w:r w:rsidR="00DA3F98">
        <w:rPr>
          <w:rFonts w:cs="Arial"/>
        </w:rPr>
        <w:t>2</w:t>
      </w:r>
      <w:r>
        <w:rPr>
          <w:rFonts w:cs="Arial"/>
          <w:lang w:val="id-ID"/>
        </w:rPr>
        <w:t xml:space="preserve">.1 </w:t>
      </w:r>
      <w:r w:rsidR="00AA3272" w:rsidRPr="00B033FB">
        <w:rPr>
          <w:rFonts w:cs="Arial"/>
        </w:rPr>
        <w:t xml:space="preserve"> </w:t>
      </w:r>
      <w:r w:rsidR="004E0872">
        <w:rPr>
          <w:rFonts w:cs="Arial"/>
        </w:rPr>
        <w:t>Isilah</w:t>
      </w:r>
      <w:r w:rsidR="007A475B">
        <w:rPr>
          <w:rFonts w:cs="Arial"/>
          <w:lang w:val="id-ID"/>
        </w:rPr>
        <w:t xml:space="preserve"> tabel berikut </w:t>
      </w:r>
      <w:r w:rsidR="004E0872">
        <w:rPr>
          <w:rFonts w:cs="Arial"/>
        </w:rPr>
        <w:t>dengan data</w:t>
      </w:r>
      <w:r w:rsidR="007A475B">
        <w:rPr>
          <w:rFonts w:cs="Arial"/>
          <w:lang w:val="id-ID"/>
        </w:rPr>
        <w:t xml:space="preserve"> lulusan Program PPG dalam tiga tahun terakhir.</w:t>
      </w:r>
    </w:p>
    <w:p w:rsidR="00E96220" w:rsidRDefault="00E96220" w:rsidP="00E96220">
      <w:pPr>
        <w:ind w:left="851" w:hanging="851"/>
        <w:jc w:val="left"/>
        <w:rPr>
          <w:rFonts w:cs="Arial"/>
          <w:lang w:val="id-ID"/>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9"/>
        <w:gridCol w:w="1255"/>
        <w:gridCol w:w="1859"/>
        <w:gridCol w:w="2127"/>
        <w:gridCol w:w="2267"/>
      </w:tblGrid>
      <w:tr w:rsidR="00F71B43" w:rsidRPr="004531D8" w:rsidTr="004531D8">
        <w:tc>
          <w:tcPr>
            <w:tcW w:w="1139" w:type="dxa"/>
            <w:vMerge w:val="restart"/>
            <w:vAlign w:val="center"/>
          </w:tcPr>
          <w:p w:rsidR="00F71B43" w:rsidRPr="004531D8" w:rsidRDefault="00F71B43" w:rsidP="004531D8">
            <w:pPr>
              <w:jc w:val="center"/>
              <w:rPr>
                <w:rFonts w:cs="Arial"/>
                <w:b/>
                <w:sz w:val="20"/>
                <w:lang w:val="id-ID"/>
              </w:rPr>
            </w:pPr>
            <w:r w:rsidRPr="004531D8">
              <w:rPr>
                <w:rFonts w:cs="Arial"/>
                <w:b/>
                <w:sz w:val="20"/>
                <w:lang w:val="id-ID"/>
              </w:rPr>
              <w:t>Tahun</w:t>
            </w:r>
          </w:p>
        </w:tc>
        <w:tc>
          <w:tcPr>
            <w:tcW w:w="1255" w:type="dxa"/>
            <w:vMerge w:val="restart"/>
            <w:vAlign w:val="center"/>
          </w:tcPr>
          <w:p w:rsidR="00F71B43" w:rsidRPr="004531D8" w:rsidRDefault="00F71B43" w:rsidP="004531D8">
            <w:pPr>
              <w:jc w:val="center"/>
              <w:rPr>
                <w:rFonts w:cs="Arial"/>
                <w:b/>
                <w:sz w:val="20"/>
                <w:lang w:val="id-ID"/>
              </w:rPr>
            </w:pPr>
            <w:r w:rsidRPr="004531D8">
              <w:rPr>
                <w:rFonts w:cs="Arial"/>
                <w:b/>
                <w:sz w:val="20"/>
                <w:lang w:val="id-ID"/>
              </w:rPr>
              <w:t>Semester</w:t>
            </w:r>
          </w:p>
        </w:tc>
        <w:tc>
          <w:tcPr>
            <w:tcW w:w="1859" w:type="dxa"/>
            <w:vMerge w:val="restart"/>
            <w:vAlign w:val="center"/>
          </w:tcPr>
          <w:p w:rsidR="00F71B43" w:rsidRPr="004531D8" w:rsidRDefault="00F71B43" w:rsidP="004531D8">
            <w:pPr>
              <w:jc w:val="center"/>
              <w:rPr>
                <w:rFonts w:cs="Arial"/>
                <w:b/>
                <w:sz w:val="20"/>
                <w:lang w:val="id-ID"/>
              </w:rPr>
            </w:pPr>
            <w:r w:rsidRPr="004531D8">
              <w:rPr>
                <w:rFonts w:cs="Arial"/>
                <w:b/>
                <w:sz w:val="20"/>
                <w:lang w:val="id-ID"/>
              </w:rPr>
              <w:t>Jumlah Lulusan</w:t>
            </w:r>
          </w:p>
        </w:tc>
        <w:tc>
          <w:tcPr>
            <w:tcW w:w="4394" w:type="dxa"/>
            <w:gridSpan w:val="2"/>
            <w:vAlign w:val="center"/>
          </w:tcPr>
          <w:p w:rsidR="00FA778B" w:rsidRDefault="00F71B43">
            <w:pPr>
              <w:jc w:val="center"/>
              <w:rPr>
                <w:rFonts w:cs="Arial"/>
                <w:b/>
                <w:sz w:val="20"/>
                <w:lang w:val="id-ID"/>
              </w:rPr>
            </w:pPr>
            <w:r w:rsidRPr="004531D8">
              <w:rPr>
                <w:rFonts w:cs="Arial"/>
                <w:b/>
                <w:sz w:val="20"/>
                <w:lang w:val="id-ID"/>
              </w:rPr>
              <w:t xml:space="preserve">Jumlah Lulusan </w:t>
            </w:r>
            <w:r w:rsidR="00BA1F26">
              <w:rPr>
                <w:rFonts w:cs="Arial"/>
                <w:b/>
                <w:sz w:val="20"/>
                <w:lang w:val="id-ID"/>
              </w:rPr>
              <w:t xml:space="preserve">Tepat Waktu </w:t>
            </w:r>
            <w:r w:rsidR="00E22D20">
              <w:rPr>
                <w:rFonts w:cs="Arial"/>
                <w:b/>
                <w:sz w:val="20"/>
                <w:lang w:val="id-ID"/>
              </w:rPr>
              <w:t>*)</w:t>
            </w:r>
          </w:p>
        </w:tc>
      </w:tr>
      <w:tr w:rsidR="00F71B43" w:rsidRPr="004531D8" w:rsidTr="004531D8">
        <w:tc>
          <w:tcPr>
            <w:tcW w:w="1139" w:type="dxa"/>
            <w:vMerge/>
            <w:vAlign w:val="center"/>
          </w:tcPr>
          <w:p w:rsidR="00F71B43" w:rsidRPr="004531D8" w:rsidRDefault="00F71B43" w:rsidP="004531D8">
            <w:pPr>
              <w:jc w:val="center"/>
              <w:rPr>
                <w:rFonts w:cs="Arial"/>
                <w:b/>
                <w:sz w:val="20"/>
                <w:lang w:val="id-ID"/>
              </w:rPr>
            </w:pPr>
          </w:p>
        </w:tc>
        <w:tc>
          <w:tcPr>
            <w:tcW w:w="1255" w:type="dxa"/>
            <w:vMerge/>
            <w:vAlign w:val="center"/>
          </w:tcPr>
          <w:p w:rsidR="00F71B43" w:rsidRPr="004531D8" w:rsidRDefault="00F71B43" w:rsidP="004531D8">
            <w:pPr>
              <w:jc w:val="center"/>
              <w:rPr>
                <w:rFonts w:cs="Arial"/>
                <w:b/>
                <w:sz w:val="20"/>
                <w:lang w:val="id-ID"/>
              </w:rPr>
            </w:pPr>
          </w:p>
        </w:tc>
        <w:tc>
          <w:tcPr>
            <w:tcW w:w="1859" w:type="dxa"/>
            <w:vMerge/>
            <w:vAlign w:val="center"/>
          </w:tcPr>
          <w:p w:rsidR="00F71B43" w:rsidRPr="004531D8" w:rsidRDefault="00F71B43" w:rsidP="004531D8">
            <w:pPr>
              <w:jc w:val="center"/>
              <w:rPr>
                <w:rFonts w:cs="Arial"/>
                <w:b/>
                <w:sz w:val="20"/>
                <w:lang w:val="id-ID"/>
              </w:rPr>
            </w:pPr>
          </w:p>
        </w:tc>
        <w:tc>
          <w:tcPr>
            <w:tcW w:w="2127" w:type="dxa"/>
            <w:vAlign w:val="center"/>
          </w:tcPr>
          <w:p w:rsidR="00F71B43" w:rsidRPr="004531D8" w:rsidRDefault="004B7F64" w:rsidP="004531D8">
            <w:pPr>
              <w:jc w:val="center"/>
              <w:rPr>
                <w:rFonts w:cs="Arial"/>
                <w:b/>
                <w:sz w:val="20"/>
                <w:lang w:val="id-ID"/>
              </w:rPr>
            </w:pPr>
            <w:r>
              <w:rPr>
                <w:rFonts w:cs="Arial"/>
                <w:b/>
                <w:sz w:val="20"/>
                <w:lang w:val="id-ID"/>
              </w:rPr>
              <w:t>Jumlah</w:t>
            </w:r>
          </w:p>
        </w:tc>
        <w:tc>
          <w:tcPr>
            <w:tcW w:w="2267" w:type="dxa"/>
            <w:vAlign w:val="center"/>
          </w:tcPr>
          <w:p w:rsidR="00F71B43" w:rsidRPr="004531D8" w:rsidRDefault="004B7F64" w:rsidP="004531D8">
            <w:pPr>
              <w:jc w:val="center"/>
              <w:rPr>
                <w:rFonts w:cs="Arial"/>
                <w:b/>
                <w:sz w:val="20"/>
                <w:lang w:val="id-ID"/>
              </w:rPr>
            </w:pPr>
            <w:r>
              <w:rPr>
                <w:rFonts w:cs="Arial"/>
                <w:b/>
                <w:sz w:val="20"/>
                <w:lang w:val="id-ID"/>
              </w:rPr>
              <w:t>%</w:t>
            </w:r>
          </w:p>
        </w:tc>
      </w:tr>
      <w:tr w:rsidR="00F71B43" w:rsidRPr="004531D8" w:rsidTr="004531D8">
        <w:tc>
          <w:tcPr>
            <w:tcW w:w="1139" w:type="dxa"/>
          </w:tcPr>
          <w:p w:rsidR="00F71B43" w:rsidRPr="004531D8" w:rsidRDefault="00F71B43" w:rsidP="004531D8">
            <w:pPr>
              <w:jc w:val="center"/>
              <w:rPr>
                <w:rFonts w:cs="Arial"/>
                <w:lang w:val="id-ID"/>
              </w:rPr>
            </w:pPr>
            <w:r w:rsidRPr="004531D8">
              <w:rPr>
                <w:rFonts w:cs="Arial"/>
                <w:lang w:val="id-ID"/>
              </w:rPr>
              <w:t>(1)</w:t>
            </w:r>
          </w:p>
        </w:tc>
        <w:tc>
          <w:tcPr>
            <w:tcW w:w="1255" w:type="dxa"/>
          </w:tcPr>
          <w:p w:rsidR="00F71B43" w:rsidRPr="004531D8" w:rsidRDefault="00FC3CA7" w:rsidP="004531D8">
            <w:pPr>
              <w:jc w:val="center"/>
              <w:rPr>
                <w:rFonts w:cs="Arial"/>
                <w:lang w:val="id-ID"/>
              </w:rPr>
            </w:pPr>
            <w:r w:rsidRPr="004531D8">
              <w:rPr>
                <w:rFonts w:cs="Arial"/>
                <w:lang w:val="id-ID"/>
              </w:rPr>
              <w:t>(2)</w:t>
            </w:r>
          </w:p>
        </w:tc>
        <w:tc>
          <w:tcPr>
            <w:tcW w:w="1859" w:type="dxa"/>
          </w:tcPr>
          <w:p w:rsidR="00F71B43" w:rsidRPr="004531D8" w:rsidRDefault="00FC3CA7" w:rsidP="004531D8">
            <w:pPr>
              <w:jc w:val="center"/>
              <w:rPr>
                <w:rFonts w:cs="Arial"/>
                <w:lang w:val="id-ID"/>
              </w:rPr>
            </w:pPr>
            <w:r w:rsidRPr="004531D8">
              <w:rPr>
                <w:rFonts w:cs="Arial"/>
                <w:lang w:val="id-ID"/>
              </w:rPr>
              <w:t>(3)</w:t>
            </w:r>
          </w:p>
        </w:tc>
        <w:tc>
          <w:tcPr>
            <w:tcW w:w="2127" w:type="dxa"/>
          </w:tcPr>
          <w:p w:rsidR="00F71B43" w:rsidRPr="004531D8" w:rsidRDefault="00FC3CA7" w:rsidP="004531D8">
            <w:pPr>
              <w:jc w:val="center"/>
              <w:rPr>
                <w:rFonts w:cs="Arial"/>
                <w:lang w:val="id-ID"/>
              </w:rPr>
            </w:pPr>
            <w:r w:rsidRPr="004531D8">
              <w:rPr>
                <w:rFonts w:cs="Arial"/>
                <w:lang w:val="id-ID"/>
              </w:rPr>
              <w:t>(4</w:t>
            </w:r>
            <w:r w:rsidR="00F71B43" w:rsidRPr="004531D8">
              <w:rPr>
                <w:rFonts w:cs="Arial"/>
                <w:lang w:val="id-ID"/>
              </w:rPr>
              <w:t>)</w:t>
            </w:r>
          </w:p>
        </w:tc>
        <w:tc>
          <w:tcPr>
            <w:tcW w:w="2267" w:type="dxa"/>
          </w:tcPr>
          <w:p w:rsidR="00F71B43" w:rsidRPr="004531D8" w:rsidRDefault="00FC3CA7" w:rsidP="004531D8">
            <w:pPr>
              <w:jc w:val="center"/>
              <w:rPr>
                <w:rFonts w:cs="Arial"/>
                <w:lang w:val="id-ID"/>
              </w:rPr>
            </w:pPr>
            <w:r w:rsidRPr="004531D8">
              <w:rPr>
                <w:rFonts w:cs="Arial"/>
                <w:lang w:val="id-ID"/>
              </w:rPr>
              <w:t>(5</w:t>
            </w:r>
            <w:r w:rsidR="00F71B43" w:rsidRPr="004531D8">
              <w:rPr>
                <w:rFonts w:cs="Arial"/>
                <w:lang w:val="id-ID"/>
              </w:rPr>
              <w:t>)</w:t>
            </w:r>
          </w:p>
        </w:tc>
      </w:tr>
      <w:tr w:rsidR="00F71B43" w:rsidRPr="004531D8" w:rsidTr="004531D8">
        <w:tc>
          <w:tcPr>
            <w:tcW w:w="1139" w:type="dxa"/>
            <w:vMerge w:val="restart"/>
            <w:vAlign w:val="center"/>
          </w:tcPr>
          <w:p w:rsidR="00F71B43" w:rsidRPr="004531D8" w:rsidRDefault="00F71B43" w:rsidP="004531D8">
            <w:pPr>
              <w:jc w:val="center"/>
              <w:rPr>
                <w:rFonts w:cs="Arial"/>
                <w:lang w:val="id-ID"/>
              </w:rPr>
            </w:pPr>
            <w:r w:rsidRPr="004531D8">
              <w:rPr>
                <w:rFonts w:cs="Arial"/>
                <w:lang w:val="id-ID"/>
              </w:rPr>
              <w:t>TS-2</w:t>
            </w:r>
          </w:p>
        </w:tc>
        <w:tc>
          <w:tcPr>
            <w:tcW w:w="1255" w:type="dxa"/>
          </w:tcPr>
          <w:p w:rsidR="00F71B43" w:rsidRPr="004531D8" w:rsidRDefault="00F71B43" w:rsidP="004531D8">
            <w:pPr>
              <w:jc w:val="left"/>
              <w:rPr>
                <w:rFonts w:cs="Arial"/>
                <w:lang w:val="id-ID"/>
              </w:rPr>
            </w:pPr>
            <w:r w:rsidRPr="004531D8">
              <w:rPr>
                <w:rFonts w:cs="Arial"/>
                <w:lang w:val="id-ID"/>
              </w:rPr>
              <w:t>Sem 1</w:t>
            </w:r>
          </w:p>
        </w:tc>
        <w:tc>
          <w:tcPr>
            <w:tcW w:w="1859" w:type="dxa"/>
          </w:tcPr>
          <w:p w:rsidR="00F71B43" w:rsidRPr="004531D8" w:rsidRDefault="00F71B43" w:rsidP="004531D8">
            <w:pPr>
              <w:jc w:val="left"/>
              <w:rPr>
                <w:rFonts w:cs="Arial"/>
                <w:lang w:val="id-ID"/>
              </w:rPr>
            </w:pPr>
          </w:p>
        </w:tc>
        <w:tc>
          <w:tcPr>
            <w:tcW w:w="2127" w:type="dxa"/>
          </w:tcPr>
          <w:p w:rsidR="00F71B43" w:rsidRPr="004531D8" w:rsidRDefault="00F71B43" w:rsidP="004531D8">
            <w:pPr>
              <w:jc w:val="left"/>
              <w:rPr>
                <w:rFonts w:cs="Arial"/>
                <w:lang w:val="id-ID"/>
              </w:rPr>
            </w:pPr>
          </w:p>
        </w:tc>
        <w:tc>
          <w:tcPr>
            <w:tcW w:w="2267" w:type="dxa"/>
          </w:tcPr>
          <w:p w:rsidR="00F71B43" w:rsidRPr="004531D8" w:rsidRDefault="00F71B43" w:rsidP="004531D8">
            <w:pPr>
              <w:jc w:val="left"/>
              <w:rPr>
                <w:rFonts w:cs="Arial"/>
                <w:lang w:val="id-ID"/>
              </w:rPr>
            </w:pPr>
          </w:p>
        </w:tc>
      </w:tr>
      <w:tr w:rsidR="00F71B43" w:rsidRPr="004531D8" w:rsidTr="004531D8">
        <w:tc>
          <w:tcPr>
            <w:tcW w:w="1139" w:type="dxa"/>
            <w:vMerge/>
            <w:vAlign w:val="center"/>
          </w:tcPr>
          <w:p w:rsidR="00F71B43" w:rsidRPr="004531D8" w:rsidRDefault="00F71B43" w:rsidP="004531D8">
            <w:pPr>
              <w:jc w:val="center"/>
              <w:rPr>
                <w:rFonts w:cs="Arial"/>
                <w:lang w:val="id-ID"/>
              </w:rPr>
            </w:pPr>
          </w:p>
        </w:tc>
        <w:tc>
          <w:tcPr>
            <w:tcW w:w="1255" w:type="dxa"/>
          </w:tcPr>
          <w:p w:rsidR="00F71B43" w:rsidRPr="004531D8" w:rsidRDefault="00F71B43" w:rsidP="004531D8">
            <w:pPr>
              <w:jc w:val="left"/>
              <w:rPr>
                <w:rFonts w:cs="Arial"/>
                <w:lang w:val="id-ID"/>
              </w:rPr>
            </w:pPr>
            <w:r w:rsidRPr="004531D8">
              <w:rPr>
                <w:rFonts w:cs="Arial"/>
                <w:lang w:val="id-ID"/>
              </w:rPr>
              <w:t>Sem 2</w:t>
            </w:r>
          </w:p>
        </w:tc>
        <w:tc>
          <w:tcPr>
            <w:tcW w:w="1859" w:type="dxa"/>
          </w:tcPr>
          <w:p w:rsidR="00F71B43" w:rsidRPr="004531D8" w:rsidRDefault="00F71B43" w:rsidP="004531D8">
            <w:pPr>
              <w:jc w:val="left"/>
              <w:rPr>
                <w:rFonts w:cs="Arial"/>
                <w:lang w:val="id-ID"/>
              </w:rPr>
            </w:pPr>
          </w:p>
        </w:tc>
        <w:tc>
          <w:tcPr>
            <w:tcW w:w="2127" w:type="dxa"/>
          </w:tcPr>
          <w:p w:rsidR="00F71B43" w:rsidRPr="004531D8" w:rsidRDefault="00F71B43" w:rsidP="004531D8">
            <w:pPr>
              <w:jc w:val="left"/>
              <w:rPr>
                <w:rFonts w:cs="Arial"/>
                <w:lang w:val="id-ID"/>
              </w:rPr>
            </w:pPr>
          </w:p>
        </w:tc>
        <w:tc>
          <w:tcPr>
            <w:tcW w:w="2267" w:type="dxa"/>
          </w:tcPr>
          <w:p w:rsidR="00F71B43" w:rsidRPr="004531D8" w:rsidRDefault="00F71B43" w:rsidP="004531D8">
            <w:pPr>
              <w:jc w:val="left"/>
              <w:rPr>
                <w:rFonts w:cs="Arial"/>
                <w:lang w:val="id-ID"/>
              </w:rPr>
            </w:pPr>
          </w:p>
        </w:tc>
      </w:tr>
      <w:tr w:rsidR="00F71B43" w:rsidRPr="004531D8" w:rsidTr="004531D8">
        <w:tc>
          <w:tcPr>
            <w:tcW w:w="1139" w:type="dxa"/>
            <w:vMerge w:val="restart"/>
            <w:vAlign w:val="center"/>
          </w:tcPr>
          <w:p w:rsidR="00F71B43" w:rsidRPr="004531D8" w:rsidRDefault="00F71B43" w:rsidP="004531D8">
            <w:pPr>
              <w:jc w:val="center"/>
              <w:rPr>
                <w:rFonts w:cs="Arial"/>
                <w:lang w:val="id-ID"/>
              </w:rPr>
            </w:pPr>
            <w:r w:rsidRPr="004531D8">
              <w:rPr>
                <w:rFonts w:cs="Arial"/>
                <w:lang w:val="id-ID"/>
              </w:rPr>
              <w:t>TS-1</w:t>
            </w:r>
          </w:p>
        </w:tc>
        <w:tc>
          <w:tcPr>
            <w:tcW w:w="1255" w:type="dxa"/>
          </w:tcPr>
          <w:p w:rsidR="00F71B43" w:rsidRPr="004531D8" w:rsidRDefault="00F71B43" w:rsidP="004531D8">
            <w:pPr>
              <w:jc w:val="left"/>
              <w:rPr>
                <w:rFonts w:cs="Arial"/>
                <w:lang w:val="id-ID"/>
              </w:rPr>
            </w:pPr>
            <w:r w:rsidRPr="004531D8">
              <w:rPr>
                <w:rFonts w:cs="Arial"/>
                <w:lang w:val="id-ID"/>
              </w:rPr>
              <w:t>Sem 1</w:t>
            </w:r>
          </w:p>
        </w:tc>
        <w:tc>
          <w:tcPr>
            <w:tcW w:w="1859" w:type="dxa"/>
          </w:tcPr>
          <w:p w:rsidR="00F71B43" w:rsidRPr="004531D8" w:rsidRDefault="00F71B43" w:rsidP="004531D8">
            <w:pPr>
              <w:jc w:val="left"/>
              <w:rPr>
                <w:rFonts w:cs="Arial"/>
                <w:lang w:val="id-ID"/>
              </w:rPr>
            </w:pPr>
          </w:p>
        </w:tc>
        <w:tc>
          <w:tcPr>
            <w:tcW w:w="2127" w:type="dxa"/>
          </w:tcPr>
          <w:p w:rsidR="00F71B43" w:rsidRPr="004531D8" w:rsidRDefault="00F71B43" w:rsidP="004531D8">
            <w:pPr>
              <w:jc w:val="left"/>
              <w:rPr>
                <w:rFonts w:cs="Arial"/>
                <w:lang w:val="id-ID"/>
              </w:rPr>
            </w:pPr>
          </w:p>
        </w:tc>
        <w:tc>
          <w:tcPr>
            <w:tcW w:w="2267" w:type="dxa"/>
          </w:tcPr>
          <w:p w:rsidR="00F71B43" w:rsidRPr="004531D8" w:rsidRDefault="00F71B43" w:rsidP="004531D8">
            <w:pPr>
              <w:jc w:val="left"/>
              <w:rPr>
                <w:rFonts w:cs="Arial"/>
                <w:lang w:val="id-ID"/>
              </w:rPr>
            </w:pPr>
          </w:p>
        </w:tc>
      </w:tr>
      <w:tr w:rsidR="00F71B43" w:rsidRPr="004531D8" w:rsidTr="004531D8">
        <w:tc>
          <w:tcPr>
            <w:tcW w:w="1139" w:type="dxa"/>
            <w:vMerge/>
            <w:vAlign w:val="center"/>
          </w:tcPr>
          <w:p w:rsidR="00F71B43" w:rsidRPr="004531D8" w:rsidRDefault="00F71B43" w:rsidP="004531D8">
            <w:pPr>
              <w:jc w:val="center"/>
              <w:rPr>
                <w:rFonts w:cs="Arial"/>
                <w:lang w:val="id-ID"/>
              </w:rPr>
            </w:pPr>
          </w:p>
        </w:tc>
        <w:tc>
          <w:tcPr>
            <w:tcW w:w="1255" w:type="dxa"/>
          </w:tcPr>
          <w:p w:rsidR="00F71B43" w:rsidRPr="004531D8" w:rsidRDefault="00F71B43" w:rsidP="004531D8">
            <w:pPr>
              <w:jc w:val="left"/>
              <w:rPr>
                <w:rFonts w:cs="Arial"/>
                <w:lang w:val="id-ID"/>
              </w:rPr>
            </w:pPr>
            <w:r w:rsidRPr="004531D8">
              <w:rPr>
                <w:rFonts w:cs="Arial"/>
                <w:lang w:val="id-ID"/>
              </w:rPr>
              <w:t>Sem 2</w:t>
            </w:r>
          </w:p>
        </w:tc>
        <w:tc>
          <w:tcPr>
            <w:tcW w:w="1859" w:type="dxa"/>
          </w:tcPr>
          <w:p w:rsidR="00F71B43" w:rsidRPr="004531D8" w:rsidRDefault="00F71B43" w:rsidP="004531D8">
            <w:pPr>
              <w:jc w:val="left"/>
              <w:rPr>
                <w:rFonts w:cs="Arial"/>
                <w:lang w:val="id-ID"/>
              </w:rPr>
            </w:pPr>
          </w:p>
        </w:tc>
        <w:tc>
          <w:tcPr>
            <w:tcW w:w="2127" w:type="dxa"/>
          </w:tcPr>
          <w:p w:rsidR="00F71B43" w:rsidRPr="004531D8" w:rsidRDefault="00F71B43" w:rsidP="004531D8">
            <w:pPr>
              <w:jc w:val="left"/>
              <w:rPr>
                <w:rFonts w:cs="Arial"/>
                <w:lang w:val="id-ID"/>
              </w:rPr>
            </w:pPr>
          </w:p>
        </w:tc>
        <w:tc>
          <w:tcPr>
            <w:tcW w:w="2267" w:type="dxa"/>
          </w:tcPr>
          <w:p w:rsidR="00F71B43" w:rsidRPr="004531D8" w:rsidRDefault="00F71B43" w:rsidP="004531D8">
            <w:pPr>
              <w:jc w:val="left"/>
              <w:rPr>
                <w:rFonts w:cs="Arial"/>
                <w:lang w:val="id-ID"/>
              </w:rPr>
            </w:pPr>
          </w:p>
        </w:tc>
      </w:tr>
      <w:tr w:rsidR="00F71B43" w:rsidRPr="004531D8" w:rsidTr="004531D8">
        <w:tc>
          <w:tcPr>
            <w:tcW w:w="1139" w:type="dxa"/>
            <w:vMerge w:val="restart"/>
            <w:vAlign w:val="center"/>
          </w:tcPr>
          <w:p w:rsidR="00F71B43" w:rsidRPr="004531D8" w:rsidRDefault="00F71B43" w:rsidP="004531D8">
            <w:pPr>
              <w:jc w:val="center"/>
              <w:rPr>
                <w:rFonts w:cs="Arial"/>
                <w:lang w:val="id-ID"/>
              </w:rPr>
            </w:pPr>
            <w:r w:rsidRPr="004531D8">
              <w:rPr>
                <w:rFonts w:cs="Arial"/>
                <w:lang w:val="id-ID"/>
              </w:rPr>
              <w:t>TS</w:t>
            </w:r>
          </w:p>
        </w:tc>
        <w:tc>
          <w:tcPr>
            <w:tcW w:w="1255" w:type="dxa"/>
          </w:tcPr>
          <w:p w:rsidR="00F71B43" w:rsidRPr="004531D8" w:rsidRDefault="00F71B43" w:rsidP="004531D8">
            <w:pPr>
              <w:jc w:val="left"/>
              <w:rPr>
                <w:rFonts w:cs="Arial"/>
                <w:lang w:val="id-ID"/>
              </w:rPr>
            </w:pPr>
            <w:r w:rsidRPr="004531D8">
              <w:rPr>
                <w:rFonts w:cs="Arial"/>
                <w:lang w:val="id-ID"/>
              </w:rPr>
              <w:t>Sem 1</w:t>
            </w:r>
          </w:p>
        </w:tc>
        <w:tc>
          <w:tcPr>
            <w:tcW w:w="1859" w:type="dxa"/>
          </w:tcPr>
          <w:p w:rsidR="00F71B43" w:rsidRPr="004531D8" w:rsidRDefault="00F71B43" w:rsidP="004531D8">
            <w:pPr>
              <w:jc w:val="left"/>
              <w:rPr>
                <w:rFonts w:cs="Arial"/>
                <w:lang w:val="id-ID"/>
              </w:rPr>
            </w:pPr>
          </w:p>
        </w:tc>
        <w:tc>
          <w:tcPr>
            <w:tcW w:w="2127" w:type="dxa"/>
          </w:tcPr>
          <w:p w:rsidR="00F71B43" w:rsidRPr="004531D8" w:rsidRDefault="00F71B43" w:rsidP="004531D8">
            <w:pPr>
              <w:jc w:val="left"/>
              <w:rPr>
                <w:rFonts w:cs="Arial"/>
                <w:lang w:val="id-ID"/>
              </w:rPr>
            </w:pPr>
          </w:p>
        </w:tc>
        <w:tc>
          <w:tcPr>
            <w:tcW w:w="2267" w:type="dxa"/>
          </w:tcPr>
          <w:p w:rsidR="00F71B43" w:rsidRPr="004531D8" w:rsidRDefault="00F71B43" w:rsidP="004531D8">
            <w:pPr>
              <w:jc w:val="left"/>
              <w:rPr>
                <w:rFonts w:cs="Arial"/>
                <w:lang w:val="id-ID"/>
              </w:rPr>
            </w:pPr>
          </w:p>
        </w:tc>
      </w:tr>
      <w:tr w:rsidR="00F71B43" w:rsidRPr="004531D8" w:rsidTr="004531D8">
        <w:tc>
          <w:tcPr>
            <w:tcW w:w="1139" w:type="dxa"/>
            <w:vMerge/>
          </w:tcPr>
          <w:p w:rsidR="00F71B43" w:rsidRPr="004531D8" w:rsidRDefault="00F71B43" w:rsidP="004531D8">
            <w:pPr>
              <w:jc w:val="left"/>
              <w:rPr>
                <w:rFonts w:cs="Arial"/>
                <w:lang w:val="id-ID"/>
              </w:rPr>
            </w:pPr>
          </w:p>
        </w:tc>
        <w:tc>
          <w:tcPr>
            <w:tcW w:w="1255" w:type="dxa"/>
          </w:tcPr>
          <w:p w:rsidR="00F71B43" w:rsidRPr="004531D8" w:rsidRDefault="00F71B43" w:rsidP="004531D8">
            <w:pPr>
              <w:jc w:val="left"/>
              <w:rPr>
                <w:rFonts w:cs="Arial"/>
                <w:lang w:val="id-ID"/>
              </w:rPr>
            </w:pPr>
            <w:r w:rsidRPr="004531D8">
              <w:rPr>
                <w:rFonts w:cs="Arial"/>
                <w:lang w:val="id-ID"/>
              </w:rPr>
              <w:t>Sem 2</w:t>
            </w:r>
          </w:p>
        </w:tc>
        <w:tc>
          <w:tcPr>
            <w:tcW w:w="1859" w:type="dxa"/>
          </w:tcPr>
          <w:p w:rsidR="00F71B43" w:rsidRPr="004531D8" w:rsidRDefault="00F71B43" w:rsidP="004531D8">
            <w:pPr>
              <w:jc w:val="left"/>
              <w:rPr>
                <w:rFonts w:cs="Arial"/>
                <w:lang w:val="id-ID"/>
              </w:rPr>
            </w:pPr>
          </w:p>
        </w:tc>
        <w:tc>
          <w:tcPr>
            <w:tcW w:w="2127" w:type="dxa"/>
          </w:tcPr>
          <w:p w:rsidR="00F71B43" w:rsidRPr="004531D8" w:rsidRDefault="00F71B43" w:rsidP="004531D8">
            <w:pPr>
              <w:jc w:val="left"/>
              <w:rPr>
                <w:rFonts w:cs="Arial"/>
                <w:lang w:val="id-ID"/>
              </w:rPr>
            </w:pPr>
          </w:p>
        </w:tc>
        <w:tc>
          <w:tcPr>
            <w:tcW w:w="2267" w:type="dxa"/>
          </w:tcPr>
          <w:p w:rsidR="00F71B43" w:rsidRPr="004531D8" w:rsidRDefault="00F71B43" w:rsidP="004531D8">
            <w:pPr>
              <w:jc w:val="left"/>
              <w:rPr>
                <w:rFonts w:cs="Arial"/>
                <w:lang w:val="id-ID"/>
              </w:rPr>
            </w:pPr>
          </w:p>
        </w:tc>
      </w:tr>
      <w:tr w:rsidR="00F71B43" w:rsidRPr="004531D8" w:rsidTr="004531D8">
        <w:tc>
          <w:tcPr>
            <w:tcW w:w="2394" w:type="dxa"/>
            <w:gridSpan w:val="2"/>
            <w:vAlign w:val="center"/>
          </w:tcPr>
          <w:p w:rsidR="00F71B43" w:rsidRPr="004531D8" w:rsidRDefault="00F71B43" w:rsidP="004531D8">
            <w:pPr>
              <w:jc w:val="center"/>
              <w:rPr>
                <w:rFonts w:cs="Arial"/>
                <w:lang w:val="id-ID"/>
              </w:rPr>
            </w:pPr>
            <w:r w:rsidRPr="004531D8">
              <w:rPr>
                <w:rFonts w:cs="Arial"/>
                <w:lang w:val="id-ID"/>
              </w:rPr>
              <w:t>Jumlah</w:t>
            </w:r>
          </w:p>
        </w:tc>
        <w:tc>
          <w:tcPr>
            <w:tcW w:w="1859" w:type="dxa"/>
            <w:vAlign w:val="center"/>
          </w:tcPr>
          <w:p w:rsidR="00F71B43" w:rsidRPr="004531D8" w:rsidRDefault="00F71B43" w:rsidP="004531D8">
            <w:pPr>
              <w:jc w:val="left"/>
              <w:rPr>
                <w:rFonts w:cs="Arial"/>
                <w:lang w:val="id-ID"/>
              </w:rPr>
            </w:pPr>
            <w:r w:rsidRPr="004531D8">
              <w:rPr>
                <w:rFonts w:cs="Arial"/>
                <w:lang w:val="id-ID"/>
              </w:rPr>
              <w:t>A=</w:t>
            </w:r>
          </w:p>
        </w:tc>
        <w:tc>
          <w:tcPr>
            <w:tcW w:w="2127" w:type="dxa"/>
            <w:vAlign w:val="center"/>
          </w:tcPr>
          <w:p w:rsidR="00F71B43" w:rsidRPr="004531D8" w:rsidRDefault="00F71B43" w:rsidP="004531D8">
            <w:pPr>
              <w:jc w:val="left"/>
              <w:rPr>
                <w:rFonts w:cs="Arial"/>
                <w:lang w:val="id-ID"/>
              </w:rPr>
            </w:pPr>
            <w:r w:rsidRPr="004531D8">
              <w:rPr>
                <w:rFonts w:cs="Arial"/>
                <w:lang w:val="id-ID"/>
              </w:rPr>
              <w:t>B=</w:t>
            </w:r>
          </w:p>
        </w:tc>
        <w:tc>
          <w:tcPr>
            <w:tcW w:w="2267" w:type="dxa"/>
            <w:vAlign w:val="center"/>
          </w:tcPr>
          <w:p w:rsidR="00F71B43" w:rsidRPr="004531D8" w:rsidRDefault="00F71B43" w:rsidP="004531D8">
            <w:pPr>
              <w:jc w:val="left"/>
              <w:rPr>
                <w:rFonts w:cs="Arial"/>
                <w:lang w:val="id-ID"/>
              </w:rPr>
            </w:pPr>
            <w:r w:rsidRPr="004531D8">
              <w:rPr>
                <w:rFonts w:cs="Arial"/>
                <w:lang w:val="id-ID"/>
              </w:rPr>
              <w:t>= (B/A) x 100%</w:t>
            </w:r>
          </w:p>
        </w:tc>
      </w:tr>
    </w:tbl>
    <w:p w:rsidR="00E96220" w:rsidRDefault="00E96220" w:rsidP="00E96220">
      <w:pPr>
        <w:ind w:left="851" w:hanging="851"/>
        <w:jc w:val="left"/>
        <w:rPr>
          <w:rFonts w:cs="Arial"/>
          <w:color w:val="FF0000"/>
          <w:lang w:val="id-ID"/>
        </w:rPr>
      </w:pPr>
    </w:p>
    <w:p w:rsidR="00E96220" w:rsidRPr="00E96220" w:rsidRDefault="00E96220" w:rsidP="00E96220">
      <w:pPr>
        <w:ind w:left="851" w:hanging="851"/>
        <w:jc w:val="left"/>
        <w:rPr>
          <w:rFonts w:cs="Arial"/>
          <w:lang w:val="id-ID"/>
        </w:rPr>
      </w:pPr>
      <w:r w:rsidRPr="00E96220">
        <w:rPr>
          <w:rFonts w:cs="Arial"/>
          <w:u w:val="single"/>
          <w:lang w:val="id-ID"/>
        </w:rPr>
        <w:t>Catatan:</w:t>
      </w:r>
      <w:r w:rsidR="00156F3B">
        <w:rPr>
          <w:rFonts w:cs="Arial"/>
          <w:lang w:val="id-ID"/>
        </w:rPr>
        <w:t xml:space="preserve"> </w:t>
      </w:r>
    </w:p>
    <w:p w:rsidR="00E96220" w:rsidRDefault="00E22D20" w:rsidP="00E96220">
      <w:pPr>
        <w:ind w:left="851" w:hanging="851"/>
        <w:jc w:val="left"/>
        <w:rPr>
          <w:rFonts w:cs="Arial"/>
          <w:lang w:val="id-ID"/>
        </w:rPr>
      </w:pPr>
      <w:r>
        <w:rPr>
          <w:rFonts w:cs="Arial"/>
          <w:lang w:val="id-ID"/>
        </w:rPr>
        <w:t xml:space="preserve">*) </w:t>
      </w:r>
      <w:r w:rsidR="00156F3B">
        <w:rPr>
          <w:rFonts w:cs="Arial"/>
          <w:lang w:val="id-ID"/>
        </w:rPr>
        <w:t xml:space="preserve">Lulusan tepat waktu adalah </w:t>
      </w:r>
      <w:r w:rsidR="00E96220" w:rsidRPr="00E96220">
        <w:rPr>
          <w:rFonts w:cs="Arial"/>
          <w:szCs w:val="22"/>
        </w:rPr>
        <w:t>lulusan dengan masa studi sesuai kurikulum</w:t>
      </w:r>
    </w:p>
    <w:p w:rsidR="00E96220" w:rsidRDefault="00E96220" w:rsidP="00E96220">
      <w:pPr>
        <w:ind w:left="851" w:hanging="851"/>
        <w:jc w:val="left"/>
        <w:rPr>
          <w:rFonts w:cs="Arial"/>
          <w:lang w:val="id-ID"/>
        </w:rPr>
      </w:pPr>
    </w:p>
    <w:p w:rsidR="007709B2" w:rsidRDefault="007709B2" w:rsidP="007A3E7F">
      <w:pPr>
        <w:jc w:val="left"/>
        <w:rPr>
          <w:rFonts w:cs="Arial"/>
          <w:sz w:val="20"/>
          <w:lang w:val="id-ID"/>
        </w:rPr>
      </w:pPr>
    </w:p>
    <w:p w:rsidR="00756B4F" w:rsidRDefault="00756B4F" w:rsidP="00756B4F">
      <w:pPr>
        <w:ind w:left="851" w:hanging="851"/>
        <w:jc w:val="left"/>
        <w:rPr>
          <w:rFonts w:cs="Arial"/>
        </w:rPr>
      </w:pPr>
      <w:r>
        <w:rPr>
          <w:color w:val="0D0D0D"/>
          <w:lang w:val="id-ID"/>
        </w:rPr>
        <w:t xml:space="preserve">3.2.2.2  </w:t>
      </w:r>
      <w:r>
        <w:rPr>
          <w:rFonts w:cs="Arial"/>
        </w:rPr>
        <w:t xml:space="preserve">Tuliskan data </w:t>
      </w:r>
      <w:r>
        <w:rPr>
          <w:rFonts w:cs="Arial"/>
          <w:lang w:val="id-ID"/>
        </w:rPr>
        <w:t>lulusan dalam</w:t>
      </w:r>
      <w:r>
        <w:rPr>
          <w:rFonts w:cs="Arial"/>
        </w:rPr>
        <w:t xml:space="preserve"> tiga</w:t>
      </w:r>
      <w:r w:rsidRPr="00B033FB">
        <w:rPr>
          <w:rFonts w:cs="Arial"/>
        </w:rPr>
        <w:t xml:space="preserve"> tahun terakhir </w:t>
      </w:r>
      <w:r w:rsidR="00567328">
        <w:rPr>
          <w:rFonts w:cs="Arial"/>
        </w:rPr>
        <w:t>pada</w:t>
      </w:r>
      <w:r w:rsidRPr="00B033FB">
        <w:rPr>
          <w:rFonts w:cs="Arial"/>
        </w:rPr>
        <w:t xml:space="preserve"> tabel berikut:</w:t>
      </w:r>
    </w:p>
    <w:p w:rsidR="007709B2" w:rsidRDefault="007709B2" w:rsidP="007709B2">
      <w:pPr>
        <w:ind w:left="360" w:hanging="360"/>
        <w:rPr>
          <w:color w:val="0D0D0D"/>
          <w:lang w:val="id-ID"/>
        </w:rPr>
      </w:pPr>
    </w:p>
    <w:tbl>
      <w:tblPr>
        <w:tblW w:w="8662" w:type="dxa"/>
        <w:tblInd w:w="93" w:type="dxa"/>
        <w:tblLayout w:type="fixed"/>
        <w:tblLook w:val="04A0"/>
      </w:tblPr>
      <w:tblGrid>
        <w:gridCol w:w="1433"/>
        <w:gridCol w:w="1701"/>
        <w:gridCol w:w="1843"/>
        <w:gridCol w:w="1842"/>
        <w:gridCol w:w="1843"/>
      </w:tblGrid>
      <w:tr w:rsidR="00264590" w:rsidRPr="00B267CB" w:rsidTr="00F30018">
        <w:trPr>
          <w:cantSplit/>
          <w:trHeight w:val="675"/>
        </w:trPr>
        <w:tc>
          <w:tcPr>
            <w:tcW w:w="1433" w:type="dxa"/>
            <w:vMerge w:val="restart"/>
            <w:tcBorders>
              <w:top w:val="single" w:sz="8" w:space="0" w:color="auto"/>
              <w:left w:val="single" w:sz="8" w:space="0" w:color="auto"/>
              <w:bottom w:val="double" w:sz="6" w:space="0" w:color="000000"/>
              <w:right w:val="single" w:sz="8" w:space="0" w:color="auto"/>
            </w:tcBorders>
            <w:shd w:val="clear" w:color="auto" w:fill="FFFFFF"/>
            <w:vAlign w:val="center"/>
            <w:hideMark/>
          </w:tcPr>
          <w:p w:rsidR="00264590" w:rsidRPr="00555FE7" w:rsidRDefault="00E96220" w:rsidP="004531D8">
            <w:pPr>
              <w:jc w:val="center"/>
              <w:rPr>
                <w:rFonts w:cs="Arial"/>
                <w:b/>
                <w:bCs/>
                <w:color w:val="0D0D0D"/>
                <w:sz w:val="20"/>
                <w:lang w:val="id-ID" w:eastAsia="id-ID"/>
              </w:rPr>
            </w:pPr>
            <w:r w:rsidRPr="00E96220">
              <w:rPr>
                <w:rFonts w:cs="Arial"/>
                <w:b/>
                <w:bCs/>
                <w:color w:val="0D0D0D"/>
                <w:sz w:val="20"/>
                <w:lang w:val="id-ID" w:eastAsia="id-ID"/>
              </w:rPr>
              <w:t>Tahun</w:t>
            </w:r>
          </w:p>
        </w:tc>
        <w:tc>
          <w:tcPr>
            <w:tcW w:w="1701" w:type="dxa"/>
            <w:vMerge w:val="restart"/>
            <w:tcBorders>
              <w:top w:val="single" w:sz="8" w:space="0" w:color="auto"/>
              <w:left w:val="nil"/>
              <w:right w:val="single" w:sz="8" w:space="0" w:color="auto"/>
            </w:tcBorders>
            <w:shd w:val="clear" w:color="auto" w:fill="FFFFFF"/>
            <w:vAlign w:val="center"/>
          </w:tcPr>
          <w:p w:rsidR="00264590" w:rsidRPr="00555FE7" w:rsidRDefault="00E96220" w:rsidP="00264590">
            <w:pPr>
              <w:jc w:val="center"/>
              <w:rPr>
                <w:rFonts w:cs="Arial"/>
                <w:b/>
                <w:bCs/>
                <w:color w:val="0D0D0D"/>
                <w:sz w:val="20"/>
                <w:lang w:val="id-ID" w:eastAsia="id-ID"/>
              </w:rPr>
            </w:pPr>
            <w:r w:rsidRPr="00E96220">
              <w:rPr>
                <w:rFonts w:cs="Arial"/>
                <w:b/>
                <w:bCs/>
                <w:color w:val="0D0D0D"/>
                <w:sz w:val="20"/>
                <w:lang w:val="id-ID" w:eastAsia="id-ID"/>
              </w:rPr>
              <w:t>Jumlah Lulusan</w:t>
            </w:r>
          </w:p>
        </w:tc>
        <w:tc>
          <w:tcPr>
            <w:tcW w:w="5528" w:type="dxa"/>
            <w:gridSpan w:val="3"/>
            <w:tcBorders>
              <w:top w:val="single" w:sz="8" w:space="0" w:color="auto"/>
              <w:left w:val="single" w:sz="8" w:space="0" w:color="auto"/>
              <w:bottom w:val="single" w:sz="8" w:space="0" w:color="auto"/>
              <w:right w:val="single" w:sz="8" w:space="0" w:color="auto"/>
            </w:tcBorders>
            <w:shd w:val="clear" w:color="auto" w:fill="FFFFFF"/>
            <w:vAlign w:val="center"/>
            <w:hideMark/>
          </w:tcPr>
          <w:p w:rsidR="00264590" w:rsidRPr="00555FE7" w:rsidRDefault="00E96220" w:rsidP="004531D8">
            <w:pPr>
              <w:jc w:val="center"/>
              <w:rPr>
                <w:rFonts w:cs="Arial"/>
                <w:b/>
                <w:bCs/>
                <w:color w:val="0D0D0D"/>
                <w:sz w:val="20"/>
                <w:lang w:val="id-ID" w:eastAsia="id-ID"/>
              </w:rPr>
            </w:pPr>
            <w:r w:rsidRPr="00E96220">
              <w:rPr>
                <w:rFonts w:cs="Arial"/>
                <w:b/>
                <w:bCs/>
                <w:color w:val="0D0D0D"/>
                <w:sz w:val="20"/>
                <w:lang w:val="id-ID" w:eastAsia="id-ID"/>
              </w:rPr>
              <w:t>Jumlah</w:t>
            </w:r>
            <w:r w:rsidRPr="00E96220">
              <w:rPr>
                <w:rFonts w:cs="Arial"/>
                <w:b/>
                <w:bCs/>
                <w:color w:val="0D0D0D"/>
                <w:sz w:val="20"/>
                <w:lang w:eastAsia="id-ID"/>
              </w:rPr>
              <w:t xml:space="preserve"> Lulusan dengan N</w:t>
            </w:r>
            <w:r w:rsidR="00F14954">
              <w:rPr>
                <w:rFonts w:cs="Arial"/>
                <w:b/>
                <w:bCs/>
                <w:color w:val="0D0D0D"/>
                <w:sz w:val="20"/>
                <w:lang w:val="id-ID" w:eastAsia="id-ID"/>
              </w:rPr>
              <w:t>i</w:t>
            </w:r>
            <w:r w:rsidRPr="00E96220">
              <w:rPr>
                <w:rFonts w:cs="Arial"/>
                <w:b/>
                <w:bCs/>
                <w:color w:val="0D0D0D"/>
                <w:sz w:val="20"/>
                <w:lang w:eastAsia="id-ID"/>
              </w:rPr>
              <w:t>lai Kelulusan</w:t>
            </w:r>
            <w:r w:rsidRPr="00E96220">
              <w:rPr>
                <w:rFonts w:cs="Arial"/>
                <w:b/>
                <w:bCs/>
                <w:color w:val="0D0D0D"/>
                <w:sz w:val="20"/>
                <w:lang w:val="id-ID" w:eastAsia="id-ID"/>
              </w:rPr>
              <w:t xml:space="preserve"> (NK)</w:t>
            </w:r>
            <w:r w:rsidRPr="00E96220">
              <w:rPr>
                <w:rFonts w:cs="Arial"/>
                <w:b/>
                <w:bCs/>
                <w:color w:val="0D0D0D"/>
                <w:sz w:val="20"/>
                <w:lang w:eastAsia="id-ID"/>
              </w:rPr>
              <w:t>:</w:t>
            </w:r>
          </w:p>
        </w:tc>
      </w:tr>
      <w:tr w:rsidR="00264590" w:rsidRPr="00B267CB" w:rsidTr="00F30018">
        <w:trPr>
          <w:trHeight w:val="465"/>
        </w:trPr>
        <w:tc>
          <w:tcPr>
            <w:tcW w:w="1433" w:type="dxa"/>
            <w:vMerge/>
            <w:tcBorders>
              <w:top w:val="single" w:sz="8" w:space="0" w:color="auto"/>
              <w:left w:val="single" w:sz="8" w:space="0" w:color="auto"/>
              <w:bottom w:val="double" w:sz="4" w:space="0" w:color="auto"/>
              <w:right w:val="single" w:sz="8" w:space="0" w:color="auto"/>
            </w:tcBorders>
            <w:shd w:val="clear" w:color="auto" w:fill="FFFFFF"/>
            <w:vAlign w:val="center"/>
            <w:hideMark/>
          </w:tcPr>
          <w:p w:rsidR="00264590" w:rsidRPr="00555FE7" w:rsidRDefault="00264590" w:rsidP="004531D8">
            <w:pPr>
              <w:jc w:val="center"/>
              <w:rPr>
                <w:rFonts w:cs="Arial"/>
                <w:b/>
                <w:bCs/>
                <w:color w:val="0D0D0D"/>
                <w:sz w:val="20"/>
                <w:lang w:val="id-ID" w:eastAsia="id-ID"/>
              </w:rPr>
            </w:pPr>
          </w:p>
        </w:tc>
        <w:tc>
          <w:tcPr>
            <w:tcW w:w="1701" w:type="dxa"/>
            <w:vMerge/>
            <w:tcBorders>
              <w:left w:val="single" w:sz="8" w:space="0" w:color="auto"/>
              <w:bottom w:val="double" w:sz="4" w:space="0" w:color="auto"/>
              <w:right w:val="single" w:sz="8" w:space="0" w:color="auto"/>
            </w:tcBorders>
            <w:shd w:val="clear" w:color="auto" w:fill="FFFFFF"/>
            <w:vAlign w:val="center"/>
            <w:hideMark/>
          </w:tcPr>
          <w:p w:rsidR="00264590" w:rsidRPr="00555FE7" w:rsidRDefault="00264590" w:rsidP="004531D8">
            <w:pPr>
              <w:jc w:val="center"/>
              <w:rPr>
                <w:rFonts w:cs="Arial"/>
                <w:b/>
                <w:bCs/>
                <w:color w:val="0D0D0D"/>
                <w:sz w:val="20"/>
                <w:lang w:val="id-ID" w:eastAsia="id-ID"/>
              </w:rPr>
            </w:pPr>
          </w:p>
        </w:tc>
        <w:tc>
          <w:tcPr>
            <w:tcW w:w="1843" w:type="dxa"/>
            <w:tcBorders>
              <w:top w:val="single" w:sz="4" w:space="0" w:color="auto"/>
              <w:left w:val="single" w:sz="8" w:space="0" w:color="auto"/>
              <w:bottom w:val="double" w:sz="4" w:space="0" w:color="auto"/>
              <w:right w:val="single" w:sz="8" w:space="0" w:color="auto"/>
            </w:tcBorders>
            <w:shd w:val="clear" w:color="auto" w:fill="FFFFFF"/>
            <w:vAlign w:val="center"/>
            <w:hideMark/>
          </w:tcPr>
          <w:p w:rsidR="00264590" w:rsidRPr="00555FE7" w:rsidRDefault="00E96220" w:rsidP="004531D8">
            <w:pPr>
              <w:jc w:val="center"/>
              <w:rPr>
                <w:rFonts w:cs="Arial"/>
                <w:b/>
                <w:bCs/>
                <w:sz w:val="20"/>
                <w:lang w:val="id-ID" w:eastAsia="id-ID"/>
              </w:rPr>
            </w:pPr>
            <w:r w:rsidRPr="00E96220">
              <w:rPr>
                <w:rFonts w:cs="Arial"/>
                <w:b/>
                <w:bCs/>
                <w:sz w:val="20"/>
                <w:lang w:val="id-ID" w:eastAsia="id-ID"/>
              </w:rPr>
              <w:t>3.00 ≤ NK &lt; 3.25</w:t>
            </w:r>
          </w:p>
        </w:tc>
        <w:tc>
          <w:tcPr>
            <w:tcW w:w="1842" w:type="dxa"/>
            <w:tcBorders>
              <w:top w:val="single" w:sz="8" w:space="0" w:color="auto"/>
              <w:left w:val="single" w:sz="8" w:space="0" w:color="auto"/>
              <w:bottom w:val="double" w:sz="4" w:space="0" w:color="auto"/>
              <w:right w:val="single" w:sz="8" w:space="0" w:color="auto"/>
            </w:tcBorders>
            <w:shd w:val="clear" w:color="auto" w:fill="FFFFFF"/>
            <w:vAlign w:val="center"/>
            <w:hideMark/>
          </w:tcPr>
          <w:p w:rsidR="00264590" w:rsidRPr="00555FE7" w:rsidRDefault="00E96220" w:rsidP="004531D8">
            <w:pPr>
              <w:jc w:val="center"/>
              <w:rPr>
                <w:rFonts w:cs="Arial"/>
                <w:b/>
                <w:bCs/>
                <w:sz w:val="20"/>
                <w:lang w:eastAsia="id-ID"/>
              </w:rPr>
            </w:pPr>
            <w:r w:rsidRPr="00E96220">
              <w:rPr>
                <w:rFonts w:cs="Arial"/>
                <w:b/>
                <w:bCs/>
                <w:sz w:val="20"/>
                <w:lang w:val="id-ID" w:eastAsia="id-ID"/>
              </w:rPr>
              <w:t>3.25 ≤ NK &lt; 3.50</w:t>
            </w:r>
          </w:p>
        </w:tc>
        <w:tc>
          <w:tcPr>
            <w:tcW w:w="1843" w:type="dxa"/>
            <w:tcBorders>
              <w:top w:val="single" w:sz="8" w:space="0" w:color="auto"/>
              <w:left w:val="single" w:sz="8" w:space="0" w:color="auto"/>
              <w:bottom w:val="double" w:sz="4" w:space="0" w:color="auto"/>
              <w:right w:val="single" w:sz="8" w:space="0" w:color="auto"/>
            </w:tcBorders>
            <w:shd w:val="clear" w:color="auto" w:fill="FFFFFF"/>
            <w:vAlign w:val="center"/>
            <w:hideMark/>
          </w:tcPr>
          <w:p w:rsidR="00264590" w:rsidRPr="00555FE7" w:rsidRDefault="00E96220" w:rsidP="00FC3CA7">
            <w:pPr>
              <w:jc w:val="center"/>
              <w:rPr>
                <w:rFonts w:cs="Arial"/>
                <w:b/>
                <w:bCs/>
                <w:sz w:val="20"/>
                <w:lang w:val="id-ID" w:eastAsia="id-ID"/>
              </w:rPr>
            </w:pPr>
            <w:r w:rsidRPr="00E96220">
              <w:rPr>
                <w:rFonts w:cs="Arial"/>
                <w:b/>
                <w:bCs/>
                <w:sz w:val="20"/>
                <w:lang w:val="id-ID" w:eastAsia="id-ID"/>
              </w:rPr>
              <w:t>NK ≥</w:t>
            </w:r>
            <w:r w:rsidRPr="00E96220">
              <w:rPr>
                <w:rFonts w:cs="Arial"/>
                <w:b/>
                <w:bCs/>
                <w:sz w:val="20"/>
                <w:lang w:eastAsia="id-ID"/>
              </w:rPr>
              <w:t xml:space="preserve"> 3.</w:t>
            </w:r>
            <w:r w:rsidRPr="00E96220">
              <w:rPr>
                <w:rFonts w:cs="Arial"/>
                <w:b/>
                <w:bCs/>
                <w:sz w:val="20"/>
                <w:lang w:val="id-ID" w:eastAsia="id-ID"/>
              </w:rPr>
              <w:t>5</w:t>
            </w:r>
            <w:r w:rsidRPr="00E96220">
              <w:rPr>
                <w:rFonts w:cs="Arial"/>
                <w:b/>
                <w:bCs/>
                <w:sz w:val="20"/>
                <w:lang w:eastAsia="id-ID"/>
              </w:rPr>
              <w:t>0</w:t>
            </w:r>
          </w:p>
        </w:tc>
      </w:tr>
      <w:tr w:rsidR="00264590" w:rsidRPr="00B267CB" w:rsidTr="00F30018">
        <w:trPr>
          <w:cantSplit/>
          <w:trHeight w:val="330"/>
        </w:trPr>
        <w:tc>
          <w:tcPr>
            <w:tcW w:w="1433" w:type="dxa"/>
            <w:tcBorders>
              <w:top w:val="double" w:sz="4" w:space="0" w:color="auto"/>
              <w:left w:val="single" w:sz="8" w:space="0" w:color="auto"/>
              <w:bottom w:val="single" w:sz="8" w:space="0" w:color="auto"/>
              <w:right w:val="single" w:sz="8" w:space="0" w:color="auto"/>
            </w:tcBorders>
            <w:shd w:val="clear" w:color="000000" w:fill="FFFFFF"/>
            <w:vAlign w:val="center"/>
            <w:hideMark/>
          </w:tcPr>
          <w:p w:rsidR="00264590" w:rsidRPr="00555FE7" w:rsidRDefault="00E96220" w:rsidP="004531D8">
            <w:pPr>
              <w:jc w:val="center"/>
              <w:rPr>
                <w:rFonts w:cs="Arial"/>
                <w:b/>
                <w:bCs/>
                <w:color w:val="0D0D0D"/>
                <w:sz w:val="20"/>
                <w:lang w:val="id-ID" w:eastAsia="id-ID"/>
              </w:rPr>
            </w:pPr>
            <w:r w:rsidRPr="00E96220">
              <w:rPr>
                <w:rFonts w:cs="Arial"/>
                <w:b/>
                <w:bCs/>
                <w:color w:val="0D0D0D"/>
                <w:sz w:val="20"/>
                <w:lang w:eastAsia="id-ID"/>
              </w:rPr>
              <w:t>(1)</w:t>
            </w:r>
          </w:p>
        </w:tc>
        <w:tc>
          <w:tcPr>
            <w:tcW w:w="1701" w:type="dxa"/>
            <w:tcBorders>
              <w:top w:val="double" w:sz="4" w:space="0" w:color="auto"/>
              <w:left w:val="single" w:sz="8" w:space="0" w:color="auto"/>
              <w:bottom w:val="single" w:sz="8" w:space="0" w:color="auto"/>
              <w:right w:val="single" w:sz="8" w:space="0" w:color="auto"/>
            </w:tcBorders>
            <w:shd w:val="clear" w:color="000000" w:fill="FFFFFF"/>
            <w:vAlign w:val="center"/>
            <w:hideMark/>
          </w:tcPr>
          <w:p w:rsidR="00264590" w:rsidRPr="00555FE7" w:rsidRDefault="00E96220" w:rsidP="004531D8">
            <w:pPr>
              <w:jc w:val="center"/>
              <w:rPr>
                <w:rFonts w:cs="Arial"/>
                <w:b/>
                <w:bCs/>
                <w:color w:val="0D0D0D"/>
                <w:sz w:val="20"/>
                <w:lang w:val="id-ID" w:eastAsia="id-ID"/>
              </w:rPr>
            </w:pPr>
            <w:r w:rsidRPr="00E96220">
              <w:rPr>
                <w:rFonts w:cs="Arial"/>
                <w:b/>
                <w:bCs/>
                <w:color w:val="0D0D0D"/>
                <w:sz w:val="20"/>
                <w:lang w:eastAsia="id-ID"/>
              </w:rPr>
              <w:t>(</w:t>
            </w:r>
            <w:r w:rsidRPr="00E96220">
              <w:rPr>
                <w:rFonts w:cs="Arial"/>
                <w:b/>
                <w:bCs/>
                <w:color w:val="0D0D0D"/>
                <w:sz w:val="20"/>
                <w:lang w:val="id-ID" w:eastAsia="id-ID"/>
              </w:rPr>
              <w:t>2</w:t>
            </w:r>
            <w:r w:rsidRPr="00E96220">
              <w:rPr>
                <w:rFonts w:cs="Arial"/>
                <w:b/>
                <w:bCs/>
                <w:color w:val="0D0D0D"/>
                <w:sz w:val="20"/>
                <w:lang w:eastAsia="id-ID"/>
              </w:rPr>
              <w:t>)</w:t>
            </w:r>
          </w:p>
        </w:tc>
        <w:tc>
          <w:tcPr>
            <w:tcW w:w="1843" w:type="dxa"/>
            <w:tcBorders>
              <w:top w:val="double" w:sz="4" w:space="0" w:color="auto"/>
              <w:left w:val="nil"/>
              <w:bottom w:val="single" w:sz="8" w:space="0" w:color="auto"/>
              <w:right w:val="single" w:sz="8" w:space="0" w:color="auto"/>
            </w:tcBorders>
            <w:shd w:val="clear" w:color="000000" w:fill="FFFFFF"/>
            <w:vAlign w:val="center"/>
            <w:hideMark/>
          </w:tcPr>
          <w:p w:rsidR="00264590" w:rsidRPr="00555FE7" w:rsidRDefault="00E96220" w:rsidP="004531D8">
            <w:pPr>
              <w:jc w:val="center"/>
              <w:rPr>
                <w:rFonts w:cs="Arial"/>
                <w:b/>
                <w:bCs/>
                <w:color w:val="0D0D0D"/>
                <w:sz w:val="20"/>
                <w:lang w:val="id-ID" w:eastAsia="id-ID"/>
              </w:rPr>
            </w:pPr>
            <w:r w:rsidRPr="00E96220">
              <w:rPr>
                <w:rFonts w:cs="Arial"/>
                <w:b/>
                <w:bCs/>
                <w:color w:val="0D0D0D"/>
                <w:sz w:val="20"/>
                <w:lang w:eastAsia="id-ID"/>
              </w:rPr>
              <w:t>(</w:t>
            </w:r>
            <w:r w:rsidR="00C63571">
              <w:rPr>
                <w:rFonts w:cs="Arial"/>
                <w:b/>
                <w:bCs/>
                <w:color w:val="0D0D0D"/>
                <w:sz w:val="20"/>
                <w:lang w:val="id-ID" w:eastAsia="id-ID"/>
              </w:rPr>
              <w:t>3</w:t>
            </w:r>
            <w:r w:rsidRPr="00E96220">
              <w:rPr>
                <w:rFonts w:cs="Arial"/>
                <w:b/>
                <w:bCs/>
                <w:color w:val="0D0D0D"/>
                <w:sz w:val="20"/>
                <w:lang w:eastAsia="id-ID"/>
              </w:rPr>
              <w:t>)</w:t>
            </w:r>
          </w:p>
        </w:tc>
        <w:tc>
          <w:tcPr>
            <w:tcW w:w="1842" w:type="dxa"/>
            <w:tcBorders>
              <w:top w:val="double" w:sz="4" w:space="0" w:color="auto"/>
              <w:left w:val="nil"/>
              <w:bottom w:val="single" w:sz="8" w:space="0" w:color="auto"/>
              <w:right w:val="single" w:sz="8" w:space="0" w:color="auto"/>
            </w:tcBorders>
            <w:shd w:val="clear" w:color="000000" w:fill="FFFFFF"/>
            <w:vAlign w:val="center"/>
            <w:hideMark/>
          </w:tcPr>
          <w:p w:rsidR="00264590" w:rsidRPr="00555FE7" w:rsidRDefault="00E96220" w:rsidP="004531D8">
            <w:pPr>
              <w:jc w:val="center"/>
              <w:rPr>
                <w:rFonts w:cs="Arial"/>
                <w:b/>
                <w:bCs/>
                <w:color w:val="0D0D0D"/>
                <w:sz w:val="20"/>
                <w:lang w:val="id-ID" w:eastAsia="id-ID"/>
              </w:rPr>
            </w:pPr>
            <w:r w:rsidRPr="00E96220">
              <w:rPr>
                <w:rFonts w:cs="Arial"/>
                <w:b/>
                <w:bCs/>
                <w:color w:val="0D0D0D"/>
                <w:sz w:val="20"/>
                <w:lang w:eastAsia="id-ID"/>
              </w:rPr>
              <w:t>(</w:t>
            </w:r>
            <w:r w:rsidR="00C63571">
              <w:rPr>
                <w:rFonts w:cs="Arial"/>
                <w:b/>
                <w:bCs/>
                <w:color w:val="0D0D0D"/>
                <w:sz w:val="20"/>
                <w:lang w:val="id-ID" w:eastAsia="id-ID"/>
              </w:rPr>
              <w:t>4</w:t>
            </w:r>
            <w:r w:rsidRPr="00E96220">
              <w:rPr>
                <w:rFonts w:cs="Arial"/>
                <w:b/>
                <w:bCs/>
                <w:color w:val="0D0D0D"/>
                <w:sz w:val="20"/>
                <w:lang w:eastAsia="id-ID"/>
              </w:rPr>
              <w:t>)</w:t>
            </w:r>
          </w:p>
        </w:tc>
        <w:tc>
          <w:tcPr>
            <w:tcW w:w="1843" w:type="dxa"/>
            <w:tcBorders>
              <w:top w:val="double" w:sz="4" w:space="0" w:color="auto"/>
              <w:left w:val="nil"/>
              <w:bottom w:val="single" w:sz="8" w:space="0" w:color="auto"/>
              <w:right w:val="single" w:sz="8" w:space="0" w:color="auto"/>
            </w:tcBorders>
            <w:shd w:val="clear" w:color="000000" w:fill="FFFFFF"/>
            <w:vAlign w:val="center"/>
            <w:hideMark/>
          </w:tcPr>
          <w:p w:rsidR="00264590" w:rsidRPr="00555FE7" w:rsidRDefault="00E96220" w:rsidP="004531D8">
            <w:pPr>
              <w:jc w:val="center"/>
              <w:rPr>
                <w:rFonts w:cs="Arial"/>
                <w:b/>
                <w:bCs/>
                <w:color w:val="0D0D0D"/>
                <w:sz w:val="20"/>
                <w:lang w:val="id-ID" w:eastAsia="id-ID"/>
              </w:rPr>
            </w:pPr>
            <w:r w:rsidRPr="00E96220">
              <w:rPr>
                <w:rFonts w:cs="Arial"/>
                <w:b/>
                <w:bCs/>
                <w:color w:val="0D0D0D"/>
                <w:sz w:val="20"/>
                <w:lang w:eastAsia="id-ID"/>
              </w:rPr>
              <w:t>(</w:t>
            </w:r>
            <w:r w:rsidR="00C63571">
              <w:rPr>
                <w:rFonts w:cs="Arial"/>
                <w:b/>
                <w:bCs/>
                <w:color w:val="0D0D0D"/>
                <w:sz w:val="20"/>
                <w:lang w:val="id-ID" w:eastAsia="id-ID"/>
              </w:rPr>
              <w:t>5</w:t>
            </w:r>
            <w:r w:rsidRPr="00E96220">
              <w:rPr>
                <w:rFonts w:cs="Arial"/>
                <w:b/>
                <w:bCs/>
                <w:color w:val="0D0D0D"/>
                <w:sz w:val="20"/>
                <w:lang w:eastAsia="id-ID"/>
              </w:rPr>
              <w:t>)</w:t>
            </w:r>
          </w:p>
        </w:tc>
      </w:tr>
      <w:tr w:rsidR="00264590" w:rsidRPr="00B267CB" w:rsidTr="00F30018">
        <w:trPr>
          <w:cantSplit/>
          <w:trHeight w:val="315"/>
        </w:trPr>
        <w:tc>
          <w:tcPr>
            <w:tcW w:w="1433" w:type="dxa"/>
            <w:tcBorders>
              <w:top w:val="nil"/>
              <w:left w:val="single" w:sz="8" w:space="0" w:color="auto"/>
              <w:bottom w:val="single" w:sz="8" w:space="0" w:color="auto"/>
              <w:right w:val="single" w:sz="8" w:space="0" w:color="auto"/>
            </w:tcBorders>
            <w:shd w:val="clear" w:color="auto" w:fill="auto"/>
            <w:hideMark/>
          </w:tcPr>
          <w:p w:rsidR="00264590" w:rsidRPr="00B267CB" w:rsidRDefault="00264590" w:rsidP="004531D8">
            <w:pPr>
              <w:jc w:val="center"/>
              <w:rPr>
                <w:rFonts w:cs="Arial"/>
                <w:color w:val="0D0D0D"/>
                <w:sz w:val="20"/>
                <w:lang w:val="id-ID" w:eastAsia="id-ID"/>
              </w:rPr>
            </w:pPr>
            <w:r>
              <w:rPr>
                <w:rFonts w:cs="Arial"/>
                <w:color w:val="0D0D0D"/>
                <w:sz w:val="20"/>
                <w:lang w:eastAsia="id-ID"/>
              </w:rPr>
              <w:t>TS</w:t>
            </w:r>
            <w:r w:rsidRPr="00B267CB">
              <w:rPr>
                <w:rFonts w:cs="Arial"/>
                <w:color w:val="0D0D0D"/>
                <w:sz w:val="20"/>
                <w:lang w:eastAsia="id-ID"/>
              </w:rPr>
              <w:t>-2</w:t>
            </w:r>
          </w:p>
        </w:tc>
        <w:tc>
          <w:tcPr>
            <w:tcW w:w="1701" w:type="dxa"/>
            <w:tcBorders>
              <w:top w:val="single" w:sz="8" w:space="0" w:color="auto"/>
              <w:left w:val="single" w:sz="8" w:space="0" w:color="auto"/>
              <w:bottom w:val="single" w:sz="8" w:space="0" w:color="auto"/>
              <w:right w:val="single" w:sz="8" w:space="0" w:color="auto"/>
            </w:tcBorders>
            <w:shd w:val="clear" w:color="auto" w:fill="auto"/>
            <w:hideMark/>
          </w:tcPr>
          <w:p w:rsidR="00264590" w:rsidRPr="00B267CB" w:rsidRDefault="00264590" w:rsidP="004531D8">
            <w:pPr>
              <w:rPr>
                <w:rFonts w:cs="Arial"/>
                <w:color w:val="0D0D0D"/>
                <w:sz w:val="16"/>
                <w:szCs w:val="16"/>
                <w:lang w:val="id-ID" w:eastAsia="id-ID"/>
              </w:rPr>
            </w:pPr>
          </w:p>
        </w:tc>
        <w:tc>
          <w:tcPr>
            <w:tcW w:w="1843" w:type="dxa"/>
            <w:tcBorders>
              <w:top w:val="nil"/>
              <w:left w:val="nil"/>
              <w:bottom w:val="single" w:sz="8" w:space="0" w:color="auto"/>
              <w:right w:val="single" w:sz="8" w:space="0" w:color="auto"/>
            </w:tcBorders>
            <w:shd w:val="clear" w:color="auto" w:fill="auto"/>
            <w:hideMark/>
          </w:tcPr>
          <w:p w:rsidR="00264590" w:rsidRPr="00264590" w:rsidRDefault="00264590" w:rsidP="004531D8">
            <w:pPr>
              <w:jc w:val="center"/>
              <w:rPr>
                <w:rFonts w:cs="Arial"/>
                <w:color w:val="0D0D0D"/>
                <w:sz w:val="16"/>
                <w:szCs w:val="16"/>
                <w:lang w:val="id-ID" w:eastAsia="id-ID"/>
              </w:rPr>
            </w:pPr>
          </w:p>
        </w:tc>
        <w:tc>
          <w:tcPr>
            <w:tcW w:w="1842" w:type="dxa"/>
            <w:tcBorders>
              <w:top w:val="single" w:sz="8" w:space="0" w:color="auto"/>
              <w:left w:val="nil"/>
              <w:bottom w:val="single" w:sz="8" w:space="0" w:color="auto"/>
              <w:right w:val="single" w:sz="8" w:space="0" w:color="auto"/>
            </w:tcBorders>
            <w:shd w:val="clear" w:color="auto" w:fill="auto"/>
            <w:hideMark/>
          </w:tcPr>
          <w:p w:rsidR="00264590" w:rsidRPr="00B267CB" w:rsidRDefault="00264590" w:rsidP="004531D8">
            <w:pPr>
              <w:jc w:val="center"/>
              <w:rPr>
                <w:rFonts w:cs="Arial"/>
                <w:color w:val="0D0D0D"/>
                <w:sz w:val="16"/>
                <w:szCs w:val="16"/>
                <w:lang w:val="id-ID" w:eastAsia="id-ID"/>
              </w:rPr>
            </w:pPr>
          </w:p>
        </w:tc>
        <w:tc>
          <w:tcPr>
            <w:tcW w:w="1843" w:type="dxa"/>
            <w:tcBorders>
              <w:top w:val="single" w:sz="8" w:space="0" w:color="auto"/>
              <w:left w:val="nil"/>
              <w:bottom w:val="single" w:sz="8" w:space="0" w:color="auto"/>
              <w:right w:val="single" w:sz="8" w:space="0" w:color="auto"/>
            </w:tcBorders>
            <w:shd w:val="clear" w:color="auto" w:fill="auto"/>
            <w:hideMark/>
          </w:tcPr>
          <w:p w:rsidR="00264590" w:rsidRPr="00B267CB" w:rsidRDefault="00264590" w:rsidP="004531D8">
            <w:pPr>
              <w:jc w:val="center"/>
              <w:rPr>
                <w:rFonts w:cs="Arial"/>
                <w:color w:val="0D0D0D"/>
                <w:sz w:val="16"/>
                <w:szCs w:val="16"/>
                <w:lang w:val="id-ID" w:eastAsia="id-ID"/>
              </w:rPr>
            </w:pPr>
          </w:p>
        </w:tc>
      </w:tr>
      <w:tr w:rsidR="00264590" w:rsidRPr="00B267CB" w:rsidTr="00F30018">
        <w:trPr>
          <w:cantSplit/>
          <w:trHeight w:val="315"/>
        </w:trPr>
        <w:tc>
          <w:tcPr>
            <w:tcW w:w="1433" w:type="dxa"/>
            <w:tcBorders>
              <w:top w:val="nil"/>
              <w:left w:val="single" w:sz="8" w:space="0" w:color="auto"/>
              <w:bottom w:val="single" w:sz="8" w:space="0" w:color="auto"/>
              <w:right w:val="single" w:sz="8" w:space="0" w:color="auto"/>
            </w:tcBorders>
            <w:shd w:val="clear" w:color="auto" w:fill="auto"/>
            <w:hideMark/>
          </w:tcPr>
          <w:p w:rsidR="00264590" w:rsidRPr="00B267CB" w:rsidRDefault="00264590" w:rsidP="004531D8">
            <w:pPr>
              <w:jc w:val="center"/>
              <w:rPr>
                <w:rFonts w:cs="Arial"/>
                <w:color w:val="0D0D0D"/>
                <w:sz w:val="20"/>
                <w:lang w:val="id-ID" w:eastAsia="id-ID"/>
              </w:rPr>
            </w:pPr>
            <w:r>
              <w:rPr>
                <w:rFonts w:cs="Arial"/>
                <w:color w:val="0D0D0D"/>
                <w:sz w:val="20"/>
                <w:lang w:eastAsia="id-ID"/>
              </w:rPr>
              <w:t>TS</w:t>
            </w:r>
            <w:r w:rsidRPr="00B267CB">
              <w:rPr>
                <w:rFonts w:cs="Arial"/>
                <w:color w:val="0D0D0D"/>
                <w:sz w:val="20"/>
                <w:lang w:eastAsia="id-ID"/>
              </w:rPr>
              <w:t>-1</w:t>
            </w:r>
          </w:p>
        </w:tc>
        <w:tc>
          <w:tcPr>
            <w:tcW w:w="1701" w:type="dxa"/>
            <w:tcBorders>
              <w:top w:val="single" w:sz="8" w:space="0" w:color="auto"/>
              <w:left w:val="single" w:sz="8" w:space="0" w:color="auto"/>
              <w:bottom w:val="single" w:sz="8" w:space="0" w:color="auto"/>
              <w:right w:val="single" w:sz="8" w:space="0" w:color="auto"/>
            </w:tcBorders>
            <w:shd w:val="clear" w:color="auto" w:fill="auto"/>
            <w:hideMark/>
          </w:tcPr>
          <w:p w:rsidR="00264590" w:rsidRPr="00B267CB" w:rsidRDefault="00264590" w:rsidP="004531D8">
            <w:pPr>
              <w:rPr>
                <w:rFonts w:cs="Arial"/>
                <w:color w:val="0D0D0D"/>
                <w:sz w:val="16"/>
                <w:szCs w:val="16"/>
                <w:lang w:val="id-ID" w:eastAsia="id-ID"/>
              </w:rPr>
            </w:pPr>
          </w:p>
        </w:tc>
        <w:tc>
          <w:tcPr>
            <w:tcW w:w="1843" w:type="dxa"/>
            <w:tcBorders>
              <w:top w:val="nil"/>
              <w:left w:val="nil"/>
              <w:bottom w:val="single" w:sz="8" w:space="0" w:color="auto"/>
              <w:right w:val="single" w:sz="8" w:space="0" w:color="auto"/>
            </w:tcBorders>
            <w:shd w:val="clear" w:color="auto" w:fill="auto"/>
            <w:hideMark/>
          </w:tcPr>
          <w:p w:rsidR="00E96220" w:rsidRDefault="00E96220" w:rsidP="00E96220">
            <w:pPr>
              <w:ind w:right="-108"/>
              <w:jc w:val="center"/>
              <w:rPr>
                <w:rFonts w:cs="Arial"/>
                <w:color w:val="0D0D0D"/>
                <w:sz w:val="16"/>
                <w:szCs w:val="16"/>
                <w:lang w:val="id-ID" w:eastAsia="id-ID"/>
              </w:rPr>
            </w:pPr>
          </w:p>
        </w:tc>
        <w:tc>
          <w:tcPr>
            <w:tcW w:w="1842" w:type="dxa"/>
            <w:tcBorders>
              <w:top w:val="nil"/>
              <w:left w:val="nil"/>
              <w:bottom w:val="single" w:sz="8" w:space="0" w:color="auto"/>
              <w:right w:val="single" w:sz="8" w:space="0" w:color="auto"/>
            </w:tcBorders>
            <w:shd w:val="clear" w:color="auto" w:fill="auto"/>
            <w:hideMark/>
          </w:tcPr>
          <w:p w:rsidR="00264590" w:rsidRPr="00B267CB" w:rsidRDefault="00264590" w:rsidP="004531D8">
            <w:pPr>
              <w:jc w:val="center"/>
              <w:rPr>
                <w:rFonts w:cs="Arial"/>
                <w:color w:val="0D0D0D"/>
                <w:sz w:val="16"/>
                <w:szCs w:val="16"/>
                <w:lang w:val="id-ID" w:eastAsia="id-ID"/>
              </w:rPr>
            </w:pPr>
          </w:p>
        </w:tc>
        <w:tc>
          <w:tcPr>
            <w:tcW w:w="1843" w:type="dxa"/>
            <w:tcBorders>
              <w:top w:val="nil"/>
              <w:left w:val="nil"/>
              <w:bottom w:val="single" w:sz="8" w:space="0" w:color="auto"/>
              <w:right w:val="single" w:sz="8" w:space="0" w:color="auto"/>
            </w:tcBorders>
            <w:shd w:val="clear" w:color="auto" w:fill="auto"/>
            <w:hideMark/>
          </w:tcPr>
          <w:p w:rsidR="00264590" w:rsidRPr="00B267CB" w:rsidRDefault="00264590" w:rsidP="004531D8">
            <w:pPr>
              <w:jc w:val="center"/>
              <w:rPr>
                <w:rFonts w:cs="Arial"/>
                <w:color w:val="0D0D0D"/>
                <w:sz w:val="16"/>
                <w:szCs w:val="16"/>
                <w:lang w:val="id-ID" w:eastAsia="id-ID"/>
              </w:rPr>
            </w:pPr>
          </w:p>
        </w:tc>
      </w:tr>
      <w:tr w:rsidR="00264590" w:rsidRPr="00B267CB" w:rsidTr="00F30018">
        <w:trPr>
          <w:cantSplit/>
          <w:trHeight w:val="318"/>
        </w:trPr>
        <w:tc>
          <w:tcPr>
            <w:tcW w:w="1433" w:type="dxa"/>
            <w:tcBorders>
              <w:top w:val="nil"/>
              <w:left w:val="single" w:sz="8" w:space="0" w:color="auto"/>
              <w:bottom w:val="double" w:sz="6" w:space="0" w:color="auto"/>
              <w:right w:val="single" w:sz="8" w:space="0" w:color="auto"/>
            </w:tcBorders>
            <w:shd w:val="clear" w:color="auto" w:fill="auto"/>
            <w:hideMark/>
          </w:tcPr>
          <w:p w:rsidR="00264590" w:rsidRPr="00B267CB" w:rsidRDefault="00264590" w:rsidP="004531D8">
            <w:pPr>
              <w:jc w:val="center"/>
              <w:rPr>
                <w:rFonts w:cs="Arial"/>
                <w:color w:val="0D0D0D"/>
                <w:sz w:val="20"/>
                <w:lang w:val="id-ID" w:eastAsia="id-ID"/>
              </w:rPr>
            </w:pPr>
            <w:r>
              <w:rPr>
                <w:rFonts w:cs="Arial"/>
                <w:color w:val="0D0D0D"/>
                <w:sz w:val="20"/>
                <w:lang w:eastAsia="id-ID"/>
              </w:rPr>
              <w:t xml:space="preserve">TS  </w:t>
            </w:r>
          </w:p>
        </w:tc>
        <w:tc>
          <w:tcPr>
            <w:tcW w:w="1701" w:type="dxa"/>
            <w:tcBorders>
              <w:top w:val="single" w:sz="8" w:space="0" w:color="auto"/>
              <w:left w:val="single" w:sz="8" w:space="0" w:color="auto"/>
              <w:bottom w:val="double" w:sz="6" w:space="0" w:color="auto"/>
              <w:right w:val="single" w:sz="8" w:space="0" w:color="auto"/>
            </w:tcBorders>
            <w:shd w:val="clear" w:color="auto" w:fill="auto"/>
            <w:hideMark/>
          </w:tcPr>
          <w:p w:rsidR="00264590" w:rsidRPr="00B267CB" w:rsidRDefault="00264590" w:rsidP="004531D8">
            <w:pPr>
              <w:rPr>
                <w:rFonts w:cs="Arial"/>
                <w:color w:val="0D0D0D"/>
                <w:sz w:val="16"/>
                <w:szCs w:val="16"/>
                <w:lang w:val="id-ID" w:eastAsia="id-ID"/>
              </w:rPr>
            </w:pPr>
          </w:p>
        </w:tc>
        <w:tc>
          <w:tcPr>
            <w:tcW w:w="1843" w:type="dxa"/>
            <w:tcBorders>
              <w:top w:val="nil"/>
              <w:left w:val="nil"/>
              <w:bottom w:val="double" w:sz="6" w:space="0" w:color="auto"/>
              <w:right w:val="single" w:sz="8" w:space="0" w:color="auto"/>
            </w:tcBorders>
            <w:shd w:val="clear" w:color="auto" w:fill="auto"/>
            <w:hideMark/>
          </w:tcPr>
          <w:p w:rsidR="00264590" w:rsidRPr="00B267CB" w:rsidRDefault="00264590" w:rsidP="004531D8">
            <w:pPr>
              <w:jc w:val="center"/>
              <w:rPr>
                <w:rFonts w:cs="Arial"/>
                <w:color w:val="0D0D0D"/>
                <w:sz w:val="16"/>
                <w:szCs w:val="16"/>
                <w:lang w:val="id-ID" w:eastAsia="id-ID"/>
              </w:rPr>
            </w:pPr>
          </w:p>
        </w:tc>
        <w:tc>
          <w:tcPr>
            <w:tcW w:w="1842" w:type="dxa"/>
            <w:tcBorders>
              <w:top w:val="nil"/>
              <w:left w:val="nil"/>
              <w:bottom w:val="double" w:sz="6" w:space="0" w:color="auto"/>
              <w:right w:val="single" w:sz="8" w:space="0" w:color="auto"/>
            </w:tcBorders>
            <w:shd w:val="clear" w:color="auto" w:fill="auto"/>
            <w:hideMark/>
          </w:tcPr>
          <w:p w:rsidR="00264590" w:rsidRPr="00B267CB" w:rsidRDefault="00264590" w:rsidP="004531D8">
            <w:pPr>
              <w:jc w:val="center"/>
              <w:rPr>
                <w:rFonts w:cs="Arial"/>
                <w:color w:val="0D0D0D"/>
                <w:sz w:val="16"/>
                <w:szCs w:val="16"/>
                <w:lang w:val="id-ID" w:eastAsia="id-ID"/>
              </w:rPr>
            </w:pPr>
          </w:p>
        </w:tc>
        <w:tc>
          <w:tcPr>
            <w:tcW w:w="1843" w:type="dxa"/>
            <w:tcBorders>
              <w:top w:val="nil"/>
              <w:left w:val="nil"/>
              <w:bottom w:val="double" w:sz="6" w:space="0" w:color="auto"/>
              <w:right w:val="single" w:sz="8" w:space="0" w:color="auto"/>
            </w:tcBorders>
            <w:shd w:val="clear" w:color="auto" w:fill="auto"/>
            <w:hideMark/>
          </w:tcPr>
          <w:p w:rsidR="00264590" w:rsidRPr="00B267CB" w:rsidRDefault="00264590" w:rsidP="004531D8">
            <w:pPr>
              <w:jc w:val="center"/>
              <w:rPr>
                <w:rFonts w:cs="Arial"/>
                <w:color w:val="0D0D0D"/>
                <w:sz w:val="16"/>
                <w:szCs w:val="16"/>
                <w:lang w:val="id-ID" w:eastAsia="id-ID"/>
              </w:rPr>
            </w:pPr>
          </w:p>
        </w:tc>
      </w:tr>
      <w:tr w:rsidR="00264590" w:rsidRPr="00B267CB" w:rsidTr="00B7433B">
        <w:trPr>
          <w:cantSplit/>
          <w:trHeight w:val="330"/>
        </w:trPr>
        <w:tc>
          <w:tcPr>
            <w:tcW w:w="1433" w:type="dxa"/>
            <w:tcBorders>
              <w:top w:val="double" w:sz="6" w:space="0" w:color="auto"/>
              <w:left w:val="single" w:sz="8" w:space="0" w:color="auto"/>
              <w:bottom w:val="single" w:sz="8" w:space="0" w:color="auto"/>
              <w:right w:val="single" w:sz="8" w:space="0" w:color="auto"/>
            </w:tcBorders>
            <w:shd w:val="clear" w:color="auto" w:fill="auto"/>
            <w:vAlign w:val="center"/>
            <w:hideMark/>
          </w:tcPr>
          <w:p w:rsidR="00264590" w:rsidRPr="00B267CB" w:rsidRDefault="00264590" w:rsidP="00B7433B">
            <w:pPr>
              <w:jc w:val="center"/>
              <w:rPr>
                <w:rFonts w:cs="Arial"/>
                <w:color w:val="0D0D0D"/>
                <w:sz w:val="20"/>
                <w:lang w:val="id-ID" w:eastAsia="id-ID"/>
              </w:rPr>
            </w:pPr>
            <w:r w:rsidRPr="00B267CB">
              <w:rPr>
                <w:rFonts w:cs="Arial"/>
                <w:color w:val="0D0D0D"/>
                <w:sz w:val="20"/>
                <w:lang w:eastAsia="id-ID"/>
              </w:rPr>
              <w:t>Jumlah</w:t>
            </w:r>
          </w:p>
        </w:tc>
        <w:tc>
          <w:tcPr>
            <w:tcW w:w="1701" w:type="dxa"/>
            <w:tcBorders>
              <w:top w:val="double" w:sz="6" w:space="0" w:color="auto"/>
              <w:left w:val="single" w:sz="8" w:space="0" w:color="auto"/>
              <w:bottom w:val="single" w:sz="8" w:space="0" w:color="auto"/>
              <w:right w:val="single" w:sz="8" w:space="0" w:color="auto"/>
            </w:tcBorders>
            <w:shd w:val="clear" w:color="auto" w:fill="auto"/>
            <w:vAlign w:val="center"/>
            <w:hideMark/>
          </w:tcPr>
          <w:p w:rsidR="00E96220" w:rsidRPr="00E96220" w:rsidRDefault="00E96220" w:rsidP="00E96220">
            <w:pPr>
              <w:jc w:val="left"/>
              <w:rPr>
                <w:rFonts w:cs="Arial"/>
                <w:color w:val="0D0D0D"/>
                <w:sz w:val="20"/>
                <w:lang w:val="id-ID" w:eastAsia="id-ID"/>
              </w:rPr>
            </w:pPr>
            <w:r w:rsidRPr="00E96220">
              <w:rPr>
                <w:rFonts w:cs="Arial"/>
                <w:color w:val="0D0D0D"/>
                <w:sz w:val="20"/>
                <w:lang w:val="id-ID" w:eastAsia="id-ID"/>
              </w:rPr>
              <w:t xml:space="preserve"> T = </w:t>
            </w:r>
          </w:p>
        </w:tc>
        <w:tc>
          <w:tcPr>
            <w:tcW w:w="1843" w:type="dxa"/>
            <w:tcBorders>
              <w:top w:val="double" w:sz="6" w:space="0" w:color="auto"/>
              <w:left w:val="nil"/>
              <w:bottom w:val="single" w:sz="8" w:space="0" w:color="auto"/>
              <w:right w:val="single" w:sz="8" w:space="0" w:color="auto"/>
            </w:tcBorders>
            <w:shd w:val="clear" w:color="auto" w:fill="auto"/>
            <w:vAlign w:val="center"/>
            <w:hideMark/>
          </w:tcPr>
          <w:p w:rsidR="00E96220" w:rsidRPr="00E96220" w:rsidRDefault="00E96220" w:rsidP="00E96220">
            <w:pPr>
              <w:jc w:val="left"/>
              <w:rPr>
                <w:rFonts w:cs="Arial"/>
                <w:color w:val="0D0D0D"/>
                <w:sz w:val="20"/>
                <w:lang w:val="id-ID" w:eastAsia="id-ID"/>
              </w:rPr>
            </w:pPr>
            <w:r w:rsidRPr="00E96220">
              <w:rPr>
                <w:rFonts w:cs="Arial"/>
                <w:color w:val="0D0D0D"/>
                <w:sz w:val="20"/>
                <w:lang w:eastAsia="id-ID"/>
              </w:rPr>
              <w:t> </w:t>
            </w:r>
            <w:r w:rsidRPr="00E96220">
              <w:rPr>
                <w:rFonts w:cs="Arial"/>
                <w:color w:val="0D0D0D"/>
                <w:sz w:val="20"/>
                <w:lang w:val="id-ID" w:eastAsia="id-ID"/>
              </w:rPr>
              <w:t>A=</w:t>
            </w:r>
          </w:p>
        </w:tc>
        <w:tc>
          <w:tcPr>
            <w:tcW w:w="1842" w:type="dxa"/>
            <w:tcBorders>
              <w:top w:val="double" w:sz="6" w:space="0" w:color="auto"/>
              <w:left w:val="nil"/>
              <w:bottom w:val="single" w:sz="8" w:space="0" w:color="auto"/>
              <w:right w:val="single" w:sz="8" w:space="0" w:color="auto"/>
            </w:tcBorders>
            <w:shd w:val="clear" w:color="auto" w:fill="auto"/>
            <w:vAlign w:val="center"/>
            <w:hideMark/>
          </w:tcPr>
          <w:p w:rsidR="00E96220" w:rsidRPr="00E96220" w:rsidRDefault="00E96220" w:rsidP="00E96220">
            <w:pPr>
              <w:jc w:val="left"/>
              <w:rPr>
                <w:rFonts w:cs="Arial"/>
                <w:color w:val="0D0D0D"/>
                <w:sz w:val="20"/>
                <w:lang w:val="id-ID" w:eastAsia="id-ID"/>
              </w:rPr>
            </w:pPr>
            <w:r w:rsidRPr="00E96220">
              <w:rPr>
                <w:rFonts w:cs="Arial"/>
                <w:color w:val="0D0D0D"/>
                <w:sz w:val="20"/>
                <w:lang w:eastAsia="id-ID"/>
              </w:rPr>
              <w:t> </w:t>
            </w:r>
            <w:r w:rsidRPr="00E96220">
              <w:rPr>
                <w:rFonts w:cs="Arial"/>
                <w:color w:val="0D0D0D"/>
                <w:sz w:val="20"/>
                <w:lang w:val="id-ID" w:eastAsia="id-ID"/>
              </w:rPr>
              <w:t>B=</w:t>
            </w:r>
          </w:p>
        </w:tc>
        <w:tc>
          <w:tcPr>
            <w:tcW w:w="1843" w:type="dxa"/>
            <w:tcBorders>
              <w:top w:val="double" w:sz="6" w:space="0" w:color="auto"/>
              <w:left w:val="nil"/>
              <w:bottom w:val="single" w:sz="8" w:space="0" w:color="auto"/>
              <w:right w:val="single" w:sz="8" w:space="0" w:color="auto"/>
            </w:tcBorders>
            <w:shd w:val="clear" w:color="auto" w:fill="auto"/>
            <w:vAlign w:val="center"/>
            <w:hideMark/>
          </w:tcPr>
          <w:p w:rsidR="00E96220" w:rsidRPr="00E96220" w:rsidRDefault="00E96220" w:rsidP="00E96220">
            <w:pPr>
              <w:jc w:val="left"/>
              <w:rPr>
                <w:rFonts w:cs="Arial"/>
                <w:color w:val="0D0D0D"/>
                <w:sz w:val="20"/>
                <w:lang w:val="id-ID" w:eastAsia="id-ID"/>
              </w:rPr>
            </w:pPr>
            <w:r w:rsidRPr="00E96220">
              <w:rPr>
                <w:rFonts w:cs="Arial"/>
                <w:color w:val="0D0D0D"/>
                <w:sz w:val="20"/>
                <w:lang w:eastAsia="id-ID"/>
              </w:rPr>
              <w:t> </w:t>
            </w:r>
            <w:r w:rsidRPr="00E96220">
              <w:rPr>
                <w:rFonts w:cs="Arial"/>
                <w:color w:val="0D0D0D"/>
                <w:sz w:val="20"/>
                <w:lang w:val="id-ID" w:eastAsia="id-ID"/>
              </w:rPr>
              <w:t>C=</w:t>
            </w:r>
          </w:p>
        </w:tc>
      </w:tr>
    </w:tbl>
    <w:p w:rsidR="007709B2" w:rsidRPr="00BB1326" w:rsidRDefault="007709B2" w:rsidP="007709B2">
      <w:pPr>
        <w:ind w:left="360" w:hanging="360"/>
        <w:rPr>
          <w:color w:val="0D0D0D"/>
          <w:lang w:val="nl-NL"/>
        </w:rPr>
      </w:pPr>
    </w:p>
    <w:p w:rsidR="007709B2" w:rsidRPr="00BB1326" w:rsidRDefault="007709B2" w:rsidP="007709B2">
      <w:pPr>
        <w:ind w:left="1134" w:hanging="774"/>
        <w:rPr>
          <w:rFonts w:cs="Arial"/>
          <w:color w:val="0D0D0D"/>
          <w:sz w:val="20"/>
          <w:u w:val="single"/>
        </w:rPr>
      </w:pPr>
      <w:r w:rsidRPr="00BB1326">
        <w:rPr>
          <w:rFonts w:cs="Arial"/>
          <w:color w:val="0D0D0D"/>
          <w:sz w:val="20"/>
          <w:u w:val="single"/>
        </w:rPr>
        <w:t xml:space="preserve">Catatan: </w:t>
      </w:r>
    </w:p>
    <w:p w:rsidR="00BA1F26" w:rsidRDefault="00BA1F26" w:rsidP="00BA1F26">
      <w:pPr>
        <w:ind w:left="1134" w:hanging="774"/>
        <w:rPr>
          <w:rFonts w:cs="Arial"/>
          <w:sz w:val="20"/>
        </w:rPr>
      </w:pPr>
      <w:r>
        <w:rPr>
          <w:rFonts w:cs="Arial"/>
          <w:sz w:val="20"/>
        </w:rPr>
        <w:t xml:space="preserve">TS adalah tahun </w:t>
      </w:r>
      <w:r>
        <w:rPr>
          <w:rFonts w:cs="Arial"/>
          <w:sz w:val="20"/>
          <w:lang w:val="id-ID"/>
        </w:rPr>
        <w:t xml:space="preserve">akademik penuh yang terakhir pada saat pengisian </w:t>
      </w:r>
      <w:r>
        <w:rPr>
          <w:rFonts w:cs="Arial"/>
          <w:sz w:val="20"/>
        </w:rPr>
        <w:t xml:space="preserve">borang ini. </w:t>
      </w:r>
    </w:p>
    <w:p w:rsidR="007709B2" w:rsidRDefault="007709B2" w:rsidP="007709B2">
      <w:pPr>
        <w:ind w:left="360"/>
        <w:jc w:val="left"/>
        <w:rPr>
          <w:color w:val="0D0D0D"/>
          <w:sz w:val="20"/>
        </w:rPr>
      </w:pPr>
    </w:p>
    <w:p w:rsidR="007709B2" w:rsidRPr="007709B2" w:rsidRDefault="007709B2" w:rsidP="007A3E7F">
      <w:pPr>
        <w:jc w:val="left"/>
        <w:rPr>
          <w:rFonts w:cs="Arial"/>
          <w:sz w:val="20"/>
          <w:lang w:val="id-ID"/>
        </w:rPr>
        <w:sectPr w:rsidR="007709B2" w:rsidRPr="007709B2" w:rsidSect="003E3C11">
          <w:pgSz w:w="11907" w:h="16840" w:code="9"/>
          <w:pgMar w:top="1382" w:right="1411" w:bottom="1138" w:left="1282" w:header="720" w:footer="792" w:gutter="0"/>
          <w:cols w:space="720"/>
        </w:sectPr>
      </w:pPr>
    </w:p>
    <w:p w:rsidR="009B5892" w:rsidRDefault="00B23B34" w:rsidP="007A3E7F">
      <w:pPr>
        <w:jc w:val="left"/>
        <w:rPr>
          <w:lang w:val="pt-BR"/>
        </w:rPr>
      </w:pPr>
      <w:r w:rsidRPr="002B0E76">
        <w:rPr>
          <w:lang w:val="pt-BR"/>
        </w:rPr>
        <w:lastRenderedPageBreak/>
        <w:t>3</w:t>
      </w:r>
      <w:r w:rsidR="00F307ED" w:rsidRPr="002B0E76">
        <w:rPr>
          <w:lang w:val="pt-BR"/>
        </w:rPr>
        <w:t>.</w:t>
      </w:r>
      <w:r w:rsidR="006E6C41">
        <w:rPr>
          <w:lang w:val="pt-BR"/>
        </w:rPr>
        <w:t>3</w:t>
      </w:r>
      <w:r w:rsidR="006E6C41" w:rsidRPr="002B0E76">
        <w:rPr>
          <w:lang w:val="pt-BR"/>
        </w:rPr>
        <w:t xml:space="preserve"> </w:t>
      </w:r>
      <w:r w:rsidR="00970A05">
        <w:rPr>
          <w:lang w:val="pt-BR"/>
        </w:rPr>
        <w:t xml:space="preserve">  </w:t>
      </w:r>
      <w:r w:rsidR="005B4282" w:rsidRPr="002B0E76">
        <w:rPr>
          <w:lang w:val="pt-BR"/>
        </w:rPr>
        <w:t>Layanan k</w:t>
      </w:r>
      <w:r w:rsidR="009B5892" w:rsidRPr="002B0E76">
        <w:rPr>
          <w:lang w:val="pt-BR"/>
        </w:rPr>
        <w:t>epada M</w:t>
      </w:r>
      <w:r w:rsidR="00036272" w:rsidRPr="002B0E76">
        <w:rPr>
          <w:lang w:val="pt-BR"/>
        </w:rPr>
        <w:t>ahasiswa</w:t>
      </w:r>
      <w:r w:rsidR="00B7146C">
        <w:rPr>
          <w:lang w:val="pt-BR"/>
        </w:rPr>
        <w:t xml:space="preserve"> &amp; Lulusan</w:t>
      </w:r>
      <w:r w:rsidR="00F949D9" w:rsidRPr="002B0E76">
        <w:rPr>
          <w:lang w:val="pt-BR"/>
        </w:rPr>
        <w:t xml:space="preserve">  </w:t>
      </w:r>
    </w:p>
    <w:p w:rsidR="00F56025" w:rsidRPr="002B0E76" w:rsidRDefault="00F56025" w:rsidP="007A3E7F">
      <w:pPr>
        <w:jc w:val="left"/>
        <w:rPr>
          <w:lang w:val="pt-BR"/>
        </w:rPr>
      </w:pPr>
    </w:p>
    <w:p w:rsidR="00E96220" w:rsidRDefault="00B7146C" w:rsidP="00E96220">
      <w:pPr>
        <w:ind w:left="709" w:hanging="709"/>
        <w:rPr>
          <w:lang w:val="pt-BR"/>
        </w:rPr>
      </w:pPr>
      <w:r>
        <w:rPr>
          <w:lang w:val="pt-BR"/>
        </w:rPr>
        <w:t>3.</w:t>
      </w:r>
      <w:r w:rsidR="006E6C41">
        <w:rPr>
          <w:lang w:val="pt-BR"/>
        </w:rPr>
        <w:t>3</w:t>
      </w:r>
      <w:r>
        <w:rPr>
          <w:lang w:val="pt-BR"/>
        </w:rPr>
        <w:t>.1</w:t>
      </w:r>
      <w:r w:rsidR="00970A05">
        <w:rPr>
          <w:lang w:val="pt-BR"/>
        </w:rPr>
        <w:t xml:space="preserve"> </w:t>
      </w:r>
      <w:r>
        <w:rPr>
          <w:lang w:val="pt-BR"/>
        </w:rPr>
        <w:t xml:space="preserve"> </w:t>
      </w:r>
      <w:r w:rsidR="00F56025">
        <w:rPr>
          <w:lang w:val="pt-BR"/>
        </w:rPr>
        <w:t xml:space="preserve">Tuliskan akses/bentuk kegiatan, pelaksanaan dan hasil </w:t>
      </w:r>
      <w:r w:rsidR="00F949D9">
        <w:rPr>
          <w:lang w:val="pt-BR"/>
        </w:rPr>
        <w:t xml:space="preserve">untuk setiap jenis pelayanan kepada mahasiswa </w:t>
      </w:r>
      <w:r w:rsidR="00ED0B98">
        <w:rPr>
          <w:lang w:val="pt-BR"/>
        </w:rPr>
        <w:t>Program PPG</w:t>
      </w:r>
      <w:r w:rsidR="00F56025">
        <w:rPr>
          <w:lang w:val="pt-BR"/>
        </w:rPr>
        <w:t xml:space="preserve"> yang tercantum pada kolom (2).</w:t>
      </w:r>
    </w:p>
    <w:p w:rsidR="00F949D9" w:rsidRDefault="00F949D9" w:rsidP="00F949D9">
      <w:pPr>
        <w:ind w:left="360"/>
        <w:jc w:val="left"/>
        <w:rPr>
          <w:lang w:val="pt-BR"/>
        </w:rPr>
      </w:pPr>
    </w:p>
    <w:tbl>
      <w:tblPr>
        <w:tblW w:w="133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3840"/>
        <w:gridCol w:w="8760"/>
      </w:tblGrid>
      <w:tr w:rsidR="00F949D9" w:rsidRPr="002B0E76" w:rsidTr="000D0DCD">
        <w:tc>
          <w:tcPr>
            <w:tcW w:w="720" w:type="dxa"/>
            <w:tcBorders>
              <w:bottom w:val="double" w:sz="4" w:space="0" w:color="auto"/>
            </w:tcBorders>
            <w:shd w:val="clear" w:color="auto" w:fill="auto"/>
          </w:tcPr>
          <w:p w:rsidR="00F949D9" w:rsidRPr="0046130B" w:rsidRDefault="00F949D9" w:rsidP="00786411">
            <w:pPr>
              <w:jc w:val="center"/>
              <w:rPr>
                <w:b/>
                <w:sz w:val="20"/>
                <w:lang w:val="pt-BR"/>
              </w:rPr>
            </w:pPr>
            <w:r w:rsidRPr="0046130B">
              <w:rPr>
                <w:b/>
                <w:sz w:val="20"/>
                <w:lang w:val="pt-BR"/>
              </w:rPr>
              <w:t>No.</w:t>
            </w:r>
          </w:p>
        </w:tc>
        <w:tc>
          <w:tcPr>
            <w:tcW w:w="3840" w:type="dxa"/>
            <w:tcBorders>
              <w:bottom w:val="double" w:sz="4" w:space="0" w:color="auto"/>
            </w:tcBorders>
            <w:shd w:val="clear" w:color="auto" w:fill="auto"/>
          </w:tcPr>
          <w:p w:rsidR="00F949D9" w:rsidRPr="0046130B" w:rsidRDefault="00F949D9" w:rsidP="00786411">
            <w:pPr>
              <w:jc w:val="center"/>
              <w:rPr>
                <w:b/>
                <w:sz w:val="20"/>
                <w:lang w:val="pt-BR"/>
              </w:rPr>
            </w:pPr>
            <w:r w:rsidRPr="0046130B">
              <w:rPr>
                <w:b/>
                <w:sz w:val="20"/>
                <w:lang w:val="pt-BR"/>
              </w:rPr>
              <w:t>Jenis Pelayanan kepada Mahasiswa</w:t>
            </w:r>
          </w:p>
        </w:tc>
        <w:tc>
          <w:tcPr>
            <w:tcW w:w="8760" w:type="dxa"/>
            <w:tcBorders>
              <w:bottom w:val="double" w:sz="4" w:space="0" w:color="auto"/>
            </w:tcBorders>
            <w:shd w:val="clear" w:color="auto" w:fill="auto"/>
          </w:tcPr>
          <w:p w:rsidR="00F949D9" w:rsidRPr="002B0E76" w:rsidRDefault="00C62A8C" w:rsidP="00786411">
            <w:pPr>
              <w:jc w:val="center"/>
              <w:rPr>
                <w:b/>
                <w:sz w:val="20"/>
                <w:lang w:val="fi-FI"/>
              </w:rPr>
            </w:pPr>
            <w:r>
              <w:rPr>
                <w:b/>
                <w:sz w:val="20"/>
                <w:lang w:val="id-ID"/>
              </w:rPr>
              <w:t xml:space="preserve">Akses/ </w:t>
            </w:r>
            <w:r w:rsidR="00F949D9" w:rsidRPr="002B0E76">
              <w:rPr>
                <w:b/>
                <w:sz w:val="20"/>
                <w:lang w:val="fi-FI"/>
              </w:rPr>
              <w:t>Bentuk</w:t>
            </w:r>
            <w:r w:rsidR="00231D44" w:rsidRPr="002B0E76">
              <w:rPr>
                <w:b/>
                <w:sz w:val="20"/>
                <w:lang w:val="fi-FI"/>
              </w:rPr>
              <w:t xml:space="preserve"> kegiatan</w:t>
            </w:r>
            <w:r w:rsidR="00842595" w:rsidRPr="002B0E76">
              <w:rPr>
                <w:b/>
                <w:sz w:val="20"/>
                <w:lang w:val="fi-FI"/>
              </w:rPr>
              <w:t>, Pelaksanaan dan Hasilnya</w:t>
            </w:r>
          </w:p>
        </w:tc>
      </w:tr>
      <w:tr w:rsidR="00F949D9" w:rsidRPr="0046130B">
        <w:tc>
          <w:tcPr>
            <w:tcW w:w="720" w:type="dxa"/>
            <w:tcBorders>
              <w:top w:val="double" w:sz="4" w:space="0" w:color="auto"/>
            </w:tcBorders>
          </w:tcPr>
          <w:p w:rsidR="00F949D9" w:rsidRPr="003C1D11" w:rsidRDefault="00F949D9" w:rsidP="00786411">
            <w:pPr>
              <w:jc w:val="center"/>
              <w:rPr>
                <w:sz w:val="20"/>
                <w:lang w:val="pt-BR"/>
              </w:rPr>
            </w:pPr>
            <w:r w:rsidRPr="003C1D11">
              <w:rPr>
                <w:sz w:val="20"/>
                <w:lang w:val="pt-BR"/>
              </w:rPr>
              <w:t>(1)</w:t>
            </w:r>
          </w:p>
        </w:tc>
        <w:tc>
          <w:tcPr>
            <w:tcW w:w="3840" w:type="dxa"/>
            <w:tcBorders>
              <w:top w:val="double" w:sz="4" w:space="0" w:color="auto"/>
            </w:tcBorders>
          </w:tcPr>
          <w:p w:rsidR="00F949D9" w:rsidRPr="003C1D11" w:rsidRDefault="00F949D9" w:rsidP="00786411">
            <w:pPr>
              <w:jc w:val="center"/>
              <w:rPr>
                <w:sz w:val="20"/>
                <w:lang w:val="pt-BR"/>
              </w:rPr>
            </w:pPr>
            <w:r w:rsidRPr="003C1D11">
              <w:rPr>
                <w:sz w:val="20"/>
                <w:lang w:val="pt-BR"/>
              </w:rPr>
              <w:t>(2)</w:t>
            </w:r>
          </w:p>
        </w:tc>
        <w:tc>
          <w:tcPr>
            <w:tcW w:w="8760" w:type="dxa"/>
            <w:tcBorders>
              <w:top w:val="double" w:sz="4" w:space="0" w:color="auto"/>
            </w:tcBorders>
          </w:tcPr>
          <w:p w:rsidR="00F949D9" w:rsidRPr="003C1D11" w:rsidRDefault="00F949D9" w:rsidP="00786411">
            <w:pPr>
              <w:jc w:val="center"/>
              <w:rPr>
                <w:sz w:val="20"/>
                <w:lang w:val="pt-BR"/>
              </w:rPr>
            </w:pPr>
            <w:r w:rsidRPr="003C1D11">
              <w:rPr>
                <w:sz w:val="20"/>
                <w:lang w:val="pt-BR"/>
              </w:rPr>
              <w:t>(3)</w:t>
            </w:r>
          </w:p>
        </w:tc>
      </w:tr>
      <w:tr w:rsidR="00F949D9" w:rsidRPr="0046130B">
        <w:tc>
          <w:tcPr>
            <w:tcW w:w="720" w:type="dxa"/>
          </w:tcPr>
          <w:p w:rsidR="00F949D9" w:rsidRPr="0046130B" w:rsidRDefault="00F949D9" w:rsidP="00786411">
            <w:pPr>
              <w:jc w:val="center"/>
              <w:rPr>
                <w:lang w:val="pt-BR"/>
              </w:rPr>
            </w:pPr>
            <w:r w:rsidRPr="0046130B">
              <w:rPr>
                <w:lang w:val="pt-BR"/>
              </w:rPr>
              <w:t>1</w:t>
            </w:r>
          </w:p>
        </w:tc>
        <w:tc>
          <w:tcPr>
            <w:tcW w:w="3840" w:type="dxa"/>
          </w:tcPr>
          <w:p w:rsidR="00F949D9" w:rsidRPr="0046130B" w:rsidRDefault="00F949D9" w:rsidP="00786411">
            <w:pPr>
              <w:jc w:val="left"/>
              <w:rPr>
                <w:lang w:val="pt-BR"/>
              </w:rPr>
            </w:pPr>
            <w:r w:rsidRPr="0046130B">
              <w:rPr>
                <w:lang w:val="pt-BR"/>
              </w:rPr>
              <w:t>Bimbingan dan konseling</w:t>
            </w:r>
          </w:p>
        </w:tc>
        <w:tc>
          <w:tcPr>
            <w:tcW w:w="8760" w:type="dxa"/>
          </w:tcPr>
          <w:p w:rsidR="00F949D9" w:rsidRPr="0046130B" w:rsidRDefault="00F949D9" w:rsidP="00786411">
            <w:pPr>
              <w:jc w:val="left"/>
              <w:rPr>
                <w:lang w:val="pt-BR"/>
              </w:rPr>
            </w:pPr>
          </w:p>
          <w:p w:rsidR="00F949D9" w:rsidRPr="0046130B" w:rsidRDefault="00F949D9" w:rsidP="00786411">
            <w:pPr>
              <w:jc w:val="left"/>
              <w:rPr>
                <w:lang w:val="pt-BR"/>
              </w:rPr>
            </w:pPr>
          </w:p>
        </w:tc>
      </w:tr>
      <w:tr w:rsidR="00F949D9" w:rsidRPr="0046130B">
        <w:tc>
          <w:tcPr>
            <w:tcW w:w="720" w:type="dxa"/>
          </w:tcPr>
          <w:p w:rsidR="00F949D9" w:rsidRPr="0046130B" w:rsidRDefault="00B83E25" w:rsidP="00786411">
            <w:pPr>
              <w:jc w:val="center"/>
              <w:rPr>
                <w:lang w:val="pt-BR"/>
              </w:rPr>
            </w:pPr>
            <w:r>
              <w:rPr>
                <w:lang w:val="pt-BR"/>
              </w:rPr>
              <w:t>2</w:t>
            </w:r>
          </w:p>
        </w:tc>
        <w:tc>
          <w:tcPr>
            <w:tcW w:w="3840" w:type="dxa"/>
          </w:tcPr>
          <w:p w:rsidR="00F949D9" w:rsidRPr="0046130B" w:rsidRDefault="00F949D9" w:rsidP="00786411">
            <w:pPr>
              <w:ind w:left="630" w:hanging="630"/>
              <w:jc w:val="left"/>
              <w:rPr>
                <w:lang w:val="pt-BR"/>
              </w:rPr>
            </w:pPr>
            <w:r w:rsidRPr="0046130B">
              <w:rPr>
                <w:lang w:val="pt-BR"/>
              </w:rPr>
              <w:t xml:space="preserve">Pembinaan </w:t>
            </w:r>
            <w:r w:rsidRPr="0046130B">
              <w:rPr>
                <w:i/>
                <w:lang w:val="pt-BR"/>
              </w:rPr>
              <w:t>soft skills</w:t>
            </w:r>
          </w:p>
        </w:tc>
        <w:tc>
          <w:tcPr>
            <w:tcW w:w="8760" w:type="dxa"/>
          </w:tcPr>
          <w:p w:rsidR="00F949D9" w:rsidRPr="0046130B" w:rsidRDefault="00F949D9" w:rsidP="00786411">
            <w:pPr>
              <w:jc w:val="left"/>
              <w:rPr>
                <w:lang w:val="pt-BR"/>
              </w:rPr>
            </w:pPr>
          </w:p>
          <w:p w:rsidR="00F949D9" w:rsidRPr="0046130B" w:rsidRDefault="00F949D9" w:rsidP="00786411">
            <w:pPr>
              <w:jc w:val="left"/>
              <w:rPr>
                <w:lang w:val="pt-BR"/>
              </w:rPr>
            </w:pPr>
          </w:p>
        </w:tc>
      </w:tr>
      <w:tr w:rsidR="00F949D9" w:rsidRPr="0046130B" w:rsidTr="00670A47">
        <w:trPr>
          <w:trHeight w:val="580"/>
        </w:trPr>
        <w:tc>
          <w:tcPr>
            <w:tcW w:w="720" w:type="dxa"/>
          </w:tcPr>
          <w:p w:rsidR="00F949D9" w:rsidRPr="0046130B" w:rsidRDefault="00B83E25" w:rsidP="00786411">
            <w:pPr>
              <w:jc w:val="center"/>
              <w:rPr>
                <w:lang w:val="pt-BR"/>
              </w:rPr>
            </w:pPr>
            <w:r>
              <w:rPr>
                <w:lang w:val="pt-BR"/>
              </w:rPr>
              <w:t>3</w:t>
            </w:r>
          </w:p>
        </w:tc>
        <w:tc>
          <w:tcPr>
            <w:tcW w:w="3840" w:type="dxa"/>
          </w:tcPr>
          <w:p w:rsidR="00E96220" w:rsidRPr="00E96220" w:rsidRDefault="00E96220" w:rsidP="00E96220">
            <w:pPr>
              <w:tabs>
                <w:tab w:val="left" w:pos="-18"/>
              </w:tabs>
              <w:jc w:val="left"/>
              <w:rPr>
                <w:noProof/>
                <w:color w:val="000000"/>
              </w:rPr>
            </w:pPr>
            <w:r w:rsidRPr="00E96220">
              <w:rPr>
                <w:noProof/>
                <w:color w:val="000000"/>
                <w:lang w:val="id-ID"/>
              </w:rPr>
              <w:t>B</w:t>
            </w:r>
            <w:r w:rsidRPr="00E96220">
              <w:rPr>
                <w:noProof/>
                <w:color w:val="000000"/>
              </w:rPr>
              <w:t>easiswa</w:t>
            </w:r>
            <w:r w:rsidRPr="00E96220">
              <w:rPr>
                <w:noProof/>
                <w:color w:val="000000"/>
                <w:lang w:val="id-ID"/>
              </w:rPr>
              <w:t xml:space="preserve"> dan berbagai bentuk bantuan terhadap kesulitan keuangan lainnya</w:t>
            </w:r>
          </w:p>
          <w:p w:rsidR="00E96220" w:rsidRDefault="00E96220" w:rsidP="00E96220">
            <w:pPr>
              <w:tabs>
                <w:tab w:val="left" w:pos="-18"/>
              </w:tabs>
              <w:jc w:val="left"/>
              <w:rPr>
                <w:lang w:val="pt-BR"/>
              </w:rPr>
            </w:pPr>
          </w:p>
        </w:tc>
        <w:tc>
          <w:tcPr>
            <w:tcW w:w="8760" w:type="dxa"/>
          </w:tcPr>
          <w:p w:rsidR="00F949D9" w:rsidRPr="0046130B" w:rsidRDefault="00F949D9" w:rsidP="00786411">
            <w:pPr>
              <w:jc w:val="left"/>
              <w:rPr>
                <w:lang w:val="pt-BR"/>
              </w:rPr>
            </w:pPr>
          </w:p>
        </w:tc>
      </w:tr>
      <w:tr w:rsidR="00F949D9" w:rsidRPr="0046130B">
        <w:tc>
          <w:tcPr>
            <w:tcW w:w="720" w:type="dxa"/>
          </w:tcPr>
          <w:p w:rsidR="00F949D9" w:rsidRPr="0046130B" w:rsidRDefault="00B83E25" w:rsidP="00786411">
            <w:pPr>
              <w:jc w:val="center"/>
              <w:rPr>
                <w:lang w:val="pt-BR"/>
              </w:rPr>
            </w:pPr>
            <w:r>
              <w:rPr>
                <w:lang w:val="pt-BR"/>
              </w:rPr>
              <w:t>4</w:t>
            </w:r>
          </w:p>
        </w:tc>
        <w:tc>
          <w:tcPr>
            <w:tcW w:w="3840" w:type="dxa"/>
          </w:tcPr>
          <w:p w:rsidR="00F949D9" w:rsidRPr="0046130B" w:rsidRDefault="00231D44" w:rsidP="00786411">
            <w:pPr>
              <w:jc w:val="left"/>
              <w:rPr>
                <w:lang w:val="pt-BR"/>
              </w:rPr>
            </w:pPr>
            <w:r>
              <w:rPr>
                <w:lang w:val="pt-BR"/>
              </w:rPr>
              <w:t>Kesehatan</w:t>
            </w:r>
          </w:p>
          <w:p w:rsidR="00F949D9" w:rsidRPr="0046130B" w:rsidRDefault="00F949D9" w:rsidP="00786411">
            <w:pPr>
              <w:jc w:val="left"/>
              <w:rPr>
                <w:lang w:val="pt-BR"/>
              </w:rPr>
            </w:pPr>
          </w:p>
        </w:tc>
        <w:tc>
          <w:tcPr>
            <w:tcW w:w="8760" w:type="dxa"/>
          </w:tcPr>
          <w:p w:rsidR="00F949D9" w:rsidRPr="0046130B" w:rsidRDefault="00F949D9" w:rsidP="00786411">
            <w:pPr>
              <w:jc w:val="left"/>
              <w:rPr>
                <w:lang w:val="pt-BR"/>
              </w:rPr>
            </w:pPr>
          </w:p>
        </w:tc>
      </w:tr>
      <w:tr w:rsidR="00231D44" w:rsidRPr="0046130B">
        <w:tc>
          <w:tcPr>
            <w:tcW w:w="720" w:type="dxa"/>
          </w:tcPr>
          <w:p w:rsidR="00231D44" w:rsidRPr="0046130B" w:rsidRDefault="00B83E25" w:rsidP="00786411">
            <w:pPr>
              <w:jc w:val="center"/>
              <w:rPr>
                <w:lang w:val="pt-BR"/>
              </w:rPr>
            </w:pPr>
            <w:r>
              <w:rPr>
                <w:lang w:val="pt-BR"/>
              </w:rPr>
              <w:t>5</w:t>
            </w:r>
          </w:p>
        </w:tc>
        <w:tc>
          <w:tcPr>
            <w:tcW w:w="3840" w:type="dxa"/>
          </w:tcPr>
          <w:p w:rsidR="00DC66B1" w:rsidRDefault="005C2027">
            <w:pPr>
              <w:jc w:val="left"/>
              <w:rPr>
                <w:lang w:val="pt-BR"/>
              </w:rPr>
            </w:pPr>
            <w:r>
              <w:rPr>
                <w:lang w:val="pt-BR"/>
              </w:rPr>
              <w:t>Minat dan bakat</w:t>
            </w:r>
          </w:p>
        </w:tc>
        <w:tc>
          <w:tcPr>
            <w:tcW w:w="8760" w:type="dxa"/>
          </w:tcPr>
          <w:p w:rsidR="00231D44" w:rsidRDefault="00231D44" w:rsidP="00786411">
            <w:pPr>
              <w:jc w:val="left"/>
              <w:rPr>
                <w:lang w:val="pt-BR"/>
              </w:rPr>
            </w:pPr>
          </w:p>
          <w:p w:rsidR="003C1D11" w:rsidRPr="0046130B" w:rsidRDefault="003C1D11" w:rsidP="00786411">
            <w:pPr>
              <w:jc w:val="left"/>
              <w:rPr>
                <w:lang w:val="pt-BR"/>
              </w:rPr>
            </w:pPr>
          </w:p>
        </w:tc>
      </w:tr>
      <w:tr w:rsidR="001333A1" w:rsidRPr="0046130B">
        <w:tc>
          <w:tcPr>
            <w:tcW w:w="720" w:type="dxa"/>
          </w:tcPr>
          <w:p w:rsidR="001333A1" w:rsidRPr="003C3FF5" w:rsidRDefault="00C063E4" w:rsidP="00786411">
            <w:pPr>
              <w:jc w:val="center"/>
              <w:rPr>
                <w:lang w:val="id-ID"/>
              </w:rPr>
            </w:pPr>
            <w:r>
              <w:rPr>
                <w:lang w:val="id-ID"/>
              </w:rPr>
              <w:t>6</w:t>
            </w:r>
          </w:p>
        </w:tc>
        <w:tc>
          <w:tcPr>
            <w:tcW w:w="3840" w:type="dxa"/>
          </w:tcPr>
          <w:p w:rsidR="001333A1" w:rsidRDefault="00C063E4">
            <w:pPr>
              <w:jc w:val="left"/>
              <w:rPr>
                <w:lang w:val="id-ID"/>
              </w:rPr>
            </w:pPr>
            <w:r>
              <w:rPr>
                <w:lang w:val="id-ID"/>
              </w:rPr>
              <w:t>Asrama</w:t>
            </w:r>
          </w:p>
          <w:p w:rsidR="00F51F0A" w:rsidRPr="003C3FF5" w:rsidRDefault="00F51F0A">
            <w:pPr>
              <w:jc w:val="left"/>
              <w:rPr>
                <w:lang w:val="id-ID"/>
              </w:rPr>
            </w:pPr>
          </w:p>
        </w:tc>
        <w:tc>
          <w:tcPr>
            <w:tcW w:w="8760" w:type="dxa"/>
          </w:tcPr>
          <w:p w:rsidR="001333A1" w:rsidRDefault="001333A1" w:rsidP="00786411">
            <w:pPr>
              <w:jc w:val="left"/>
              <w:rPr>
                <w:lang w:val="pt-BR"/>
              </w:rPr>
            </w:pPr>
          </w:p>
        </w:tc>
      </w:tr>
    </w:tbl>
    <w:p w:rsidR="00F949D9" w:rsidRDefault="00F949D9" w:rsidP="00F949D9">
      <w:pPr>
        <w:ind w:left="630" w:hanging="630"/>
        <w:jc w:val="left"/>
        <w:rPr>
          <w:lang w:val="pt-BR"/>
        </w:rPr>
      </w:pPr>
    </w:p>
    <w:p w:rsidR="00B7146C" w:rsidRPr="00525BD5" w:rsidRDefault="00B7146C" w:rsidP="00B7146C">
      <w:pPr>
        <w:jc w:val="left"/>
        <w:rPr>
          <w:lang w:val="id-ID"/>
          <w:rPrChange w:id="2" w:author="I. G. Putu Purnaba" w:date="2011-11-29T13:27:00Z">
            <w:rPr>
              <w:lang w:val="pt-BR"/>
            </w:rPr>
          </w:rPrChange>
        </w:rPr>
      </w:pPr>
      <w:r w:rsidRPr="002B0E76">
        <w:rPr>
          <w:lang w:val="pt-BR"/>
        </w:rPr>
        <w:t>3.</w:t>
      </w:r>
      <w:r w:rsidR="006E6C41">
        <w:rPr>
          <w:lang w:val="pt-BR"/>
        </w:rPr>
        <w:t>3</w:t>
      </w:r>
      <w:r>
        <w:rPr>
          <w:lang w:val="pt-BR"/>
        </w:rPr>
        <w:t>.2</w:t>
      </w:r>
      <w:r w:rsidR="00970A05">
        <w:rPr>
          <w:lang w:val="pt-BR"/>
        </w:rPr>
        <w:t xml:space="preserve"> </w:t>
      </w:r>
      <w:r w:rsidRPr="002B0E76">
        <w:rPr>
          <w:lang w:val="pt-BR"/>
        </w:rPr>
        <w:t xml:space="preserve"> Layanan kepada </w:t>
      </w:r>
      <w:r>
        <w:rPr>
          <w:lang w:val="pt-BR"/>
        </w:rPr>
        <w:t>Lulusan</w:t>
      </w:r>
      <w:ins w:id="3" w:author="I. G. Putu Purnaba" w:date="2011-11-29T13:27:00Z">
        <w:r w:rsidR="00525BD5">
          <w:rPr>
            <w:lang w:val="id-ID"/>
          </w:rPr>
          <w:t>/Alumni</w:t>
        </w:r>
      </w:ins>
    </w:p>
    <w:p w:rsidR="00E96220" w:rsidRPr="00E96220" w:rsidRDefault="00B7146C" w:rsidP="00E96220">
      <w:pPr>
        <w:ind w:left="567"/>
        <w:jc w:val="left"/>
        <w:rPr>
          <w:iCs/>
          <w:noProof/>
          <w:sz w:val="20"/>
          <w:lang w:val="id-ID"/>
        </w:rPr>
      </w:pPr>
      <w:r>
        <w:rPr>
          <w:lang w:val="pt-BR"/>
        </w:rPr>
        <w:t xml:space="preserve">Jelaskan upaya </w:t>
      </w:r>
      <w:r w:rsidR="003C3FF5">
        <w:rPr>
          <w:lang w:val="id-ID"/>
        </w:rPr>
        <w:t>P</w:t>
      </w:r>
      <w:r>
        <w:rPr>
          <w:lang w:val="pt-BR"/>
        </w:rPr>
        <w:t xml:space="preserve">rogram </w:t>
      </w:r>
      <w:r w:rsidR="003C3FF5">
        <w:rPr>
          <w:lang w:val="id-ID"/>
        </w:rPr>
        <w:t>PPG</w:t>
      </w:r>
      <w:r>
        <w:rPr>
          <w:lang w:val="pt-BR"/>
        </w:rPr>
        <w:t xml:space="preserve"> </w:t>
      </w:r>
      <w:r w:rsidR="003C3FF5">
        <w:rPr>
          <w:lang w:val="id-ID"/>
        </w:rPr>
        <w:t xml:space="preserve">untuk </w:t>
      </w:r>
      <w:r>
        <w:rPr>
          <w:lang w:val="pt-BR"/>
        </w:rPr>
        <w:t>me</w:t>
      </w:r>
      <w:r w:rsidR="003C3FF5">
        <w:rPr>
          <w:lang w:val="id-ID"/>
        </w:rPr>
        <w:t xml:space="preserve">ningkatkan kompetensi </w:t>
      </w:r>
      <w:r w:rsidR="005C33DF">
        <w:rPr>
          <w:lang w:val="pt-BR"/>
        </w:rPr>
        <w:t>lulusan</w:t>
      </w:r>
      <w:ins w:id="4" w:author="I. G. Putu Purnaba" w:date="2011-11-29T13:27:00Z">
        <w:r w:rsidR="00525BD5">
          <w:rPr>
            <w:lang w:val="id-ID"/>
          </w:rPr>
          <w:t>/alumni</w:t>
        </w:r>
      </w:ins>
      <w:r w:rsidR="003C3FF5">
        <w:rPr>
          <w:lang w:val="id-ID"/>
        </w:rPr>
        <w:t xml:space="preserve"> secara berkelanjutan, dalam</w:t>
      </w:r>
      <w:r w:rsidR="00E96220" w:rsidRPr="00E96220">
        <w:rPr>
          <w:lang w:val="pt-BR"/>
        </w:rPr>
        <w:t xml:space="preserve"> bentuk</w:t>
      </w:r>
      <w:r w:rsidR="003C3FF5">
        <w:rPr>
          <w:lang w:val="id-ID"/>
        </w:rPr>
        <w:t xml:space="preserve">: </w:t>
      </w:r>
      <w:r w:rsidR="000B6AC5">
        <w:rPr>
          <w:lang w:val="id-ID"/>
        </w:rPr>
        <w:t xml:space="preserve">(1) </w:t>
      </w:r>
      <w:r w:rsidR="00E96220" w:rsidRPr="00E96220">
        <w:rPr>
          <w:lang w:val="pt-BR"/>
        </w:rPr>
        <w:t xml:space="preserve">diseminasi </w:t>
      </w:r>
      <w:r w:rsidR="000B6AC5">
        <w:rPr>
          <w:lang w:val="id-ID"/>
        </w:rPr>
        <w:t>karya inovatif kepada lulusan, (2</w:t>
      </w:r>
      <w:r w:rsidR="00C063E4">
        <w:rPr>
          <w:lang w:val="id-ID"/>
        </w:rPr>
        <w:t>)</w:t>
      </w:r>
      <w:r w:rsidR="00E96220" w:rsidRPr="00E96220">
        <w:rPr>
          <w:lang w:val="id-ID"/>
        </w:rPr>
        <w:t xml:space="preserve"> kesempatan memanfaatkan sarana dan prasarana pembelajaran</w:t>
      </w:r>
      <w:r w:rsidR="00C063E4">
        <w:rPr>
          <w:lang w:val="id-ID"/>
        </w:rPr>
        <w:t>, (</w:t>
      </w:r>
      <w:r w:rsidR="000B6AC5">
        <w:rPr>
          <w:lang w:val="id-ID"/>
        </w:rPr>
        <w:t>3</w:t>
      </w:r>
      <w:r w:rsidR="00E96220" w:rsidRPr="00E96220">
        <w:rPr>
          <w:lang w:val="id-ID"/>
        </w:rPr>
        <w:t xml:space="preserve">) </w:t>
      </w:r>
      <w:r w:rsidR="00E96220" w:rsidRPr="00E96220">
        <w:rPr>
          <w:lang w:val="pt-BR"/>
        </w:rPr>
        <w:t>p</w:t>
      </w:r>
      <w:r w:rsidR="00E96220" w:rsidRPr="00E96220">
        <w:rPr>
          <w:lang w:val="id-ID"/>
        </w:rPr>
        <w:t>elibatan dalam penelitian dan pelayanan/</w:t>
      </w:r>
      <w:r w:rsidR="00E96220" w:rsidRPr="00E96220">
        <w:rPr>
          <w:lang w:val="pt-BR"/>
        </w:rPr>
        <w:t xml:space="preserve"> </w:t>
      </w:r>
      <w:r w:rsidR="00E96220" w:rsidRPr="00E96220">
        <w:rPr>
          <w:lang w:val="id-ID"/>
        </w:rPr>
        <w:t>pengabdian kepada masyarakat</w:t>
      </w:r>
      <w:r w:rsidR="00C063E4">
        <w:rPr>
          <w:lang w:val="id-ID"/>
        </w:rPr>
        <w:t xml:space="preserve">, </w:t>
      </w:r>
      <w:r w:rsidR="000B6AC5">
        <w:rPr>
          <w:lang w:val="id-ID"/>
        </w:rPr>
        <w:t xml:space="preserve">dan </w:t>
      </w:r>
      <w:r w:rsidR="00C063E4">
        <w:rPr>
          <w:lang w:val="id-ID"/>
        </w:rPr>
        <w:t>(</w:t>
      </w:r>
      <w:r w:rsidR="000B6AC5">
        <w:rPr>
          <w:lang w:val="id-ID"/>
        </w:rPr>
        <w:t>4</w:t>
      </w:r>
      <w:r w:rsidR="00E96220" w:rsidRPr="00E96220">
        <w:rPr>
          <w:lang w:val="id-ID"/>
        </w:rPr>
        <w:t xml:space="preserve">) </w:t>
      </w:r>
      <w:r w:rsidR="00E96220" w:rsidRPr="00E96220">
        <w:rPr>
          <w:lang w:val="pt-BR"/>
        </w:rPr>
        <w:t xml:space="preserve">partisipasi </w:t>
      </w:r>
      <w:r w:rsidR="00E96220" w:rsidRPr="00E96220">
        <w:rPr>
          <w:lang w:val="id-ID"/>
        </w:rPr>
        <w:t>dalam berbagai kegiatan ilmiah</w:t>
      </w:r>
      <w:r w:rsidR="000B6AC5">
        <w:rPr>
          <w:lang w:val="id-ID"/>
        </w:rPr>
        <w:t>.</w:t>
      </w:r>
    </w:p>
    <w:p w:rsidR="003C3FF5" w:rsidRPr="003C3FF5" w:rsidRDefault="003C3FF5" w:rsidP="00970A05">
      <w:pPr>
        <w:ind w:left="630"/>
        <w:jc w:val="left"/>
        <w:rPr>
          <w:lang w:val="id-ID"/>
        </w:rPr>
      </w:pPr>
    </w:p>
    <w:p w:rsidR="00E96220" w:rsidRDefault="00E96220" w:rsidP="00E96220">
      <w:pPr>
        <w:pBdr>
          <w:top w:val="single" w:sz="4" w:space="1" w:color="auto"/>
          <w:left w:val="single" w:sz="4" w:space="4" w:color="auto"/>
          <w:bottom w:val="single" w:sz="4" w:space="1" w:color="auto"/>
          <w:right w:val="single" w:sz="4" w:space="4" w:color="auto"/>
        </w:pBdr>
        <w:ind w:left="630"/>
        <w:jc w:val="left"/>
        <w:rPr>
          <w:lang w:val="id-ID"/>
        </w:rPr>
      </w:pPr>
    </w:p>
    <w:p w:rsidR="00E96220" w:rsidRDefault="00E96220" w:rsidP="00E96220">
      <w:pPr>
        <w:pBdr>
          <w:top w:val="single" w:sz="4" w:space="1" w:color="auto"/>
          <w:left w:val="single" w:sz="4" w:space="4" w:color="auto"/>
          <w:bottom w:val="single" w:sz="4" w:space="1" w:color="auto"/>
          <w:right w:val="single" w:sz="4" w:space="4" w:color="auto"/>
        </w:pBdr>
        <w:ind w:left="630"/>
        <w:jc w:val="left"/>
        <w:rPr>
          <w:lang w:val="id-ID"/>
        </w:rPr>
      </w:pPr>
    </w:p>
    <w:p w:rsidR="00E96220" w:rsidRDefault="00E96220" w:rsidP="00E96220">
      <w:pPr>
        <w:pBdr>
          <w:top w:val="single" w:sz="4" w:space="1" w:color="auto"/>
          <w:left w:val="single" w:sz="4" w:space="4" w:color="auto"/>
          <w:bottom w:val="single" w:sz="4" w:space="1" w:color="auto"/>
          <w:right w:val="single" w:sz="4" w:space="4" w:color="auto"/>
        </w:pBdr>
        <w:ind w:left="630"/>
        <w:jc w:val="left"/>
        <w:rPr>
          <w:lang w:val="id-ID"/>
        </w:rPr>
      </w:pPr>
    </w:p>
    <w:p w:rsidR="00E96220" w:rsidRDefault="00E96220" w:rsidP="00E96220">
      <w:pPr>
        <w:pBdr>
          <w:top w:val="single" w:sz="4" w:space="1" w:color="auto"/>
          <w:left w:val="single" w:sz="4" w:space="4" w:color="auto"/>
          <w:bottom w:val="single" w:sz="4" w:space="1" w:color="auto"/>
          <w:right w:val="single" w:sz="4" w:space="4" w:color="auto"/>
        </w:pBdr>
        <w:ind w:left="630"/>
        <w:jc w:val="left"/>
        <w:rPr>
          <w:lang w:val="id-ID"/>
        </w:rPr>
      </w:pPr>
    </w:p>
    <w:p w:rsidR="00E96220" w:rsidRDefault="00E96220" w:rsidP="00E96220">
      <w:pPr>
        <w:pBdr>
          <w:top w:val="single" w:sz="4" w:space="1" w:color="auto"/>
          <w:left w:val="single" w:sz="4" w:space="4" w:color="auto"/>
          <w:bottom w:val="single" w:sz="4" w:space="1" w:color="auto"/>
          <w:right w:val="single" w:sz="4" w:space="4" w:color="auto"/>
        </w:pBdr>
        <w:ind w:left="630"/>
        <w:jc w:val="left"/>
        <w:rPr>
          <w:lang w:val="id-ID"/>
        </w:rPr>
      </w:pPr>
    </w:p>
    <w:p w:rsidR="003C3FF5" w:rsidRPr="003C3FF5" w:rsidRDefault="003C3FF5" w:rsidP="00970A05">
      <w:pPr>
        <w:ind w:left="630"/>
        <w:jc w:val="left"/>
        <w:rPr>
          <w:lang w:val="id-ID"/>
        </w:rPr>
      </w:pPr>
    </w:p>
    <w:p w:rsidR="000B6AC5" w:rsidRDefault="00B7146C" w:rsidP="00E144ED">
      <w:pPr>
        <w:ind w:left="360" w:hanging="360"/>
        <w:rPr>
          <w:lang w:val="id-ID"/>
        </w:rPr>
      </w:pPr>
      <w:r w:rsidRPr="002B0E76">
        <w:rPr>
          <w:lang w:val="pt-BR"/>
        </w:rPr>
        <w:t xml:space="preserve">  </w:t>
      </w:r>
    </w:p>
    <w:p w:rsidR="0060199B" w:rsidRDefault="0060199B" w:rsidP="00E144ED">
      <w:pPr>
        <w:ind w:left="360" w:hanging="360"/>
        <w:rPr>
          <w:lang w:val="id-ID"/>
        </w:rPr>
        <w:sectPr w:rsidR="0060199B" w:rsidSect="003E3C11">
          <w:pgSz w:w="16840" w:h="11907" w:orient="landscape" w:code="9"/>
          <w:pgMar w:top="1282" w:right="1389" w:bottom="1411" w:left="1138" w:header="720" w:footer="792" w:gutter="0"/>
          <w:cols w:space="720"/>
        </w:sectPr>
      </w:pPr>
    </w:p>
    <w:p w:rsidR="00F4466F" w:rsidRDefault="00B23B34" w:rsidP="00E144ED">
      <w:pPr>
        <w:ind w:left="360" w:hanging="360"/>
        <w:rPr>
          <w:lang w:val="fi-FI"/>
        </w:rPr>
      </w:pPr>
      <w:r>
        <w:rPr>
          <w:lang w:val="fi-FI"/>
        </w:rPr>
        <w:lastRenderedPageBreak/>
        <w:t>3</w:t>
      </w:r>
      <w:r w:rsidR="002B3B9F">
        <w:rPr>
          <w:lang w:val="fi-FI"/>
        </w:rPr>
        <w:t>.</w:t>
      </w:r>
      <w:r w:rsidR="00543982">
        <w:rPr>
          <w:lang w:val="fi-FI"/>
        </w:rPr>
        <w:t>4</w:t>
      </w:r>
      <w:r w:rsidR="00543982" w:rsidRPr="00E144ED">
        <w:rPr>
          <w:lang w:val="fi-FI"/>
        </w:rPr>
        <w:t xml:space="preserve"> </w:t>
      </w:r>
      <w:r w:rsidR="00543982">
        <w:rPr>
          <w:lang w:val="fi-FI"/>
        </w:rPr>
        <w:t xml:space="preserve">   </w:t>
      </w:r>
      <w:r w:rsidR="00845134">
        <w:rPr>
          <w:lang w:val="fi-FI"/>
        </w:rPr>
        <w:t>Evaluasi</w:t>
      </w:r>
      <w:r w:rsidR="00F4466F">
        <w:rPr>
          <w:lang w:val="fi-FI"/>
        </w:rPr>
        <w:t xml:space="preserve"> Lulusan</w:t>
      </w:r>
    </w:p>
    <w:p w:rsidR="005E5073" w:rsidRPr="005E5073" w:rsidRDefault="005E5073" w:rsidP="00E144ED">
      <w:pPr>
        <w:ind w:left="360" w:hanging="360"/>
        <w:rPr>
          <w:lang w:val="fi-FI"/>
        </w:rPr>
      </w:pPr>
    </w:p>
    <w:p w:rsidR="00E144ED" w:rsidRPr="00E144ED" w:rsidRDefault="00F307ED" w:rsidP="00E144ED">
      <w:pPr>
        <w:ind w:left="360" w:hanging="360"/>
        <w:rPr>
          <w:lang w:val="fi-FI"/>
        </w:rPr>
      </w:pPr>
      <w:r>
        <w:rPr>
          <w:lang w:val="fi-FI"/>
        </w:rPr>
        <w:t>3.</w:t>
      </w:r>
      <w:r w:rsidR="00543982">
        <w:rPr>
          <w:lang w:val="fi-FI"/>
        </w:rPr>
        <w:t>4</w:t>
      </w:r>
      <w:r w:rsidR="00F4466F">
        <w:rPr>
          <w:lang w:val="fi-FI"/>
        </w:rPr>
        <w:t xml:space="preserve">.1  </w:t>
      </w:r>
      <w:r w:rsidR="0060199B">
        <w:rPr>
          <w:lang w:val="id-ID"/>
        </w:rPr>
        <w:t xml:space="preserve"> </w:t>
      </w:r>
      <w:r w:rsidR="009B5892">
        <w:rPr>
          <w:lang w:val="fi-FI"/>
        </w:rPr>
        <w:t>Evaluasi K</w:t>
      </w:r>
      <w:r w:rsidR="00E144ED" w:rsidRPr="00E144ED">
        <w:rPr>
          <w:lang w:val="fi-FI"/>
        </w:rPr>
        <w:t>i</w:t>
      </w:r>
      <w:r w:rsidR="009B5892">
        <w:rPr>
          <w:lang w:val="fi-FI"/>
        </w:rPr>
        <w:t>nerja lulusan oleh Pihak Pengguna L</w:t>
      </w:r>
      <w:r w:rsidR="00E144ED" w:rsidRPr="00E144ED">
        <w:rPr>
          <w:lang w:val="fi-FI"/>
        </w:rPr>
        <w:t>ulusan</w:t>
      </w:r>
    </w:p>
    <w:p w:rsidR="00E96220" w:rsidRDefault="00E144ED" w:rsidP="00E96220">
      <w:pPr>
        <w:ind w:left="709"/>
        <w:rPr>
          <w:lang w:val="fi-FI"/>
        </w:rPr>
      </w:pPr>
      <w:r w:rsidRPr="00E144ED">
        <w:rPr>
          <w:lang w:val="fi-FI"/>
        </w:rPr>
        <w:t xml:space="preserve">Adakah </w:t>
      </w:r>
      <w:r w:rsidR="00E915C9">
        <w:rPr>
          <w:lang w:val="fi-FI"/>
        </w:rPr>
        <w:t>studi pelacakan (</w:t>
      </w:r>
      <w:r w:rsidR="007B60BE" w:rsidRPr="007B60BE">
        <w:rPr>
          <w:i/>
          <w:lang w:val="fi-FI"/>
        </w:rPr>
        <w:t>tracer study</w:t>
      </w:r>
      <w:r w:rsidR="00E915C9">
        <w:rPr>
          <w:i/>
          <w:lang w:val="fi-FI"/>
        </w:rPr>
        <w:t>)</w:t>
      </w:r>
      <w:r w:rsidR="007B60BE">
        <w:rPr>
          <w:lang w:val="fi-FI"/>
        </w:rPr>
        <w:t xml:space="preserve"> untuk mendapatkan hasil evaluasi kinerja lulusan dengan pihak pengguna</w:t>
      </w:r>
      <w:r w:rsidRPr="00E144ED">
        <w:rPr>
          <w:lang w:val="fi-FI"/>
        </w:rPr>
        <w:t>?</w:t>
      </w:r>
    </w:p>
    <w:p w:rsidR="00E144ED" w:rsidRPr="00036272" w:rsidRDefault="00E144ED" w:rsidP="00E144ED">
      <w:pPr>
        <w:numPr>
          <w:ilvl w:val="1"/>
          <w:numId w:val="3"/>
        </w:numPr>
        <w:rPr>
          <w:lang w:val="fi-FI"/>
        </w:rPr>
      </w:pPr>
      <w:r w:rsidRPr="00036272">
        <w:rPr>
          <w:lang w:val="fi-FI"/>
        </w:rPr>
        <w:t xml:space="preserve">tidak ada </w:t>
      </w:r>
    </w:p>
    <w:p w:rsidR="00E144ED" w:rsidRDefault="007B60BE" w:rsidP="00E144ED">
      <w:pPr>
        <w:numPr>
          <w:ilvl w:val="1"/>
          <w:numId w:val="3"/>
        </w:numPr>
        <w:rPr>
          <w:lang w:val="fi-FI"/>
        </w:rPr>
      </w:pPr>
      <w:r>
        <w:rPr>
          <w:lang w:val="fi-FI"/>
        </w:rPr>
        <w:t>ada</w:t>
      </w:r>
      <w:r w:rsidR="00543982">
        <w:rPr>
          <w:lang w:val="fi-FI"/>
        </w:rPr>
        <w:t xml:space="preserve"> </w:t>
      </w:r>
      <w:r w:rsidR="00804D2F">
        <w:rPr>
          <w:lang w:val="fi-FI"/>
        </w:rPr>
        <w:t xml:space="preserve"> </w:t>
      </w:r>
    </w:p>
    <w:p w:rsidR="00804D2F" w:rsidRDefault="00804D2F" w:rsidP="00A85C95">
      <w:pPr>
        <w:ind w:left="630" w:right="543"/>
        <w:rPr>
          <w:lang w:val="fi-FI"/>
        </w:rPr>
      </w:pPr>
    </w:p>
    <w:p w:rsidR="0060199B" w:rsidRDefault="007B60BE" w:rsidP="00A85C95">
      <w:pPr>
        <w:ind w:left="630" w:right="543"/>
        <w:rPr>
          <w:lang w:val="id-ID"/>
        </w:rPr>
      </w:pPr>
      <w:r>
        <w:rPr>
          <w:lang w:val="fi-FI"/>
        </w:rPr>
        <w:t xml:space="preserve">Jika ada, </w:t>
      </w:r>
      <w:r w:rsidR="00783B12">
        <w:rPr>
          <w:lang w:val="fi-FI"/>
        </w:rPr>
        <w:t xml:space="preserve">jelaskan </w:t>
      </w:r>
      <w:r w:rsidR="00CA12E0" w:rsidRPr="00EA791A">
        <w:rPr>
          <w:rFonts w:cs="Arial"/>
          <w:sz w:val="20"/>
          <w:lang w:val="fi-FI"/>
        </w:rPr>
        <w:t>dan mekanisme kegiatan studi pelacakan tersebut, dengan menyebutkan kapan dilakukan, cakupan wilayah, besar sampel, metode  sampling dan analisis yang digunakan, serta bentuk dokumentasi datanya.</w:t>
      </w:r>
      <w:r w:rsidR="002B2BF4">
        <w:rPr>
          <w:lang w:val="fi-FI"/>
        </w:rPr>
        <w:t xml:space="preserve">mekanisme, </w:t>
      </w:r>
      <w:r w:rsidR="000B16E6">
        <w:rPr>
          <w:lang w:val="fi-FI"/>
        </w:rPr>
        <w:t xml:space="preserve">metode, </w:t>
      </w:r>
      <w:r w:rsidR="002B2BF4">
        <w:rPr>
          <w:lang w:val="fi-FI"/>
        </w:rPr>
        <w:t xml:space="preserve">dan </w:t>
      </w:r>
      <w:r>
        <w:rPr>
          <w:lang w:val="fi-FI"/>
        </w:rPr>
        <w:t xml:space="preserve">proses kegiatan </w:t>
      </w:r>
      <w:r w:rsidR="00E915C9">
        <w:rPr>
          <w:lang w:val="fi-FI"/>
        </w:rPr>
        <w:t xml:space="preserve">studi pelacakan </w:t>
      </w:r>
      <w:r>
        <w:rPr>
          <w:lang w:val="fi-FI"/>
        </w:rPr>
        <w:t>tersebut</w:t>
      </w:r>
      <w:r w:rsidR="00804D2F">
        <w:rPr>
          <w:lang w:val="fi-FI"/>
        </w:rPr>
        <w:t xml:space="preserve"> serta bentuk dokumentasi datanya</w:t>
      </w:r>
      <w:r>
        <w:rPr>
          <w:lang w:val="fi-FI"/>
        </w:rPr>
        <w:t>.</w:t>
      </w:r>
      <w:r w:rsidR="009E07FB">
        <w:rPr>
          <w:lang w:val="fi-FI"/>
        </w:rPr>
        <w:t xml:space="preserve"> </w:t>
      </w:r>
    </w:p>
    <w:p w:rsidR="0060199B" w:rsidRDefault="0060199B" w:rsidP="00A85C95">
      <w:pPr>
        <w:ind w:left="630" w:right="543"/>
        <w:rPr>
          <w:lang w:val="id-ID"/>
        </w:rPr>
      </w:pPr>
    </w:p>
    <w:p w:rsidR="00E96220" w:rsidRDefault="00E96220" w:rsidP="00E96220">
      <w:pPr>
        <w:pBdr>
          <w:top w:val="single" w:sz="4" w:space="1" w:color="auto"/>
          <w:left w:val="single" w:sz="4" w:space="0" w:color="auto"/>
          <w:bottom w:val="single" w:sz="4" w:space="0" w:color="auto"/>
          <w:right w:val="single" w:sz="4" w:space="4" w:color="auto"/>
        </w:pBdr>
        <w:rPr>
          <w:lang w:val="id-ID"/>
        </w:rPr>
      </w:pPr>
    </w:p>
    <w:p w:rsidR="00E96220" w:rsidRDefault="00E96220" w:rsidP="00E96220">
      <w:pPr>
        <w:pBdr>
          <w:top w:val="single" w:sz="4" w:space="1" w:color="auto"/>
          <w:left w:val="single" w:sz="4" w:space="0" w:color="auto"/>
          <w:bottom w:val="single" w:sz="4" w:space="0" w:color="auto"/>
          <w:right w:val="single" w:sz="4" w:space="4" w:color="auto"/>
        </w:pBdr>
        <w:rPr>
          <w:lang w:val="id-ID"/>
        </w:rPr>
      </w:pPr>
    </w:p>
    <w:p w:rsidR="00E96220" w:rsidRDefault="00E96220" w:rsidP="00E96220">
      <w:pPr>
        <w:pBdr>
          <w:top w:val="single" w:sz="4" w:space="1" w:color="auto"/>
          <w:left w:val="single" w:sz="4" w:space="0" w:color="auto"/>
          <w:bottom w:val="single" w:sz="4" w:space="0" w:color="auto"/>
          <w:right w:val="single" w:sz="4" w:space="4" w:color="auto"/>
        </w:pBdr>
        <w:rPr>
          <w:lang w:val="id-ID"/>
        </w:rPr>
      </w:pPr>
    </w:p>
    <w:p w:rsidR="00E96220" w:rsidRDefault="00E96220" w:rsidP="00E96220">
      <w:pPr>
        <w:pBdr>
          <w:top w:val="single" w:sz="4" w:space="1" w:color="auto"/>
          <w:left w:val="single" w:sz="4" w:space="0" w:color="auto"/>
          <w:bottom w:val="single" w:sz="4" w:space="0" w:color="auto"/>
          <w:right w:val="single" w:sz="4" w:space="4" w:color="auto"/>
        </w:pBdr>
        <w:rPr>
          <w:lang w:val="id-ID"/>
        </w:rPr>
      </w:pPr>
    </w:p>
    <w:p w:rsidR="00E96220" w:rsidRDefault="00E96220" w:rsidP="00E96220">
      <w:pPr>
        <w:pBdr>
          <w:top w:val="single" w:sz="4" w:space="1" w:color="auto"/>
          <w:left w:val="single" w:sz="4" w:space="0" w:color="auto"/>
          <w:bottom w:val="single" w:sz="4" w:space="0" w:color="auto"/>
          <w:right w:val="single" w:sz="4" w:space="4" w:color="auto"/>
        </w:pBdr>
        <w:rPr>
          <w:lang w:val="id-ID"/>
        </w:rPr>
      </w:pPr>
    </w:p>
    <w:p w:rsidR="00E96220" w:rsidRDefault="00E96220" w:rsidP="00E96220">
      <w:pPr>
        <w:pBdr>
          <w:top w:val="single" w:sz="4" w:space="1" w:color="auto"/>
          <w:left w:val="single" w:sz="4" w:space="0" w:color="auto"/>
          <w:bottom w:val="single" w:sz="4" w:space="0" w:color="auto"/>
          <w:right w:val="single" w:sz="4" w:space="4" w:color="auto"/>
        </w:pBdr>
        <w:rPr>
          <w:lang w:val="fi-FI"/>
        </w:rPr>
      </w:pPr>
    </w:p>
    <w:p w:rsidR="000D0DCD" w:rsidRPr="00B65A5A" w:rsidRDefault="000D0DCD" w:rsidP="007B60BE">
      <w:pPr>
        <w:ind w:left="66"/>
        <w:rPr>
          <w:rFonts w:cs="Arial"/>
          <w:lang w:val="de-DE"/>
        </w:rPr>
      </w:pPr>
    </w:p>
    <w:p w:rsidR="0060199B" w:rsidRPr="00B65A5A" w:rsidRDefault="0060199B">
      <w:pPr>
        <w:jc w:val="left"/>
        <w:rPr>
          <w:rFonts w:cs="Arial"/>
          <w:lang w:val="de-DE"/>
        </w:rPr>
        <w:sectPr w:rsidR="0060199B" w:rsidRPr="00B65A5A" w:rsidSect="0060199B">
          <w:pgSz w:w="11907" w:h="16840" w:code="9"/>
          <w:pgMar w:top="1389" w:right="1412" w:bottom="1140" w:left="1281" w:header="720" w:footer="794" w:gutter="0"/>
          <w:cols w:space="720"/>
        </w:sectPr>
      </w:pPr>
    </w:p>
    <w:p w:rsidR="00E96220" w:rsidRDefault="00543982" w:rsidP="00E96220">
      <w:pPr>
        <w:jc w:val="left"/>
        <w:rPr>
          <w:rFonts w:cs="Arial"/>
        </w:rPr>
      </w:pPr>
      <w:r>
        <w:rPr>
          <w:rFonts w:cs="Arial"/>
        </w:rPr>
        <w:lastRenderedPageBreak/>
        <w:t>3.4.</w:t>
      </w:r>
      <w:r w:rsidR="006C4DF8">
        <w:rPr>
          <w:rFonts w:cs="Arial"/>
          <w:lang w:val="id-ID"/>
        </w:rPr>
        <w:t>2</w:t>
      </w:r>
      <w:r w:rsidR="000D5552">
        <w:rPr>
          <w:rFonts w:cs="Arial"/>
        </w:rPr>
        <w:t xml:space="preserve"> </w:t>
      </w:r>
      <w:r w:rsidR="006972F0">
        <w:rPr>
          <w:rFonts w:cs="Arial"/>
        </w:rPr>
        <w:t>Rangkuman Hasil Studi Pelacakan</w:t>
      </w:r>
    </w:p>
    <w:p w:rsidR="006972F0" w:rsidRDefault="006972F0" w:rsidP="006972F0">
      <w:pPr>
        <w:ind w:left="810"/>
        <w:rPr>
          <w:lang w:val="sv-SE"/>
        </w:rPr>
      </w:pPr>
    </w:p>
    <w:p w:rsidR="006972F0" w:rsidRPr="00F14954" w:rsidRDefault="006972F0" w:rsidP="006972F0">
      <w:pPr>
        <w:ind w:left="567"/>
        <w:rPr>
          <w:rFonts w:cs="Arial"/>
          <w:lang w:val="fi-FI"/>
        </w:rPr>
      </w:pPr>
      <w:r w:rsidRPr="00802CD5">
        <w:rPr>
          <w:rFonts w:cs="Arial"/>
          <w:lang w:val="fi-FI"/>
        </w:rPr>
        <w:t xml:space="preserve">Jumlah </w:t>
      </w:r>
      <w:r>
        <w:rPr>
          <w:rFonts w:cs="Arial"/>
          <w:lang w:val="fi-FI"/>
        </w:rPr>
        <w:t xml:space="preserve">seluruh </w:t>
      </w:r>
      <w:r w:rsidR="00715E83">
        <w:rPr>
          <w:rFonts w:cs="Arial"/>
          <w:lang w:val="fi-FI"/>
        </w:rPr>
        <w:t>lulusan</w:t>
      </w:r>
      <w:r w:rsidRPr="00802CD5">
        <w:rPr>
          <w:rFonts w:cs="Arial"/>
          <w:lang w:val="fi-FI"/>
        </w:rPr>
        <w:tab/>
      </w:r>
      <w:r w:rsidRPr="00802CD5">
        <w:rPr>
          <w:rFonts w:cs="Arial"/>
          <w:lang w:val="fi-FI"/>
        </w:rPr>
        <w:tab/>
      </w:r>
      <w:r w:rsidRPr="00802CD5">
        <w:rPr>
          <w:rFonts w:cs="Arial"/>
          <w:lang w:val="fi-FI"/>
        </w:rPr>
        <w:tab/>
        <w:t>: .......................... orang</w:t>
      </w:r>
    </w:p>
    <w:p w:rsidR="006972F0" w:rsidRPr="00F14954" w:rsidRDefault="006972F0" w:rsidP="006972F0">
      <w:pPr>
        <w:ind w:left="567"/>
        <w:rPr>
          <w:rFonts w:cs="Arial"/>
          <w:lang w:val="fi-FI"/>
        </w:rPr>
      </w:pPr>
      <w:r>
        <w:rPr>
          <w:rFonts w:cs="Arial"/>
          <w:lang w:val="fi-FI"/>
        </w:rPr>
        <w:t xml:space="preserve">Jumlah </w:t>
      </w:r>
      <w:r w:rsidR="00715E83">
        <w:rPr>
          <w:rFonts w:cs="Arial"/>
          <w:lang w:val="fi-FI"/>
        </w:rPr>
        <w:t>lulusan</w:t>
      </w:r>
      <w:r>
        <w:rPr>
          <w:rFonts w:cs="Arial"/>
          <w:lang w:val="fi-FI"/>
        </w:rPr>
        <w:t xml:space="preserve"> sebagai </w:t>
      </w:r>
      <w:r w:rsidRPr="00802CD5">
        <w:rPr>
          <w:rFonts w:cs="Arial"/>
          <w:lang w:val="fi-FI"/>
        </w:rPr>
        <w:t>sampel</w:t>
      </w:r>
      <w:r w:rsidRPr="00802CD5">
        <w:rPr>
          <w:rFonts w:cs="Arial"/>
          <w:lang w:val="fi-FI"/>
        </w:rPr>
        <w:tab/>
        <w:t>: .......................... orang</w:t>
      </w:r>
    </w:p>
    <w:p w:rsidR="00E96220" w:rsidRDefault="00E96220" w:rsidP="00E96220">
      <w:pPr>
        <w:ind w:left="567"/>
        <w:rPr>
          <w:lang w:val="fi-FI"/>
        </w:rPr>
      </w:pPr>
    </w:p>
    <w:p w:rsidR="00E96220" w:rsidRDefault="006972F0" w:rsidP="00E96220">
      <w:pPr>
        <w:ind w:left="567"/>
        <w:rPr>
          <w:lang w:val="sv-SE"/>
        </w:rPr>
      </w:pPr>
      <w:r>
        <w:rPr>
          <w:lang w:val="fi-FI"/>
        </w:rPr>
        <w:t xml:space="preserve">Tuliskan </w:t>
      </w:r>
      <w:r w:rsidR="002E795E">
        <w:rPr>
          <w:lang w:val="fi-FI"/>
        </w:rPr>
        <w:t>persentase</w:t>
      </w:r>
      <w:r>
        <w:rPr>
          <w:lang w:val="fi-FI"/>
        </w:rPr>
        <w:t xml:space="preserve"> peringkat hasil penilaian</w:t>
      </w:r>
      <w:r w:rsidR="00E144ED" w:rsidRPr="00036272">
        <w:rPr>
          <w:lang w:val="fi-FI"/>
        </w:rPr>
        <w:t xml:space="preserve"> </w:t>
      </w:r>
      <w:r w:rsidR="00A13F91">
        <w:rPr>
          <w:lang w:val="fi-FI"/>
        </w:rPr>
        <w:t xml:space="preserve">untuk setiap jenis kemampuan </w:t>
      </w:r>
      <w:r w:rsidR="00E144ED" w:rsidRPr="00036272">
        <w:rPr>
          <w:lang w:val="fi-FI"/>
        </w:rPr>
        <w:t>pada kolom y</w:t>
      </w:r>
      <w:r w:rsidR="00E144ED" w:rsidRPr="00E144ED">
        <w:rPr>
          <w:lang w:val="sv-SE"/>
        </w:rPr>
        <w:t>ang sesuai.</w:t>
      </w:r>
    </w:p>
    <w:tbl>
      <w:tblPr>
        <w:tblW w:w="12012" w:type="dxa"/>
        <w:tblInd w:w="558" w:type="dxa"/>
        <w:tblLook w:val="0000"/>
      </w:tblPr>
      <w:tblGrid>
        <w:gridCol w:w="990"/>
        <w:gridCol w:w="3311"/>
        <w:gridCol w:w="1177"/>
        <w:gridCol w:w="950"/>
        <w:gridCol w:w="978"/>
        <w:gridCol w:w="979"/>
        <w:gridCol w:w="3627"/>
      </w:tblGrid>
      <w:tr w:rsidR="00E431F8" w:rsidRPr="007455C8" w:rsidTr="000D0DCD">
        <w:trPr>
          <w:trHeight w:val="535"/>
          <w:tblHeader/>
        </w:trPr>
        <w:tc>
          <w:tcPr>
            <w:tcW w:w="990" w:type="dxa"/>
            <w:vMerge w:val="restart"/>
            <w:tcBorders>
              <w:top w:val="single" w:sz="4" w:space="0" w:color="auto"/>
              <w:left w:val="single" w:sz="4" w:space="0" w:color="auto"/>
              <w:right w:val="single" w:sz="4" w:space="0" w:color="auto"/>
            </w:tcBorders>
            <w:shd w:val="clear" w:color="auto" w:fill="auto"/>
            <w:vAlign w:val="center"/>
          </w:tcPr>
          <w:p w:rsidR="00E431F8" w:rsidRPr="00555FE7" w:rsidRDefault="00E96220" w:rsidP="00E431F8">
            <w:pPr>
              <w:jc w:val="center"/>
              <w:rPr>
                <w:rFonts w:cs="Arial"/>
                <w:b/>
                <w:bCs/>
                <w:sz w:val="20"/>
              </w:rPr>
            </w:pPr>
            <w:r w:rsidRPr="00E96220">
              <w:rPr>
                <w:rFonts w:cs="Arial"/>
                <w:b/>
                <w:bCs/>
                <w:sz w:val="20"/>
              </w:rPr>
              <w:t>No.</w:t>
            </w:r>
          </w:p>
        </w:tc>
        <w:tc>
          <w:tcPr>
            <w:tcW w:w="3311"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E431F8" w:rsidRPr="00555FE7" w:rsidRDefault="00E96220" w:rsidP="00E431F8">
            <w:pPr>
              <w:jc w:val="center"/>
              <w:rPr>
                <w:rFonts w:cs="Arial"/>
                <w:b/>
                <w:bCs/>
                <w:sz w:val="20"/>
              </w:rPr>
            </w:pPr>
            <w:r w:rsidRPr="00E96220">
              <w:rPr>
                <w:rFonts w:cs="Arial"/>
                <w:b/>
                <w:bCs/>
                <w:sz w:val="20"/>
              </w:rPr>
              <w:t>Jenis Kemampuan</w:t>
            </w:r>
          </w:p>
        </w:tc>
        <w:tc>
          <w:tcPr>
            <w:tcW w:w="4084" w:type="dxa"/>
            <w:gridSpan w:val="4"/>
            <w:tcBorders>
              <w:top w:val="single" w:sz="4" w:space="0" w:color="auto"/>
              <w:left w:val="single" w:sz="4" w:space="0" w:color="auto"/>
              <w:bottom w:val="single" w:sz="4" w:space="0" w:color="000000"/>
              <w:right w:val="single" w:sz="4" w:space="0" w:color="auto"/>
            </w:tcBorders>
            <w:shd w:val="clear" w:color="auto" w:fill="auto"/>
            <w:vAlign w:val="center"/>
          </w:tcPr>
          <w:p w:rsidR="00E431F8" w:rsidRPr="00555FE7" w:rsidRDefault="00E96220" w:rsidP="006C4DF8">
            <w:pPr>
              <w:jc w:val="center"/>
              <w:rPr>
                <w:rFonts w:cs="Arial"/>
                <w:b/>
                <w:bCs/>
                <w:sz w:val="20"/>
              </w:rPr>
            </w:pPr>
            <w:r w:rsidRPr="00E96220">
              <w:rPr>
                <w:rFonts w:cs="Arial"/>
                <w:b/>
                <w:bCs/>
                <w:sz w:val="20"/>
                <w:lang w:val="id-ID"/>
              </w:rPr>
              <w:t>Persentase</w:t>
            </w:r>
            <w:r w:rsidRPr="00E96220">
              <w:rPr>
                <w:rFonts w:cs="Arial"/>
                <w:b/>
                <w:bCs/>
                <w:sz w:val="20"/>
              </w:rPr>
              <w:t xml:space="preserve"> </w:t>
            </w:r>
            <w:r w:rsidRPr="00E96220">
              <w:rPr>
                <w:rFonts w:cs="Arial"/>
                <w:b/>
                <w:bCs/>
                <w:sz w:val="20"/>
                <w:lang w:val="id-ID"/>
              </w:rPr>
              <w:t xml:space="preserve">Guru </w:t>
            </w:r>
            <w:r w:rsidRPr="00E96220">
              <w:rPr>
                <w:rFonts w:cs="Arial"/>
                <w:b/>
                <w:bCs/>
                <w:sz w:val="20"/>
              </w:rPr>
              <w:t>Lulusan</w:t>
            </w:r>
            <w:r w:rsidRPr="00E96220">
              <w:rPr>
                <w:rFonts w:cs="Arial"/>
                <w:b/>
                <w:bCs/>
                <w:sz w:val="20"/>
                <w:lang w:val="id-ID"/>
              </w:rPr>
              <w:t xml:space="preserve"> Program PPG</w:t>
            </w:r>
            <w:r w:rsidRPr="00E96220">
              <w:rPr>
                <w:rFonts w:cs="Arial"/>
                <w:b/>
                <w:bCs/>
                <w:sz w:val="20"/>
              </w:rPr>
              <w:t xml:space="preserve"> Berdasarkan Peringkat </w:t>
            </w:r>
            <w:r w:rsidRPr="00E96220">
              <w:rPr>
                <w:rFonts w:cs="Arial"/>
                <w:b/>
                <w:bCs/>
                <w:sz w:val="20"/>
                <w:lang w:val="id-ID"/>
              </w:rPr>
              <w:t>Penilaian Menurut</w:t>
            </w:r>
            <w:r w:rsidRPr="00E96220">
              <w:rPr>
                <w:rFonts w:cs="Arial"/>
                <w:b/>
                <w:bCs/>
                <w:sz w:val="20"/>
              </w:rPr>
              <w:t xml:space="preserve"> Pihak Pengguna</w:t>
            </w:r>
            <w:r w:rsidR="00B30B41">
              <w:rPr>
                <w:rFonts w:cs="Arial"/>
                <w:b/>
                <w:bCs/>
                <w:sz w:val="20"/>
              </w:rPr>
              <w:t xml:space="preserve"> *)</w:t>
            </w:r>
          </w:p>
        </w:tc>
        <w:tc>
          <w:tcPr>
            <w:tcW w:w="3627" w:type="dxa"/>
            <w:vMerge w:val="restart"/>
            <w:tcBorders>
              <w:top w:val="single" w:sz="4" w:space="0" w:color="auto"/>
              <w:left w:val="single" w:sz="4" w:space="0" w:color="auto"/>
              <w:bottom w:val="double" w:sz="4" w:space="0" w:color="auto"/>
              <w:right w:val="single" w:sz="4" w:space="0" w:color="auto"/>
            </w:tcBorders>
            <w:shd w:val="clear" w:color="auto" w:fill="auto"/>
            <w:vAlign w:val="center"/>
          </w:tcPr>
          <w:p w:rsidR="00E431F8" w:rsidRPr="00555FE7" w:rsidRDefault="00E96220" w:rsidP="00E431F8">
            <w:pPr>
              <w:jc w:val="center"/>
              <w:rPr>
                <w:rFonts w:cs="Arial"/>
                <w:b/>
                <w:bCs/>
                <w:sz w:val="20"/>
              </w:rPr>
            </w:pPr>
            <w:r w:rsidRPr="00E96220">
              <w:rPr>
                <w:rFonts w:cs="Arial"/>
                <w:b/>
                <w:bCs/>
                <w:sz w:val="20"/>
              </w:rPr>
              <w:t>Rencana Tindak Lanjut oleh Program PPG</w:t>
            </w:r>
          </w:p>
        </w:tc>
      </w:tr>
      <w:tr w:rsidR="00E431F8" w:rsidRPr="007455C8" w:rsidTr="000D0DCD">
        <w:trPr>
          <w:trHeight w:val="480"/>
          <w:tblHeader/>
        </w:trPr>
        <w:tc>
          <w:tcPr>
            <w:tcW w:w="990" w:type="dxa"/>
            <w:vMerge/>
            <w:tcBorders>
              <w:left w:val="single" w:sz="4" w:space="0" w:color="auto"/>
              <w:right w:val="single" w:sz="4" w:space="0" w:color="auto"/>
            </w:tcBorders>
            <w:shd w:val="clear" w:color="auto" w:fill="auto"/>
          </w:tcPr>
          <w:p w:rsidR="00E431F8" w:rsidRPr="00555FE7" w:rsidRDefault="00E431F8" w:rsidP="007455C8">
            <w:pPr>
              <w:keepNext/>
              <w:ind w:left="1800" w:hanging="1800"/>
              <w:jc w:val="left"/>
              <w:outlineLvl w:val="0"/>
              <w:rPr>
                <w:rFonts w:cs="Arial"/>
                <w:b/>
                <w:bCs/>
                <w:sz w:val="20"/>
              </w:rPr>
            </w:pPr>
          </w:p>
        </w:tc>
        <w:tc>
          <w:tcPr>
            <w:tcW w:w="3311" w:type="dxa"/>
            <w:vMerge/>
            <w:tcBorders>
              <w:top w:val="single" w:sz="4" w:space="0" w:color="000000"/>
              <w:left w:val="single" w:sz="4" w:space="0" w:color="auto"/>
              <w:bottom w:val="double" w:sz="4" w:space="0" w:color="auto"/>
              <w:right w:val="single" w:sz="4" w:space="0" w:color="auto"/>
            </w:tcBorders>
            <w:shd w:val="clear" w:color="auto" w:fill="auto"/>
            <w:vAlign w:val="center"/>
          </w:tcPr>
          <w:p w:rsidR="00E431F8" w:rsidRPr="00555FE7" w:rsidRDefault="00E431F8" w:rsidP="007455C8">
            <w:pPr>
              <w:keepNext/>
              <w:ind w:left="1800" w:hanging="1800"/>
              <w:jc w:val="left"/>
              <w:outlineLvl w:val="0"/>
              <w:rPr>
                <w:rFonts w:cs="Arial"/>
                <w:b/>
                <w:bCs/>
                <w:sz w:val="20"/>
              </w:rPr>
            </w:pPr>
          </w:p>
        </w:tc>
        <w:tc>
          <w:tcPr>
            <w:tcW w:w="1177" w:type="dxa"/>
            <w:tcBorders>
              <w:top w:val="single" w:sz="4" w:space="0" w:color="000000"/>
              <w:left w:val="single" w:sz="4" w:space="0" w:color="auto"/>
              <w:bottom w:val="single" w:sz="4" w:space="0" w:color="auto"/>
              <w:right w:val="single" w:sz="4" w:space="0" w:color="auto"/>
            </w:tcBorders>
            <w:shd w:val="clear" w:color="auto" w:fill="auto"/>
            <w:vAlign w:val="center"/>
          </w:tcPr>
          <w:p w:rsidR="00E431F8" w:rsidRPr="00555FE7" w:rsidRDefault="00E96220" w:rsidP="007455C8">
            <w:pPr>
              <w:jc w:val="center"/>
              <w:rPr>
                <w:rFonts w:cs="Arial"/>
                <w:b/>
                <w:bCs/>
                <w:sz w:val="20"/>
              </w:rPr>
            </w:pPr>
            <w:r w:rsidRPr="00E96220">
              <w:rPr>
                <w:rFonts w:cs="Arial"/>
                <w:b/>
                <w:bCs/>
                <w:sz w:val="20"/>
              </w:rPr>
              <w:t>Sangat Baik</w:t>
            </w:r>
          </w:p>
        </w:tc>
        <w:tc>
          <w:tcPr>
            <w:tcW w:w="950" w:type="dxa"/>
            <w:tcBorders>
              <w:top w:val="single" w:sz="4" w:space="0" w:color="000000"/>
              <w:left w:val="single" w:sz="4" w:space="0" w:color="auto"/>
              <w:bottom w:val="single" w:sz="4" w:space="0" w:color="auto"/>
              <w:right w:val="single" w:sz="4" w:space="0" w:color="auto"/>
            </w:tcBorders>
            <w:shd w:val="clear" w:color="auto" w:fill="auto"/>
            <w:vAlign w:val="center"/>
          </w:tcPr>
          <w:p w:rsidR="00E431F8" w:rsidRPr="00555FE7" w:rsidRDefault="00E96220" w:rsidP="007455C8">
            <w:pPr>
              <w:jc w:val="center"/>
              <w:rPr>
                <w:rFonts w:cs="Arial"/>
                <w:b/>
                <w:bCs/>
                <w:sz w:val="20"/>
              </w:rPr>
            </w:pPr>
            <w:r w:rsidRPr="00E96220">
              <w:rPr>
                <w:rFonts w:cs="Arial"/>
                <w:b/>
                <w:bCs/>
                <w:sz w:val="20"/>
              </w:rPr>
              <w:t>Baik</w:t>
            </w:r>
          </w:p>
        </w:tc>
        <w:tc>
          <w:tcPr>
            <w:tcW w:w="978" w:type="dxa"/>
            <w:tcBorders>
              <w:top w:val="single" w:sz="4" w:space="0" w:color="000000"/>
              <w:left w:val="single" w:sz="4" w:space="0" w:color="auto"/>
              <w:bottom w:val="single" w:sz="4" w:space="0" w:color="auto"/>
              <w:right w:val="single" w:sz="4" w:space="0" w:color="auto"/>
            </w:tcBorders>
            <w:shd w:val="clear" w:color="auto" w:fill="auto"/>
            <w:vAlign w:val="center"/>
          </w:tcPr>
          <w:p w:rsidR="00E431F8" w:rsidRPr="00555FE7" w:rsidRDefault="00E96220" w:rsidP="007455C8">
            <w:pPr>
              <w:jc w:val="center"/>
              <w:rPr>
                <w:rFonts w:cs="Arial"/>
                <w:b/>
                <w:bCs/>
                <w:sz w:val="20"/>
              </w:rPr>
            </w:pPr>
            <w:r w:rsidRPr="00E96220">
              <w:rPr>
                <w:rFonts w:cs="Arial"/>
                <w:b/>
                <w:bCs/>
                <w:sz w:val="20"/>
              </w:rPr>
              <w:t>Cukup</w:t>
            </w:r>
          </w:p>
        </w:tc>
        <w:tc>
          <w:tcPr>
            <w:tcW w:w="979" w:type="dxa"/>
            <w:tcBorders>
              <w:top w:val="single" w:sz="4" w:space="0" w:color="000000"/>
              <w:left w:val="single" w:sz="4" w:space="0" w:color="auto"/>
              <w:bottom w:val="single" w:sz="4" w:space="0" w:color="auto"/>
              <w:right w:val="single" w:sz="4" w:space="0" w:color="auto"/>
            </w:tcBorders>
            <w:shd w:val="clear" w:color="auto" w:fill="auto"/>
            <w:vAlign w:val="center"/>
          </w:tcPr>
          <w:p w:rsidR="00E431F8" w:rsidRPr="00555FE7" w:rsidRDefault="00E96220" w:rsidP="007455C8">
            <w:pPr>
              <w:jc w:val="center"/>
              <w:rPr>
                <w:rFonts w:cs="Arial"/>
                <w:b/>
                <w:bCs/>
                <w:sz w:val="20"/>
              </w:rPr>
            </w:pPr>
            <w:r w:rsidRPr="00E96220">
              <w:rPr>
                <w:rFonts w:cs="Arial"/>
                <w:b/>
                <w:bCs/>
                <w:sz w:val="20"/>
              </w:rPr>
              <w:t>Kurang</w:t>
            </w:r>
          </w:p>
        </w:tc>
        <w:tc>
          <w:tcPr>
            <w:tcW w:w="3627" w:type="dxa"/>
            <w:vMerge/>
            <w:tcBorders>
              <w:top w:val="single" w:sz="4" w:space="0" w:color="000000"/>
              <w:left w:val="single" w:sz="4" w:space="0" w:color="auto"/>
              <w:bottom w:val="double" w:sz="4" w:space="0" w:color="auto"/>
              <w:right w:val="single" w:sz="4" w:space="0" w:color="auto"/>
            </w:tcBorders>
            <w:shd w:val="clear" w:color="auto" w:fill="auto"/>
            <w:vAlign w:val="center"/>
          </w:tcPr>
          <w:p w:rsidR="00E431F8" w:rsidRPr="00555FE7" w:rsidRDefault="00E431F8" w:rsidP="007455C8">
            <w:pPr>
              <w:keepNext/>
              <w:ind w:left="1800" w:hanging="1800"/>
              <w:jc w:val="left"/>
              <w:outlineLvl w:val="0"/>
              <w:rPr>
                <w:rFonts w:cs="Arial"/>
                <w:bCs/>
                <w:sz w:val="20"/>
              </w:rPr>
            </w:pPr>
          </w:p>
        </w:tc>
      </w:tr>
      <w:tr w:rsidR="00E431F8" w:rsidRPr="007455C8" w:rsidTr="000D0DCD">
        <w:trPr>
          <w:trHeight w:val="270"/>
          <w:tblHeader/>
        </w:trPr>
        <w:tc>
          <w:tcPr>
            <w:tcW w:w="990" w:type="dxa"/>
            <w:vMerge/>
            <w:tcBorders>
              <w:left w:val="single" w:sz="4" w:space="0" w:color="auto"/>
              <w:bottom w:val="double" w:sz="4" w:space="0" w:color="auto"/>
              <w:right w:val="single" w:sz="4" w:space="0" w:color="auto"/>
            </w:tcBorders>
            <w:shd w:val="clear" w:color="auto" w:fill="auto"/>
          </w:tcPr>
          <w:p w:rsidR="00E431F8" w:rsidRPr="00555FE7" w:rsidRDefault="00E431F8" w:rsidP="007455C8">
            <w:pPr>
              <w:keepNext/>
              <w:ind w:left="1800" w:hanging="1800"/>
              <w:jc w:val="left"/>
              <w:outlineLvl w:val="0"/>
              <w:rPr>
                <w:rFonts w:cs="Arial"/>
                <w:b/>
                <w:bCs/>
                <w:sz w:val="20"/>
              </w:rPr>
            </w:pPr>
          </w:p>
        </w:tc>
        <w:tc>
          <w:tcPr>
            <w:tcW w:w="3311" w:type="dxa"/>
            <w:vMerge/>
            <w:tcBorders>
              <w:top w:val="single" w:sz="4" w:space="0" w:color="000000"/>
              <w:left w:val="single" w:sz="4" w:space="0" w:color="auto"/>
              <w:bottom w:val="double" w:sz="4" w:space="0" w:color="auto"/>
              <w:right w:val="single" w:sz="4" w:space="0" w:color="auto"/>
            </w:tcBorders>
            <w:shd w:val="clear" w:color="auto" w:fill="auto"/>
            <w:vAlign w:val="center"/>
          </w:tcPr>
          <w:p w:rsidR="00E431F8" w:rsidRPr="00555FE7" w:rsidRDefault="00E431F8" w:rsidP="007455C8">
            <w:pPr>
              <w:keepNext/>
              <w:ind w:left="1800" w:hanging="1800"/>
              <w:jc w:val="left"/>
              <w:outlineLvl w:val="0"/>
              <w:rPr>
                <w:rFonts w:cs="Arial"/>
                <w:b/>
                <w:bCs/>
                <w:sz w:val="20"/>
              </w:rPr>
            </w:pPr>
          </w:p>
        </w:tc>
        <w:tc>
          <w:tcPr>
            <w:tcW w:w="1177" w:type="dxa"/>
            <w:tcBorders>
              <w:top w:val="single" w:sz="4" w:space="0" w:color="auto"/>
              <w:left w:val="single" w:sz="4" w:space="0" w:color="auto"/>
              <w:bottom w:val="double" w:sz="4" w:space="0" w:color="auto"/>
              <w:right w:val="single" w:sz="4" w:space="0" w:color="auto"/>
            </w:tcBorders>
            <w:shd w:val="clear" w:color="auto" w:fill="auto"/>
            <w:vAlign w:val="center"/>
          </w:tcPr>
          <w:p w:rsidR="00E431F8" w:rsidRPr="00555FE7" w:rsidRDefault="00E96220" w:rsidP="007455C8">
            <w:pPr>
              <w:jc w:val="center"/>
              <w:rPr>
                <w:rFonts w:cs="Arial"/>
                <w:b/>
                <w:bCs/>
                <w:sz w:val="20"/>
              </w:rPr>
            </w:pPr>
            <w:r w:rsidRPr="00E96220">
              <w:rPr>
                <w:rFonts w:cs="Arial"/>
                <w:b/>
                <w:bCs/>
                <w:sz w:val="20"/>
              </w:rPr>
              <w:t>(%)</w:t>
            </w:r>
          </w:p>
        </w:tc>
        <w:tc>
          <w:tcPr>
            <w:tcW w:w="950" w:type="dxa"/>
            <w:tcBorders>
              <w:top w:val="single" w:sz="4" w:space="0" w:color="auto"/>
              <w:left w:val="single" w:sz="4" w:space="0" w:color="auto"/>
              <w:bottom w:val="double" w:sz="4" w:space="0" w:color="auto"/>
              <w:right w:val="single" w:sz="4" w:space="0" w:color="auto"/>
            </w:tcBorders>
            <w:shd w:val="clear" w:color="auto" w:fill="auto"/>
            <w:vAlign w:val="center"/>
          </w:tcPr>
          <w:p w:rsidR="00E431F8" w:rsidRPr="00555FE7" w:rsidRDefault="00E96220" w:rsidP="007455C8">
            <w:pPr>
              <w:jc w:val="center"/>
              <w:rPr>
                <w:rFonts w:cs="Arial"/>
                <w:b/>
                <w:bCs/>
                <w:sz w:val="20"/>
              </w:rPr>
            </w:pPr>
            <w:r w:rsidRPr="00E96220">
              <w:rPr>
                <w:rFonts w:cs="Arial"/>
                <w:b/>
                <w:bCs/>
                <w:sz w:val="20"/>
              </w:rPr>
              <w:t>(%)</w:t>
            </w:r>
          </w:p>
        </w:tc>
        <w:tc>
          <w:tcPr>
            <w:tcW w:w="978" w:type="dxa"/>
            <w:tcBorders>
              <w:top w:val="single" w:sz="4" w:space="0" w:color="auto"/>
              <w:left w:val="single" w:sz="4" w:space="0" w:color="auto"/>
              <w:bottom w:val="double" w:sz="4" w:space="0" w:color="auto"/>
              <w:right w:val="single" w:sz="4" w:space="0" w:color="auto"/>
            </w:tcBorders>
            <w:shd w:val="clear" w:color="auto" w:fill="auto"/>
            <w:vAlign w:val="center"/>
          </w:tcPr>
          <w:p w:rsidR="00E431F8" w:rsidRPr="00555FE7" w:rsidRDefault="00E96220" w:rsidP="007455C8">
            <w:pPr>
              <w:jc w:val="center"/>
              <w:rPr>
                <w:rFonts w:cs="Arial"/>
                <w:b/>
                <w:bCs/>
                <w:sz w:val="20"/>
              </w:rPr>
            </w:pPr>
            <w:r w:rsidRPr="00E96220">
              <w:rPr>
                <w:rFonts w:cs="Arial"/>
                <w:b/>
                <w:bCs/>
                <w:sz w:val="20"/>
              </w:rPr>
              <w:t>(%)</w:t>
            </w:r>
          </w:p>
        </w:tc>
        <w:tc>
          <w:tcPr>
            <w:tcW w:w="979" w:type="dxa"/>
            <w:tcBorders>
              <w:top w:val="single" w:sz="4" w:space="0" w:color="auto"/>
              <w:left w:val="single" w:sz="4" w:space="0" w:color="auto"/>
              <w:bottom w:val="double" w:sz="4" w:space="0" w:color="auto"/>
              <w:right w:val="single" w:sz="4" w:space="0" w:color="auto"/>
            </w:tcBorders>
            <w:shd w:val="clear" w:color="auto" w:fill="auto"/>
            <w:vAlign w:val="center"/>
          </w:tcPr>
          <w:p w:rsidR="00E431F8" w:rsidRPr="00555FE7" w:rsidRDefault="00E96220" w:rsidP="007455C8">
            <w:pPr>
              <w:jc w:val="center"/>
              <w:rPr>
                <w:rFonts w:cs="Arial"/>
                <w:b/>
                <w:bCs/>
                <w:sz w:val="20"/>
              </w:rPr>
            </w:pPr>
            <w:r w:rsidRPr="00E96220">
              <w:rPr>
                <w:rFonts w:cs="Arial"/>
                <w:b/>
                <w:bCs/>
                <w:sz w:val="20"/>
              </w:rPr>
              <w:t>(%)</w:t>
            </w:r>
          </w:p>
        </w:tc>
        <w:tc>
          <w:tcPr>
            <w:tcW w:w="3627" w:type="dxa"/>
            <w:vMerge/>
            <w:tcBorders>
              <w:top w:val="single" w:sz="4" w:space="0" w:color="auto"/>
              <w:left w:val="single" w:sz="4" w:space="0" w:color="auto"/>
              <w:bottom w:val="double" w:sz="4" w:space="0" w:color="auto"/>
              <w:right w:val="single" w:sz="4" w:space="0" w:color="auto"/>
            </w:tcBorders>
            <w:shd w:val="clear" w:color="auto" w:fill="auto"/>
            <w:vAlign w:val="center"/>
          </w:tcPr>
          <w:p w:rsidR="00E431F8" w:rsidRPr="00555FE7" w:rsidRDefault="00E431F8" w:rsidP="007455C8">
            <w:pPr>
              <w:keepNext/>
              <w:ind w:left="1800" w:hanging="1800"/>
              <w:jc w:val="left"/>
              <w:outlineLvl w:val="0"/>
              <w:rPr>
                <w:rFonts w:cs="Arial"/>
                <w:bCs/>
                <w:sz w:val="20"/>
              </w:rPr>
            </w:pPr>
          </w:p>
        </w:tc>
      </w:tr>
      <w:tr w:rsidR="00E431F8" w:rsidRPr="007455C8" w:rsidTr="000D0DCD">
        <w:trPr>
          <w:trHeight w:val="371"/>
          <w:tblHeader/>
        </w:trPr>
        <w:tc>
          <w:tcPr>
            <w:tcW w:w="990" w:type="dxa"/>
            <w:tcBorders>
              <w:top w:val="double" w:sz="4" w:space="0" w:color="auto"/>
              <w:left w:val="single" w:sz="4" w:space="0" w:color="auto"/>
              <w:bottom w:val="single" w:sz="4" w:space="0" w:color="auto"/>
              <w:right w:val="single" w:sz="4" w:space="0" w:color="auto"/>
            </w:tcBorders>
            <w:shd w:val="clear" w:color="auto" w:fill="auto"/>
            <w:vAlign w:val="center"/>
          </w:tcPr>
          <w:p w:rsidR="00E431F8" w:rsidRPr="00555FE7" w:rsidRDefault="00E96220" w:rsidP="00F65368">
            <w:pPr>
              <w:jc w:val="center"/>
              <w:rPr>
                <w:rFonts w:cs="Arial"/>
                <w:b/>
                <w:bCs/>
                <w:sz w:val="20"/>
              </w:rPr>
            </w:pPr>
            <w:r w:rsidRPr="00E96220">
              <w:rPr>
                <w:rFonts w:cs="Arial"/>
                <w:b/>
                <w:bCs/>
                <w:sz w:val="20"/>
              </w:rPr>
              <w:t>(1)</w:t>
            </w:r>
          </w:p>
        </w:tc>
        <w:tc>
          <w:tcPr>
            <w:tcW w:w="3311" w:type="dxa"/>
            <w:tcBorders>
              <w:top w:val="double" w:sz="4" w:space="0" w:color="auto"/>
              <w:left w:val="single" w:sz="4" w:space="0" w:color="auto"/>
              <w:bottom w:val="single" w:sz="4" w:space="0" w:color="auto"/>
              <w:right w:val="single" w:sz="4" w:space="0" w:color="auto"/>
            </w:tcBorders>
            <w:shd w:val="clear" w:color="auto" w:fill="auto"/>
            <w:vAlign w:val="center"/>
          </w:tcPr>
          <w:p w:rsidR="00E431F8" w:rsidRPr="00555FE7" w:rsidRDefault="00E96220" w:rsidP="00F65368">
            <w:pPr>
              <w:jc w:val="center"/>
              <w:rPr>
                <w:rFonts w:cs="Arial"/>
                <w:b/>
                <w:bCs/>
                <w:sz w:val="20"/>
              </w:rPr>
            </w:pPr>
            <w:r w:rsidRPr="00E96220">
              <w:rPr>
                <w:rFonts w:cs="Arial"/>
                <w:b/>
                <w:bCs/>
                <w:sz w:val="20"/>
              </w:rPr>
              <w:t>(2)</w:t>
            </w:r>
          </w:p>
        </w:tc>
        <w:tc>
          <w:tcPr>
            <w:tcW w:w="1177" w:type="dxa"/>
            <w:tcBorders>
              <w:top w:val="double" w:sz="4" w:space="0" w:color="auto"/>
              <w:left w:val="single" w:sz="4" w:space="0" w:color="auto"/>
              <w:bottom w:val="single" w:sz="4" w:space="0" w:color="auto"/>
              <w:right w:val="single" w:sz="4" w:space="0" w:color="auto"/>
            </w:tcBorders>
            <w:shd w:val="clear" w:color="auto" w:fill="auto"/>
            <w:vAlign w:val="center"/>
          </w:tcPr>
          <w:p w:rsidR="00E431F8" w:rsidRPr="00555FE7" w:rsidRDefault="00E96220" w:rsidP="00F65368">
            <w:pPr>
              <w:jc w:val="center"/>
              <w:rPr>
                <w:rFonts w:cs="Arial"/>
                <w:b/>
                <w:bCs/>
                <w:sz w:val="20"/>
              </w:rPr>
            </w:pPr>
            <w:r w:rsidRPr="00E96220">
              <w:rPr>
                <w:rFonts w:cs="Arial"/>
                <w:b/>
                <w:bCs/>
                <w:sz w:val="20"/>
              </w:rPr>
              <w:t>(3)</w:t>
            </w:r>
          </w:p>
        </w:tc>
        <w:tc>
          <w:tcPr>
            <w:tcW w:w="950" w:type="dxa"/>
            <w:tcBorders>
              <w:top w:val="double" w:sz="4" w:space="0" w:color="auto"/>
              <w:left w:val="single" w:sz="4" w:space="0" w:color="auto"/>
              <w:bottom w:val="single" w:sz="4" w:space="0" w:color="auto"/>
              <w:right w:val="single" w:sz="4" w:space="0" w:color="auto"/>
            </w:tcBorders>
            <w:shd w:val="clear" w:color="auto" w:fill="auto"/>
            <w:vAlign w:val="center"/>
          </w:tcPr>
          <w:p w:rsidR="00E431F8" w:rsidRPr="00555FE7" w:rsidRDefault="00E96220" w:rsidP="00F65368">
            <w:pPr>
              <w:jc w:val="center"/>
              <w:rPr>
                <w:rFonts w:cs="Arial"/>
                <w:b/>
                <w:bCs/>
                <w:sz w:val="20"/>
              </w:rPr>
            </w:pPr>
            <w:r w:rsidRPr="00E96220">
              <w:rPr>
                <w:rFonts w:cs="Arial"/>
                <w:b/>
                <w:bCs/>
                <w:sz w:val="20"/>
              </w:rPr>
              <w:t>(4)</w:t>
            </w:r>
          </w:p>
        </w:tc>
        <w:tc>
          <w:tcPr>
            <w:tcW w:w="978" w:type="dxa"/>
            <w:tcBorders>
              <w:top w:val="double" w:sz="4" w:space="0" w:color="auto"/>
              <w:left w:val="single" w:sz="4" w:space="0" w:color="auto"/>
              <w:bottom w:val="single" w:sz="4" w:space="0" w:color="auto"/>
              <w:right w:val="single" w:sz="4" w:space="0" w:color="auto"/>
            </w:tcBorders>
            <w:shd w:val="clear" w:color="auto" w:fill="auto"/>
            <w:vAlign w:val="center"/>
          </w:tcPr>
          <w:p w:rsidR="00E431F8" w:rsidRPr="00555FE7" w:rsidRDefault="00E96220" w:rsidP="00F65368">
            <w:pPr>
              <w:jc w:val="center"/>
              <w:rPr>
                <w:rFonts w:cs="Arial"/>
                <w:b/>
                <w:bCs/>
                <w:sz w:val="20"/>
              </w:rPr>
            </w:pPr>
            <w:r w:rsidRPr="00E96220">
              <w:rPr>
                <w:rFonts w:cs="Arial"/>
                <w:b/>
                <w:bCs/>
                <w:sz w:val="20"/>
              </w:rPr>
              <w:t>(5)</w:t>
            </w:r>
          </w:p>
        </w:tc>
        <w:tc>
          <w:tcPr>
            <w:tcW w:w="979" w:type="dxa"/>
            <w:tcBorders>
              <w:top w:val="double" w:sz="4" w:space="0" w:color="auto"/>
              <w:left w:val="single" w:sz="4" w:space="0" w:color="auto"/>
              <w:bottom w:val="single" w:sz="4" w:space="0" w:color="auto"/>
              <w:right w:val="single" w:sz="4" w:space="0" w:color="auto"/>
            </w:tcBorders>
            <w:shd w:val="clear" w:color="auto" w:fill="auto"/>
            <w:vAlign w:val="center"/>
          </w:tcPr>
          <w:p w:rsidR="00E431F8" w:rsidRPr="00555FE7" w:rsidRDefault="00E96220" w:rsidP="00F65368">
            <w:pPr>
              <w:jc w:val="center"/>
              <w:rPr>
                <w:rFonts w:cs="Arial"/>
                <w:b/>
                <w:bCs/>
                <w:sz w:val="20"/>
              </w:rPr>
            </w:pPr>
            <w:r w:rsidRPr="00E96220">
              <w:rPr>
                <w:rFonts w:cs="Arial"/>
                <w:b/>
                <w:bCs/>
                <w:sz w:val="20"/>
              </w:rPr>
              <w:t>(6)</w:t>
            </w:r>
          </w:p>
        </w:tc>
        <w:tc>
          <w:tcPr>
            <w:tcW w:w="3627" w:type="dxa"/>
            <w:tcBorders>
              <w:top w:val="double" w:sz="4" w:space="0" w:color="auto"/>
              <w:left w:val="single" w:sz="4" w:space="0" w:color="auto"/>
              <w:bottom w:val="single" w:sz="4" w:space="0" w:color="auto"/>
              <w:right w:val="single" w:sz="4" w:space="0" w:color="auto"/>
            </w:tcBorders>
            <w:shd w:val="clear" w:color="auto" w:fill="auto"/>
            <w:vAlign w:val="center"/>
          </w:tcPr>
          <w:p w:rsidR="00E431F8" w:rsidRPr="00C10E6D" w:rsidRDefault="00E96220" w:rsidP="007455C8">
            <w:pPr>
              <w:jc w:val="center"/>
              <w:rPr>
                <w:rFonts w:cs="Arial"/>
                <w:b/>
                <w:bCs/>
                <w:sz w:val="20"/>
              </w:rPr>
            </w:pPr>
            <w:r w:rsidRPr="00E96220">
              <w:rPr>
                <w:rFonts w:cs="Arial"/>
                <w:b/>
                <w:bCs/>
                <w:sz w:val="20"/>
              </w:rPr>
              <w:t>(7)</w:t>
            </w:r>
          </w:p>
        </w:tc>
      </w:tr>
      <w:tr w:rsidR="00E431F8" w:rsidRPr="00225B32">
        <w:trPr>
          <w:cantSplit/>
          <w:trHeight w:val="660"/>
        </w:trPr>
        <w:tc>
          <w:tcPr>
            <w:tcW w:w="990" w:type="dxa"/>
            <w:tcBorders>
              <w:top w:val="single" w:sz="4" w:space="0" w:color="auto"/>
              <w:left w:val="single" w:sz="4" w:space="0" w:color="auto"/>
              <w:bottom w:val="single" w:sz="4" w:space="0" w:color="auto"/>
              <w:right w:val="single" w:sz="4" w:space="0" w:color="auto"/>
            </w:tcBorders>
            <w:vAlign w:val="center"/>
          </w:tcPr>
          <w:p w:rsidR="00E431F8" w:rsidRDefault="00E431F8" w:rsidP="00E431F8">
            <w:pPr>
              <w:jc w:val="center"/>
              <w:rPr>
                <w:rFonts w:cs="Arial"/>
                <w:szCs w:val="22"/>
              </w:rPr>
            </w:pPr>
            <w:r>
              <w:rPr>
                <w:rFonts w:cs="Arial"/>
                <w:szCs w:val="22"/>
              </w:rPr>
              <w:t>1</w:t>
            </w:r>
          </w:p>
        </w:tc>
        <w:tc>
          <w:tcPr>
            <w:tcW w:w="3311" w:type="dxa"/>
            <w:tcBorders>
              <w:top w:val="single" w:sz="4" w:space="0" w:color="auto"/>
              <w:left w:val="single" w:sz="4" w:space="0" w:color="auto"/>
              <w:bottom w:val="single" w:sz="4" w:space="0" w:color="auto"/>
              <w:right w:val="single" w:sz="4" w:space="0" w:color="auto"/>
            </w:tcBorders>
            <w:shd w:val="clear" w:color="auto" w:fill="auto"/>
            <w:vAlign w:val="center"/>
          </w:tcPr>
          <w:p w:rsidR="00E431F8" w:rsidRPr="00B65A5A" w:rsidRDefault="00E96220" w:rsidP="007455C8">
            <w:pPr>
              <w:jc w:val="left"/>
              <w:rPr>
                <w:rFonts w:cs="Arial"/>
                <w:szCs w:val="22"/>
                <w:lang w:val="de-DE"/>
              </w:rPr>
            </w:pPr>
            <w:r w:rsidRPr="00E96220">
              <w:rPr>
                <w:rFonts w:cs="Arial"/>
                <w:szCs w:val="22"/>
                <w:lang w:val="de-DE"/>
              </w:rPr>
              <w:t>Integritas (etika profesi dan moral)</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rsidR="00E431F8" w:rsidRPr="006C4DF8" w:rsidRDefault="00E431F8" w:rsidP="007455C8">
            <w:pPr>
              <w:rPr>
                <w:rFonts w:cs="Arial"/>
                <w:szCs w:val="22"/>
                <w:lang w:val="id-ID"/>
              </w:rPr>
            </w:pP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E431F8" w:rsidRPr="006C4DF8" w:rsidRDefault="00E431F8" w:rsidP="007455C8">
            <w:pPr>
              <w:rPr>
                <w:rFonts w:cs="Arial"/>
                <w:szCs w:val="22"/>
                <w:lang w:val="id-ID"/>
              </w:rPr>
            </w:pP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E431F8" w:rsidRPr="006C4DF8" w:rsidRDefault="00E431F8" w:rsidP="007455C8">
            <w:pPr>
              <w:rPr>
                <w:rFonts w:cs="Arial"/>
                <w:szCs w:val="22"/>
                <w:lang w:val="id-ID"/>
              </w:rPr>
            </w:pP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E431F8" w:rsidRPr="005E433C" w:rsidRDefault="00E431F8" w:rsidP="007455C8">
            <w:pPr>
              <w:rPr>
                <w:rFonts w:cs="Arial"/>
                <w:szCs w:val="22"/>
                <w:lang w:val="id-ID"/>
              </w:rPr>
            </w:pPr>
          </w:p>
        </w:tc>
        <w:tc>
          <w:tcPr>
            <w:tcW w:w="3627" w:type="dxa"/>
            <w:tcBorders>
              <w:top w:val="single" w:sz="4" w:space="0" w:color="auto"/>
              <w:left w:val="single" w:sz="4" w:space="0" w:color="auto"/>
              <w:bottom w:val="single" w:sz="4" w:space="0" w:color="auto"/>
              <w:right w:val="single" w:sz="4" w:space="0" w:color="auto"/>
            </w:tcBorders>
            <w:shd w:val="clear" w:color="auto" w:fill="auto"/>
            <w:vAlign w:val="center"/>
          </w:tcPr>
          <w:p w:rsidR="00E431F8" w:rsidRPr="005E433C" w:rsidRDefault="00E431F8" w:rsidP="007455C8">
            <w:pPr>
              <w:rPr>
                <w:rFonts w:cs="Arial"/>
                <w:szCs w:val="22"/>
                <w:lang w:val="id-ID"/>
              </w:rPr>
            </w:pPr>
          </w:p>
        </w:tc>
      </w:tr>
      <w:tr w:rsidR="00E431F8" w:rsidRPr="002B0E76">
        <w:trPr>
          <w:cantSplit/>
          <w:trHeight w:val="660"/>
        </w:trPr>
        <w:tc>
          <w:tcPr>
            <w:tcW w:w="990" w:type="dxa"/>
            <w:tcBorders>
              <w:top w:val="single" w:sz="4" w:space="0" w:color="auto"/>
              <w:left w:val="single" w:sz="4" w:space="0" w:color="auto"/>
              <w:bottom w:val="single" w:sz="4" w:space="0" w:color="auto"/>
              <w:right w:val="single" w:sz="4" w:space="0" w:color="auto"/>
            </w:tcBorders>
            <w:vAlign w:val="center"/>
          </w:tcPr>
          <w:p w:rsidR="00E431F8" w:rsidRPr="007455C8" w:rsidRDefault="00E431F8" w:rsidP="00E431F8">
            <w:pPr>
              <w:jc w:val="center"/>
              <w:rPr>
                <w:rFonts w:cs="Arial"/>
                <w:szCs w:val="22"/>
              </w:rPr>
            </w:pPr>
            <w:r>
              <w:rPr>
                <w:rFonts w:cs="Arial"/>
                <w:szCs w:val="22"/>
              </w:rPr>
              <w:t>2</w:t>
            </w:r>
          </w:p>
        </w:tc>
        <w:tc>
          <w:tcPr>
            <w:tcW w:w="3311" w:type="dxa"/>
            <w:tcBorders>
              <w:top w:val="single" w:sz="4" w:space="0" w:color="auto"/>
              <w:left w:val="single" w:sz="4" w:space="0" w:color="auto"/>
              <w:bottom w:val="single" w:sz="4" w:space="0" w:color="auto"/>
              <w:right w:val="single" w:sz="4" w:space="0" w:color="auto"/>
            </w:tcBorders>
            <w:shd w:val="clear" w:color="auto" w:fill="auto"/>
            <w:vAlign w:val="center"/>
          </w:tcPr>
          <w:p w:rsidR="00E431F8" w:rsidRPr="002B0E76" w:rsidRDefault="00101244" w:rsidP="0014015D">
            <w:pPr>
              <w:jc w:val="left"/>
              <w:rPr>
                <w:rFonts w:cs="Arial"/>
                <w:szCs w:val="22"/>
                <w:lang w:val="sv-SE"/>
              </w:rPr>
            </w:pPr>
            <w:r>
              <w:rPr>
                <w:rFonts w:cs="Arial"/>
                <w:szCs w:val="22"/>
                <w:lang w:val="sv-SE"/>
              </w:rPr>
              <w:t xml:space="preserve">Merencanakan </w:t>
            </w:r>
            <w:r w:rsidR="005E433C">
              <w:rPr>
                <w:rFonts w:cs="Arial"/>
                <w:szCs w:val="22"/>
                <w:lang w:val="id-ID"/>
              </w:rPr>
              <w:t>p</w:t>
            </w:r>
            <w:r>
              <w:rPr>
                <w:rFonts w:cs="Arial"/>
                <w:szCs w:val="22"/>
                <w:lang w:val="sv-SE"/>
              </w:rPr>
              <w:t xml:space="preserve">roses </w:t>
            </w:r>
            <w:r w:rsidR="00C063E4">
              <w:rPr>
                <w:rFonts w:cs="Arial"/>
                <w:szCs w:val="22"/>
                <w:lang w:val="id-ID"/>
              </w:rPr>
              <w:t>p</w:t>
            </w:r>
            <w:r w:rsidR="00C063E4">
              <w:rPr>
                <w:rFonts w:cs="Arial"/>
                <w:szCs w:val="22"/>
                <w:lang w:val="sv-SE"/>
              </w:rPr>
              <w:t>embelajaran</w:t>
            </w:r>
            <w:r w:rsidR="00C063E4">
              <w:rPr>
                <w:rFonts w:cs="Arial"/>
                <w:szCs w:val="22"/>
                <w:lang w:val="id-ID"/>
              </w:rPr>
              <w:t xml:space="preserve"> yang inovatif</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rsidR="00E431F8" w:rsidRPr="002B0E76" w:rsidRDefault="00E431F8" w:rsidP="007455C8">
            <w:pPr>
              <w:rPr>
                <w:rFonts w:cs="Arial"/>
                <w:szCs w:val="22"/>
                <w:lang w:val="sv-SE"/>
              </w:rPr>
            </w:pPr>
            <w:r w:rsidRPr="002B0E76">
              <w:rPr>
                <w:rFonts w:cs="Arial"/>
                <w:szCs w:val="22"/>
                <w:lang w:val="sv-SE"/>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E431F8" w:rsidRPr="002B0E76" w:rsidRDefault="00E431F8" w:rsidP="007455C8">
            <w:pPr>
              <w:rPr>
                <w:rFonts w:cs="Arial"/>
                <w:szCs w:val="22"/>
                <w:lang w:val="sv-SE"/>
              </w:rPr>
            </w:pPr>
            <w:r w:rsidRPr="002B0E76">
              <w:rPr>
                <w:rFonts w:cs="Arial"/>
                <w:szCs w:val="22"/>
                <w:lang w:val="sv-SE"/>
              </w:rPr>
              <w:t> </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E431F8" w:rsidRPr="005E433C" w:rsidRDefault="00E431F8" w:rsidP="007455C8">
            <w:pPr>
              <w:rPr>
                <w:rFonts w:cs="Arial"/>
                <w:szCs w:val="22"/>
                <w:lang w:val="id-ID"/>
              </w:rPr>
            </w:pP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E431F8" w:rsidRPr="005E433C" w:rsidRDefault="00E431F8" w:rsidP="007455C8">
            <w:pPr>
              <w:rPr>
                <w:rFonts w:cs="Arial"/>
                <w:szCs w:val="22"/>
                <w:lang w:val="id-ID"/>
              </w:rPr>
            </w:pPr>
          </w:p>
        </w:tc>
        <w:tc>
          <w:tcPr>
            <w:tcW w:w="3627" w:type="dxa"/>
            <w:tcBorders>
              <w:top w:val="single" w:sz="4" w:space="0" w:color="auto"/>
              <w:left w:val="single" w:sz="4" w:space="0" w:color="auto"/>
              <w:bottom w:val="single" w:sz="4" w:space="0" w:color="auto"/>
              <w:right w:val="single" w:sz="4" w:space="0" w:color="auto"/>
            </w:tcBorders>
            <w:shd w:val="clear" w:color="auto" w:fill="auto"/>
            <w:vAlign w:val="center"/>
          </w:tcPr>
          <w:p w:rsidR="00E431F8" w:rsidRPr="00F8148D" w:rsidRDefault="00E431F8" w:rsidP="007455C8">
            <w:pPr>
              <w:rPr>
                <w:rFonts w:cs="Arial"/>
                <w:szCs w:val="22"/>
                <w:lang w:val="sv-SE"/>
              </w:rPr>
            </w:pPr>
            <w:r w:rsidRPr="00F8148D">
              <w:rPr>
                <w:rFonts w:cs="Arial"/>
                <w:szCs w:val="22"/>
                <w:lang w:val="sv-SE"/>
              </w:rPr>
              <w:t> </w:t>
            </w:r>
          </w:p>
        </w:tc>
      </w:tr>
      <w:tr w:rsidR="00101244" w:rsidRPr="007455C8">
        <w:trPr>
          <w:cantSplit/>
          <w:trHeight w:val="581"/>
        </w:trPr>
        <w:tc>
          <w:tcPr>
            <w:tcW w:w="990" w:type="dxa"/>
            <w:tcBorders>
              <w:top w:val="single" w:sz="4" w:space="0" w:color="auto"/>
              <w:left w:val="single" w:sz="4" w:space="0" w:color="auto"/>
              <w:right w:val="single" w:sz="4" w:space="0" w:color="auto"/>
            </w:tcBorders>
            <w:vAlign w:val="center"/>
          </w:tcPr>
          <w:p w:rsidR="00101244" w:rsidRPr="007455C8" w:rsidRDefault="00101244" w:rsidP="00E431F8">
            <w:pPr>
              <w:jc w:val="center"/>
              <w:rPr>
                <w:rFonts w:cs="Arial"/>
                <w:szCs w:val="22"/>
              </w:rPr>
            </w:pPr>
            <w:r>
              <w:rPr>
                <w:rFonts w:cs="Arial"/>
                <w:szCs w:val="22"/>
              </w:rPr>
              <w:t>3</w:t>
            </w:r>
          </w:p>
        </w:tc>
        <w:tc>
          <w:tcPr>
            <w:tcW w:w="3311"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101244">
            <w:pPr>
              <w:jc w:val="left"/>
              <w:rPr>
                <w:rFonts w:cs="Arial"/>
                <w:szCs w:val="22"/>
              </w:rPr>
            </w:pPr>
            <w:r>
              <w:rPr>
                <w:rFonts w:cs="Arial"/>
                <w:szCs w:val="22"/>
                <w:lang w:val="sv-SE"/>
              </w:rPr>
              <w:t xml:space="preserve">Melaksanakan </w:t>
            </w:r>
            <w:r w:rsidR="005E433C">
              <w:rPr>
                <w:rFonts w:cs="Arial"/>
                <w:szCs w:val="22"/>
                <w:lang w:val="id-ID"/>
              </w:rPr>
              <w:t>p</w:t>
            </w:r>
            <w:r>
              <w:rPr>
                <w:rFonts w:cs="Arial"/>
                <w:szCs w:val="22"/>
                <w:lang w:val="sv-SE"/>
              </w:rPr>
              <w:t xml:space="preserve">roses </w:t>
            </w:r>
            <w:r w:rsidR="00C063E4">
              <w:rPr>
                <w:rFonts w:cs="Arial"/>
                <w:szCs w:val="22"/>
                <w:lang w:val="id-ID"/>
              </w:rPr>
              <w:t>p</w:t>
            </w:r>
            <w:r w:rsidR="00C063E4">
              <w:rPr>
                <w:rFonts w:cs="Arial"/>
                <w:szCs w:val="22"/>
                <w:lang w:val="sv-SE"/>
              </w:rPr>
              <w:t>embelajaran</w:t>
            </w:r>
            <w:r w:rsidR="00C063E4">
              <w:rPr>
                <w:rFonts w:cs="Arial"/>
                <w:szCs w:val="22"/>
                <w:lang w:val="id-ID"/>
              </w:rPr>
              <w:t xml:space="preserve"> yang inovatif</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7455C8">
            <w:pPr>
              <w:rPr>
                <w:rFonts w:cs="Arial"/>
                <w:szCs w:val="22"/>
              </w:rPr>
            </w:pPr>
            <w:r w:rsidRPr="007455C8">
              <w:rPr>
                <w:rFonts w:cs="Arial"/>
                <w:szCs w:val="22"/>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7455C8">
            <w:pPr>
              <w:rPr>
                <w:rFonts w:cs="Arial"/>
                <w:szCs w:val="22"/>
              </w:rPr>
            </w:pPr>
            <w:r w:rsidRPr="007455C8">
              <w:rPr>
                <w:rFonts w:cs="Arial"/>
                <w:szCs w:val="22"/>
              </w:rPr>
              <w:t> </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7455C8">
            <w:pPr>
              <w:rPr>
                <w:rFonts w:cs="Arial"/>
                <w:szCs w:val="22"/>
              </w:rPr>
            </w:pPr>
            <w:r w:rsidRPr="007455C8">
              <w:rPr>
                <w:rFonts w:cs="Arial"/>
                <w:szCs w:val="22"/>
              </w:rPr>
              <w:t> </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7455C8">
            <w:pPr>
              <w:rPr>
                <w:rFonts w:cs="Arial"/>
                <w:szCs w:val="22"/>
              </w:rPr>
            </w:pPr>
            <w:r w:rsidRPr="007455C8">
              <w:rPr>
                <w:rFonts w:cs="Arial"/>
                <w:szCs w:val="22"/>
              </w:rPr>
              <w:t> </w:t>
            </w:r>
          </w:p>
        </w:tc>
        <w:tc>
          <w:tcPr>
            <w:tcW w:w="3627"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F8148D" w:rsidRDefault="00101244" w:rsidP="007455C8">
            <w:pPr>
              <w:rPr>
                <w:rFonts w:cs="Arial"/>
                <w:szCs w:val="22"/>
              </w:rPr>
            </w:pPr>
            <w:r w:rsidRPr="00F8148D">
              <w:rPr>
                <w:rFonts w:cs="Arial"/>
                <w:szCs w:val="22"/>
              </w:rPr>
              <w:t> </w:t>
            </w:r>
          </w:p>
        </w:tc>
      </w:tr>
      <w:tr w:rsidR="00101244" w:rsidRPr="007455C8">
        <w:trPr>
          <w:cantSplit/>
          <w:trHeight w:val="765"/>
        </w:trPr>
        <w:tc>
          <w:tcPr>
            <w:tcW w:w="990" w:type="dxa"/>
            <w:tcBorders>
              <w:top w:val="single" w:sz="4" w:space="0" w:color="auto"/>
              <w:left w:val="single" w:sz="4" w:space="0" w:color="auto"/>
              <w:bottom w:val="single" w:sz="4" w:space="0" w:color="auto"/>
              <w:right w:val="single" w:sz="4" w:space="0" w:color="auto"/>
            </w:tcBorders>
            <w:vAlign w:val="center"/>
          </w:tcPr>
          <w:p w:rsidR="00101244" w:rsidRPr="007455C8" w:rsidRDefault="00101244" w:rsidP="00E431F8">
            <w:pPr>
              <w:jc w:val="center"/>
              <w:rPr>
                <w:rFonts w:cs="Arial"/>
                <w:szCs w:val="22"/>
              </w:rPr>
            </w:pPr>
            <w:r>
              <w:rPr>
                <w:rFonts w:cs="Arial"/>
                <w:szCs w:val="22"/>
              </w:rPr>
              <w:t>4</w:t>
            </w:r>
          </w:p>
        </w:tc>
        <w:tc>
          <w:tcPr>
            <w:tcW w:w="3311"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101244">
            <w:pPr>
              <w:jc w:val="left"/>
              <w:rPr>
                <w:rFonts w:cs="Arial"/>
                <w:szCs w:val="22"/>
              </w:rPr>
            </w:pPr>
            <w:r>
              <w:rPr>
                <w:rFonts w:cs="Arial"/>
                <w:szCs w:val="22"/>
                <w:lang w:val="sv-SE"/>
              </w:rPr>
              <w:t xml:space="preserve">Menilai </w:t>
            </w:r>
            <w:r w:rsidR="005E433C">
              <w:rPr>
                <w:rFonts w:cs="Arial"/>
                <w:szCs w:val="22"/>
                <w:lang w:val="id-ID"/>
              </w:rPr>
              <w:t>p</w:t>
            </w:r>
            <w:r>
              <w:rPr>
                <w:rFonts w:cs="Arial"/>
                <w:szCs w:val="22"/>
                <w:lang w:val="sv-SE"/>
              </w:rPr>
              <w:t xml:space="preserve">roses dan </w:t>
            </w:r>
            <w:r w:rsidR="005E433C">
              <w:rPr>
                <w:rFonts w:cs="Arial"/>
                <w:szCs w:val="22"/>
                <w:lang w:val="id-ID"/>
              </w:rPr>
              <w:t>h</w:t>
            </w:r>
            <w:r>
              <w:rPr>
                <w:rFonts w:cs="Arial"/>
                <w:szCs w:val="22"/>
                <w:lang w:val="sv-SE"/>
              </w:rPr>
              <w:t xml:space="preserve">asil </w:t>
            </w:r>
            <w:r w:rsidR="005E433C">
              <w:rPr>
                <w:rFonts w:cs="Arial"/>
                <w:szCs w:val="22"/>
                <w:lang w:val="id-ID"/>
              </w:rPr>
              <w:t>p</w:t>
            </w:r>
            <w:r>
              <w:rPr>
                <w:rFonts w:cs="Arial"/>
                <w:szCs w:val="22"/>
                <w:lang w:val="sv-SE"/>
              </w:rPr>
              <w:t>embelajaran</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7455C8">
            <w:pPr>
              <w:rPr>
                <w:rFonts w:cs="Arial"/>
                <w:szCs w:val="22"/>
              </w:rPr>
            </w:pPr>
            <w:r w:rsidRPr="007455C8">
              <w:rPr>
                <w:rFonts w:cs="Arial"/>
                <w:szCs w:val="22"/>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7455C8">
            <w:pPr>
              <w:rPr>
                <w:rFonts w:cs="Arial"/>
                <w:szCs w:val="22"/>
              </w:rPr>
            </w:pPr>
            <w:r w:rsidRPr="007455C8">
              <w:rPr>
                <w:rFonts w:cs="Arial"/>
                <w:szCs w:val="22"/>
              </w:rPr>
              <w:t> </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7455C8">
            <w:pPr>
              <w:rPr>
                <w:rFonts w:cs="Arial"/>
                <w:szCs w:val="22"/>
              </w:rPr>
            </w:pPr>
            <w:r w:rsidRPr="007455C8">
              <w:rPr>
                <w:rFonts w:cs="Arial"/>
                <w:szCs w:val="22"/>
              </w:rPr>
              <w:t> </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7455C8">
            <w:pPr>
              <w:rPr>
                <w:rFonts w:cs="Arial"/>
                <w:szCs w:val="22"/>
              </w:rPr>
            </w:pPr>
            <w:r w:rsidRPr="007455C8">
              <w:rPr>
                <w:rFonts w:cs="Arial"/>
                <w:szCs w:val="22"/>
              </w:rPr>
              <w:t> </w:t>
            </w:r>
          </w:p>
        </w:tc>
        <w:tc>
          <w:tcPr>
            <w:tcW w:w="3627"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F8148D" w:rsidRDefault="00101244" w:rsidP="007455C8">
            <w:pPr>
              <w:rPr>
                <w:rFonts w:cs="Arial"/>
                <w:szCs w:val="22"/>
              </w:rPr>
            </w:pPr>
            <w:r w:rsidRPr="00F8148D">
              <w:rPr>
                <w:rFonts w:cs="Arial"/>
                <w:szCs w:val="22"/>
              </w:rPr>
              <w:t> </w:t>
            </w:r>
          </w:p>
        </w:tc>
      </w:tr>
      <w:tr w:rsidR="00101244" w:rsidRPr="007455C8">
        <w:trPr>
          <w:cantSplit/>
          <w:trHeight w:val="581"/>
        </w:trPr>
        <w:tc>
          <w:tcPr>
            <w:tcW w:w="990" w:type="dxa"/>
            <w:tcBorders>
              <w:top w:val="single" w:sz="4" w:space="0" w:color="auto"/>
              <w:left w:val="single" w:sz="4" w:space="0" w:color="auto"/>
              <w:right w:val="single" w:sz="4" w:space="0" w:color="auto"/>
            </w:tcBorders>
            <w:vAlign w:val="center"/>
          </w:tcPr>
          <w:p w:rsidR="00101244" w:rsidRPr="007455C8" w:rsidRDefault="00101244" w:rsidP="00E431F8">
            <w:pPr>
              <w:jc w:val="center"/>
              <w:rPr>
                <w:rFonts w:cs="Arial"/>
                <w:szCs w:val="22"/>
              </w:rPr>
            </w:pPr>
            <w:r>
              <w:rPr>
                <w:rFonts w:cs="Arial"/>
                <w:szCs w:val="22"/>
              </w:rPr>
              <w:t>5</w:t>
            </w:r>
          </w:p>
        </w:tc>
        <w:tc>
          <w:tcPr>
            <w:tcW w:w="3311"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101244">
            <w:pPr>
              <w:jc w:val="left"/>
              <w:rPr>
                <w:rFonts w:cs="Arial"/>
                <w:szCs w:val="22"/>
              </w:rPr>
            </w:pPr>
            <w:r>
              <w:rPr>
                <w:rFonts w:cs="Arial"/>
                <w:szCs w:val="22"/>
                <w:lang w:val="sv-SE"/>
              </w:rPr>
              <w:t xml:space="preserve">Menindaklanjuti </w:t>
            </w:r>
            <w:r w:rsidR="005E433C">
              <w:rPr>
                <w:rFonts w:cs="Arial"/>
                <w:szCs w:val="22"/>
                <w:lang w:val="id-ID"/>
              </w:rPr>
              <w:t>h</w:t>
            </w:r>
            <w:r>
              <w:rPr>
                <w:rFonts w:cs="Arial"/>
                <w:szCs w:val="22"/>
                <w:lang w:val="sv-SE"/>
              </w:rPr>
              <w:t xml:space="preserve">asil </w:t>
            </w:r>
            <w:r w:rsidR="005E433C">
              <w:rPr>
                <w:rFonts w:cs="Arial"/>
                <w:szCs w:val="22"/>
                <w:lang w:val="id-ID"/>
              </w:rPr>
              <w:t>p</w:t>
            </w:r>
            <w:r>
              <w:rPr>
                <w:rFonts w:cs="Arial"/>
                <w:szCs w:val="22"/>
                <w:lang w:val="sv-SE"/>
              </w:rPr>
              <w:t>enilaian</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7455C8">
            <w:pPr>
              <w:rPr>
                <w:rFonts w:cs="Arial"/>
                <w:szCs w:val="22"/>
              </w:rPr>
            </w:pPr>
            <w:r w:rsidRPr="007455C8">
              <w:rPr>
                <w:rFonts w:cs="Arial"/>
                <w:szCs w:val="22"/>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7455C8">
            <w:pPr>
              <w:rPr>
                <w:rFonts w:cs="Arial"/>
                <w:szCs w:val="22"/>
              </w:rPr>
            </w:pPr>
            <w:r w:rsidRPr="007455C8">
              <w:rPr>
                <w:rFonts w:cs="Arial"/>
                <w:szCs w:val="22"/>
              </w:rPr>
              <w:t> </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7455C8">
            <w:pPr>
              <w:rPr>
                <w:rFonts w:cs="Arial"/>
                <w:szCs w:val="22"/>
              </w:rPr>
            </w:pPr>
            <w:r w:rsidRPr="007455C8">
              <w:rPr>
                <w:rFonts w:cs="Arial"/>
                <w:szCs w:val="22"/>
              </w:rPr>
              <w:t> </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7455C8">
            <w:pPr>
              <w:rPr>
                <w:rFonts w:cs="Arial"/>
                <w:szCs w:val="22"/>
              </w:rPr>
            </w:pPr>
            <w:r w:rsidRPr="007455C8">
              <w:rPr>
                <w:rFonts w:cs="Arial"/>
                <w:szCs w:val="22"/>
              </w:rPr>
              <w:t> </w:t>
            </w:r>
          </w:p>
        </w:tc>
        <w:tc>
          <w:tcPr>
            <w:tcW w:w="3627"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F8148D" w:rsidRDefault="00101244" w:rsidP="007455C8">
            <w:pPr>
              <w:rPr>
                <w:rFonts w:cs="Arial"/>
                <w:szCs w:val="22"/>
              </w:rPr>
            </w:pPr>
            <w:r w:rsidRPr="00F8148D">
              <w:rPr>
                <w:rFonts w:cs="Arial"/>
                <w:szCs w:val="22"/>
              </w:rPr>
              <w:t> </w:t>
            </w:r>
          </w:p>
        </w:tc>
      </w:tr>
      <w:tr w:rsidR="00101244" w:rsidRPr="007455C8">
        <w:trPr>
          <w:cantSplit/>
          <w:trHeight w:val="581"/>
        </w:trPr>
        <w:tc>
          <w:tcPr>
            <w:tcW w:w="990" w:type="dxa"/>
            <w:tcBorders>
              <w:top w:val="single" w:sz="4" w:space="0" w:color="auto"/>
              <w:left w:val="single" w:sz="4" w:space="0" w:color="auto"/>
              <w:right w:val="single" w:sz="4" w:space="0" w:color="auto"/>
            </w:tcBorders>
            <w:vAlign w:val="center"/>
          </w:tcPr>
          <w:p w:rsidR="00101244" w:rsidRPr="007455C8" w:rsidRDefault="00101244" w:rsidP="00E431F8">
            <w:pPr>
              <w:jc w:val="center"/>
              <w:rPr>
                <w:rFonts w:cs="Arial"/>
                <w:szCs w:val="22"/>
              </w:rPr>
            </w:pPr>
            <w:r>
              <w:rPr>
                <w:rFonts w:cs="Arial"/>
                <w:szCs w:val="22"/>
              </w:rPr>
              <w:t>6</w:t>
            </w:r>
          </w:p>
        </w:tc>
        <w:tc>
          <w:tcPr>
            <w:tcW w:w="3311"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EF4CF0">
            <w:pPr>
              <w:jc w:val="left"/>
              <w:rPr>
                <w:rFonts w:cs="Arial"/>
                <w:szCs w:val="22"/>
              </w:rPr>
            </w:pPr>
            <w:r w:rsidRPr="007455C8">
              <w:rPr>
                <w:rFonts w:cs="Arial"/>
                <w:szCs w:val="22"/>
              </w:rPr>
              <w:t>Komunikasi</w:t>
            </w:r>
          </w:p>
        </w:tc>
        <w:tc>
          <w:tcPr>
            <w:tcW w:w="1177"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7455C8">
            <w:pPr>
              <w:rPr>
                <w:rFonts w:cs="Arial"/>
                <w:szCs w:val="22"/>
              </w:rPr>
            </w:pPr>
            <w:r w:rsidRPr="007455C8">
              <w:rPr>
                <w:rFonts w:cs="Arial"/>
                <w:szCs w:val="22"/>
              </w:rPr>
              <w:t> </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7455C8">
            <w:pPr>
              <w:rPr>
                <w:rFonts w:cs="Arial"/>
                <w:szCs w:val="22"/>
              </w:rPr>
            </w:pPr>
            <w:r w:rsidRPr="007455C8">
              <w:rPr>
                <w:rFonts w:cs="Arial"/>
                <w:szCs w:val="22"/>
              </w:rPr>
              <w:t> </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7455C8">
            <w:pPr>
              <w:rPr>
                <w:rFonts w:cs="Arial"/>
                <w:szCs w:val="22"/>
              </w:rPr>
            </w:pPr>
            <w:r w:rsidRPr="007455C8">
              <w:rPr>
                <w:rFonts w:cs="Arial"/>
                <w:szCs w:val="22"/>
              </w:rPr>
              <w:t> </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7455C8">
            <w:pPr>
              <w:rPr>
                <w:rFonts w:cs="Arial"/>
                <w:szCs w:val="22"/>
              </w:rPr>
            </w:pPr>
            <w:r w:rsidRPr="007455C8">
              <w:rPr>
                <w:rFonts w:cs="Arial"/>
                <w:szCs w:val="22"/>
              </w:rPr>
              <w:t> </w:t>
            </w:r>
          </w:p>
        </w:tc>
        <w:tc>
          <w:tcPr>
            <w:tcW w:w="3627" w:type="dxa"/>
            <w:tcBorders>
              <w:top w:val="single" w:sz="4" w:space="0" w:color="auto"/>
              <w:left w:val="single" w:sz="4" w:space="0" w:color="auto"/>
              <w:bottom w:val="single" w:sz="4" w:space="0" w:color="auto"/>
              <w:right w:val="single" w:sz="4" w:space="0" w:color="auto"/>
            </w:tcBorders>
            <w:shd w:val="clear" w:color="auto" w:fill="auto"/>
            <w:vAlign w:val="center"/>
          </w:tcPr>
          <w:p w:rsidR="00101244" w:rsidRPr="00F8148D" w:rsidRDefault="00101244" w:rsidP="007455C8">
            <w:pPr>
              <w:rPr>
                <w:rFonts w:cs="Arial"/>
                <w:szCs w:val="22"/>
              </w:rPr>
            </w:pPr>
            <w:r w:rsidRPr="00F8148D">
              <w:rPr>
                <w:rFonts w:cs="Arial"/>
                <w:szCs w:val="22"/>
              </w:rPr>
              <w:t> </w:t>
            </w:r>
          </w:p>
        </w:tc>
      </w:tr>
      <w:tr w:rsidR="00101244" w:rsidRPr="007455C8">
        <w:trPr>
          <w:cantSplit/>
          <w:trHeight w:val="495"/>
        </w:trPr>
        <w:tc>
          <w:tcPr>
            <w:tcW w:w="990" w:type="dxa"/>
            <w:tcBorders>
              <w:top w:val="single" w:sz="4" w:space="0" w:color="auto"/>
              <w:left w:val="single" w:sz="4" w:space="0" w:color="auto"/>
              <w:bottom w:val="double" w:sz="4" w:space="0" w:color="auto"/>
              <w:right w:val="single" w:sz="4" w:space="0" w:color="auto"/>
            </w:tcBorders>
            <w:vAlign w:val="center"/>
          </w:tcPr>
          <w:p w:rsidR="00101244" w:rsidRDefault="00101244" w:rsidP="00E431F8">
            <w:pPr>
              <w:jc w:val="center"/>
              <w:rPr>
                <w:rFonts w:cs="Arial"/>
                <w:szCs w:val="22"/>
              </w:rPr>
            </w:pPr>
            <w:r>
              <w:rPr>
                <w:rFonts w:cs="Arial"/>
                <w:szCs w:val="22"/>
              </w:rPr>
              <w:t>7</w:t>
            </w:r>
          </w:p>
        </w:tc>
        <w:tc>
          <w:tcPr>
            <w:tcW w:w="3311" w:type="dxa"/>
            <w:tcBorders>
              <w:top w:val="single" w:sz="4" w:space="0" w:color="auto"/>
              <w:left w:val="single" w:sz="4" w:space="0" w:color="auto"/>
              <w:bottom w:val="double" w:sz="4" w:space="0" w:color="auto"/>
              <w:right w:val="single" w:sz="4" w:space="0" w:color="auto"/>
            </w:tcBorders>
            <w:shd w:val="clear" w:color="auto" w:fill="auto"/>
            <w:vAlign w:val="center"/>
          </w:tcPr>
          <w:p w:rsidR="00101244" w:rsidRPr="007455C8" w:rsidRDefault="00101244" w:rsidP="007455C8">
            <w:pPr>
              <w:jc w:val="left"/>
              <w:rPr>
                <w:rFonts w:cs="Arial"/>
                <w:szCs w:val="22"/>
              </w:rPr>
            </w:pPr>
            <w:r>
              <w:rPr>
                <w:rFonts w:cs="Arial"/>
                <w:szCs w:val="22"/>
              </w:rPr>
              <w:t>Kerjasama</w:t>
            </w:r>
            <w:r w:rsidDel="00EF4CF0">
              <w:rPr>
                <w:rFonts w:cs="Arial"/>
                <w:szCs w:val="22"/>
              </w:rPr>
              <w:t xml:space="preserve"> </w:t>
            </w:r>
          </w:p>
        </w:tc>
        <w:tc>
          <w:tcPr>
            <w:tcW w:w="1177" w:type="dxa"/>
            <w:tcBorders>
              <w:top w:val="single" w:sz="4" w:space="0" w:color="auto"/>
              <w:left w:val="single" w:sz="4" w:space="0" w:color="auto"/>
              <w:bottom w:val="double" w:sz="4" w:space="0" w:color="auto"/>
              <w:right w:val="single" w:sz="4" w:space="0" w:color="auto"/>
            </w:tcBorders>
            <w:shd w:val="clear" w:color="auto" w:fill="auto"/>
            <w:vAlign w:val="center"/>
          </w:tcPr>
          <w:p w:rsidR="00101244" w:rsidRPr="007455C8" w:rsidRDefault="00101244" w:rsidP="007455C8">
            <w:pPr>
              <w:rPr>
                <w:rFonts w:cs="Arial"/>
                <w:szCs w:val="22"/>
              </w:rPr>
            </w:pPr>
          </w:p>
        </w:tc>
        <w:tc>
          <w:tcPr>
            <w:tcW w:w="950" w:type="dxa"/>
            <w:tcBorders>
              <w:top w:val="single" w:sz="4" w:space="0" w:color="auto"/>
              <w:left w:val="single" w:sz="4" w:space="0" w:color="auto"/>
              <w:bottom w:val="double" w:sz="4" w:space="0" w:color="auto"/>
              <w:right w:val="single" w:sz="4" w:space="0" w:color="auto"/>
            </w:tcBorders>
            <w:shd w:val="clear" w:color="auto" w:fill="auto"/>
            <w:vAlign w:val="center"/>
          </w:tcPr>
          <w:p w:rsidR="00101244" w:rsidRPr="007455C8" w:rsidRDefault="00101244" w:rsidP="007455C8">
            <w:pPr>
              <w:rPr>
                <w:rFonts w:cs="Arial"/>
                <w:szCs w:val="22"/>
              </w:rPr>
            </w:pPr>
          </w:p>
        </w:tc>
        <w:tc>
          <w:tcPr>
            <w:tcW w:w="978" w:type="dxa"/>
            <w:tcBorders>
              <w:top w:val="single" w:sz="4" w:space="0" w:color="auto"/>
              <w:left w:val="single" w:sz="4" w:space="0" w:color="auto"/>
              <w:bottom w:val="double" w:sz="4" w:space="0" w:color="auto"/>
              <w:right w:val="single" w:sz="4" w:space="0" w:color="auto"/>
            </w:tcBorders>
            <w:shd w:val="clear" w:color="auto" w:fill="auto"/>
            <w:vAlign w:val="center"/>
          </w:tcPr>
          <w:p w:rsidR="00101244" w:rsidRPr="007455C8" w:rsidRDefault="00101244" w:rsidP="007455C8">
            <w:pPr>
              <w:rPr>
                <w:rFonts w:cs="Arial"/>
                <w:szCs w:val="22"/>
              </w:rPr>
            </w:pPr>
          </w:p>
        </w:tc>
        <w:tc>
          <w:tcPr>
            <w:tcW w:w="979" w:type="dxa"/>
            <w:tcBorders>
              <w:top w:val="single" w:sz="4" w:space="0" w:color="auto"/>
              <w:left w:val="single" w:sz="4" w:space="0" w:color="auto"/>
              <w:bottom w:val="double" w:sz="4" w:space="0" w:color="auto"/>
              <w:right w:val="single" w:sz="4" w:space="0" w:color="auto"/>
            </w:tcBorders>
            <w:shd w:val="clear" w:color="auto" w:fill="auto"/>
            <w:vAlign w:val="center"/>
          </w:tcPr>
          <w:p w:rsidR="00101244" w:rsidRPr="007455C8" w:rsidRDefault="00101244" w:rsidP="007455C8">
            <w:pPr>
              <w:rPr>
                <w:rFonts w:cs="Arial"/>
                <w:szCs w:val="22"/>
              </w:rPr>
            </w:pPr>
          </w:p>
        </w:tc>
        <w:tc>
          <w:tcPr>
            <w:tcW w:w="3627" w:type="dxa"/>
            <w:tcBorders>
              <w:top w:val="single" w:sz="4" w:space="0" w:color="auto"/>
              <w:left w:val="single" w:sz="4" w:space="0" w:color="auto"/>
              <w:bottom w:val="double" w:sz="4" w:space="0" w:color="auto"/>
              <w:right w:val="single" w:sz="4" w:space="0" w:color="auto"/>
            </w:tcBorders>
            <w:shd w:val="clear" w:color="auto" w:fill="auto"/>
            <w:vAlign w:val="center"/>
          </w:tcPr>
          <w:p w:rsidR="00101244" w:rsidRPr="00F8148D" w:rsidRDefault="00101244" w:rsidP="007455C8">
            <w:pPr>
              <w:rPr>
                <w:rFonts w:cs="Arial"/>
                <w:szCs w:val="22"/>
              </w:rPr>
            </w:pPr>
          </w:p>
        </w:tc>
      </w:tr>
      <w:tr w:rsidR="00101244" w:rsidRPr="007455C8">
        <w:trPr>
          <w:cantSplit/>
          <w:trHeight w:val="495"/>
        </w:trPr>
        <w:tc>
          <w:tcPr>
            <w:tcW w:w="4301" w:type="dxa"/>
            <w:gridSpan w:val="2"/>
            <w:tcBorders>
              <w:top w:val="double" w:sz="4" w:space="0" w:color="auto"/>
              <w:left w:val="single" w:sz="4" w:space="0" w:color="auto"/>
              <w:bottom w:val="single" w:sz="4" w:space="0" w:color="auto"/>
              <w:right w:val="single" w:sz="4" w:space="0" w:color="auto"/>
            </w:tcBorders>
            <w:vAlign w:val="center"/>
          </w:tcPr>
          <w:p w:rsidR="00101244" w:rsidRDefault="00101244" w:rsidP="00E431F8">
            <w:pPr>
              <w:jc w:val="center"/>
              <w:rPr>
                <w:rFonts w:cs="Arial"/>
                <w:szCs w:val="22"/>
              </w:rPr>
            </w:pPr>
            <w:r>
              <w:rPr>
                <w:rFonts w:cs="Arial"/>
                <w:szCs w:val="22"/>
              </w:rPr>
              <w:t>Total</w:t>
            </w:r>
          </w:p>
        </w:tc>
        <w:tc>
          <w:tcPr>
            <w:tcW w:w="1177" w:type="dxa"/>
            <w:tcBorders>
              <w:top w:val="doub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970A05">
            <w:pPr>
              <w:jc w:val="left"/>
              <w:rPr>
                <w:rFonts w:cs="Arial"/>
                <w:szCs w:val="22"/>
              </w:rPr>
            </w:pPr>
            <w:r>
              <w:rPr>
                <w:rFonts w:cs="Arial"/>
                <w:szCs w:val="22"/>
              </w:rPr>
              <w:t>(a)=</w:t>
            </w:r>
          </w:p>
        </w:tc>
        <w:tc>
          <w:tcPr>
            <w:tcW w:w="950" w:type="dxa"/>
            <w:tcBorders>
              <w:top w:val="doub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970A05">
            <w:pPr>
              <w:jc w:val="left"/>
              <w:rPr>
                <w:rFonts w:cs="Arial"/>
                <w:szCs w:val="22"/>
              </w:rPr>
            </w:pPr>
            <w:r>
              <w:rPr>
                <w:rFonts w:cs="Arial"/>
                <w:szCs w:val="22"/>
              </w:rPr>
              <w:t>(b)=</w:t>
            </w:r>
          </w:p>
        </w:tc>
        <w:tc>
          <w:tcPr>
            <w:tcW w:w="978" w:type="dxa"/>
            <w:tcBorders>
              <w:top w:val="doub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970A05">
            <w:pPr>
              <w:jc w:val="left"/>
              <w:rPr>
                <w:rFonts w:cs="Arial"/>
                <w:szCs w:val="22"/>
              </w:rPr>
            </w:pPr>
            <w:r>
              <w:rPr>
                <w:rFonts w:cs="Arial"/>
                <w:szCs w:val="22"/>
              </w:rPr>
              <w:t>(c)=</w:t>
            </w:r>
          </w:p>
        </w:tc>
        <w:tc>
          <w:tcPr>
            <w:tcW w:w="979" w:type="dxa"/>
            <w:tcBorders>
              <w:top w:val="double" w:sz="4" w:space="0" w:color="auto"/>
              <w:left w:val="single" w:sz="4" w:space="0" w:color="auto"/>
              <w:bottom w:val="single" w:sz="4" w:space="0" w:color="auto"/>
              <w:right w:val="single" w:sz="4" w:space="0" w:color="auto"/>
            </w:tcBorders>
            <w:shd w:val="clear" w:color="auto" w:fill="auto"/>
            <w:vAlign w:val="center"/>
          </w:tcPr>
          <w:p w:rsidR="00101244" w:rsidRPr="007455C8" w:rsidRDefault="00101244" w:rsidP="00970A05">
            <w:pPr>
              <w:jc w:val="left"/>
              <w:rPr>
                <w:rFonts w:cs="Arial"/>
                <w:szCs w:val="22"/>
              </w:rPr>
            </w:pPr>
            <w:r>
              <w:rPr>
                <w:rFonts w:cs="Arial"/>
                <w:szCs w:val="22"/>
              </w:rPr>
              <w:t>(d)=</w:t>
            </w:r>
          </w:p>
        </w:tc>
        <w:tc>
          <w:tcPr>
            <w:tcW w:w="3627" w:type="dxa"/>
            <w:tcBorders>
              <w:top w:val="double" w:sz="4" w:space="0" w:color="auto"/>
              <w:left w:val="single" w:sz="4" w:space="0" w:color="auto"/>
              <w:bottom w:val="single" w:sz="4" w:space="0" w:color="auto"/>
              <w:right w:val="single" w:sz="4" w:space="0" w:color="auto"/>
            </w:tcBorders>
            <w:shd w:val="horzCross" w:color="auto" w:fill="auto"/>
            <w:vAlign w:val="center"/>
          </w:tcPr>
          <w:p w:rsidR="00101244" w:rsidRPr="00F8148D" w:rsidRDefault="00101244" w:rsidP="007455C8">
            <w:pPr>
              <w:rPr>
                <w:rFonts w:cs="Arial"/>
                <w:szCs w:val="22"/>
              </w:rPr>
            </w:pPr>
          </w:p>
        </w:tc>
      </w:tr>
    </w:tbl>
    <w:p w:rsidR="007455C8" w:rsidRDefault="007455C8" w:rsidP="00E144ED">
      <w:pPr>
        <w:ind w:left="1320"/>
        <w:rPr>
          <w:lang w:val="sv-SE"/>
        </w:rPr>
      </w:pPr>
    </w:p>
    <w:p w:rsidR="00E144ED" w:rsidRPr="00B65A5A" w:rsidRDefault="00E96220" w:rsidP="00E144ED">
      <w:pPr>
        <w:ind w:left="540"/>
        <w:rPr>
          <w:sz w:val="20"/>
          <w:lang w:val="de-DE"/>
        </w:rPr>
      </w:pPr>
      <w:r w:rsidRPr="00E96220">
        <w:rPr>
          <w:sz w:val="20"/>
          <w:lang w:val="de-DE"/>
        </w:rPr>
        <w:t>Catatan :  Sediakan dokumen pendukung pada saat asesmen lapangan</w:t>
      </w:r>
    </w:p>
    <w:p w:rsidR="00E96220" w:rsidRDefault="00E96220" w:rsidP="00E96220">
      <w:pPr>
        <w:ind w:left="1701" w:hanging="261"/>
        <w:rPr>
          <w:lang w:val="id-ID"/>
        </w:rPr>
      </w:pPr>
      <w:r w:rsidRPr="00E96220">
        <w:rPr>
          <w:sz w:val="20"/>
          <w:lang w:val="de-DE"/>
        </w:rPr>
        <w:t xml:space="preserve">*) </w:t>
      </w:r>
      <w:r w:rsidRPr="00E96220">
        <w:rPr>
          <w:rFonts w:cs="Arial"/>
          <w:bCs/>
          <w:sz w:val="18"/>
          <w:lang w:val="de-DE"/>
        </w:rPr>
        <w:t>Peringkat Tanggapan Pihak Pengguna</w:t>
      </w:r>
      <w:r w:rsidRPr="00E96220">
        <w:rPr>
          <w:sz w:val="20"/>
          <w:lang w:val="de-DE"/>
        </w:rPr>
        <w:t xml:space="preserve"> = [(jumlah lulusan yang dinilai memiliki peringkat tertentu ( misalnya “Sangat Baik”) : (jumlah sampel)] x 100</w:t>
      </w:r>
    </w:p>
    <w:p w:rsidR="006C4DF8" w:rsidRPr="006C4DF8" w:rsidRDefault="006C4DF8">
      <w:pPr>
        <w:ind w:left="630" w:hanging="630"/>
        <w:rPr>
          <w:lang w:val="id-ID"/>
        </w:rPr>
        <w:sectPr w:rsidR="006C4DF8" w:rsidRPr="006C4DF8" w:rsidSect="003E3C11">
          <w:pgSz w:w="16840" w:h="11907" w:orient="landscape" w:code="9"/>
          <w:pgMar w:top="1282" w:right="1389" w:bottom="1411" w:left="1138" w:header="720" w:footer="792" w:gutter="0"/>
          <w:cols w:space="720"/>
        </w:sectPr>
      </w:pPr>
    </w:p>
    <w:p w:rsidR="00DF053D" w:rsidRPr="00AB1880" w:rsidRDefault="002B3B9F" w:rsidP="00762250">
      <w:pPr>
        <w:ind w:left="540" w:hanging="540"/>
      </w:pPr>
      <w:r w:rsidRPr="00AB1880">
        <w:lastRenderedPageBreak/>
        <w:t>3.</w:t>
      </w:r>
      <w:r w:rsidR="00543982">
        <w:t>5</w:t>
      </w:r>
      <w:r w:rsidR="00543982" w:rsidRPr="00AB1880">
        <w:t xml:space="preserve">  </w:t>
      </w:r>
      <w:r w:rsidR="00AB1880" w:rsidRPr="00AB1880">
        <w:t>Partisipasi</w:t>
      </w:r>
      <w:r w:rsidR="00DF053D" w:rsidRPr="00AB1880">
        <w:t xml:space="preserve"> </w:t>
      </w:r>
      <w:r w:rsidR="00715E83">
        <w:t>Lulusan</w:t>
      </w:r>
    </w:p>
    <w:p w:rsidR="00E96220" w:rsidRDefault="00762250" w:rsidP="00E96220">
      <w:pPr>
        <w:ind w:left="394"/>
        <w:jc w:val="left"/>
      </w:pPr>
      <w:r w:rsidRPr="009B01D6">
        <w:t xml:space="preserve">Jelaskan </w:t>
      </w:r>
      <w:r w:rsidR="004B7F64">
        <w:rPr>
          <w:lang w:val="id-ID"/>
        </w:rPr>
        <w:t xml:space="preserve">upaya Program PPG dalam meningkatkan partisipasi </w:t>
      </w:r>
      <w:r w:rsidR="00715E83">
        <w:rPr>
          <w:lang w:val="id-ID"/>
        </w:rPr>
        <w:t>lulusan</w:t>
      </w:r>
      <w:r w:rsidR="004B7F64">
        <w:rPr>
          <w:lang w:val="id-ID"/>
        </w:rPr>
        <w:t xml:space="preserve"> melalui: (1) sumbangan dana, (2) sumbangan fasilitas, (3) </w:t>
      </w:r>
      <w:r w:rsidR="00E96220" w:rsidRPr="00E96220">
        <w:rPr>
          <w:lang w:val="id-ID"/>
        </w:rPr>
        <w:t xml:space="preserve">keterlibatan dalam kegiatan </w:t>
      </w:r>
      <w:r w:rsidR="006F48C4">
        <w:rPr>
          <w:lang w:val="id-ID"/>
        </w:rPr>
        <w:t xml:space="preserve">pengembangan </w:t>
      </w:r>
      <w:r w:rsidR="00E96220" w:rsidRPr="00E96220">
        <w:rPr>
          <w:lang w:val="id-ID"/>
        </w:rPr>
        <w:t>akademik</w:t>
      </w:r>
      <w:r w:rsidR="00E96220" w:rsidRPr="00E96220">
        <w:t xml:space="preserve"> dan non akademik</w:t>
      </w:r>
      <w:r w:rsidR="00E96220" w:rsidRPr="00E96220">
        <w:rPr>
          <w:lang w:val="id-ID"/>
        </w:rPr>
        <w:t xml:space="preserve">, </w:t>
      </w:r>
      <w:r w:rsidR="009B01D6">
        <w:rPr>
          <w:lang w:val="id-ID"/>
        </w:rPr>
        <w:t xml:space="preserve">dan </w:t>
      </w:r>
      <w:r w:rsidR="00E96220" w:rsidRPr="00E96220">
        <w:rPr>
          <w:lang w:val="id-ID"/>
        </w:rPr>
        <w:t>(4) pengembangan jejaring</w:t>
      </w:r>
      <w:r w:rsidR="009B01D6">
        <w:rPr>
          <w:lang w:val="id-ID"/>
        </w:rPr>
        <w:t>, serta hasil dan tindak lanjutnya.</w:t>
      </w:r>
      <w:r w:rsidR="000502ED">
        <w:t xml:space="preserve"> </w:t>
      </w:r>
    </w:p>
    <w:p w:rsidR="00E96220" w:rsidRDefault="00E96220" w:rsidP="00E96220">
      <w:pPr>
        <w:ind w:left="394"/>
        <w:jc w:val="left"/>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0"/>
      </w:tblGrid>
      <w:tr w:rsidR="00762250" w:rsidRPr="001B58E3" w:rsidTr="00FC5B22">
        <w:tc>
          <w:tcPr>
            <w:tcW w:w="9360" w:type="dxa"/>
          </w:tcPr>
          <w:p w:rsidR="00762250" w:rsidRPr="001B58E3" w:rsidRDefault="00762250" w:rsidP="00786411">
            <w:pPr>
              <w:rPr>
                <w:rFonts w:cs="Arial"/>
                <w:color w:val="FF0000"/>
              </w:rPr>
            </w:pPr>
          </w:p>
          <w:p w:rsidR="00762250" w:rsidRPr="001B58E3" w:rsidRDefault="00762250" w:rsidP="00786411">
            <w:pPr>
              <w:rPr>
                <w:rFonts w:cs="Arial"/>
                <w:color w:val="FF0000"/>
              </w:rPr>
            </w:pPr>
          </w:p>
          <w:p w:rsidR="00762250" w:rsidRPr="001B58E3" w:rsidRDefault="00762250" w:rsidP="00786411">
            <w:pPr>
              <w:rPr>
                <w:rFonts w:cs="Arial"/>
                <w:color w:val="FF0000"/>
              </w:rPr>
            </w:pPr>
          </w:p>
          <w:p w:rsidR="00762250" w:rsidRPr="001B58E3" w:rsidRDefault="00762250" w:rsidP="00786411">
            <w:pPr>
              <w:rPr>
                <w:rFonts w:cs="Arial"/>
                <w:color w:val="FF0000"/>
              </w:rPr>
            </w:pPr>
          </w:p>
          <w:p w:rsidR="00762250" w:rsidRPr="001B58E3" w:rsidRDefault="00762250" w:rsidP="00786411">
            <w:pPr>
              <w:rPr>
                <w:rFonts w:cs="Arial"/>
                <w:color w:val="FF0000"/>
              </w:rPr>
            </w:pPr>
          </w:p>
        </w:tc>
      </w:tr>
    </w:tbl>
    <w:p w:rsidR="00E96220" w:rsidRDefault="00E96220" w:rsidP="00E96220">
      <w:pPr>
        <w:ind w:left="540" w:hanging="540"/>
        <w:rPr>
          <w:rFonts w:cs="Arial"/>
        </w:rPr>
      </w:pPr>
    </w:p>
    <w:p w:rsidR="00E96220" w:rsidRDefault="006E133D" w:rsidP="00E96220">
      <w:pPr>
        <w:ind w:left="540" w:hanging="540"/>
        <w:rPr>
          <w:iCs/>
          <w:noProof/>
        </w:rPr>
      </w:pPr>
      <w:r>
        <w:rPr>
          <w:rFonts w:cs="Arial"/>
        </w:rPr>
        <w:t>3.6</w:t>
      </w:r>
      <w:r>
        <w:rPr>
          <w:rFonts w:cs="Arial"/>
        </w:rPr>
        <w:tab/>
      </w:r>
      <w:r w:rsidR="00154F45">
        <w:t>Cantumkan</w:t>
      </w:r>
      <w:r>
        <w:t xml:space="preserve"> </w:t>
      </w:r>
      <w:r w:rsidRPr="000502ED">
        <w:t>kegiatan terbaik (</w:t>
      </w:r>
      <w:r w:rsidRPr="000502ED">
        <w:rPr>
          <w:i/>
        </w:rPr>
        <w:t>best practices</w:t>
      </w:r>
      <w:r w:rsidRPr="000502ED">
        <w:t>) yang khas yang dilakukan oleh Program PPG dalam bidang kemahasiswaan dan lulusan</w:t>
      </w:r>
      <w:r w:rsidR="00715E83">
        <w:t xml:space="preserve"> secara keseluruhan</w:t>
      </w:r>
      <w:r w:rsidRPr="000502ED">
        <w:t>.</w:t>
      </w:r>
    </w:p>
    <w:p w:rsidR="006E133D" w:rsidRPr="002B0E76" w:rsidRDefault="006E133D" w:rsidP="006E133D">
      <w:pPr>
        <w:ind w:left="567"/>
        <w:rPr>
          <w:color w:val="FF0000"/>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0"/>
      </w:tblGrid>
      <w:tr w:rsidR="006E133D" w:rsidRPr="001B58E3" w:rsidTr="003D375C">
        <w:tc>
          <w:tcPr>
            <w:tcW w:w="9360" w:type="dxa"/>
          </w:tcPr>
          <w:p w:rsidR="006E133D" w:rsidRPr="001B58E3" w:rsidRDefault="006E133D" w:rsidP="003D375C">
            <w:pPr>
              <w:rPr>
                <w:rFonts w:cs="Arial"/>
                <w:color w:val="FF0000"/>
              </w:rPr>
            </w:pPr>
          </w:p>
          <w:p w:rsidR="006E133D" w:rsidRPr="001B58E3" w:rsidRDefault="006E133D" w:rsidP="003D375C">
            <w:pPr>
              <w:rPr>
                <w:rFonts w:cs="Arial"/>
                <w:color w:val="FF0000"/>
              </w:rPr>
            </w:pPr>
          </w:p>
          <w:p w:rsidR="006E133D" w:rsidRPr="001B58E3" w:rsidRDefault="006E133D" w:rsidP="003D375C">
            <w:pPr>
              <w:rPr>
                <w:rFonts w:cs="Arial"/>
                <w:color w:val="FF0000"/>
              </w:rPr>
            </w:pPr>
          </w:p>
          <w:p w:rsidR="006E133D" w:rsidRPr="001B58E3" w:rsidRDefault="006E133D" w:rsidP="003D375C">
            <w:pPr>
              <w:rPr>
                <w:rFonts w:cs="Arial"/>
                <w:color w:val="FF0000"/>
              </w:rPr>
            </w:pPr>
          </w:p>
          <w:p w:rsidR="006E133D" w:rsidRPr="001B58E3" w:rsidRDefault="006E133D" w:rsidP="003D375C">
            <w:pPr>
              <w:rPr>
                <w:rFonts w:cs="Arial"/>
                <w:color w:val="FF0000"/>
              </w:rPr>
            </w:pPr>
          </w:p>
        </w:tc>
      </w:tr>
    </w:tbl>
    <w:p w:rsidR="006E133D" w:rsidRDefault="006E133D" w:rsidP="006E133D">
      <w:pPr>
        <w:ind w:left="66"/>
      </w:pPr>
      <w:r>
        <w:rPr>
          <w:rFonts w:cs="Arial"/>
        </w:rPr>
        <w:tab/>
      </w:r>
    </w:p>
    <w:p w:rsidR="00E96220" w:rsidRDefault="00E96220" w:rsidP="00E96220">
      <w:pPr>
        <w:ind w:left="66"/>
      </w:pPr>
    </w:p>
    <w:p w:rsidR="00E96220" w:rsidRDefault="00E96220" w:rsidP="00E96220">
      <w:pPr>
        <w:ind w:left="66"/>
      </w:pPr>
    </w:p>
    <w:p w:rsidR="00770B26" w:rsidRDefault="00770B26">
      <w:pPr>
        <w:jc w:val="left"/>
        <w:rPr>
          <w:rFonts w:cs="Arial"/>
          <w:b/>
          <w:bCs/>
          <w:caps/>
          <w:color w:val="7030A0"/>
          <w:sz w:val="24"/>
          <w:szCs w:val="24"/>
        </w:rPr>
      </w:pPr>
      <w:r>
        <w:rPr>
          <w:rFonts w:cs="Arial"/>
          <w:b/>
          <w:bCs/>
          <w:caps/>
          <w:color w:val="7030A0"/>
          <w:sz w:val="24"/>
          <w:szCs w:val="24"/>
        </w:rPr>
        <w:br w:type="page"/>
      </w:r>
    </w:p>
    <w:p w:rsidR="00AA3272" w:rsidRPr="00770B26" w:rsidRDefault="00E96220">
      <w:pPr>
        <w:rPr>
          <w:rFonts w:cs="Arial"/>
          <w:b/>
          <w:bCs/>
          <w:caps/>
          <w:sz w:val="24"/>
          <w:szCs w:val="24"/>
        </w:rPr>
      </w:pPr>
      <w:r w:rsidRPr="00E96220">
        <w:rPr>
          <w:rFonts w:cs="Arial"/>
          <w:b/>
          <w:bCs/>
          <w:caps/>
          <w:sz w:val="24"/>
          <w:szCs w:val="24"/>
        </w:rPr>
        <w:lastRenderedPageBreak/>
        <w:t>Standar 4. Sumber Daya Manusia</w:t>
      </w:r>
    </w:p>
    <w:p w:rsidR="00A53EA5" w:rsidRPr="00770B26" w:rsidRDefault="00A53EA5"/>
    <w:p w:rsidR="00E96220" w:rsidRDefault="00E96220" w:rsidP="00E96220">
      <w:pPr>
        <w:jc w:val="left"/>
        <w:rPr>
          <w:rFonts w:cs="Arial"/>
          <w:bCs/>
        </w:rPr>
      </w:pPr>
    </w:p>
    <w:p w:rsidR="00E96220" w:rsidRPr="00E96220" w:rsidRDefault="0099564B" w:rsidP="00E96220">
      <w:pPr>
        <w:jc w:val="left"/>
        <w:rPr>
          <w:rFonts w:cs="Arial"/>
          <w:bCs/>
          <w:lang w:val="id-ID"/>
        </w:rPr>
      </w:pPr>
      <w:r>
        <w:rPr>
          <w:rFonts w:cs="Arial"/>
          <w:bCs/>
        </w:rPr>
        <w:t>4.</w:t>
      </w:r>
      <w:r w:rsidR="00462ABA">
        <w:rPr>
          <w:rFonts w:cs="Arial"/>
          <w:bCs/>
          <w:lang w:val="id-ID"/>
        </w:rPr>
        <w:t>1</w:t>
      </w:r>
      <w:r>
        <w:rPr>
          <w:rFonts w:cs="Arial"/>
          <w:bCs/>
        </w:rPr>
        <w:t xml:space="preserve">  Dosen</w:t>
      </w:r>
      <w:r>
        <w:rPr>
          <w:rFonts w:cs="Arial"/>
          <w:bCs/>
          <w:lang w:val="id-ID"/>
        </w:rPr>
        <w:t>,</w:t>
      </w:r>
      <w:r>
        <w:rPr>
          <w:rFonts w:cs="Arial"/>
          <w:bCs/>
        </w:rPr>
        <w:t xml:space="preserve"> </w:t>
      </w:r>
      <w:r>
        <w:rPr>
          <w:rFonts w:cs="Arial"/>
          <w:bCs/>
          <w:lang w:val="id-ID"/>
        </w:rPr>
        <w:t xml:space="preserve">Dosen </w:t>
      </w:r>
      <w:r>
        <w:rPr>
          <w:rFonts w:cs="Arial"/>
          <w:bCs/>
        </w:rPr>
        <w:t>Pembimbing P</w:t>
      </w:r>
      <w:r>
        <w:rPr>
          <w:rFonts w:cs="Arial"/>
          <w:bCs/>
          <w:lang w:val="id-ID"/>
        </w:rPr>
        <w:t>PL, dan Guru Pamong</w:t>
      </w:r>
    </w:p>
    <w:p w:rsidR="005E4914" w:rsidRPr="00770B26" w:rsidRDefault="005E4914" w:rsidP="005E4914">
      <w:pPr>
        <w:rPr>
          <w:rFonts w:cs="Arial"/>
          <w:bCs/>
          <w:i/>
          <w:iCs/>
        </w:rPr>
      </w:pPr>
    </w:p>
    <w:p w:rsidR="00456E3F" w:rsidRPr="00770B26" w:rsidRDefault="0099564B">
      <w:pPr>
        <w:ind w:left="360"/>
        <w:rPr>
          <w:rFonts w:cs="Arial"/>
          <w:bCs/>
          <w:iCs/>
        </w:rPr>
      </w:pPr>
      <w:r>
        <w:rPr>
          <w:rFonts w:cs="Arial"/>
          <w:bCs/>
          <w:iCs/>
        </w:rPr>
        <w:t xml:space="preserve">Pendidik pada Program PPG adalah dosen dan guru pamong yang ditugaskan berdasarkan SK Rektor dan dipilah dalam </w:t>
      </w:r>
      <w:r>
        <w:rPr>
          <w:rFonts w:cs="Arial"/>
          <w:bCs/>
          <w:iCs/>
          <w:lang w:val="id-ID"/>
        </w:rPr>
        <w:t>3</w:t>
      </w:r>
      <w:r>
        <w:rPr>
          <w:rFonts w:cs="Arial"/>
          <w:bCs/>
          <w:iCs/>
        </w:rPr>
        <w:t xml:space="preserve"> kelompok</w:t>
      </w:r>
      <w:r>
        <w:rPr>
          <w:rFonts w:cs="Arial"/>
          <w:bCs/>
          <w:iCs/>
          <w:lang w:val="id-ID"/>
        </w:rPr>
        <w:t>:</w:t>
      </w:r>
    </w:p>
    <w:p w:rsidR="00970A05" w:rsidRPr="00770B26" w:rsidRDefault="00970A05">
      <w:pPr>
        <w:ind w:left="360"/>
        <w:rPr>
          <w:rFonts w:cs="Arial"/>
          <w:bCs/>
          <w:iCs/>
          <w:lang w:val="id-ID"/>
        </w:rPr>
      </w:pPr>
    </w:p>
    <w:p w:rsidR="00970A05" w:rsidRPr="00770B26" w:rsidRDefault="0099564B">
      <w:pPr>
        <w:numPr>
          <w:ilvl w:val="0"/>
          <w:numId w:val="16"/>
        </w:numPr>
        <w:ind w:left="810" w:hanging="450"/>
        <w:rPr>
          <w:rFonts w:cs="Arial"/>
          <w:bCs/>
        </w:rPr>
      </w:pPr>
      <w:r>
        <w:rPr>
          <w:rFonts w:cs="Arial"/>
          <w:bCs/>
        </w:rPr>
        <w:t>Dosen</w:t>
      </w:r>
    </w:p>
    <w:p w:rsidR="00E96220" w:rsidRDefault="00E96220" w:rsidP="00E96220">
      <w:pPr>
        <w:ind w:left="810"/>
        <w:rPr>
          <w:rFonts w:cs="Arial"/>
          <w:bCs/>
        </w:rPr>
      </w:pPr>
    </w:p>
    <w:p w:rsidR="00E96220" w:rsidRDefault="0099564B" w:rsidP="00E96220">
      <w:pPr>
        <w:ind w:left="1276" w:hanging="450"/>
        <w:jc w:val="left"/>
        <w:rPr>
          <w:rFonts w:cs="Arial"/>
          <w:bCs/>
          <w:iCs/>
          <w:lang w:val="id-ID"/>
        </w:rPr>
      </w:pPr>
      <w:r>
        <w:rPr>
          <w:rFonts w:cs="Arial"/>
          <w:bCs/>
          <w:iCs/>
        </w:rPr>
        <w:t>1.1.</w:t>
      </w:r>
      <w:r>
        <w:rPr>
          <w:rFonts w:cs="Arial"/>
          <w:bCs/>
          <w:iCs/>
          <w:lang w:val="id-ID"/>
        </w:rPr>
        <w:t xml:space="preserve"> </w:t>
      </w:r>
      <w:r>
        <w:rPr>
          <w:rFonts w:cs="Arial"/>
          <w:bCs/>
          <w:iCs/>
        </w:rPr>
        <w:tab/>
        <w:t xml:space="preserve">Dosen Tetap adalah </w:t>
      </w:r>
      <w:r>
        <w:rPr>
          <w:rFonts w:cs="Arial"/>
          <w:bCs/>
          <w:iCs/>
          <w:lang w:val="id-ID"/>
        </w:rPr>
        <w:t>dosen</w:t>
      </w:r>
      <w:r>
        <w:rPr>
          <w:rFonts w:cs="Arial"/>
          <w:bCs/>
          <w:iCs/>
        </w:rPr>
        <w:t xml:space="preserve"> yang d</w:t>
      </w:r>
      <w:r>
        <w:rPr>
          <w:rFonts w:cs="Arial"/>
          <w:bCs/>
          <w:iCs/>
          <w:lang w:val="id-ID"/>
        </w:rPr>
        <w:t>iberi tugas</w:t>
      </w:r>
      <w:r>
        <w:rPr>
          <w:rFonts w:cs="Arial"/>
          <w:bCs/>
          <w:iCs/>
        </w:rPr>
        <w:t xml:space="preserve"> melaksanakan pembelajaran dalam bidang akademik maupun keprofesian/praktik pembelajaran yang berasal dari </w:t>
      </w:r>
      <w:r>
        <w:rPr>
          <w:rFonts w:cs="Arial"/>
          <w:bCs/>
          <w:iCs/>
          <w:lang w:val="id-ID"/>
        </w:rPr>
        <w:t>perguruan tinggi</w:t>
      </w:r>
      <w:r>
        <w:rPr>
          <w:rFonts w:cs="Arial"/>
          <w:bCs/>
          <w:iCs/>
        </w:rPr>
        <w:t xml:space="preserve"> penyelenggara Program PPG. </w:t>
      </w:r>
    </w:p>
    <w:p w:rsidR="00E96220" w:rsidRPr="00E96220" w:rsidRDefault="00E96220" w:rsidP="00E96220">
      <w:pPr>
        <w:ind w:left="1276" w:hanging="450"/>
        <w:jc w:val="left"/>
        <w:rPr>
          <w:rFonts w:cs="Arial"/>
          <w:bCs/>
          <w:lang w:val="id-ID"/>
        </w:rPr>
      </w:pPr>
    </w:p>
    <w:p w:rsidR="00970A05" w:rsidRPr="00770B26" w:rsidRDefault="00E96220" w:rsidP="00C10E6D">
      <w:pPr>
        <w:ind w:left="1276" w:hanging="450"/>
        <w:jc w:val="left"/>
        <w:rPr>
          <w:rFonts w:cs="Arial"/>
          <w:bCs/>
          <w:iCs/>
          <w:lang w:val="id-ID"/>
        </w:rPr>
      </w:pPr>
      <w:r w:rsidRPr="00E96220">
        <w:rPr>
          <w:rFonts w:cs="Arial"/>
          <w:bCs/>
          <w:iCs/>
          <w:lang w:val="id-ID"/>
        </w:rPr>
        <w:t xml:space="preserve">1.2. </w:t>
      </w:r>
      <w:r w:rsidRPr="00E96220">
        <w:rPr>
          <w:rFonts w:cs="Arial"/>
          <w:bCs/>
          <w:iCs/>
          <w:lang w:val="id-ID"/>
        </w:rPr>
        <w:tab/>
        <w:t xml:space="preserve">Dosen Tidak Tetap  adalah </w:t>
      </w:r>
      <w:r w:rsidR="0099564B">
        <w:rPr>
          <w:rFonts w:cs="Arial"/>
          <w:bCs/>
          <w:iCs/>
          <w:lang w:val="id-ID"/>
        </w:rPr>
        <w:t>dosen</w:t>
      </w:r>
      <w:r w:rsidRPr="00E96220">
        <w:rPr>
          <w:rFonts w:cs="Arial"/>
          <w:bCs/>
          <w:iCs/>
          <w:lang w:val="id-ID"/>
        </w:rPr>
        <w:t xml:space="preserve"> yang di</w:t>
      </w:r>
      <w:r w:rsidR="0099564B">
        <w:rPr>
          <w:rFonts w:cs="Arial"/>
          <w:bCs/>
          <w:iCs/>
          <w:lang w:val="id-ID"/>
        </w:rPr>
        <w:t>beri tugas</w:t>
      </w:r>
      <w:r w:rsidRPr="00E96220">
        <w:rPr>
          <w:rFonts w:cs="Arial"/>
          <w:bCs/>
          <w:iCs/>
          <w:lang w:val="id-ID"/>
        </w:rPr>
        <w:t xml:space="preserve"> melaksanakan pembelajaran dalam bidang keprofesian/praktik pembelajaran yang berasal dari luar </w:t>
      </w:r>
      <w:r w:rsidR="0099564B">
        <w:rPr>
          <w:rFonts w:cs="Arial"/>
          <w:bCs/>
          <w:iCs/>
          <w:lang w:val="id-ID"/>
        </w:rPr>
        <w:t>perguruan tinggi</w:t>
      </w:r>
      <w:r w:rsidRPr="00E96220">
        <w:rPr>
          <w:rFonts w:cs="Arial"/>
          <w:bCs/>
          <w:iCs/>
          <w:lang w:val="id-ID"/>
        </w:rPr>
        <w:t xml:space="preserve"> penyelenggara Program PPG.</w:t>
      </w:r>
    </w:p>
    <w:p w:rsidR="00456E3F" w:rsidRPr="00770B26" w:rsidRDefault="00456E3F" w:rsidP="00903483">
      <w:pPr>
        <w:ind w:left="1134" w:hanging="450"/>
        <w:jc w:val="left"/>
        <w:rPr>
          <w:rFonts w:cs="Arial"/>
          <w:bCs/>
          <w:lang w:val="id-ID"/>
        </w:rPr>
      </w:pPr>
    </w:p>
    <w:p w:rsidR="00E96220" w:rsidRPr="00E96220" w:rsidRDefault="0099564B" w:rsidP="00E96220">
      <w:pPr>
        <w:numPr>
          <w:ilvl w:val="0"/>
          <w:numId w:val="16"/>
        </w:numPr>
        <w:ind w:left="810" w:hanging="450"/>
        <w:jc w:val="left"/>
        <w:rPr>
          <w:rFonts w:cs="Arial"/>
          <w:bCs/>
          <w:lang w:val="id-ID"/>
        </w:rPr>
      </w:pPr>
      <w:r>
        <w:rPr>
          <w:rFonts w:cs="Arial"/>
          <w:bCs/>
          <w:lang w:val="id-ID"/>
        </w:rPr>
        <w:t xml:space="preserve">Dosen </w:t>
      </w:r>
      <w:r w:rsidR="00E96220" w:rsidRPr="00E96220">
        <w:rPr>
          <w:rFonts w:cs="Arial"/>
          <w:bCs/>
          <w:lang w:val="id-ID"/>
        </w:rPr>
        <w:t xml:space="preserve">Pembimbing PPL adalah </w:t>
      </w:r>
      <w:r>
        <w:rPr>
          <w:rFonts w:cs="Arial"/>
          <w:bCs/>
          <w:lang w:val="id-ID"/>
        </w:rPr>
        <w:t xml:space="preserve">dosen </w:t>
      </w:r>
      <w:r w:rsidR="00E96220" w:rsidRPr="00E96220">
        <w:rPr>
          <w:rFonts w:cs="Arial"/>
          <w:bCs/>
          <w:iCs/>
          <w:lang w:val="id-ID"/>
        </w:rPr>
        <w:t xml:space="preserve">yang berasal dari dalam </w:t>
      </w:r>
      <w:r>
        <w:rPr>
          <w:rFonts w:cs="Arial"/>
          <w:bCs/>
          <w:iCs/>
          <w:lang w:val="id-ID"/>
        </w:rPr>
        <w:t>atau</w:t>
      </w:r>
      <w:r w:rsidR="00E96220" w:rsidRPr="00E96220">
        <w:rPr>
          <w:rFonts w:cs="Arial"/>
          <w:bCs/>
          <w:iCs/>
          <w:lang w:val="id-ID"/>
        </w:rPr>
        <w:t xml:space="preserve"> luar institusi penyelenggara Program PPG</w:t>
      </w:r>
      <w:r>
        <w:rPr>
          <w:rFonts w:cs="Arial"/>
          <w:bCs/>
          <w:iCs/>
          <w:lang w:val="id-ID"/>
        </w:rPr>
        <w:t>,</w:t>
      </w:r>
      <w:r>
        <w:rPr>
          <w:rFonts w:cs="Arial"/>
          <w:bCs/>
          <w:lang w:val="id-ID"/>
        </w:rPr>
        <w:t xml:space="preserve"> yang d</w:t>
      </w:r>
      <w:r w:rsidR="00E96220" w:rsidRPr="00E96220">
        <w:rPr>
          <w:rFonts w:cs="Arial"/>
          <w:bCs/>
          <w:lang w:val="id-ID"/>
        </w:rPr>
        <w:t>i</w:t>
      </w:r>
      <w:r>
        <w:rPr>
          <w:rFonts w:cs="Arial"/>
          <w:bCs/>
          <w:lang w:val="id-ID"/>
        </w:rPr>
        <w:t>beri tugas</w:t>
      </w:r>
      <w:r w:rsidR="00E96220" w:rsidRPr="00E96220">
        <w:rPr>
          <w:rFonts w:cs="Arial"/>
          <w:bCs/>
          <w:lang w:val="id-ID"/>
        </w:rPr>
        <w:t xml:space="preserve"> </w:t>
      </w:r>
      <w:r>
        <w:rPr>
          <w:rFonts w:cs="Arial"/>
          <w:bCs/>
          <w:lang w:val="id-ID"/>
        </w:rPr>
        <w:t xml:space="preserve">khusus </w:t>
      </w:r>
      <w:r w:rsidR="00E96220" w:rsidRPr="00E96220">
        <w:rPr>
          <w:rFonts w:cs="Arial"/>
          <w:bCs/>
          <w:lang w:val="id-ID"/>
        </w:rPr>
        <w:t xml:space="preserve">membimbing </w:t>
      </w:r>
      <w:r>
        <w:rPr>
          <w:rFonts w:cs="Arial"/>
          <w:bCs/>
          <w:lang w:val="id-ID"/>
        </w:rPr>
        <w:t xml:space="preserve">mahasiswa PPG selama melaksanakan kegiatan </w:t>
      </w:r>
      <w:r w:rsidR="00E96220" w:rsidRPr="00E96220">
        <w:rPr>
          <w:rFonts w:cs="Arial"/>
          <w:bCs/>
          <w:lang w:val="id-ID"/>
        </w:rPr>
        <w:t>PPL</w:t>
      </w:r>
      <w:r w:rsidR="00E96220" w:rsidRPr="00E96220">
        <w:rPr>
          <w:rFonts w:cs="Arial"/>
          <w:bCs/>
          <w:iCs/>
          <w:lang w:val="id-ID"/>
        </w:rPr>
        <w:t>.</w:t>
      </w:r>
    </w:p>
    <w:p w:rsidR="000D0DCD" w:rsidRPr="00770B26" w:rsidRDefault="000D0DCD" w:rsidP="005E4914">
      <w:pPr>
        <w:ind w:left="360" w:hanging="360"/>
        <w:jc w:val="left"/>
        <w:rPr>
          <w:rFonts w:cs="Arial"/>
          <w:bCs/>
          <w:lang w:val="id-ID"/>
        </w:rPr>
      </w:pPr>
    </w:p>
    <w:p w:rsidR="00E96220" w:rsidRDefault="0099564B" w:rsidP="00E96220">
      <w:pPr>
        <w:numPr>
          <w:ilvl w:val="0"/>
          <w:numId w:val="16"/>
        </w:numPr>
        <w:ind w:left="810" w:hanging="450"/>
        <w:jc w:val="left"/>
        <w:rPr>
          <w:rFonts w:cs="Arial"/>
          <w:bCs/>
          <w:lang w:val="id-ID"/>
        </w:rPr>
      </w:pPr>
      <w:r>
        <w:rPr>
          <w:rFonts w:cs="Arial"/>
          <w:bCs/>
          <w:lang w:val="id-ID"/>
        </w:rPr>
        <w:t xml:space="preserve">Guru Pamong </w:t>
      </w:r>
      <w:r w:rsidR="00E96220" w:rsidRPr="00E96220">
        <w:rPr>
          <w:rFonts w:cs="Arial"/>
          <w:bCs/>
          <w:lang w:val="id-ID"/>
        </w:rPr>
        <w:t xml:space="preserve">adalah </w:t>
      </w:r>
      <w:r>
        <w:rPr>
          <w:rFonts w:cs="Arial"/>
          <w:bCs/>
          <w:lang w:val="id-ID"/>
        </w:rPr>
        <w:t>guru pada sekolah mitra yang karena keahliannya diberi tugas membimbing calon guru selama kegiatan PPG berlangsung, di samping tugas utamanya di sekolah.</w:t>
      </w:r>
    </w:p>
    <w:p w:rsidR="00E96220" w:rsidRPr="00E96220" w:rsidRDefault="00E96220" w:rsidP="00E96220">
      <w:pPr>
        <w:ind w:left="810"/>
        <w:rPr>
          <w:rFonts w:cs="Arial"/>
          <w:bCs/>
          <w:lang w:val="id-ID"/>
        </w:rPr>
      </w:pPr>
    </w:p>
    <w:p w:rsidR="00237875" w:rsidRPr="00B65A5A" w:rsidRDefault="00237875" w:rsidP="00A66BE4">
      <w:pPr>
        <w:jc w:val="left"/>
        <w:rPr>
          <w:rFonts w:cs="Arial"/>
          <w:bCs/>
          <w:lang w:val="id-ID"/>
        </w:rPr>
        <w:sectPr w:rsidR="00237875" w:rsidRPr="00B65A5A" w:rsidSect="003E3C11">
          <w:pgSz w:w="11907" w:h="16840" w:code="9"/>
          <w:pgMar w:top="1140" w:right="1559" w:bottom="1140" w:left="1281" w:header="720" w:footer="794" w:gutter="0"/>
          <w:cols w:space="720"/>
        </w:sectPr>
      </w:pPr>
    </w:p>
    <w:p w:rsidR="00AA3272" w:rsidRPr="00770B26" w:rsidRDefault="0099564B" w:rsidP="005E4914">
      <w:pPr>
        <w:ind w:left="360" w:hanging="360"/>
        <w:jc w:val="left"/>
        <w:rPr>
          <w:rFonts w:cs="Arial"/>
          <w:bCs/>
          <w:lang w:val="id-ID"/>
        </w:rPr>
      </w:pPr>
      <w:r>
        <w:rPr>
          <w:rFonts w:cs="Arial"/>
          <w:bCs/>
          <w:lang w:val="fi-FI"/>
        </w:rPr>
        <w:lastRenderedPageBreak/>
        <w:t>4.</w:t>
      </w:r>
      <w:r w:rsidR="00462ABA">
        <w:rPr>
          <w:rFonts w:cs="Arial"/>
          <w:bCs/>
          <w:lang w:val="id-ID"/>
        </w:rPr>
        <w:t>1</w:t>
      </w:r>
      <w:r>
        <w:rPr>
          <w:rFonts w:cs="Arial"/>
          <w:bCs/>
          <w:lang w:val="fi-FI"/>
        </w:rPr>
        <w:t>.1</w:t>
      </w:r>
      <w:r>
        <w:rPr>
          <w:rFonts w:cs="Arial"/>
          <w:bCs/>
          <w:lang w:val="id-ID"/>
        </w:rPr>
        <w:t>.1</w:t>
      </w:r>
      <w:r>
        <w:rPr>
          <w:rFonts w:cs="Arial"/>
          <w:bCs/>
          <w:lang w:val="fi-FI"/>
        </w:rPr>
        <w:t xml:space="preserve">  Data dosen tetap</w:t>
      </w:r>
    </w:p>
    <w:p w:rsidR="00B83E25" w:rsidRPr="00770B26" w:rsidRDefault="00B83E25" w:rsidP="005E4914">
      <w:pPr>
        <w:ind w:left="360" w:hanging="360"/>
        <w:jc w:val="left"/>
        <w:rPr>
          <w:rFonts w:cs="Arial"/>
          <w:bCs/>
          <w:lang w:val="fi-FI"/>
        </w:rPr>
      </w:pPr>
    </w:p>
    <w:tbl>
      <w:tblPr>
        <w:tblW w:w="14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6"/>
        <w:gridCol w:w="2212"/>
        <w:gridCol w:w="900"/>
        <w:gridCol w:w="1080"/>
        <w:gridCol w:w="1277"/>
        <w:gridCol w:w="1423"/>
        <w:gridCol w:w="2776"/>
        <w:gridCol w:w="1416"/>
        <w:gridCol w:w="1134"/>
        <w:gridCol w:w="1842"/>
      </w:tblGrid>
      <w:tr w:rsidR="00DA117A" w:rsidRPr="00770B26" w:rsidTr="00B30B41">
        <w:trPr>
          <w:cantSplit/>
          <w:trHeight w:val="562"/>
        </w:trPr>
        <w:tc>
          <w:tcPr>
            <w:tcW w:w="506" w:type="dxa"/>
            <w:tcBorders>
              <w:bottom w:val="double" w:sz="4" w:space="0" w:color="auto"/>
            </w:tcBorders>
            <w:shd w:val="clear" w:color="auto" w:fill="auto"/>
            <w:vAlign w:val="center"/>
          </w:tcPr>
          <w:p w:rsidR="00237875" w:rsidRPr="00770B26" w:rsidRDefault="00E96220">
            <w:pPr>
              <w:jc w:val="center"/>
              <w:rPr>
                <w:rFonts w:cs="Arial"/>
                <w:b/>
                <w:bCs/>
                <w:sz w:val="20"/>
              </w:rPr>
            </w:pPr>
            <w:r w:rsidRPr="00E96220">
              <w:rPr>
                <w:rFonts w:cs="Arial"/>
                <w:b/>
                <w:bCs/>
                <w:sz w:val="20"/>
              </w:rPr>
              <w:t>No.</w:t>
            </w:r>
          </w:p>
        </w:tc>
        <w:tc>
          <w:tcPr>
            <w:tcW w:w="2212" w:type="dxa"/>
            <w:tcBorders>
              <w:bottom w:val="double" w:sz="4" w:space="0" w:color="auto"/>
            </w:tcBorders>
            <w:shd w:val="clear" w:color="auto" w:fill="auto"/>
            <w:vAlign w:val="center"/>
          </w:tcPr>
          <w:p w:rsidR="00237875" w:rsidRPr="00770B26" w:rsidRDefault="00E96220">
            <w:pPr>
              <w:jc w:val="center"/>
              <w:rPr>
                <w:rFonts w:cs="Arial"/>
                <w:b/>
                <w:bCs/>
                <w:sz w:val="20"/>
              </w:rPr>
            </w:pPr>
            <w:r w:rsidRPr="00E96220">
              <w:rPr>
                <w:rFonts w:cs="Arial"/>
                <w:b/>
                <w:bCs/>
                <w:sz w:val="20"/>
              </w:rPr>
              <w:t>Nama Dosen</w:t>
            </w:r>
          </w:p>
        </w:tc>
        <w:tc>
          <w:tcPr>
            <w:tcW w:w="900" w:type="dxa"/>
            <w:tcBorders>
              <w:bottom w:val="double" w:sz="4" w:space="0" w:color="auto"/>
            </w:tcBorders>
            <w:shd w:val="clear" w:color="auto" w:fill="auto"/>
            <w:vAlign w:val="center"/>
          </w:tcPr>
          <w:p w:rsidR="00237875" w:rsidRPr="00770B26" w:rsidRDefault="00237875">
            <w:pPr>
              <w:keepNext/>
              <w:ind w:left="1800" w:hanging="1800"/>
              <w:jc w:val="center"/>
              <w:outlineLvl w:val="0"/>
              <w:rPr>
                <w:rFonts w:cs="Arial"/>
                <w:b/>
                <w:bCs/>
                <w:sz w:val="20"/>
              </w:rPr>
            </w:pPr>
          </w:p>
          <w:p w:rsidR="00237875" w:rsidRPr="00770B26" w:rsidRDefault="00E96220">
            <w:pPr>
              <w:jc w:val="center"/>
              <w:rPr>
                <w:rFonts w:cs="Arial"/>
                <w:b/>
                <w:bCs/>
                <w:sz w:val="20"/>
              </w:rPr>
            </w:pPr>
            <w:r w:rsidRPr="00E96220">
              <w:rPr>
                <w:rFonts w:cs="Arial"/>
                <w:b/>
                <w:bCs/>
                <w:sz w:val="20"/>
              </w:rPr>
              <w:t xml:space="preserve">NIDN </w:t>
            </w:r>
            <w:r w:rsidRPr="00E96220">
              <w:rPr>
                <w:rFonts w:cs="Arial"/>
                <w:b/>
                <w:bCs/>
                <w:sz w:val="20"/>
                <w:vertAlign w:val="superscript"/>
              </w:rPr>
              <w:t>1)</w:t>
            </w:r>
          </w:p>
        </w:tc>
        <w:tc>
          <w:tcPr>
            <w:tcW w:w="1080" w:type="dxa"/>
            <w:tcBorders>
              <w:bottom w:val="double" w:sz="4" w:space="0" w:color="auto"/>
            </w:tcBorders>
            <w:shd w:val="clear" w:color="auto" w:fill="auto"/>
            <w:vAlign w:val="center"/>
          </w:tcPr>
          <w:p w:rsidR="00237875" w:rsidRPr="00770B26" w:rsidRDefault="00E96220">
            <w:pPr>
              <w:jc w:val="center"/>
              <w:rPr>
                <w:rFonts w:cs="Arial"/>
                <w:b/>
                <w:bCs/>
                <w:sz w:val="20"/>
              </w:rPr>
            </w:pPr>
            <w:r w:rsidRPr="00E96220">
              <w:rPr>
                <w:rFonts w:cs="Arial"/>
                <w:b/>
                <w:bCs/>
                <w:sz w:val="20"/>
              </w:rPr>
              <w:t>Tgl. Lahir</w:t>
            </w:r>
          </w:p>
        </w:tc>
        <w:tc>
          <w:tcPr>
            <w:tcW w:w="1277" w:type="dxa"/>
            <w:tcBorders>
              <w:bottom w:val="double" w:sz="4" w:space="0" w:color="auto"/>
            </w:tcBorders>
            <w:shd w:val="clear" w:color="auto" w:fill="auto"/>
            <w:vAlign w:val="center"/>
          </w:tcPr>
          <w:p w:rsidR="00237875" w:rsidRPr="00770B26" w:rsidRDefault="00E96220">
            <w:pPr>
              <w:jc w:val="center"/>
              <w:rPr>
                <w:rFonts w:cs="Arial"/>
                <w:b/>
                <w:bCs/>
                <w:sz w:val="20"/>
              </w:rPr>
            </w:pPr>
            <w:r w:rsidRPr="00E96220">
              <w:rPr>
                <w:rFonts w:cs="Arial"/>
                <w:b/>
                <w:bCs/>
                <w:sz w:val="20"/>
              </w:rPr>
              <w:t>Jabatan Akademik</w:t>
            </w:r>
          </w:p>
        </w:tc>
        <w:tc>
          <w:tcPr>
            <w:tcW w:w="1423" w:type="dxa"/>
            <w:tcBorders>
              <w:bottom w:val="double" w:sz="4" w:space="0" w:color="auto"/>
            </w:tcBorders>
            <w:shd w:val="clear" w:color="auto" w:fill="auto"/>
            <w:vAlign w:val="center"/>
          </w:tcPr>
          <w:p w:rsidR="00237875" w:rsidRPr="00770B26" w:rsidRDefault="00E96220">
            <w:pPr>
              <w:jc w:val="center"/>
              <w:rPr>
                <w:rFonts w:cs="Arial"/>
                <w:b/>
                <w:bCs/>
                <w:iCs/>
                <w:sz w:val="20"/>
              </w:rPr>
            </w:pPr>
            <w:r w:rsidRPr="00E96220">
              <w:rPr>
                <w:rFonts w:cs="Arial"/>
                <w:b/>
                <w:bCs/>
                <w:sz w:val="20"/>
              </w:rPr>
              <w:t>No.Sertifikat Pendidik</w:t>
            </w:r>
            <w:r w:rsidRPr="00E96220">
              <w:rPr>
                <w:rFonts w:cs="Arial"/>
                <w:b/>
                <w:bCs/>
                <w:iCs/>
                <w:sz w:val="20"/>
              </w:rPr>
              <w:t xml:space="preserve"> </w:t>
            </w:r>
            <w:r w:rsidRPr="00E96220">
              <w:rPr>
                <w:rFonts w:cs="Arial"/>
                <w:b/>
                <w:bCs/>
                <w:iCs/>
                <w:sz w:val="20"/>
                <w:vertAlign w:val="superscript"/>
              </w:rPr>
              <w:t>2)</w:t>
            </w:r>
          </w:p>
        </w:tc>
        <w:tc>
          <w:tcPr>
            <w:tcW w:w="2776" w:type="dxa"/>
            <w:tcBorders>
              <w:bottom w:val="double" w:sz="4" w:space="0" w:color="auto"/>
            </w:tcBorders>
            <w:shd w:val="clear" w:color="auto" w:fill="auto"/>
            <w:vAlign w:val="center"/>
          </w:tcPr>
          <w:p w:rsidR="00237875" w:rsidRPr="00770B26" w:rsidRDefault="00E96220">
            <w:pPr>
              <w:jc w:val="center"/>
              <w:rPr>
                <w:rFonts w:cs="Arial"/>
                <w:b/>
                <w:bCs/>
                <w:iCs/>
                <w:sz w:val="20"/>
                <w:lang w:val="nl-NL"/>
              </w:rPr>
            </w:pPr>
            <w:r w:rsidRPr="00E96220">
              <w:rPr>
                <w:rFonts w:cs="Arial"/>
                <w:b/>
                <w:bCs/>
                <w:iCs/>
                <w:sz w:val="20"/>
                <w:lang w:val="nl-NL"/>
              </w:rPr>
              <w:t xml:space="preserve">Pendidikan S1, S2, S3  dan Asal Perguruan Tinggi </w:t>
            </w:r>
            <w:r w:rsidRPr="00E96220">
              <w:rPr>
                <w:rFonts w:cs="Arial"/>
                <w:b/>
                <w:bCs/>
                <w:iCs/>
                <w:sz w:val="20"/>
                <w:vertAlign w:val="superscript"/>
                <w:lang w:val="nl-NL"/>
              </w:rPr>
              <w:t>3)</w:t>
            </w:r>
          </w:p>
        </w:tc>
        <w:tc>
          <w:tcPr>
            <w:tcW w:w="1416" w:type="dxa"/>
            <w:tcBorders>
              <w:bottom w:val="double" w:sz="4" w:space="0" w:color="auto"/>
            </w:tcBorders>
            <w:vAlign w:val="center"/>
          </w:tcPr>
          <w:p w:rsidR="00237875" w:rsidRPr="00770B26" w:rsidRDefault="00E96220">
            <w:pPr>
              <w:jc w:val="center"/>
              <w:rPr>
                <w:rFonts w:cs="Arial"/>
                <w:b/>
                <w:bCs/>
                <w:iCs/>
                <w:sz w:val="20"/>
                <w:lang w:val="id-ID"/>
              </w:rPr>
            </w:pPr>
            <w:r w:rsidRPr="00E96220">
              <w:rPr>
                <w:rFonts w:cs="Arial"/>
                <w:b/>
                <w:bCs/>
                <w:iCs/>
                <w:sz w:val="20"/>
                <w:lang w:val="id-ID"/>
              </w:rPr>
              <w:t xml:space="preserve">Pengalaman Mengajar di Sekolah </w:t>
            </w:r>
            <w:r w:rsidRPr="00E96220">
              <w:rPr>
                <w:rFonts w:cs="Arial"/>
                <w:b/>
                <w:bCs/>
                <w:iCs/>
                <w:sz w:val="20"/>
                <w:vertAlign w:val="superscript"/>
                <w:lang w:val="id-ID"/>
              </w:rPr>
              <w:t>4)</w:t>
            </w:r>
          </w:p>
        </w:tc>
        <w:tc>
          <w:tcPr>
            <w:tcW w:w="1134" w:type="dxa"/>
            <w:tcBorders>
              <w:bottom w:val="double" w:sz="4" w:space="0" w:color="auto"/>
            </w:tcBorders>
            <w:shd w:val="clear" w:color="auto" w:fill="auto"/>
            <w:vAlign w:val="center"/>
          </w:tcPr>
          <w:p w:rsidR="00237875" w:rsidRPr="00770B26" w:rsidRDefault="00E96220">
            <w:pPr>
              <w:jc w:val="center"/>
              <w:rPr>
                <w:rFonts w:cs="Arial"/>
                <w:b/>
                <w:bCs/>
                <w:sz w:val="20"/>
              </w:rPr>
            </w:pPr>
            <w:r w:rsidRPr="00E96220">
              <w:rPr>
                <w:rFonts w:cs="Arial"/>
                <w:b/>
                <w:bCs/>
                <w:iCs/>
                <w:sz w:val="20"/>
              </w:rPr>
              <w:t>Bidang</w:t>
            </w:r>
            <w:r w:rsidRPr="00E96220">
              <w:rPr>
                <w:rFonts w:cs="Arial"/>
                <w:b/>
                <w:bCs/>
                <w:sz w:val="20"/>
              </w:rPr>
              <w:t xml:space="preserve"> Keahlian</w:t>
            </w:r>
          </w:p>
        </w:tc>
        <w:tc>
          <w:tcPr>
            <w:tcW w:w="1842" w:type="dxa"/>
            <w:tcBorders>
              <w:bottom w:val="double" w:sz="4" w:space="0" w:color="auto"/>
            </w:tcBorders>
            <w:shd w:val="clear" w:color="auto" w:fill="auto"/>
          </w:tcPr>
          <w:p w:rsidR="00DA117A" w:rsidRPr="00770B26" w:rsidRDefault="00E96220" w:rsidP="0059407E">
            <w:pPr>
              <w:jc w:val="center"/>
              <w:rPr>
                <w:rFonts w:cs="Arial"/>
                <w:b/>
                <w:bCs/>
                <w:sz w:val="20"/>
              </w:rPr>
            </w:pPr>
            <w:r w:rsidRPr="00E96220">
              <w:rPr>
                <w:rFonts w:cs="Arial"/>
                <w:b/>
                <w:bCs/>
                <w:sz w:val="20"/>
              </w:rPr>
              <w:t>Mata Kuliah yang Diampu pada Program PPG</w:t>
            </w:r>
          </w:p>
        </w:tc>
      </w:tr>
      <w:tr w:rsidR="00DA117A" w:rsidRPr="00770B26" w:rsidTr="00DA117A">
        <w:trPr>
          <w:cantSplit/>
          <w:trHeight w:val="272"/>
        </w:trPr>
        <w:tc>
          <w:tcPr>
            <w:tcW w:w="506" w:type="dxa"/>
            <w:tcBorders>
              <w:top w:val="double" w:sz="4" w:space="0" w:color="auto"/>
            </w:tcBorders>
            <w:shd w:val="clear" w:color="auto" w:fill="auto"/>
            <w:vAlign w:val="center"/>
          </w:tcPr>
          <w:p w:rsidR="00DA117A" w:rsidRPr="00770B26" w:rsidRDefault="00E96220">
            <w:pPr>
              <w:jc w:val="center"/>
              <w:rPr>
                <w:rFonts w:cs="Arial"/>
                <w:b/>
                <w:bCs/>
                <w:sz w:val="20"/>
              </w:rPr>
            </w:pPr>
            <w:r w:rsidRPr="00E96220">
              <w:rPr>
                <w:rFonts w:cs="Arial"/>
                <w:b/>
                <w:bCs/>
                <w:sz w:val="20"/>
              </w:rPr>
              <w:t>(1)</w:t>
            </w:r>
          </w:p>
        </w:tc>
        <w:tc>
          <w:tcPr>
            <w:tcW w:w="2212" w:type="dxa"/>
            <w:tcBorders>
              <w:top w:val="double" w:sz="4" w:space="0" w:color="auto"/>
            </w:tcBorders>
            <w:shd w:val="clear" w:color="auto" w:fill="auto"/>
            <w:vAlign w:val="center"/>
          </w:tcPr>
          <w:p w:rsidR="00DA117A" w:rsidRPr="00770B26" w:rsidRDefault="00E96220">
            <w:pPr>
              <w:jc w:val="center"/>
              <w:rPr>
                <w:rFonts w:cs="Arial"/>
                <w:b/>
                <w:bCs/>
                <w:sz w:val="20"/>
              </w:rPr>
            </w:pPr>
            <w:r w:rsidRPr="00E96220">
              <w:rPr>
                <w:rFonts w:cs="Arial"/>
                <w:b/>
                <w:bCs/>
                <w:sz w:val="20"/>
              </w:rPr>
              <w:t>(2)</w:t>
            </w:r>
          </w:p>
        </w:tc>
        <w:tc>
          <w:tcPr>
            <w:tcW w:w="900" w:type="dxa"/>
            <w:tcBorders>
              <w:top w:val="double" w:sz="4" w:space="0" w:color="auto"/>
            </w:tcBorders>
            <w:shd w:val="clear" w:color="auto" w:fill="auto"/>
            <w:vAlign w:val="center"/>
          </w:tcPr>
          <w:p w:rsidR="00DA117A" w:rsidRPr="00770B26" w:rsidRDefault="00E96220">
            <w:pPr>
              <w:jc w:val="center"/>
              <w:rPr>
                <w:rFonts w:cs="Arial"/>
                <w:b/>
                <w:bCs/>
                <w:sz w:val="20"/>
              </w:rPr>
            </w:pPr>
            <w:r w:rsidRPr="00E96220">
              <w:rPr>
                <w:rFonts w:cs="Arial"/>
                <w:b/>
                <w:bCs/>
                <w:sz w:val="20"/>
              </w:rPr>
              <w:t>(3)</w:t>
            </w:r>
          </w:p>
        </w:tc>
        <w:tc>
          <w:tcPr>
            <w:tcW w:w="1080" w:type="dxa"/>
            <w:tcBorders>
              <w:top w:val="double" w:sz="4" w:space="0" w:color="auto"/>
            </w:tcBorders>
            <w:shd w:val="clear" w:color="auto" w:fill="auto"/>
            <w:vAlign w:val="center"/>
          </w:tcPr>
          <w:p w:rsidR="00DA117A" w:rsidRPr="00770B26" w:rsidRDefault="00E96220">
            <w:pPr>
              <w:jc w:val="center"/>
              <w:rPr>
                <w:rFonts w:cs="Arial"/>
                <w:b/>
                <w:bCs/>
                <w:sz w:val="20"/>
              </w:rPr>
            </w:pPr>
            <w:r w:rsidRPr="00E96220">
              <w:rPr>
                <w:rFonts w:cs="Arial"/>
                <w:b/>
                <w:bCs/>
                <w:sz w:val="20"/>
              </w:rPr>
              <w:t>(4)</w:t>
            </w:r>
          </w:p>
        </w:tc>
        <w:tc>
          <w:tcPr>
            <w:tcW w:w="1277" w:type="dxa"/>
            <w:tcBorders>
              <w:top w:val="double" w:sz="4" w:space="0" w:color="auto"/>
            </w:tcBorders>
            <w:shd w:val="clear" w:color="auto" w:fill="auto"/>
            <w:vAlign w:val="center"/>
          </w:tcPr>
          <w:p w:rsidR="00DA117A" w:rsidRPr="00770B26" w:rsidRDefault="00E96220">
            <w:pPr>
              <w:jc w:val="center"/>
              <w:rPr>
                <w:rFonts w:cs="Arial"/>
                <w:b/>
                <w:bCs/>
                <w:sz w:val="20"/>
              </w:rPr>
            </w:pPr>
            <w:r w:rsidRPr="00E96220">
              <w:rPr>
                <w:rFonts w:cs="Arial"/>
                <w:b/>
                <w:bCs/>
                <w:sz w:val="20"/>
              </w:rPr>
              <w:t>(5)</w:t>
            </w:r>
          </w:p>
        </w:tc>
        <w:tc>
          <w:tcPr>
            <w:tcW w:w="1423" w:type="dxa"/>
            <w:tcBorders>
              <w:top w:val="double" w:sz="4" w:space="0" w:color="auto"/>
            </w:tcBorders>
            <w:shd w:val="clear" w:color="auto" w:fill="auto"/>
            <w:vAlign w:val="center"/>
          </w:tcPr>
          <w:p w:rsidR="00DA117A" w:rsidRPr="00770B26" w:rsidRDefault="00E96220">
            <w:pPr>
              <w:jc w:val="center"/>
              <w:rPr>
                <w:rFonts w:cs="Arial"/>
                <w:b/>
                <w:bCs/>
                <w:sz w:val="20"/>
              </w:rPr>
            </w:pPr>
            <w:r w:rsidRPr="00E96220">
              <w:rPr>
                <w:rFonts w:cs="Arial"/>
                <w:b/>
                <w:bCs/>
                <w:sz w:val="20"/>
              </w:rPr>
              <w:t>(6)</w:t>
            </w:r>
          </w:p>
        </w:tc>
        <w:tc>
          <w:tcPr>
            <w:tcW w:w="2776" w:type="dxa"/>
            <w:tcBorders>
              <w:top w:val="double" w:sz="4" w:space="0" w:color="auto"/>
            </w:tcBorders>
            <w:shd w:val="clear" w:color="auto" w:fill="auto"/>
            <w:vAlign w:val="center"/>
          </w:tcPr>
          <w:p w:rsidR="00DA117A" w:rsidRPr="00770B26" w:rsidRDefault="00E96220">
            <w:pPr>
              <w:jc w:val="center"/>
              <w:rPr>
                <w:rFonts w:cs="Arial"/>
                <w:b/>
                <w:bCs/>
                <w:sz w:val="20"/>
              </w:rPr>
            </w:pPr>
            <w:r w:rsidRPr="00E96220">
              <w:rPr>
                <w:rFonts w:cs="Arial"/>
                <w:b/>
                <w:bCs/>
                <w:sz w:val="20"/>
              </w:rPr>
              <w:t>(7)</w:t>
            </w:r>
          </w:p>
        </w:tc>
        <w:tc>
          <w:tcPr>
            <w:tcW w:w="1416" w:type="dxa"/>
            <w:tcBorders>
              <w:top w:val="double" w:sz="4" w:space="0" w:color="auto"/>
            </w:tcBorders>
            <w:vAlign w:val="center"/>
          </w:tcPr>
          <w:p w:rsidR="00DA117A" w:rsidRPr="00770B26" w:rsidRDefault="00E96220">
            <w:pPr>
              <w:jc w:val="center"/>
              <w:rPr>
                <w:rFonts w:cs="Arial"/>
                <w:b/>
                <w:bCs/>
                <w:sz w:val="20"/>
              </w:rPr>
            </w:pPr>
            <w:r w:rsidRPr="00E96220">
              <w:rPr>
                <w:rFonts w:cs="Arial"/>
                <w:b/>
                <w:bCs/>
                <w:sz w:val="20"/>
              </w:rPr>
              <w:t>(8)</w:t>
            </w:r>
          </w:p>
        </w:tc>
        <w:tc>
          <w:tcPr>
            <w:tcW w:w="1134" w:type="dxa"/>
            <w:tcBorders>
              <w:top w:val="double" w:sz="4" w:space="0" w:color="auto"/>
            </w:tcBorders>
            <w:shd w:val="clear" w:color="auto" w:fill="auto"/>
          </w:tcPr>
          <w:p w:rsidR="00DA117A" w:rsidRPr="00770B26" w:rsidRDefault="00E96220">
            <w:pPr>
              <w:jc w:val="center"/>
              <w:rPr>
                <w:rFonts w:cs="Arial"/>
                <w:b/>
                <w:bCs/>
                <w:sz w:val="20"/>
              </w:rPr>
            </w:pPr>
            <w:r w:rsidRPr="00E96220">
              <w:rPr>
                <w:rFonts w:cs="Arial"/>
                <w:b/>
                <w:bCs/>
                <w:sz w:val="20"/>
              </w:rPr>
              <w:t>(9)</w:t>
            </w:r>
          </w:p>
        </w:tc>
        <w:tc>
          <w:tcPr>
            <w:tcW w:w="1842" w:type="dxa"/>
            <w:tcBorders>
              <w:top w:val="double" w:sz="4" w:space="0" w:color="auto"/>
            </w:tcBorders>
            <w:shd w:val="clear" w:color="auto" w:fill="auto"/>
          </w:tcPr>
          <w:p w:rsidR="00DA117A" w:rsidRPr="00770B26" w:rsidRDefault="00E96220">
            <w:pPr>
              <w:jc w:val="center"/>
              <w:rPr>
                <w:rFonts w:cs="Arial"/>
                <w:b/>
                <w:bCs/>
                <w:sz w:val="20"/>
              </w:rPr>
            </w:pPr>
            <w:r w:rsidRPr="00E96220">
              <w:rPr>
                <w:rFonts w:cs="Arial"/>
                <w:b/>
                <w:bCs/>
                <w:sz w:val="20"/>
                <w:lang w:val="id-ID"/>
              </w:rPr>
              <w:t>(10)</w:t>
            </w:r>
          </w:p>
        </w:tc>
      </w:tr>
      <w:tr w:rsidR="00DA117A" w:rsidRPr="00770B26" w:rsidTr="00DA117A">
        <w:trPr>
          <w:cantSplit/>
        </w:trPr>
        <w:tc>
          <w:tcPr>
            <w:tcW w:w="506" w:type="dxa"/>
          </w:tcPr>
          <w:p w:rsidR="00DA117A" w:rsidRPr="00770B26" w:rsidRDefault="00DA117A">
            <w:pPr>
              <w:rPr>
                <w:rFonts w:cs="Arial"/>
                <w:bCs/>
                <w:sz w:val="20"/>
              </w:rPr>
            </w:pPr>
          </w:p>
        </w:tc>
        <w:tc>
          <w:tcPr>
            <w:tcW w:w="2212" w:type="dxa"/>
          </w:tcPr>
          <w:p w:rsidR="00DA117A" w:rsidRPr="00770B26" w:rsidRDefault="00DA117A">
            <w:pPr>
              <w:rPr>
                <w:rFonts w:cs="Arial"/>
                <w:bCs/>
                <w:sz w:val="20"/>
              </w:rPr>
            </w:pPr>
          </w:p>
        </w:tc>
        <w:tc>
          <w:tcPr>
            <w:tcW w:w="900" w:type="dxa"/>
          </w:tcPr>
          <w:p w:rsidR="00DA117A" w:rsidRPr="00770B26" w:rsidRDefault="00DA117A">
            <w:pPr>
              <w:rPr>
                <w:rFonts w:cs="Arial"/>
                <w:bCs/>
                <w:sz w:val="20"/>
              </w:rPr>
            </w:pPr>
          </w:p>
        </w:tc>
        <w:tc>
          <w:tcPr>
            <w:tcW w:w="1080" w:type="dxa"/>
          </w:tcPr>
          <w:p w:rsidR="00DA117A" w:rsidRPr="00770B26" w:rsidRDefault="00DA117A">
            <w:pPr>
              <w:rPr>
                <w:rFonts w:cs="Arial"/>
                <w:bCs/>
                <w:sz w:val="20"/>
              </w:rPr>
            </w:pPr>
          </w:p>
        </w:tc>
        <w:tc>
          <w:tcPr>
            <w:tcW w:w="1277" w:type="dxa"/>
          </w:tcPr>
          <w:p w:rsidR="00DA117A" w:rsidRPr="00770B26" w:rsidRDefault="00DA117A">
            <w:pPr>
              <w:rPr>
                <w:rFonts w:cs="Arial"/>
                <w:bCs/>
                <w:sz w:val="20"/>
              </w:rPr>
            </w:pPr>
          </w:p>
        </w:tc>
        <w:tc>
          <w:tcPr>
            <w:tcW w:w="1423" w:type="dxa"/>
          </w:tcPr>
          <w:p w:rsidR="00DA117A" w:rsidRPr="00770B26" w:rsidRDefault="00DA117A">
            <w:pPr>
              <w:rPr>
                <w:rFonts w:cs="Arial"/>
                <w:bCs/>
                <w:sz w:val="20"/>
              </w:rPr>
            </w:pPr>
          </w:p>
        </w:tc>
        <w:tc>
          <w:tcPr>
            <w:tcW w:w="2776" w:type="dxa"/>
          </w:tcPr>
          <w:p w:rsidR="00DA117A" w:rsidRPr="00770B26" w:rsidRDefault="00DA117A">
            <w:pPr>
              <w:rPr>
                <w:rFonts w:cs="Arial"/>
                <w:bCs/>
                <w:sz w:val="20"/>
              </w:rPr>
            </w:pPr>
          </w:p>
        </w:tc>
        <w:tc>
          <w:tcPr>
            <w:tcW w:w="1416" w:type="dxa"/>
          </w:tcPr>
          <w:p w:rsidR="00DA117A" w:rsidRPr="00770B26" w:rsidRDefault="00DA117A">
            <w:pPr>
              <w:rPr>
                <w:rFonts w:cs="Arial"/>
                <w:bCs/>
                <w:sz w:val="20"/>
              </w:rPr>
            </w:pPr>
          </w:p>
        </w:tc>
        <w:tc>
          <w:tcPr>
            <w:tcW w:w="1134" w:type="dxa"/>
          </w:tcPr>
          <w:p w:rsidR="00DA117A" w:rsidRPr="00770B26" w:rsidRDefault="00DA117A">
            <w:pPr>
              <w:rPr>
                <w:rFonts w:cs="Arial"/>
                <w:bCs/>
                <w:sz w:val="20"/>
              </w:rPr>
            </w:pPr>
          </w:p>
        </w:tc>
        <w:tc>
          <w:tcPr>
            <w:tcW w:w="1842" w:type="dxa"/>
          </w:tcPr>
          <w:p w:rsidR="00DA117A" w:rsidRPr="00770B26" w:rsidRDefault="00DA117A">
            <w:pPr>
              <w:rPr>
                <w:rFonts w:cs="Arial"/>
                <w:bCs/>
                <w:sz w:val="20"/>
              </w:rPr>
            </w:pPr>
          </w:p>
        </w:tc>
      </w:tr>
      <w:tr w:rsidR="00DA117A" w:rsidRPr="00770B26" w:rsidTr="00DA117A">
        <w:trPr>
          <w:cantSplit/>
        </w:trPr>
        <w:tc>
          <w:tcPr>
            <w:tcW w:w="506" w:type="dxa"/>
          </w:tcPr>
          <w:p w:rsidR="00DA117A" w:rsidRPr="00770B26" w:rsidRDefault="00DA117A">
            <w:pPr>
              <w:rPr>
                <w:rFonts w:cs="Arial"/>
                <w:bCs/>
                <w:sz w:val="20"/>
              </w:rPr>
            </w:pPr>
          </w:p>
        </w:tc>
        <w:tc>
          <w:tcPr>
            <w:tcW w:w="2212" w:type="dxa"/>
          </w:tcPr>
          <w:p w:rsidR="00DA117A" w:rsidRPr="00770B26" w:rsidRDefault="00DA117A">
            <w:pPr>
              <w:rPr>
                <w:rFonts w:cs="Arial"/>
                <w:bCs/>
                <w:sz w:val="20"/>
              </w:rPr>
            </w:pPr>
          </w:p>
        </w:tc>
        <w:tc>
          <w:tcPr>
            <w:tcW w:w="900" w:type="dxa"/>
          </w:tcPr>
          <w:p w:rsidR="00DA117A" w:rsidRPr="00770B26" w:rsidRDefault="00DA117A">
            <w:pPr>
              <w:rPr>
                <w:rFonts w:cs="Arial"/>
                <w:bCs/>
                <w:sz w:val="20"/>
              </w:rPr>
            </w:pPr>
          </w:p>
        </w:tc>
        <w:tc>
          <w:tcPr>
            <w:tcW w:w="1080" w:type="dxa"/>
          </w:tcPr>
          <w:p w:rsidR="00DA117A" w:rsidRPr="00770B26" w:rsidRDefault="00DA117A">
            <w:pPr>
              <w:rPr>
                <w:rFonts w:cs="Arial"/>
                <w:bCs/>
                <w:sz w:val="20"/>
              </w:rPr>
            </w:pPr>
          </w:p>
        </w:tc>
        <w:tc>
          <w:tcPr>
            <w:tcW w:w="1277" w:type="dxa"/>
          </w:tcPr>
          <w:p w:rsidR="00DA117A" w:rsidRPr="00770B26" w:rsidRDefault="00DA117A">
            <w:pPr>
              <w:rPr>
                <w:rFonts w:cs="Arial"/>
                <w:bCs/>
                <w:sz w:val="20"/>
              </w:rPr>
            </w:pPr>
          </w:p>
        </w:tc>
        <w:tc>
          <w:tcPr>
            <w:tcW w:w="1423" w:type="dxa"/>
          </w:tcPr>
          <w:p w:rsidR="00DA117A" w:rsidRPr="00770B26" w:rsidRDefault="00DA117A">
            <w:pPr>
              <w:rPr>
                <w:rFonts w:cs="Arial"/>
                <w:bCs/>
                <w:sz w:val="20"/>
              </w:rPr>
            </w:pPr>
          </w:p>
        </w:tc>
        <w:tc>
          <w:tcPr>
            <w:tcW w:w="2776" w:type="dxa"/>
          </w:tcPr>
          <w:p w:rsidR="00DA117A" w:rsidRPr="00770B26" w:rsidRDefault="00DA117A">
            <w:pPr>
              <w:rPr>
                <w:rFonts w:cs="Arial"/>
                <w:bCs/>
                <w:sz w:val="20"/>
              </w:rPr>
            </w:pPr>
          </w:p>
        </w:tc>
        <w:tc>
          <w:tcPr>
            <w:tcW w:w="1416" w:type="dxa"/>
          </w:tcPr>
          <w:p w:rsidR="00DA117A" w:rsidRPr="00770B26" w:rsidRDefault="00DA117A">
            <w:pPr>
              <w:rPr>
                <w:rFonts w:cs="Arial"/>
                <w:bCs/>
                <w:sz w:val="20"/>
              </w:rPr>
            </w:pPr>
          </w:p>
        </w:tc>
        <w:tc>
          <w:tcPr>
            <w:tcW w:w="1134" w:type="dxa"/>
          </w:tcPr>
          <w:p w:rsidR="00DA117A" w:rsidRPr="00770B26" w:rsidRDefault="00DA117A">
            <w:pPr>
              <w:rPr>
                <w:rFonts w:cs="Arial"/>
                <w:bCs/>
                <w:sz w:val="20"/>
              </w:rPr>
            </w:pPr>
          </w:p>
        </w:tc>
        <w:tc>
          <w:tcPr>
            <w:tcW w:w="1842" w:type="dxa"/>
          </w:tcPr>
          <w:p w:rsidR="00DA117A" w:rsidRPr="00770B26" w:rsidRDefault="00DA117A">
            <w:pPr>
              <w:rPr>
                <w:rFonts w:cs="Arial"/>
                <w:bCs/>
                <w:sz w:val="20"/>
              </w:rPr>
            </w:pPr>
          </w:p>
        </w:tc>
      </w:tr>
      <w:tr w:rsidR="00DA117A" w:rsidRPr="00770B26" w:rsidTr="00DA117A">
        <w:trPr>
          <w:cantSplit/>
        </w:trPr>
        <w:tc>
          <w:tcPr>
            <w:tcW w:w="506" w:type="dxa"/>
          </w:tcPr>
          <w:p w:rsidR="00DA117A" w:rsidRPr="00770B26" w:rsidRDefault="00DA117A">
            <w:pPr>
              <w:rPr>
                <w:rFonts w:cs="Arial"/>
                <w:bCs/>
                <w:sz w:val="20"/>
              </w:rPr>
            </w:pPr>
          </w:p>
        </w:tc>
        <w:tc>
          <w:tcPr>
            <w:tcW w:w="2212" w:type="dxa"/>
          </w:tcPr>
          <w:p w:rsidR="00DA117A" w:rsidRPr="00770B26" w:rsidRDefault="00DA117A">
            <w:pPr>
              <w:rPr>
                <w:rFonts w:cs="Arial"/>
                <w:bCs/>
                <w:sz w:val="20"/>
              </w:rPr>
            </w:pPr>
          </w:p>
        </w:tc>
        <w:tc>
          <w:tcPr>
            <w:tcW w:w="900" w:type="dxa"/>
          </w:tcPr>
          <w:p w:rsidR="00DA117A" w:rsidRPr="00770B26" w:rsidRDefault="00DA117A">
            <w:pPr>
              <w:rPr>
                <w:rFonts w:cs="Arial"/>
                <w:bCs/>
                <w:sz w:val="20"/>
              </w:rPr>
            </w:pPr>
          </w:p>
        </w:tc>
        <w:tc>
          <w:tcPr>
            <w:tcW w:w="1080" w:type="dxa"/>
          </w:tcPr>
          <w:p w:rsidR="00DA117A" w:rsidRPr="00770B26" w:rsidRDefault="00DA117A">
            <w:pPr>
              <w:rPr>
                <w:rFonts w:cs="Arial"/>
                <w:bCs/>
                <w:sz w:val="20"/>
              </w:rPr>
            </w:pPr>
          </w:p>
        </w:tc>
        <w:tc>
          <w:tcPr>
            <w:tcW w:w="1277" w:type="dxa"/>
          </w:tcPr>
          <w:p w:rsidR="00DA117A" w:rsidRPr="00770B26" w:rsidRDefault="00DA117A">
            <w:pPr>
              <w:rPr>
                <w:rFonts w:cs="Arial"/>
                <w:bCs/>
                <w:sz w:val="20"/>
              </w:rPr>
            </w:pPr>
          </w:p>
        </w:tc>
        <w:tc>
          <w:tcPr>
            <w:tcW w:w="1423" w:type="dxa"/>
          </w:tcPr>
          <w:p w:rsidR="00DA117A" w:rsidRPr="00770B26" w:rsidRDefault="00DA117A">
            <w:pPr>
              <w:rPr>
                <w:rFonts w:cs="Arial"/>
                <w:bCs/>
                <w:sz w:val="20"/>
              </w:rPr>
            </w:pPr>
          </w:p>
        </w:tc>
        <w:tc>
          <w:tcPr>
            <w:tcW w:w="2776" w:type="dxa"/>
          </w:tcPr>
          <w:p w:rsidR="00DA117A" w:rsidRPr="00770B26" w:rsidRDefault="00DA117A">
            <w:pPr>
              <w:rPr>
                <w:rFonts w:cs="Arial"/>
                <w:bCs/>
                <w:sz w:val="20"/>
              </w:rPr>
            </w:pPr>
          </w:p>
        </w:tc>
        <w:tc>
          <w:tcPr>
            <w:tcW w:w="1416" w:type="dxa"/>
          </w:tcPr>
          <w:p w:rsidR="00DA117A" w:rsidRPr="00770B26" w:rsidRDefault="00DA117A">
            <w:pPr>
              <w:rPr>
                <w:rFonts w:cs="Arial"/>
                <w:bCs/>
                <w:sz w:val="20"/>
              </w:rPr>
            </w:pPr>
          </w:p>
        </w:tc>
        <w:tc>
          <w:tcPr>
            <w:tcW w:w="1134" w:type="dxa"/>
          </w:tcPr>
          <w:p w:rsidR="00DA117A" w:rsidRPr="00770B26" w:rsidRDefault="00DA117A">
            <w:pPr>
              <w:rPr>
                <w:rFonts w:cs="Arial"/>
                <w:bCs/>
                <w:sz w:val="20"/>
              </w:rPr>
            </w:pPr>
          </w:p>
        </w:tc>
        <w:tc>
          <w:tcPr>
            <w:tcW w:w="1842" w:type="dxa"/>
          </w:tcPr>
          <w:p w:rsidR="00DA117A" w:rsidRPr="00770B26" w:rsidRDefault="00DA117A">
            <w:pPr>
              <w:rPr>
                <w:rFonts w:cs="Arial"/>
                <w:bCs/>
                <w:sz w:val="20"/>
              </w:rPr>
            </w:pPr>
          </w:p>
        </w:tc>
      </w:tr>
    </w:tbl>
    <w:p w:rsidR="0069182A" w:rsidRPr="00770B26" w:rsidRDefault="0099564B" w:rsidP="0069182A">
      <w:pPr>
        <w:ind w:left="270"/>
        <w:rPr>
          <w:rFonts w:cs="Arial"/>
          <w:bCs/>
          <w:sz w:val="20"/>
        </w:rPr>
      </w:pPr>
      <w:r>
        <w:rPr>
          <w:rFonts w:cs="Arial"/>
          <w:bCs/>
          <w:sz w:val="20"/>
        </w:rPr>
        <w:t xml:space="preserve">1) </w:t>
      </w:r>
      <w:r>
        <w:rPr>
          <w:rFonts w:cs="Arial"/>
          <w:bCs/>
          <w:sz w:val="20"/>
        </w:rPr>
        <w:tab/>
        <w:t>NIDN : Nomor Induk Dosen Nasional atau nomor SK dari perguruan tinggi</w:t>
      </w:r>
    </w:p>
    <w:p w:rsidR="003C1E88" w:rsidRPr="00B65A5A" w:rsidRDefault="00E96220" w:rsidP="0069182A">
      <w:pPr>
        <w:ind w:left="720" w:hanging="450"/>
        <w:rPr>
          <w:rFonts w:cs="Arial"/>
          <w:bCs/>
          <w:sz w:val="20"/>
          <w:lang w:val="de-DE"/>
        </w:rPr>
      </w:pPr>
      <w:r w:rsidRPr="00E96220">
        <w:rPr>
          <w:rFonts w:cs="Arial"/>
          <w:bCs/>
          <w:sz w:val="20"/>
          <w:lang w:val="de-DE"/>
        </w:rPr>
        <w:t>2)</w:t>
      </w:r>
      <w:r w:rsidRPr="00E96220">
        <w:rPr>
          <w:rFonts w:cs="Arial"/>
          <w:bCs/>
          <w:sz w:val="20"/>
          <w:lang w:val="de-DE"/>
        </w:rPr>
        <w:tab/>
        <w:t>D</w:t>
      </w:r>
      <w:r w:rsidRPr="00E96220">
        <w:rPr>
          <w:rFonts w:cs="Arial"/>
          <w:sz w:val="20"/>
          <w:lang w:val="de-DE"/>
        </w:rPr>
        <w:t>iisi dengan nomor sertifikat pendidik</w:t>
      </w:r>
      <w:r w:rsidRPr="00E96220">
        <w:rPr>
          <w:rFonts w:cs="Arial"/>
          <w:bCs/>
          <w:sz w:val="20"/>
          <w:lang w:val="de-DE"/>
        </w:rPr>
        <w:t xml:space="preserve"> dan lampirkan dokumen tersebut</w:t>
      </w:r>
    </w:p>
    <w:p w:rsidR="0069182A" w:rsidRPr="00770B26" w:rsidRDefault="00E96220" w:rsidP="0069182A">
      <w:pPr>
        <w:ind w:left="720" w:hanging="450"/>
        <w:rPr>
          <w:rFonts w:cs="Arial"/>
          <w:bCs/>
          <w:sz w:val="20"/>
          <w:lang w:val="id-ID"/>
        </w:rPr>
      </w:pPr>
      <w:r w:rsidRPr="00E96220">
        <w:rPr>
          <w:rFonts w:cs="Arial"/>
          <w:bCs/>
          <w:sz w:val="20"/>
          <w:lang w:val="de-DE"/>
        </w:rPr>
        <w:t>3)</w:t>
      </w:r>
      <w:r w:rsidRPr="00E96220">
        <w:rPr>
          <w:rFonts w:cs="Arial"/>
          <w:bCs/>
          <w:sz w:val="20"/>
          <w:lang w:val="de-DE"/>
        </w:rPr>
        <w:tab/>
        <w:t xml:space="preserve">Lampirkan fotokopi ijazah </w:t>
      </w:r>
    </w:p>
    <w:p w:rsidR="00DA117A" w:rsidRPr="00770B26" w:rsidRDefault="0099564B" w:rsidP="0069182A">
      <w:pPr>
        <w:ind w:left="720" w:hanging="450"/>
        <w:rPr>
          <w:rFonts w:cs="Arial"/>
          <w:bCs/>
          <w:sz w:val="20"/>
          <w:lang w:val="id-ID"/>
        </w:rPr>
      </w:pPr>
      <w:r>
        <w:rPr>
          <w:rFonts w:cs="Arial"/>
          <w:bCs/>
          <w:sz w:val="20"/>
          <w:lang w:val="id-ID"/>
        </w:rPr>
        <w:t xml:space="preserve">4) </w:t>
      </w:r>
      <w:r>
        <w:rPr>
          <w:rFonts w:cs="Arial"/>
          <w:bCs/>
          <w:sz w:val="20"/>
          <w:lang w:val="id-ID"/>
        </w:rPr>
        <w:tab/>
        <w:t>Beri tanda √ jika dosen memiliki pengalaman mengajar di sekolah, dan siapkan surat keterangan dari Kepala Sekolah saat asesmen lapangan.</w:t>
      </w:r>
    </w:p>
    <w:p w:rsidR="00970A05" w:rsidRPr="00B65A5A" w:rsidRDefault="00970A05">
      <w:pPr>
        <w:rPr>
          <w:rFonts w:cs="Arial"/>
          <w:bCs/>
          <w:sz w:val="20"/>
          <w:lang w:val="de-DE"/>
        </w:rPr>
      </w:pPr>
    </w:p>
    <w:p w:rsidR="000B5C6D" w:rsidRPr="00B65A5A" w:rsidRDefault="000B5C6D" w:rsidP="00AE499F">
      <w:pPr>
        <w:ind w:left="270"/>
        <w:rPr>
          <w:rFonts w:cs="Arial"/>
          <w:bCs/>
          <w:lang w:val="de-DE"/>
        </w:rPr>
      </w:pPr>
    </w:p>
    <w:p w:rsidR="00745B4C" w:rsidRPr="00770B26" w:rsidRDefault="0099564B" w:rsidP="00745B4C">
      <w:pPr>
        <w:ind w:left="360" w:hanging="360"/>
        <w:jc w:val="left"/>
        <w:rPr>
          <w:rFonts w:cs="Arial"/>
          <w:bCs/>
        </w:rPr>
      </w:pPr>
      <w:r>
        <w:rPr>
          <w:rFonts w:cs="Arial"/>
          <w:bCs/>
        </w:rPr>
        <w:t>4.</w:t>
      </w:r>
      <w:r w:rsidR="00462ABA">
        <w:rPr>
          <w:rFonts w:cs="Arial"/>
          <w:bCs/>
          <w:lang w:val="id-ID"/>
        </w:rPr>
        <w:t>1</w:t>
      </w:r>
      <w:r>
        <w:rPr>
          <w:rFonts w:cs="Arial"/>
          <w:bCs/>
        </w:rPr>
        <w:t xml:space="preserve">.1.2  Data </w:t>
      </w:r>
      <w:r>
        <w:rPr>
          <w:rFonts w:cs="Arial"/>
        </w:rPr>
        <w:t>dosen tidak tetap</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8"/>
        <w:gridCol w:w="2160"/>
        <w:gridCol w:w="900"/>
        <w:gridCol w:w="1080"/>
        <w:gridCol w:w="1260"/>
        <w:gridCol w:w="1440"/>
        <w:gridCol w:w="2790"/>
        <w:gridCol w:w="1402"/>
        <w:gridCol w:w="1134"/>
        <w:gridCol w:w="1843"/>
      </w:tblGrid>
      <w:tr w:rsidR="00DA117A" w:rsidRPr="00770B26" w:rsidTr="00DA117A">
        <w:trPr>
          <w:cantSplit/>
          <w:trHeight w:val="562"/>
        </w:trPr>
        <w:tc>
          <w:tcPr>
            <w:tcW w:w="558" w:type="dxa"/>
            <w:tcBorders>
              <w:bottom w:val="double" w:sz="4" w:space="0" w:color="auto"/>
            </w:tcBorders>
            <w:shd w:val="clear" w:color="auto" w:fill="auto"/>
            <w:vAlign w:val="center"/>
          </w:tcPr>
          <w:p w:rsidR="00DA117A" w:rsidRPr="00770B26" w:rsidRDefault="00E96220" w:rsidP="008A799D">
            <w:pPr>
              <w:jc w:val="center"/>
              <w:rPr>
                <w:rFonts w:cs="Arial"/>
                <w:b/>
                <w:bCs/>
                <w:sz w:val="20"/>
              </w:rPr>
            </w:pPr>
            <w:r w:rsidRPr="00E96220">
              <w:rPr>
                <w:rFonts w:cs="Arial"/>
                <w:b/>
                <w:bCs/>
                <w:sz w:val="20"/>
              </w:rPr>
              <w:t>No.</w:t>
            </w:r>
          </w:p>
        </w:tc>
        <w:tc>
          <w:tcPr>
            <w:tcW w:w="2160" w:type="dxa"/>
            <w:tcBorders>
              <w:bottom w:val="double" w:sz="4" w:space="0" w:color="auto"/>
            </w:tcBorders>
            <w:shd w:val="clear" w:color="auto" w:fill="auto"/>
            <w:vAlign w:val="center"/>
          </w:tcPr>
          <w:p w:rsidR="00DA117A" w:rsidRPr="00770B26" w:rsidRDefault="00E96220">
            <w:pPr>
              <w:jc w:val="center"/>
              <w:rPr>
                <w:rFonts w:cs="Arial"/>
                <w:b/>
                <w:bCs/>
                <w:sz w:val="20"/>
              </w:rPr>
            </w:pPr>
            <w:r w:rsidRPr="00E96220">
              <w:rPr>
                <w:rFonts w:cs="Arial"/>
                <w:b/>
                <w:bCs/>
                <w:sz w:val="20"/>
              </w:rPr>
              <w:t xml:space="preserve">Nama Dosen </w:t>
            </w:r>
          </w:p>
        </w:tc>
        <w:tc>
          <w:tcPr>
            <w:tcW w:w="900" w:type="dxa"/>
            <w:tcBorders>
              <w:bottom w:val="double" w:sz="4" w:space="0" w:color="auto"/>
            </w:tcBorders>
            <w:shd w:val="clear" w:color="auto" w:fill="auto"/>
          </w:tcPr>
          <w:p w:rsidR="00DA117A" w:rsidRPr="00770B26" w:rsidRDefault="00DA117A" w:rsidP="00A33B91">
            <w:pPr>
              <w:jc w:val="center"/>
              <w:rPr>
                <w:rFonts w:cs="Arial"/>
                <w:b/>
                <w:bCs/>
                <w:sz w:val="20"/>
              </w:rPr>
            </w:pPr>
          </w:p>
          <w:p w:rsidR="00DA117A" w:rsidRPr="00770B26" w:rsidRDefault="00E96220">
            <w:pPr>
              <w:jc w:val="center"/>
              <w:rPr>
                <w:rFonts w:cs="Arial"/>
                <w:b/>
                <w:bCs/>
                <w:sz w:val="20"/>
              </w:rPr>
            </w:pPr>
            <w:r w:rsidRPr="00E96220">
              <w:rPr>
                <w:rFonts w:cs="Arial"/>
                <w:b/>
                <w:bCs/>
                <w:sz w:val="20"/>
              </w:rPr>
              <w:t xml:space="preserve">NIDN </w:t>
            </w:r>
            <w:r w:rsidRPr="00E96220">
              <w:rPr>
                <w:rFonts w:cs="Arial"/>
                <w:b/>
                <w:bCs/>
                <w:sz w:val="20"/>
                <w:vertAlign w:val="superscript"/>
              </w:rPr>
              <w:t>1)</w:t>
            </w:r>
          </w:p>
        </w:tc>
        <w:tc>
          <w:tcPr>
            <w:tcW w:w="1080" w:type="dxa"/>
            <w:tcBorders>
              <w:bottom w:val="double" w:sz="4" w:space="0" w:color="auto"/>
            </w:tcBorders>
            <w:shd w:val="clear" w:color="auto" w:fill="auto"/>
            <w:vAlign w:val="center"/>
          </w:tcPr>
          <w:p w:rsidR="00DA117A" w:rsidRPr="00770B26" w:rsidRDefault="00E96220" w:rsidP="008A799D">
            <w:pPr>
              <w:jc w:val="center"/>
              <w:rPr>
                <w:rFonts w:cs="Arial"/>
                <w:b/>
                <w:bCs/>
                <w:sz w:val="20"/>
              </w:rPr>
            </w:pPr>
            <w:r w:rsidRPr="00E96220">
              <w:rPr>
                <w:rFonts w:cs="Arial"/>
                <w:b/>
                <w:bCs/>
                <w:sz w:val="20"/>
              </w:rPr>
              <w:t>Tgl. Lahir</w:t>
            </w:r>
          </w:p>
        </w:tc>
        <w:tc>
          <w:tcPr>
            <w:tcW w:w="1260" w:type="dxa"/>
            <w:tcBorders>
              <w:bottom w:val="double" w:sz="4" w:space="0" w:color="auto"/>
            </w:tcBorders>
            <w:shd w:val="clear" w:color="auto" w:fill="auto"/>
            <w:vAlign w:val="center"/>
          </w:tcPr>
          <w:p w:rsidR="00DA117A" w:rsidRPr="00770B26" w:rsidRDefault="00E96220">
            <w:pPr>
              <w:jc w:val="center"/>
              <w:rPr>
                <w:rFonts w:cs="Arial"/>
                <w:b/>
                <w:bCs/>
                <w:sz w:val="20"/>
                <w:lang w:val="sv-SE"/>
              </w:rPr>
            </w:pPr>
            <w:r w:rsidRPr="00E96220">
              <w:rPr>
                <w:rFonts w:cs="Arial"/>
                <w:b/>
                <w:bCs/>
                <w:sz w:val="20"/>
              </w:rPr>
              <w:t xml:space="preserve">Jabatan Akademik </w:t>
            </w:r>
          </w:p>
        </w:tc>
        <w:tc>
          <w:tcPr>
            <w:tcW w:w="1440" w:type="dxa"/>
            <w:tcBorders>
              <w:bottom w:val="double" w:sz="4" w:space="0" w:color="auto"/>
            </w:tcBorders>
            <w:shd w:val="clear" w:color="auto" w:fill="auto"/>
            <w:vAlign w:val="center"/>
          </w:tcPr>
          <w:p w:rsidR="00DA117A" w:rsidRPr="00770B26" w:rsidRDefault="00E96220" w:rsidP="008A799D">
            <w:pPr>
              <w:jc w:val="center"/>
              <w:rPr>
                <w:rFonts w:cs="Arial"/>
                <w:b/>
                <w:bCs/>
                <w:sz w:val="20"/>
              </w:rPr>
            </w:pPr>
            <w:r w:rsidRPr="00E96220">
              <w:rPr>
                <w:rFonts w:cs="Arial"/>
                <w:b/>
                <w:bCs/>
                <w:sz w:val="20"/>
              </w:rPr>
              <w:t>No. Sertifikat Pendidik</w:t>
            </w:r>
            <w:r w:rsidRPr="00E96220">
              <w:rPr>
                <w:rFonts w:cs="Arial"/>
                <w:b/>
                <w:bCs/>
                <w:iCs/>
                <w:sz w:val="20"/>
              </w:rPr>
              <w:t xml:space="preserve"> </w:t>
            </w:r>
            <w:r w:rsidRPr="00E96220">
              <w:rPr>
                <w:rFonts w:cs="Arial"/>
                <w:b/>
                <w:bCs/>
                <w:iCs/>
                <w:sz w:val="20"/>
                <w:vertAlign w:val="superscript"/>
              </w:rPr>
              <w:t>2)</w:t>
            </w:r>
          </w:p>
        </w:tc>
        <w:tc>
          <w:tcPr>
            <w:tcW w:w="2790" w:type="dxa"/>
            <w:tcBorders>
              <w:bottom w:val="double" w:sz="4" w:space="0" w:color="auto"/>
            </w:tcBorders>
            <w:shd w:val="clear" w:color="auto" w:fill="auto"/>
            <w:vAlign w:val="center"/>
          </w:tcPr>
          <w:p w:rsidR="00DA117A" w:rsidRPr="00770B26" w:rsidRDefault="00E96220" w:rsidP="008A799D">
            <w:pPr>
              <w:jc w:val="center"/>
              <w:rPr>
                <w:rFonts w:cs="Arial"/>
                <w:b/>
                <w:bCs/>
                <w:sz w:val="20"/>
              </w:rPr>
            </w:pPr>
            <w:r w:rsidRPr="00E96220">
              <w:rPr>
                <w:rFonts w:cs="Arial"/>
                <w:b/>
                <w:bCs/>
                <w:iCs/>
                <w:sz w:val="20"/>
                <w:lang w:val="nl-NL"/>
              </w:rPr>
              <w:t xml:space="preserve">Pendidikan S1, S2, S3  dan Asal Perguruan Tinggi </w:t>
            </w:r>
            <w:r w:rsidRPr="00E96220">
              <w:rPr>
                <w:rFonts w:cs="Arial"/>
                <w:b/>
                <w:bCs/>
                <w:iCs/>
                <w:sz w:val="20"/>
                <w:vertAlign w:val="superscript"/>
                <w:lang w:val="nl-NL"/>
              </w:rPr>
              <w:t>3)</w:t>
            </w:r>
          </w:p>
        </w:tc>
        <w:tc>
          <w:tcPr>
            <w:tcW w:w="1402" w:type="dxa"/>
            <w:tcBorders>
              <w:bottom w:val="double" w:sz="4" w:space="0" w:color="auto"/>
            </w:tcBorders>
          </w:tcPr>
          <w:p w:rsidR="00DA117A" w:rsidRPr="00770B26" w:rsidRDefault="00E96220">
            <w:pPr>
              <w:jc w:val="center"/>
              <w:rPr>
                <w:rFonts w:cs="Arial"/>
                <w:b/>
                <w:bCs/>
                <w:iCs/>
                <w:sz w:val="20"/>
              </w:rPr>
            </w:pPr>
            <w:r w:rsidRPr="00E96220">
              <w:rPr>
                <w:rFonts w:cs="Arial"/>
                <w:b/>
                <w:bCs/>
                <w:iCs/>
                <w:sz w:val="20"/>
                <w:lang w:val="id-ID"/>
              </w:rPr>
              <w:t xml:space="preserve">Pengalaman Mengajar di Sekolah </w:t>
            </w:r>
            <w:r w:rsidRPr="00E96220">
              <w:rPr>
                <w:rFonts w:cs="Arial"/>
                <w:b/>
                <w:bCs/>
                <w:iCs/>
                <w:sz w:val="20"/>
                <w:vertAlign w:val="superscript"/>
                <w:lang w:val="id-ID"/>
              </w:rPr>
              <w:t>4)</w:t>
            </w:r>
          </w:p>
        </w:tc>
        <w:tc>
          <w:tcPr>
            <w:tcW w:w="1134" w:type="dxa"/>
            <w:tcBorders>
              <w:bottom w:val="double" w:sz="4" w:space="0" w:color="auto"/>
            </w:tcBorders>
            <w:shd w:val="clear" w:color="auto" w:fill="auto"/>
            <w:vAlign w:val="center"/>
          </w:tcPr>
          <w:p w:rsidR="00DA117A" w:rsidRPr="00770B26" w:rsidRDefault="00E96220">
            <w:pPr>
              <w:jc w:val="center"/>
              <w:rPr>
                <w:rFonts w:cs="Arial"/>
                <w:b/>
                <w:bCs/>
                <w:sz w:val="20"/>
                <w:lang w:val="nl-NL"/>
              </w:rPr>
            </w:pPr>
            <w:r w:rsidRPr="00E96220">
              <w:rPr>
                <w:rFonts w:cs="Arial"/>
                <w:b/>
                <w:bCs/>
                <w:iCs/>
                <w:sz w:val="20"/>
              </w:rPr>
              <w:t>Bidang</w:t>
            </w:r>
            <w:r w:rsidRPr="00E96220">
              <w:rPr>
                <w:rFonts w:cs="Arial"/>
                <w:b/>
                <w:bCs/>
                <w:sz w:val="20"/>
              </w:rPr>
              <w:t xml:space="preserve"> Keahlian </w:t>
            </w:r>
          </w:p>
        </w:tc>
        <w:tc>
          <w:tcPr>
            <w:tcW w:w="1843" w:type="dxa"/>
            <w:tcBorders>
              <w:bottom w:val="double" w:sz="4" w:space="0" w:color="auto"/>
            </w:tcBorders>
            <w:shd w:val="clear" w:color="auto" w:fill="auto"/>
            <w:vAlign w:val="center"/>
          </w:tcPr>
          <w:p w:rsidR="00DA117A" w:rsidRPr="00770B26" w:rsidRDefault="00E96220" w:rsidP="004F0E00">
            <w:pPr>
              <w:jc w:val="center"/>
              <w:rPr>
                <w:rFonts w:cs="Arial"/>
                <w:b/>
                <w:bCs/>
                <w:sz w:val="20"/>
              </w:rPr>
            </w:pPr>
            <w:r w:rsidRPr="00E96220">
              <w:rPr>
                <w:rFonts w:cs="Arial"/>
                <w:b/>
                <w:bCs/>
                <w:sz w:val="20"/>
              </w:rPr>
              <w:t xml:space="preserve">Mata Kuliah yang Diampu pada Program PPG </w:t>
            </w:r>
          </w:p>
        </w:tc>
      </w:tr>
      <w:tr w:rsidR="00DA117A" w:rsidRPr="00770B26" w:rsidTr="00DA117A">
        <w:trPr>
          <w:cantSplit/>
          <w:trHeight w:val="272"/>
        </w:trPr>
        <w:tc>
          <w:tcPr>
            <w:tcW w:w="558" w:type="dxa"/>
            <w:tcBorders>
              <w:top w:val="double" w:sz="4" w:space="0" w:color="auto"/>
            </w:tcBorders>
            <w:shd w:val="clear" w:color="auto" w:fill="auto"/>
            <w:vAlign w:val="center"/>
          </w:tcPr>
          <w:p w:rsidR="00DA117A" w:rsidRPr="00770B26" w:rsidRDefault="00E96220" w:rsidP="008A799D">
            <w:pPr>
              <w:jc w:val="center"/>
              <w:rPr>
                <w:rFonts w:cs="Arial"/>
                <w:b/>
                <w:bCs/>
                <w:sz w:val="20"/>
              </w:rPr>
            </w:pPr>
            <w:r w:rsidRPr="00E96220">
              <w:rPr>
                <w:rFonts w:cs="Arial"/>
                <w:b/>
                <w:bCs/>
                <w:sz w:val="20"/>
              </w:rPr>
              <w:t>(1)</w:t>
            </w:r>
          </w:p>
        </w:tc>
        <w:tc>
          <w:tcPr>
            <w:tcW w:w="2160" w:type="dxa"/>
            <w:tcBorders>
              <w:top w:val="double" w:sz="4" w:space="0" w:color="auto"/>
            </w:tcBorders>
            <w:shd w:val="clear" w:color="auto" w:fill="auto"/>
            <w:vAlign w:val="center"/>
          </w:tcPr>
          <w:p w:rsidR="00DA117A" w:rsidRPr="00770B26" w:rsidRDefault="00E96220" w:rsidP="008A799D">
            <w:pPr>
              <w:jc w:val="center"/>
              <w:rPr>
                <w:rFonts w:cs="Arial"/>
                <w:b/>
                <w:bCs/>
                <w:sz w:val="20"/>
              </w:rPr>
            </w:pPr>
            <w:r w:rsidRPr="00E96220">
              <w:rPr>
                <w:rFonts w:cs="Arial"/>
                <w:b/>
                <w:bCs/>
                <w:sz w:val="20"/>
              </w:rPr>
              <w:t>(2)</w:t>
            </w:r>
          </w:p>
        </w:tc>
        <w:tc>
          <w:tcPr>
            <w:tcW w:w="900" w:type="dxa"/>
            <w:tcBorders>
              <w:top w:val="double" w:sz="4" w:space="0" w:color="auto"/>
            </w:tcBorders>
            <w:shd w:val="clear" w:color="auto" w:fill="auto"/>
            <w:vAlign w:val="center"/>
          </w:tcPr>
          <w:p w:rsidR="00DA117A" w:rsidRPr="00770B26" w:rsidRDefault="00E96220" w:rsidP="008A799D">
            <w:pPr>
              <w:jc w:val="center"/>
              <w:rPr>
                <w:rFonts w:cs="Arial"/>
                <w:b/>
                <w:bCs/>
                <w:sz w:val="20"/>
              </w:rPr>
            </w:pPr>
            <w:r w:rsidRPr="00E96220">
              <w:rPr>
                <w:rFonts w:cs="Arial"/>
                <w:b/>
                <w:bCs/>
                <w:sz w:val="20"/>
              </w:rPr>
              <w:t>(3)</w:t>
            </w:r>
          </w:p>
        </w:tc>
        <w:tc>
          <w:tcPr>
            <w:tcW w:w="1080" w:type="dxa"/>
            <w:tcBorders>
              <w:top w:val="double" w:sz="4" w:space="0" w:color="auto"/>
            </w:tcBorders>
            <w:shd w:val="clear" w:color="auto" w:fill="auto"/>
            <w:vAlign w:val="center"/>
          </w:tcPr>
          <w:p w:rsidR="00DA117A" w:rsidRPr="00770B26" w:rsidRDefault="00E96220" w:rsidP="008A799D">
            <w:pPr>
              <w:jc w:val="center"/>
              <w:rPr>
                <w:rFonts w:cs="Arial"/>
                <w:b/>
                <w:bCs/>
                <w:sz w:val="20"/>
              </w:rPr>
            </w:pPr>
            <w:r w:rsidRPr="00E96220">
              <w:rPr>
                <w:rFonts w:cs="Arial"/>
                <w:b/>
                <w:bCs/>
                <w:sz w:val="20"/>
              </w:rPr>
              <w:t>(4)</w:t>
            </w:r>
          </w:p>
        </w:tc>
        <w:tc>
          <w:tcPr>
            <w:tcW w:w="1260" w:type="dxa"/>
            <w:tcBorders>
              <w:top w:val="double" w:sz="4" w:space="0" w:color="auto"/>
            </w:tcBorders>
            <w:shd w:val="clear" w:color="auto" w:fill="auto"/>
            <w:vAlign w:val="center"/>
          </w:tcPr>
          <w:p w:rsidR="00DA117A" w:rsidRPr="00770B26" w:rsidRDefault="00E96220" w:rsidP="008A799D">
            <w:pPr>
              <w:jc w:val="center"/>
              <w:rPr>
                <w:rFonts w:cs="Arial"/>
                <w:b/>
                <w:bCs/>
                <w:sz w:val="20"/>
              </w:rPr>
            </w:pPr>
            <w:r w:rsidRPr="00E96220">
              <w:rPr>
                <w:rFonts w:cs="Arial"/>
                <w:b/>
                <w:bCs/>
                <w:sz w:val="20"/>
              </w:rPr>
              <w:t>(5)</w:t>
            </w:r>
          </w:p>
        </w:tc>
        <w:tc>
          <w:tcPr>
            <w:tcW w:w="1440" w:type="dxa"/>
            <w:tcBorders>
              <w:top w:val="double" w:sz="4" w:space="0" w:color="auto"/>
            </w:tcBorders>
            <w:shd w:val="clear" w:color="auto" w:fill="auto"/>
            <w:vAlign w:val="center"/>
          </w:tcPr>
          <w:p w:rsidR="00DA117A" w:rsidRPr="00770B26" w:rsidRDefault="00E96220" w:rsidP="008A799D">
            <w:pPr>
              <w:jc w:val="center"/>
              <w:rPr>
                <w:rFonts w:cs="Arial"/>
                <w:b/>
                <w:bCs/>
                <w:sz w:val="20"/>
              </w:rPr>
            </w:pPr>
            <w:r w:rsidRPr="00E96220">
              <w:rPr>
                <w:rFonts w:cs="Arial"/>
                <w:b/>
                <w:bCs/>
                <w:sz w:val="20"/>
              </w:rPr>
              <w:t>(6)</w:t>
            </w:r>
          </w:p>
        </w:tc>
        <w:tc>
          <w:tcPr>
            <w:tcW w:w="2790" w:type="dxa"/>
            <w:tcBorders>
              <w:top w:val="double" w:sz="4" w:space="0" w:color="auto"/>
            </w:tcBorders>
            <w:shd w:val="clear" w:color="auto" w:fill="auto"/>
            <w:vAlign w:val="center"/>
          </w:tcPr>
          <w:p w:rsidR="00DA117A" w:rsidRPr="00770B26" w:rsidRDefault="00E96220" w:rsidP="008A799D">
            <w:pPr>
              <w:jc w:val="center"/>
              <w:rPr>
                <w:rFonts w:cs="Arial"/>
                <w:b/>
                <w:bCs/>
                <w:sz w:val="20"/>
              </w:rPr>
            </w:pPr>
            <w:r w:rsidRPr="00E96220">
              <w:rPr>
                <w:rFonts w:cs="Arial"/>
                <w:b/>
                <w:bCs/>
                <w:sz w:val="20"/>
              </w:rPr>
              <w:t>(7)</w:t>
            </w:r>
          </w:p>
        </w:tc>
        <w:tc>
          <w:tcPr>
            <w:tcW w:w="1402" w:type="dxa"/>
            <w:tcBorders>
              <w:top w:val="double" w:sz="4" w:space="0" w:color="auto"/>
            </w:tcBorders>
            <w:vAlign w:val="center"/>
          </w:tcPr>
          <w:p w:rsidR="00DA117A" w:rsidRPr="00770B26" w:rsidRDefault="00E96220" w:rsidP="008A799D">
            <w:pPr>
              <w:jc w:val="center"/>
              <w:rPr>
                <w:rFonts w:cs="Arial"/>
                <w:b/>
                <w:bCs/>
                <w:sz w:val="20"/>
              </w:rPr>
            </w:pPr>
            <w:r w:rsidRPr="00E96220">
              <w:rPr>
                <w:rFonts w:cs="Arial"/>
                <w:b/>
                <w:bCs/>
                <w:sz w:val="20"/>
              </w:rPr>
              <w:t>(8)</w:t>
            </w:r>
          </w:p>
        </w:tc>
        <w:tc>
          <w:tcPr>
            <w:tcW w:w="1134" w:type="dxa"/>
            <w:tcBorders>
              <w:top w:val="double" w:sz="4" w:space="0" w:color="auto"/>
            </w:tcBorders>
            <w:shd w:val="clear" w:color="auto" w:fill="auto"/>
          </w:tcPr>
          <w:p w:rsidR="00DA117A" w:rsidRPr="00770B26" w:rsidRDefault="00E96220" w:rsidP="008A799D">
            <w:pPr>
              <w:jc w:val="center"/>
              <w:rPr>
                <w:rFonts w:cs="Arial"/>
                <w:b/>
                <w:bCs/>
                <w:sz w:val="20"/>
              </w:rPr>
            </w:pPr>
            <w:r w:rsidRPr="00E96220">
              <w:rPr>
                <w:rFonts w:cs="Arial"/>
                <w:b/>
                <w:bCs/>
                <w:sz w:val="20"/>
              </w:rPr>
              <w:t>(9)</w:t>
            </w:r>
          </w:p>
        </w:tc>
        <w:tc>
          <w:tcPr>
            <w:tcW w:w="1843" w:type="dxa"/>
            <w:tcBorders>
              <w:top w:val="double" w:sz="4" w:space="0" w:color="auto"/>
            </w:tcBorders>
            <w:shd w:val="clear" w:color="auto" w:fill="auto"/>
          </w:tcPr>
          <w:p w:rsidR="00DA117A" w:rsidRPr="00770B26" w:rsidRDefault="00E96220" w:rsidP="008A799D">
            <w:pPr>
              <w:jc w:val="center"/>
              <w:rPr>
                <w:rFonts w:cs="Arial"/>
                <w:b/>
                <w:bCs/>
                <w:sz w:val="20"/>
              </w:rPr>
            </w:pPr>
            <w:r w:rsidRPr="00E96220">
              <w:rPr>
                <w:rFonts w:cs="Arial"/>
                <w:b/>
                <w:bCs/>
                <w:sz w:val="20"/>
                <w:lang w:val="id-ID"/>
              </w:rPr>
              <w:t>(10)</w:t>
            </w:r>
          </w:p>
        </w:tc>
      </w:tr>
      <w:tr w:rsidR="00DA117A" w:rsidRPr="00770B26" w:rsidTr="00DA117A">
        <w:trPr>
          <w:cantSplit/>
        </w:trPr>
        <w:tc>
          <w:tcPr>
            <w:tcW w:w="558" w:type="dxa"/>
          </w:tcPr>
          <w:p w:rsidR="00DA117A" w:rsidRPr="00770B26" w:rsidRDefault="00DA117A" w:rsidP="008A799D">
            <w:pPr>
              <w:rPr>
                <w:rFonts w:cs="Arial"/>
                <w:bCs/>
                <w:sz w:val="20"/>
              </w:rPr>
            </w:pPr>
          </w:p>
        </w:tc>
        <w:tc>
          <w:tcPr>
            <w:tcW w:w="2160" w:type="dxa"/>
          </w:tcPr>
          <w:p w:rsidR="00DA117A" w:rsidRPr="00770B26" w:rsidRDefault="00DA117A" w:rsidP="008A799D">
            <w:pPr>
              <w:rPr>
                <w:rFonts w:cs="Arial"/>
                <w:bCs/>
                <w:sz w:val="20"/>
              </w:rPr>
            </w:pPr>
          </w:p>
        </w:tc>
        <w:tc>
          <w:tcPr>
            <w:tcW w:w="900" w:type="dxa"/>
          </w:tcPr>
          <w:p w:rsidR="00DA117A" w:rsidRPr="00770B26" w:rsidRDefault="00DA117A" w:rsidP="008A799D">
            <w:pPr>
              <w:rPr>
                <w:rFonts w:cs="Arial"/>
                <w:bCs/>
                <w:sz w:val="20"/>
              </w:rPr>
            </w:pPr>
          </w:p>
        </w:tc>
        <w:tc>
          <w:tcPr>
            <w:tcW w:w="1080" w:type="dxa"/>
          </w:tcPr>
          <w:p w:rsidR="00DA117A" w:rsidRPr="00770B26" w:rsidRDefault="00DA117A" w:rsidP="008A799D">
            <w:pPr>
              <w:rPr>
                <w:rFonts w:cs="Arial"/>
                <w:bCs/>
                <w:sz w:val="20"/>
              </w:rPr>
            </w:pPr>
          </w:p>
        </w:tc>
        <w:tc>
          <w:tcPr>
            <w:tcW w:w="1260" w:type="dxa"/>
          </w:tcPr>
          <w:p w:rsidR="00DA117A" w:rsidRPr="00770B26" w:rsidRDefault="00DA117A" w:rsidP="008A799D">
            <w:pPr>
              <w:rPr>
                <w:rFonts w:cs="Arial"/>
                <w:bCs/>
                <w:sz w:val="20"/>
              </w:rPr>
            </w:pPr>
          </w:p>
        </w:tc>
        <w:tc>
          <w:tcPr>
            <w:tcW w:w="1440" w:type="dxa"/>
          </w:tcPr>
          <w:p w:rsidR="00DA117A" w:rsidRPr="00770B26" w:rsidRDefault="00DA117A" w:rsidP="008A799D">
            <w:pPr>
              <w:rPr>
                <w:rFonts w:cs="Arial"/>
                <w:bCs/>
                <w:sz w:val="20"/>
              </w:rPr>
            </w:pPr>
          </w:p>
        </w:tc>
        <w:tc>
          <w:tcPr>
            <w:tcW w:w="2790" w:type="dxa"/>
          </w:tcPr>
          <w:p w:rsidR="00DA117A" w:rsidRPr="00770B26" w:rsidRDefault="00DA117A" w:rsidP="008A799D">
            <w:pPr>
              <w:rPr>
                <w:rFonts w:cs="Arial"/>
                <w:bCs/>
                <w:sz w:val="20"/>
              </w:rPr>
            </w:pPr>
          </w:p>
        </w:tc>
        <w:tc>
          <w:tcPr>
            <w:tcW w:w="1402" w:type="dxa"/>
          </w:tcPr>
          <w:p w:rsidR="00DA117A" w:rsidRPr="00770B26" w:rsidRDefault="00DA117A" w:rsidP="008A799D">
            <w:pPr>
              <w:rPr>
                <w:rFonts w:cs="Arial"/>
                <w:bCs/>
                <w:sz w:val="20"/>
              </w:rPr>
            </w:pPr>
          </w:p>
        </w:tc>
        <w:tc>
          <w:tcPr>
            <w:tcW w:w="1134" w:type="dxa"/>
          </w:tcPr>
          <w:p w:rsidR="00DA117A" w:rsidRPr="00770B26" w:rsidRDefault="00DA117A" w:rsidP="008A799D">
            <w:pPr>
              <w:rPr>
                <w:rFonts w:cs="Arial"/>
                <w:bCs/>
                <w:sz w:val="20"/>
              </w:rPr>
            </w:pPr>
          </w:p>
        </w:tc>
        <w:tc>
          <w:tcPr>
            <w:tcW w:w="1843" w:type="dxa"/>
          </w:tcPr>
          <w:p w:rsidR="00DA117A" w:rsidRPr="00770B26" w:rsidRDefault="00DA117A" w:rsidP="008A799D">
            <w:pPr>
              <w:rPr>
                <w:rFonts w:cs="Arial"/>
                <w:bCs/>
                <w:sz w:val="20"/>
              </w:rPr>
            </w:pPr>
          </w:p>
        </w:tc>
      </w:tr>
      <w:tr w:rsidR="00DA117A" w:rsidRPr="00770B26" w:rsidTr="00DA117A">
        <w:trPr>
          <w:cantSplit/>
        </w:trPr>
        <w:tc>
          <w:tcPr>
            <w:tcW w:w="558" w:type="dxa"/>
          </w:tcPr>
          <w:p w:rsidR="00DA117A" w:rsidRPr="00770B26" w:rsidRDefault="00DA117A" w:rsidP="008A799D">
            <w:pPr>
              <w:rPr>
                <w:rFonts w:cs="Arial"/>
                <w:bCs/>
                <w:sz w:val="20"/>
              </w:rPr>
            </w:pPr>
          </w:p>
        </w:tc>
        <w:tc>
          <w:tcPr>
            <w:tcW w:w="2160" w:type="dxa"/>
          </w:tcPr>
          <w:p w:rsidR="00DA117A" w:rsidRPr="00770B26" w:rsidRDefault="00DA117A" w:rsidP="008A799D">
            <w:pPr>
              <w:rPr>
                <w:rFonts w:cs="Arial"/>
                <w:bCs/>
                <w:sz w:val="20"/>
              </w:rPr>
            </w:pPr>
          </w:p>
        </w:tc>
        <w:tc>
          <w:tcPr>
            <w:tcW w:w="900" w:type="dxa"/>
          </w:tcPr>
          <w:p w:rsidR="00DA117A" w:rsidRPr="00770B26" w:rsidRDefault="00DA117A" w:rsidP="008A799D">
            <w:pPr>
              <w:rPr>
                <w:rFonts w:cs="Arial"/>
                <w:bCs/>
                <w:sz w:val="20"/>
              </w:rPr>
            </w:pPr>
          </w:p>
        </w:tc>
        <w:tc>
          <w:tcPr>
            <w:tcW w:w="1080" w:type="dxa"/>
          </w:tcPr>
          <w:p w:rsidR="00DA117A" w:rsidRPr="00770B26" w:rsidRDefault="00DA117A" w:rsidP="008A799D">
            <w:pPr>
              <w:rPr>
                <w:rFonts w:cs="Arial"/>
                <w:bCs/>
                <w:sz w:val="20"/>
              </w:rPr>
            </w:pPr>
          </w:p>
        </w:tc>
        <w:tc>
          <w:tcPr>
            <w:tcW w:w="1260" w:type="dxa"/>
          </w:tcPr>
          <w:p w:rsidR="00DA117A" w:rsidRPr="00770B26" w:rsidRDefault="00DA117A" w:rsidP="008A799D">
            <w:pPr>
              <w:rPr>
                <w:rFonts w:cs="Arial"/>
                <w:bCs/>
                <w:sz w:val="20"/>
              </w:rPr>
            </w:pPr>
          </w:p>
        </w:tc>
        <w:tc>
          <w:tcPr>
            <w:tcW w:w="1440" w:type="dxa"/>
          </w:tcPr>
          <w:p w:rsidR="00DA117A" w:rsidRPr="00770B26" w:rsidRDefault="00DA117A" w:rsidP="008A799D">
            <w:pPr>
              <w:rPr>
                <w:rFonts w:cs="Arial"/>
                <w:bCs/>
                <w:sz w:val="20"/>
              </w:rPr>
            </w:pPr>
          </w:p>
        </w:tc>
        <w:tc>
          <w:tcPr>
            <w:tcW w:w="2790" w:type="dxa"/>
          </w:tcPr>
          <w:p w:rsidR="00DA117A" w:rsidRPr="00770B26" w:rsidRDefault="00DA117A" w:rsidP="008A799D">
            <w:pPr>
              <w:rPr>
                <w:rFonts w:cs="Arial"/>
                <w:bCs/>
                <w:sz w:val="20"/>
              </w:rPr>
            </w:pPr>
          </w:p>
        </w:tc>
        <w:tc>
          <w:tcPr>
            <w:tcW w:w="1402" w:type="dxa"/>
          </w:tcPr>
          <w:p w:rsidR="00DA117A" w:rsidRPr="00770B26" w:rsidRDefault="00DA117A" w:rsidP="008A799D">
            <w:pPr>
              <w:rPr>
                <w:rFonts w:cs="Arial"/>
                <w:bCs/>
                <w:sz w:val="20"/>
              </w:rPr>
            </w:pPr>
          </w:p>
        </w:tc>
        <w:tc>
          <w:tcPr>
            <w:tcW w:w="1134" w:type="dxa"/>
          </w:tcPr>
          <w:p w:rsidR="00DA117A" w:rsidRPr="00770B26" w:rsidRDefault="00DA117A" w:rsidP="008A799D">
            <w:pPr>
              <w:rPr>
                <w:rFonts w:cs="Arial"/>
                <w:bCs/>
                <w:sz w:val="20"/>
              </w:rPr>
            </w:pPr>
          </w:p>
        </w:tc>
        <w:tc>
          <w:tcPr>
            <w:tcW w:w="1843" w:type="dxa"/>
          </w:tcPr>
          <w:p w:rsidR="00DA117A" w:rsidRPr="00770B26" w:rsidRDefault="00DA117A" w:rsidP="008A799D">
            <w:pPr>
              <w:rPr>
                <w:rFonts w:cs="Arial"/>
                <w:bCs/>
                <w:sz w:val="20"/>
              </w:rPr>
            </w:pPr>
          </w:p>
        </w:tc>
      </w:tr>
      <w:tr w:rsidR="00DA117A" w:rsidRPr="00770B26" w:rsidTr="00DA117A">
        <w:trPr>
          <w:cantSplit/>
        </w:trPr>
        <w:tc>
          <w:tcPr>
            <w:tcW w:w="558" w:type="dxa"/>
          </w:tcPr>
          <w:p w:rsidR="00DA117A" w:rsidRPr="00770B26" w:rsidRDefault="00DA117A" w:rsidP="008A799D">
            <w:pPr>
              <w:rPr>
                <w:rFonts w:cs="Arial"/>
                <w:bCs/>
                <w:sz w:val="20"/>
              </w:rPr>
            </w:pPr>
          </w:p>
        </w:tc>
        <w:tc>
          <w:tcPr>
            <w:tcW w:w="2160" w:type="dxa"/>
          </w:tcPr>
          <w:p w:rsidR="00DA117A" w:rsidRPr="00770B26" w:rsidRDefault="00DA117A" w:rsidP="008A799D">
            <w:pPr>
              <w:rPr>
                <w:rFonts w:cs="Arial"/>
                <w:bCs/>
                <w:sz w:val="20"/>
              </w:rPr>
            </w:pPr>
          </w:p>
        </w:tc>
        <w:tc>
          <w:tcPr>
            <w:tcW w:w="900" w:type="dxa"/>
          </w:tcPr>
          <w:p w:rsidR="00DA117A" w:rsidRPr="00770B26" w:rsidRDefault="00DA117A" w:rsidP="008A799D">
            <w:pPr>
              <w:rPr>
                <w:rFonts w:cs="Arial"/>
                <w:bCs/>
                <w:sz w:val="20"/>
              </w:rPr>
            </w:pPr>
          </w:p>
        </w:tc>
        <w:tc>
          <w:tcPr>
            <w:tcW w:w="1080" w:type="dxa"/>
          </w:tcPr>
          <w:p w:rsidR="00DA117A" w:rsidRPr="00770B26" w:rsidRDefault="00DA117A" w:rsidP="008A799D">
            <w:pPr>
              <w:rPr>
                <w:rFonts w:cs="Arial"/>
                <w:bCs/>
                <w:sz w:val="20"/>
              </w:rPr>
            </w:pPr>
          </w:p>
        </w:tc>
        <w:tc>
          <w:tcPr>
            <w:tcW w:w="1260" w:type="dxa"/>
          </w:tcPr>
          <w:p w:rsidR="00DA117A" w:rsidRPr="00770B26" w:rsidRDefault="00DA117A" w:rsidP="008A799D">
            <w:pPr>
              <w:rPr>
                <w:rFonts w:cs="Arial"/>
                <w:bCs/>
                <w:sz w:val="20"/>
              </w:rPr>
            </w:pPr>
          </w:p>
        </w:tc>
        <w:tc>
          <w:tcPr>
            <w:tcW w:w="1440" w:type="dxa"/>
          </w:tcPr>
          <w:p w:rsidR="00DA117A" w:rsidRPr="00770B26" w:rsidRDefault="00DA117A" w:rsidP="008A799D">
            <w:pPr>
              <w:rPr>
                <w:rFonts w:cs="Arial"/>
                <w:bCs/>
                <w:sz w:val="20"/>
              </w:rPr>
            </w:pPr>
          </w:p>
        </w:tc>
        <w:tc>
          <w:tcPr>
            <w:tcW w:w="2790" w:type="dxa"/>
          </w:tcPr>
          <w:p w:rsidR="00DA117A" w:rsidRPr="00770B26" w:rsidRDefault="00DA117A" w:rsidP="008A799D">
            <w:pPr>
              <w:rPr>
                <w:rFonts w:cs="Arial"/>
                <w:bCs/>
                <w:sz w:val="20"/>
              </w:rPr>
            </w:pPr>
          </w:p>
        </w:tc>
        <w:tc>
          <w:tcPr>
            <w:tcW w:w="1402" w:type="dxa"/>
          </w:tcPr>
          <w:p w:rsidR="00DA117A" w:rsidRPr="00770B26" w:rsidRDefault="00DA117A" w:rsidP="008A799D">
            <w:pPr>
              <w:rPr>
                <w:rFonts w:cs="Arial"/>
                <w:bCs/>
                <w:sz w:val="20"/>
              </w:rPr>
            </w:pPr>
          </w:p>
        </w:tc>
        <w:tc>
          <w:tcPr>
            <w:tcW w:w="1134" w:type="dxa"/>
          </w:tcPr>
          <w:p w:rsidR="00DA117A" w:rsidRPr="00770B26" w:rsidRDefault="00DA117A" w:rsidP="008A799D">
            <w:pPr>
              <w:rPr>
                <w:rFonts w:cs="Arial"/>
                <w:bCs/>
                <w:sz w:val="20"/>
              </w:rPr>
            </w:pPr>
          </w:p>
        </w:tc>
        <w:tc>
          <w:tcPr>
            <w:tcW w:w="1843" w:type="dxa"/>
          </w:tcPr>
          <w:p w:rsidR="00DA117A" w:rsidRPr="00770B26" w:rsidRDefault="00DA117A" w:rsidP="008A799D">
            <w:pPr>
              <w:rPr>
                <w:rFonts w:cs="Arial"/>
                <w:bCs/>
                <w:sz w:val="20"/>
              </w:rPr>
            </w:pPr>
          </w:p>
        </w:tc>
      </w:tr>
    </w:tbl>
    <w:p w:rsidR="00745B4C" w:rsidRPr="00770B26" w:rsidRDefault="0099564B" w:rsidP="00745B4C">
      <w:pPr>
        <w:ind w:left="270"/>
        <w:rPr>
          <w:rFonts w:cs="Arial"/>
          <w:bCs/>
          <w:sz w:val="20"/>
        </w:rPr>
      </w:pPr>
      <w:r>
        <w:rPr>
          <w:rFonts w:cs="Arial"/>
          <w:bCs/>
          <w:sz w:val="20"/>
        </w:rPr>
        <w:t xml:space="preserve">1) </w:t>
      </w:r>
      <w:r>
        <w:rPr>
          <w:rFonts w:cs="Arial"/>
          <w:bCs/>
          <w:sz w:val="20"/>
        </w:rPr>
        <w:tab/>
        <w:t>NIDN : Nomor Induk Dosen Nasional atau nomor SK dari perguruan tinggi</w:t>
      </w:r>
    </w:p>
    <w:p w:rsidR="00C076A3" w:rsidRPr="00770B26" w:rsidRDefault="00E96220" w:rsidP="003E52AF">
      <w:pPr>
        <w:ind w:left="720" w:hanging="450"/>
        <w:rPr>
          <w:rFonts w:cs="Arial"/>
          <w:bCs/>
          <w:sz w:val="20"/>
          <w:lang w:val="id-ID"/>
        </w:rPr>
      </w:pPr>
      <w:r w:rsidRPr="00E96220">
        <w:rPr>
          <w:rFonts w:cs="Arial"/>
          <w:bCs/>
          <w:sz w:val="20"/>
          <w:lang w:val="de-DE"/>
        </w:rPr>
        <w:t xml:space="preserve">2) </w:t>
      </w:r>
      <w:r w:rsidRPr="00E96220">
        <w:rPr>
          <w:rFonts w:cs="Arial"/>
          <w:bCs/>
          <w:sz w:val="20"/>
          <w:lang w:val="de-DE"/>
        </w:rPr>
        <w:tab/>
        <w:t>D</w:t>
      </w:r>
      <w:r w:rsidRPr="00E96220">
        <w:rPr>
          <w:rFonts w:cs="Arial"/>
          <w:sz w:val="20"/>
          <w:lang w:val="de-DE"/>
        </w:rPr>
        <w:t>iisi dengan nomor sertifikat pendidik</w:t>
      </w:r>
      <w:r w:rsidRPr="00E96220">
        <w:rPr>
          <w:rFonts w:cs="Arial"/>
          <w:bCs/>
          <w:sz w:val="20"/>
          <w:lang w:val="de-DE"/>
        </w:rPr>
        <w:t xml:space="preserve"> dan lampirkan dokumen tersebut </w:t>
      </w:r>
    </w:p>
    <w:p w:rsidR="00C076A3" w:rsidRPr="00770B26" w:rsidRDefault="0099564B" w:rsidP="00C076A3">
      <w:pPr>
        <w:ind w:left="720" w:hanging="450"/>
        <w:rPr>
          <w:rFonts w:cs="Arial"/>
          <w:bCs/>
          <w:sz w:val="20"/>
          <w:lang w:val="id-ID"/>
        </w:rPr>
      </w:pPr>
      <w:r>
        <w:rPr>
          <w:rFonts w:cs="Arial"/>
          <w:bCs/>
          <w:sz w:val="20"/>
          <w:lang w:val="id-ID"/>
        </w:rPr>
        <w:t xml:space="preserve">3)     </w:t>
      </w:r>
      <w:r>
        <w:rPr>
          <w:rFonts w:cs="Arial"/>
          <w:bCs/>
          <w:sz w:val="20"/>
        </w:rPr>
        <w:t xml:space="preserve">Lampirkan fotokopi ijazah </w:t>
      </w:r>
    </w:p>
    <w:p w:rsidR="00884B63" w:rsidRPr="00B65A5A" w:rsidRDefault="00E96220" w:rsidP="00884B63">
      <w:pPr>
        <w:ind w:left="720" w:hanging="450"/>
        <w:rPr>
          <w:rFonts w:cs="Arial"/>
          <w:bCs/>
          <w:sz w:val="20"/>
          <w:lang w:val="de-DE"/>
        </w:rPr>
      </w:pPr>
      <w:r w:rsidRPr="00E96220">
        <w:rPr>
          <w:rFonts w:cs="Arial"/>
          <w:bCs/>
          <w:sz w:val="20"/>
          <w:lang w:val="de-DE"/>
        </w:rPr>
        <w:t>4)</w:t>
      </w:r>
      <w:r w:rsidRPr="00E96220">
        <w:rPr>
          <w:rFonts w:cs="Arial"/>
          <w:bCs/>
          <w:sz w:val="20"/>
          <w:lang w:val="de-DE"/>
        </w:rPr>
        <w:tab/>
      </w:r>
      <w:r w:rsidR="0099564B">
        <w:rPr>
          <w:rFonts w:cs="Arial"/>
          <w:bCs/>
          <w:sz w:val="20"/>
          <w:lang w:val="id-ID"/>
        </w:rPr>
        <w:t>Beri tanda √ jika dosen memiliki pengalaman mengajar di sekolah</w:t>
      </w:r>
      <w:r w:rsidRPr="00E96220">
        <w:rPr>
          <w:rFonts w:cs="Arial"/>
          <w:bCs/>
          <w:sz w:val="20"/>
          <w:lang w:val="de-DE"/>
        </w:rPr>
        <w:t xml:space="preserve"> </w:t>
      </w:r>
    </w:p>
    <w:p w:rsidR="007C78D1" w:rsidRPr="00B65A5A" w:rsidRDefault="007C78D1" w:rsidP="00884B63">
      <w:pPr>
        <w:ind w:left="720" w:hanging="450"/>
        <w:rPr>
          <w:rFonts w:cs="Arial"/>
          <w:bCs/>
          <w:sz w:val="20"/>
          <w:lang w:val="de-DE"/>
        </w:rPr>
        <w:sectPr w:rsidR="007C78D1" w:rsidRPr="00B65A5A" w:rsidSect="003E3C11">
          <w:pgSz w:w="16840" w:h="11907" w:orient="landscape" w:code="9"/>
          <w:pgMar w:top="1282" w:right="1138" w:bottom="1555" w:left="1138" w:header="720" w:footer="792" w:gutter="0"/>
          <w:cols w:space="720"/>
          <w:docGrid w:linePitch="360"/>
        </w:sectPr>
      </w:pPr>
    </w:p>
    <w:p w:rsidR="00D835B4" w:rsidRPr="00B65A5A" w:rsidRDefault="00D835B4" w:rsidP="00884B63">
      <w:pPr>
        <w:ind w:left="720" w:hanging="450"/>
        <w:rPr>
          <w:rFonts w:cs="Arial"/>
          <w:bCs/>
          <w:sz w:val="20"/>
          <w:lang w:val="de-DE"/>
        </w:rPr>
      </w:pPr>
    </w:p>
    <w:p w:rsidR="00970A05" w:rsidRPr="00770B26" w:rsidRDefault="0099564B">
      <w:pPr>
        <w:ind w:left="630" w:hanging="630"/>
        <w:jc w:val="left"/>
        <w:rPr>
          <w:rFonts w:cs="Arial"/>
        </w:rPr>
      </w:pPr>
      <w:r>
        <w:rPr>
          <w:rFonts w:cs="Arial"/>
          <w:bCs/>
        </w:rPr>
        <w:t>4.</w:t>
      </w:r>
      <w:r w:rsidR="00462ABA">
        <w:rPr>
          <w:rFonts w:cs="Arial"/>
          <w:bCs/>
          <w:lang w:val="id-ID"/>
        </w:rPr>
        <w:t>1</w:t>
      </w:r>
      <w:r>
        <w:rPr>
          <w:rFonts w:cs="Arial"/>
          <w:bCs/>
        </w:rPr>
        <w:t>.</w:t>
      </w:r>
      <w:r>
        <w:rPr>
          <w:rFonts w:cs="Arial"/>
          <w:bCs/>
          <w:lang w:val="id-ID"/>
        </w:rPr>
        <w:t>2</w:t>
      </w:r>
      <w:r>
        <w:rPr>
          <w:rFonts w:cs="Arial"/>
          <w:bCs/>
        </w:rPr>
        <w:t xml:space="preserve">  Data </w:t>
      </w:r>
      <w:r>
        <w:rPr>
          <w:rFonts w:cs="Arial"/>
        </w:rPr>
        <w:t>guru pamong</w:t>
      </w:r>
    </w:p>
    <w:p w:rsidR="00032332" w:rsidRPr="00770B26" w:rsidRDefault="00032332" w:rsidP="00D66778">
      <w:pPr>
        <w:ind w:left="360" w:hanging="360"/>
        <w:jc w:val="left"/>
        <w:rPr>
          <w:rFonts w:cs="Arial"/>
        </w:rPr>
      </w:pPr>
    </w:p>
    <w:tbl>
      <w:tblPr>
        <w:tblW w:w="8906" w:type="dxa"/>
        <w:tblInd w:w="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2160"/>
        <w:gridCol w:w="1283"/>
        <w:gridCol w:w="1520"/>
        <w:gridCol w:w="1688"/>
        <w:gridCol w:w="1715"/>
      </w:tblGrid>
      <w:tr w:rsidR="00DC66B1" w:rsidRPr="00770B26" w:rsidTr="007C78D1">
        <w:trPr>
          <w:cantSplit/>
          <w:trHeight w:val="562"/>
        </w:trPr>
        <w:tc>
          <w:tcPr>
            <w:tcW w:w="517" w:type="dxa"/>
            <w:tcBorders>
              <w:bottom w:val="double" w:sz="4" w:space="0" w:color="auto"/>
            </w:tcBorders>
            <w:shd w:val="clear" w:color="auto" w:fill="auto"/>
            <w:vAlign w:val="center"/>
          </w:tcPr>
          <w:p w:rsidR="00970A05" w:rsidRPr="00770B26" w:rsidRDefault="00E96220">
            <w:pPr>
              <w:jc w:val="center"/>
              <w:rPr>
                <w:rFonts w:cs="Arial"/>
                <w:b/>
                <w:bCs/>
                <w:sz w:val="20"/>
              </w:rPr>
            </w:pPr>
            <w:r w:rsidRPr="00E96220">
              <w:rPr>
                <w:rFonts w:cs="Arial"/>
                <w:b/>
                <w:bCs/>
                <w:sz w:val="20"/>
              </w:rPr>
              <w:t>No.</w:t>
            </w:r>
          </w:p>
        </w:tc>
        <w:tc>
          <w:tcPr>
            <w:tcW w:w="2224" w:type="dxa"/>
            <w:tcBorders>
              <w:bottom w:val="double" w:sz="4" w:space="0" w:color="auto"/>
            </w:tcBorders>
            <w:shd w:val="clear" w:color="auto" w:fill="auto"/>
            <w:vAlign w:val="center"/>
          </w:tcPr>
          <w:p w:rsidR="00970A05" w:rsidRPr="00770B26" w:rsidRDefault="00E96220" w:rsidP="00BF2CD6">
            <w:pPr>
              <w:jc w:val="center"/>
              <w:rPr>
                <w:rFonts w:cs="Arial"/>
                <w:b/>
                <w:bCs/>
                <w:sz w:val="20"/>
              </w:rPr>
            </w:pPr>
            <w:r w:rsidRPr="00E96220">
              <w:rPr>
                <w:rFonts w:cs="Arial"/>
                <w:b/>
                <w:bCs/>
                <w:sz w:val="20"/>
              </w:rPr>
              <w:t>Nama Guru Pamong</w:t>
            </w:r>
          </w:p>
        </w:tc>
        <w:tc>
          <w:tcPr>
            <w:tcW w:w="1177" w:type="dxa"/>
            <w:tcBorders>
              <w:bottom w:val="double" w:sz="4" w:space="0" w:color="auto"/>
            </w:tcBorders>
            <w:shd w:val="clear" w:color="auto" w:fill="auto"/>
            <w:vAlign w:val="center"/>
          </w:tcPr>
          <w:p w:rsidR="00970A05" w:rsidRPr="00770B26" w:rsidRDefault="00E96220">
            <w:pPr>
              <w:jc w:val="center"/>
              <w:rPr>
                <w:rFonts w:cs="Arial"/>
                <w:b/>
                <w:bCs/>
                <w:sz w:val="20"/>
              </w:rPr>
            </w:pPr>
            <w:r w:rsidRPr="00E96220">
              <w:rPr>
                <w:rFonts w:cs="Arial"/>
                <w:b/>
                <w:bCs/>
                <w:sz w:val="20"/>
              </w:rPr>
              <w:t xml:space="preserve">Jenjang Pendidikan Terakhir </w:t>
            </w:r>
            <w:r w:rsidRPr="00E96220">
              <w:rPr>
                <w:rFonts w:cs="Arial"/>
                <w:b/>
                <w:bCs/>
                <w:sz w:val="20"/>
                <w:vertAlign w:val="superscript"/>
              </w:rPr>
              <w:t>1)</w:t>
            </w:r>
          </w:p>
        </w:tc>
        <w:tc>
          <w:tcPr>
            <w:tcW w:w="1545" w:type="dxa"/>
            <w:tcBorders>
              <w:bottom w:val="double" w:sz="4" w:space="0" w:color="auto"/>
            </w:tcBorders>
            <w:shd w:val="clear" w:color="auto" w:fill="auto"/>
            <w:vAlign w:val="center"/>
          </w:tcPr>
          <w:p w:rsidR="00970A05" w:rsidRPr="00770B26" w:rsidRDefault="00E96220" w:rsidP="00BF2CD6">
            <w:pPr>
              <w:jc w:val="center"/>
              <w:rPr>
                <w:rFonts w:cs="Arial"/>
                <w:b/>
                <w:bCs/>
                <w:sz w:val="20"/>
              </w:rPr>
            </w:pPr>
            <w:r w:rsidRPr="00E96220">
              <w:rPr>
                <w:rFonts w:cs="Arial"/>
                <w:b/>
                <w:bCs/>
                <w:sz w:val="20"/>
              </w:rPr>
              <w:t xml:space="preserve">No. Sertifikat Pendidik </w:t>
            </w:r>
            <w:r w:rsidRPr="00E96220">
              <w:rPr>
                <w:rFonts w:cs="Arial"/>
                <w:b/>
                <w:bCs/>
                <w:sz w:val="20"/>
                <w:vertAlign w:val="superscript"/>
              </w:rPr>
              <w:t>2)</w:t>
            </w:r>
          </w:p>
        </w:tc>
        <w:tc>
          <w:tcPr>
            <w:tcW w:w="1710" w:type="dxa"/>
            <w:tcBorders>
              <w:bottom w:val="double" w:sz="4" w:space="0" w:color="auto"/>
            </w:tcBorders>
            <w:shd w:val="clear" w:color="auto" w:fill="auto"/>
            <w:vAlign w:val="center"/>
          </w:tcPr>
          <w:p w:rsidR="00970A05" w:rsidRPr="00770B26" w:rsidRDefault="00E96220">
            <w:pPr>
              <w:jc w:val="center"/>
              <w:rPr>
                <w:rFonts w:cs="Arial"/>
                <w:b/>
                <w:bCs/>
                <w:sz w:val="20"/>
              </w:rPr>
            </w:pPr>
            <w:r w:rsidRPr="00E96220">
              <w:rPr>
                <w:rFonts w:cs="Arial"/>
                <w:b/>
                <w:bCs/>
                <w:sz w:val="20"/>
              </w:rPr>
              <w:t xml:space="preserve">Satuan Pendidikan </w:t>
            </w:r>
            <w:r w:rsidRPr="00E96220">
              <w:rPr>
                <w:rFonts w:cs="Arial"/>
                <w:b/>
                <w:bCs/>
                <w:sz w:val="20"/>
                <w:vertAlign w:val="superscript"/>
              </w:rPr>
              <w:t>3)</w:t>
            </w:r>
          </w:p>
        </w:tc>
        <w:tc>
          <w:tcPr>
            <w:tcW w:w="1733" w:type="dxa"/>
            <w:tcBorders>
              <w:bottom w:val="double" w:sz="4" w:space="0" w:color="auto"/>
            </w:tcBorders>
            <w:shd w:val="clear" w:color="auto" w:fill="auto"/>
            <w:vAlign w:val="center"/>
          </w:tcPr>
          <w:p w:rsidR="00015F45" w:rsidRDefault="00CF2E11">
            <w:pPr>
              <w:jc w:val="center"/>
              <w:rPr>
                <w:rFonts w:cs="Arial"/>
                <w:b/>
                <w:bCs/>
                <w:sz w:val="20"/>
                <w:lang w:val="nl-NL"/>
              </w:rPr>
            </w:pPr>
            <w:r>
              <w:rPr>
                <w:rFonts w:cs="Arial"/>
                <w:b/>
                <w:bCs/>
                <w:sz w:val="20"/>
                <w:lang w:val="id-ID"/>
              </w:rPr>
              <w:t>Pengalaman Mengajar</w:t>
            </w:r>
            <w:r w:rsidR="00E96220" w:rsidRPr="00E96220">
              <w:rPr>
                <w:rFonts w:cs="Arial"/>
                <w:b/>
                <w:bCs/>
                <w:sz w:val="20"/>
              </w:rPr>
              <w:t xml:space="preserve"> (Tahun) </w:t>
            </w:r>
            <w:r w:rsidR="00E96220" w:rsidRPr="00E96220">
              <w:rPr>
                <w:rFonts w:cs="Arial"/>
                <w:b/>
                <w:bCs/>
                <w:sz w:val="20"/>
                <w:vertAlign w:val="superscript"/>
              </w:rPr>
              <w:t>4)</w:t>
            </w:r>
          </w:p>
        </w:tc>
      </w:tr>
      <w:tr w:rsidR="00DC66B1" w:rsidRPr="00770B26" w:rsidTr="007C78D1">
        <w:trPr>
          <w:cantSplit/>
          <w:trHeight w:val="272"/>
        </w:trPr>
        <w:tc>
          <w:tcPr>
            <w:tcW w:w="517" w:type="dxa"/>
            <w:tcBorders>
              <w:top w:val="double" w:sz="4" w:space="0" w:color="auto"/>
            </w:tcBorders>
            <w:shd w:val="clear" w:color="auto" w:fill="auto"/>
            <w:vAlign w:val="center"/>
          </w:tcPr>
          <w:p w:rsidR="00356CBE" w:rsidRPr="00770B26" w:rsidRDefault="00E96220" w:rsidP="008518DE">
            <w:pPr>
              <w:jc w:val="center"/>
              <w:rPr>
                <w:rFonts w:cs="Arial"/>
                <w:b/>
                <w:bCs/>
                <w:sz w:val="20"/>
              </w:rPr>
            </w:pPr>
            <w:r w:rsidRPr="00E96220">
              <w:rPr>
                <w:rFonts w:cs="Arial"/>
                <w:b/>
                <w:bCs/>
                <w:sz w:val="20"/>
              </w:rPr>
              <w:t>(1)</w:t>
            </w:r>
          </w:p>
        </w:tc>
        <w:tc>
          <w:tcPr>
            <w:tcW w:w="2224" w:type="dxa"/>
            <w:tcBorders>
              <w:top w:val="double" w:sz="4" w:space="0" w:color="auto"/>
            </w:tcBorders>
            <w:shd w:val="clear" w:color="auto" w:fill="auto"/>
            <w:vAlign w:val="center"/>
          </w:tcPr>
          <w:p w:rsidR="00356CBE" w:rsidRPr="00770B26" w:rsidRDefault="00E96220" w:rsidP="008518DE">
            <w:pPr>
              <w:jc w:val="center"/>
              <w:rPr>
                <w:rFonts w:cs="Arial"/>
                <w:b/>
                <w:bCs/>
                <w:sz w:val="20"/>
              </w:rPr>
            </w:pPr>
            <w:r w:rsidRPr="00E96220">
              <w:rPr>
                <w:rFonts w:cs="Arial"/>
                <w:b/>
                <w:bCs/>
                <w:sz w:val="20"/>
              </w:rPr>
              <w:t>(2)</w:t>
            </w:r>
          </w:p>
        </w:tc>
        <w:tc>
          <w:tcPr>
            <w:tcW w:w="1177" w:type="dxa"/>
            <w:tcBorders>
              <w:top w:val="double" w:sz="4" w:space="0" w:color="auto"/>
            </w:tcBorders>
            <w:shd w:val="clear" w:color="auto" w:fill="auto"/>
            <w:vAlign w:val="center"/>
          </w:tcPr>
          <w:p w:rsidR="00356CBE" w:rsidRPr="00770B26" w:rsidRDefault="00E96220" w:rsidP="008518DE">
            <w:pPr>
              <w:jc w:val="center"/>
              <w:rPr>
                <w:rFonts w:cs="Arial"/>
                <w:b/>
                <w:bCs/>
                <w:sz w:val="20"/>
              </w:rPr>
            </w:pPr>
            <w:r w:rsidRPr="00E96220">
              <w:rPr>
                <w:rFonts w:cs="Arial"/>
                <w:b/>
                <w:bCs/>
                <w:sz w:val="20"/>
              </w:rPr>
              <w:t>(3)</w:t>
            </w:r>
          </w:p>
        </w:tc>
        <w:tc>
          <w:tcPr>
            <w:tcW w:w="1545" w:type="dxa"/>
            <w:tcBorders>
              <w:top w:val="double" w:sz="4" w:space="0" w:color="auto"/>
            </w:tcBorders>
            <w:shd w:val="clear" w:color="auto" w:fill="auto"/>
            <w:vAlign w:val="center"/>
          </w:tcPr>
          <w:p w:rsidR="00356CBE" w:rsidRPr="00770B26" w:rsidRDefault="00E96220" w:rsidP="008518DE">
            <w:pPr>
              <w:jc w:val="center"/>
              <w:rPr>
                <w:rFonts w:cs="Arial"/>
                <w:b/>
                <w:bCs/>
                <w:sz w:val="20"/>
              </w:rPr>
            </w:pPr>
            <w:r w:rsidRPr="00E96220">
              <w:rPr>
                <w:rFonts w:cs="Arial"/>
                <w:b/>
                <w:bCs/>
                <w:sz w:val="20"/>
              </w:rPr>
              <w:t>(4)</w:t>
            </w:r>
          </w:p>
        </w:tc>
        <w:tc>
          <w:tcPr>
            <w:tcW w:w="1710" w:type="dxa"/>
            <w:tcBorders>
              <w:top w:val="double" w:sz="4" w:space="0" w:color="auto"/>
            </w:tcBorders>
            <w:shd w:val="clear" w:color="auto" w:fill="auto"/>
          </w:tcPr>
          <w:p w:rsidR="00356CBE" w:rsidRPr="00770B26" w:rsidRDefault="00E96220" w:rsidP="008518DE">
            <w:pPr>
              <w:jc w:val="center"/>
              <w:rPr>
                <w:rFonts w:cs="Arial"/>
                <w:b/>
                <w:bCs/>
                <w:sz w:val="20"/>
              </w:rPr>
            </w:pPr>
            <w:r w:rsidRPr="00E96220">
              <w:rPr>
                <w:rFonts w:cs="Arial"/>
                <w:b/>
                <w:bCs/>
                <w:sz w:val="20"/>
              </w:rPr>
              <w:t>(5)</w:t>
            </w:r>
          </w:p>
        </w:tc>
        <w:tc>
          <w:tcPr>
            <w:tcW w:w="1733" w:type="dxa"/>
            <w:tcBorders>
              <w:top w:val="double" w:sz="4" w:space="0" w:color="auto"/>
            </w:tcBorders>
            <w:shd w:val="clear" w:color="auto" w:fill="auto"/>
            <w:vAlign w:val="center"/>
          </w:tcPr>
          <w:p w:rsidR="00356CBE" w:rsidRPr="00770B26" w:rsidRDefault="00E96220" w:rsidP="007A3E2C">
            <w:pPr>
              <w:jc w:val="center"/>
              <w:rPr>
                <w:rFonts w:cs="Arial"/>
                <w:b/>
                <w:bCs/>
                <w:sz w:val="20"/>
              </w:rPr>
            </w:pPr>
            <w:r w:rsidRPr="00E96220">
              <w:rPr>
                <w:rFonts w:cs="Arial"/>
                <w:b/>
                <w:bCs/>
                <w:sz w:val="20"/>
              </w:rPr>
              <w:t>(6)</w:t>
            </w:r>
          </w:p>
        </w:tc>
      </w:tr>
      <w:tr w:rsidR="00356CBE" w:rsidRPr="00770B26" w:rsidTr="007C78D1">
        <w:trPr>
          <w:cantSplit/>
        </w:trPr>
        <w:tc>
          <w:tcPr>
            <w:tcW w:w="517" w:type="dxa"/>
          </w:tcPr>
          <w:p w:rsidR="00356CBE" w:rsidRPr="00770B26" w:rsidRDefault="00356CBE" w:rsidP="008518DE">
            <w:pPr>
              <w:keepNext/>
              <w:ind w:left="1800" w:hanging="1800"/>
              <w:outlineLvl w:val="0"/>
              <w:rPr>
                <w:rFonts w:cs="Arial"/>
                <w:bCs/>
                <w:sz w:val="20"/>
              </w:rPr>
            </w:pPr>
          </w:p>
        </w:tc>
        <w:tc>
          <w:tcPr>
            <w:tcW w:w="2224" w:type="dxa"/>
          </w:tcPr>
          <w:p w:rsidR="00356CBE" w:rsidRPr="00770B26" w:rsidRDefault="00356CBE" w:rsidP="008518DE">
            <w:pPr>
              <w:keepNext/>
              <w:ind w:left="1800" w:hanging="1800"/>
              <w:outlineLvl w:val="0"/>
              <w:rPr>
                <w:rFonts w:cs="Arial"/>
                <w:bCs/>
                <w:sz w:val="20"/>
              </w:rPr>
            </w:pPr>
          </w:p>
        </w:tc>
        <w:tc>
          <w:tcPr>
            <w:tcW w:w="1177" w:type="dxa"/>
          </w:tcPr>
          <w:p w:rsidR="00356CBE" w:rsidRPr="00770B26" w:rsidRDefault="00356CBE" w:rsidP="008518DE">
            <w:pPr>
              <w:keepNext/>
              <w:ind w:left="1800" w:hanging="1800"/>
              <w:outlineLvl w:val="0"/>
              <w:rPr>
                <w:rFonts w:cs="Arial"/>
                <w:bCs/>
                <w:sz w:val="20"/>
              </w:rPr>
            </w:pPr>
          </w:p>
        </w:tc>
        <w:tc>
          <w:tcPr>
            <w:tcW w:w="1545" w:type="dxa"/>
          </w:tcPr>
          <w:p w:rsidR="00356CBE" w:rsidRPr="00770B26" w:rsidRDefault="00356CBE" w:rsidP="008518DE">
            <w:pPr>
              <w:keepNext/>
              <w:ind w:left="1800" w:hanging="1800"/>
              <w:outlineLvl w:val="0"/>
              <w:rPr>
                <w:rFonts w:cs="Arial"/>
                <w:bCs/>
                <w:sz w:val="20"/>
              </w:rPr>
            </w:pPr>
          </w:p>
        </w:tc>
        <w:tc>
          <w:tcPr>
            <w:tcW w:w="1710" w:type="dxa"/>
          </w:tcPr>
          <w:p w:rsidR="00356CBE" w:rsidRPr="00770B26" w:rsidRDefault="00356CBE" w:rsidP="008518DE">
            <w:pPr>
              <w:keepNext/>
              <w:ind w:left="1800" w:hanging="1800"/>
              <w:outlineLvl w:val="0"/>
              <w:rPr>
                <w:rFonts w:cs="Arial"/>
                <w:bCs/>
                <w:sz w:val="20"/>
              </w:rPr>
            </w:pPr>
          </w:p>
        </w:tc>
        <w:tc>
          <w:tcPr>
            <w:tcW w:w="1733" w:type="dxa"/>
          </w:tcPr>
          <w:p w:rsidR="00356CBE" w:rsidRPr="00770B26" w:rsidRDefault="00356CBE" w:rsidP="008518DE">
            <w:pPr>
              <w:keepNext/>
              <w:ind w:left="1800" w:hanging="1800"/>
              <w:outlineLvl w:val="0"/>
              <w:rPr>
                <w:rFonts w:cs="Arial"/>
                <w:bCs/>
                <w:sz w:val="20"/>
              </w:rPr>
            </w:pPr>
          </w:p>
        </w:tc>
      </w:tr>
      <w:tr w:rsidR="00356CBE" w:rsidRPr="00770B26" w:rsidTr="007C78D1">
        <w:trPr>
          <w:cantSplit/>
        </w:trPr>
        <w:tc>
          <w:tcPr>
            <w:tcW w:w="517" w:type="dxa"/>
          </w:tcPr>
          <w:p w:rsidR="00356CBE" w:rsidRPr="00770B26" w:rsidRDefault="00356CBE" w:rsidP="008518DE">
            <w:pPr>
              <w:keepNext/>
              <w:ind w:left="1800" w:hanging="1800"/>
              <w:outlineLvl w:val="0"/>
              <w:rPr>
                <w:rFonts w:cs="Arial"/>
                <w:bCs/>
                <w:sz w:val="20"/>
              </w:rPr>
            </w:pPr>
          </w:p>
        </w:tc>
        <w:tc>
          <w:tcPr>
            <w:tcW w:w="2224" w:type="dxa"/>
          </w:tcPr>
          <w:p w:rsidR="00356CBE" w:rsidRPr="00770B26" w:rsidRDefault="00356CBE" w:rsidP="008518DE">
            <w:pPr>
              <w:keepNext/>
              <w:ind w:left="1800" w:hanging="1800"/>
              <w:outlineLvl w:val="0"/>
              <w:rPr>
                <w:rFonts w:cs="Arial"/>
                <w:bCs/>
                <w:sz w:val="20"/>
              </w:rPr>
            </w:pPr>
          </w:p>
        </w:tc>
        <w:tc>
          <w:tcPr>
            <w:tcW w:w="1177" w:type="dxa"/>
          </w:tcPr>
          <w:p w:rsidR="00356CBE" w:rsidRPr="00770B26" w:rsidRDefault="00356CBE" w:rsidP="008518DE">
            <w:pPr>
              <w:keepNext/>
              <w:ind w:left="1800" w:hanging="1800"/>
              <w:outlineLvl w:val="0"/>
              <w:rPr>
                <w:rFonts w:cs="Arial"/>
                <w:bCs/>
                <w:sz w:val="20"/>
              </w:rPr>
            </w:pPr>
          </w:p>
        </w:tc>
        <w:tc>
          <w:tcPr>
            <w:tcW w:w="1545" w:type="dxa"/>
          </w:tcPr>
          <w:p w:rsidR="00356CBE" w:rsidRPr="00770B26" w:rsidRDefault="00356CBE" w:rsidP="008518DE">
            <w:pPr>
              <w:keepNext/>
              <w:ind w:left="1800" w:hanging="1800"/>
              <w:outlineLvl w:val="0"/>
              <w:rPr>
                <w:rFonts w:cs="Arial"/>
                <w:bCs/>
                <w:sz w:val="20"/>
              </w:rPr>
            </w:pPr>
          </w:p>
        </w:tc>
        <w:tc>
          <w:tcPr>
            <w:tcW w:w="1710" w:type="dxa"/>
          </w:tcPr>
          <w:p w:rsidR="00356CBE" w:rsidRPr="00770B26" w:rsidRDefault="00356CBE" w:rsidP="008518DE">
            <w:pPr>
              <w:keepNext/>
              <w:ind w:left="1800" w:hanging="1800"/>
              <w:outlineLvl w:val="0"/>
              <w:rPr>
                <w:rFonts w:cs="Arial"/>
                <w:bCs/>
                <w:sz w:val="20"/>
              </w:rPr>
            </w:pPr>
          </w:p>
        </w:tc>
        <w:tc>
          <w:tcPr>
            <w:tcW w:w="1733" w:type="dxa"/>
          </w:tcPr>
          <w:p w:rsidR="00356CBE" w:rsidRPr="00770B26" w:rsidRDefault="00356CBE" w:rsidP="008518DE">
            <w:pPr>
              <w:keepNext/>
              <w:ind w:left="1800" w:hanging="1800"/>
              <w:outlineLvl w:val="0"/>
              <w:rPr>
                <w:rFonts w:cs="Arial"/>
                <w:bCs/>
                <w:sz w:val="20"/>
              </w:rPr>
            </w:pPr>
          </w:p>
        </w:tc>
      </w:tr>
      <w:tr w:rsidR="00356CBE" w:rsidRPr="00770B26" w:rsidTr="007C78D1">
        <w:trPr>
          <w:cantSplit/>
        </w:trPr>
        <w:tc>
          <w:tcPr>
            <w:tcW w:w="517" w:type="dxa"/>
          </w:tcPr>
          <w:p w:rsidR="00356CBE" w:rsidRPr="00770B26" w:rsidRDefault="00356CBE" w:rsidP="008518DE">
            <w:pPr>
              <w:keepNext/>
              <w:ind w:left="1800" w:hanging="1800"/>
              <w:outlineLvl w:val="0"/>
              <w:rPr>
                <w:rFonts w:cs="Arial"/>
                <w:bCs/>
                <w:sz w:val="20"/>
              </w:rPr>
            </w:pPr>
          </w:p>
        </w:tc>
        <w:tc>
          <w:tcPr>
            <w:tcW w:w="2224" w:type="dxa"/>
          </w:tcPr>
          <w:p w:rsidR="00356CBE" w:rsidRPr="00770B26" w:rsidRDefault="00356CBE" w:rsidP="008518DE">
            <w:pPr>
              <w:keepNext/>
              <w:ind w:left="1800" w:hanging="1800"/>
              <w:outlineLvl w:val="0"/>
              <w:rPr>
                <w:rFonts w:cs="Arial"/>
                <w:bCs/>
                <w:sz w:val="20"/>
              </w:rPr>
            </w:pPr>
          </w:p>
        </w:tc>
        <w:tc>
          <w:tcPr>
            <w:tcW w:w="1177" w:type="dxa"/>
          </w:tcPr>
          <w:p w:rsidR="00356CBE" w:rsidRPr="00770B26" w:rsidRDefault="00356CBE" w:rsidP="008518DE">
            <w:pPr>
              <w:keepNext/>
              <w:ind w:left="1800" w:hanging="1800"/>
              <w:outlineLvl w:val="0"/>
              <w:rPr>
                <w:rFonts w:cs="Arial"/>
                <w:bCs/>
                <w:sz w:val="20"/>
              </w:rPr>
            </w:pPr>
          </w:p>
        </w:tc>
        <w:tc>
          <w:tcPr>
            <w:tcW w:w="1545" w:type="dxa"/>
          </w:tcPr>
          <w:p w:rsidR="00356CBE" w:rsidRPr="00770B26" w:rsidRDefault="00356CBE" w:rsidP="008518DE">
            <w:pPr>
              <w:keepNext/>
              <w:ind w:left="1800" w:hanging="1800"/>
              <w:outlineLvl w:val="0"/>
              <w:rPr>
                <w:rFonts w:cs="Arial"/>
                <w:bCs/>
                <w:sz w:val="20"/>
              </w:rPr>
            </w:pPr>
          </w:p>
        </w:tc>
        <w:tc>
          <w:tcPr>
            <w:tcW w:w="1710" w:type="dxa"/>
          </w:tcPr>
          <w:p w:rsidR="00356CBE" w:rsidRPr="00770B26" w:rsidRDefault="00356CBE" w:rsidP="008518DE">
            <w:pPr>
              <w:keepNext/>
              <w:ind w:left="1800" w:hanging="1800"/>
              <w:outlineLvl w:val="0"/>
              <w:rPr>
                <w:rFonts w:cs="Arial"/>
                <w:bCs/>
                <w:sz w:val="20"/>
              </w:rPr>
            </w:pPr>
          </w:p>
        </w:tc>
        <w:tc>
          <w:tcPr>
            <w:tcW w:w="1733" w:type="dxa"/>
          </w:tcPr>
          <w:p w:rsidR="00356CBE" w:rsidRPr="00770B26" w:rsidRDefault="00356CBE" w:rsidP="008518DE">
            <w:pPr>
              <w:keepNext/>
              <w:ind w:left="1800" w:hanging="1800"/>
              <w:outlineLvl w:val="0"/>
              <w:rPr>
                <w:rFonts w:cs="Arial"/>
                <w:bCs/>
                <w:sz w:val="20"/>
              </w:rPr>
            </w:pPr>
          </w:p>
        </w:tc>
      </w:tr>
    </w:tbl>
    <w:p w:rsidR="00970A05" w:rsidRPr="00770B26" w:rsidRDefault="00970A05">
      <w:pPr>
        <w:ind w:left="270"/>
        <w:jc w:val="left"/>
        <w:rPr>
          <w:rFonts w:cs="Arial"/>
          <w:bCs/>
          <w:sz w:val="20"/>
        </w:rPr>
      </w:pPr>
    </w:p>
    <w:p w:rsidR="00970A05" w:rsidRPr="00770B26" w:rsidRDefault="0099564B">
      <w:pPr>
        <w:ind w:left="540" w:hanging="270"/>
        <w:jc w:val="left"/>
        <w:rPr>
          <w:rFonts w:cs="Arial"/>
          <w:bCs/>
          <w:sz w:val="20"/>
          <w:lang w:val="id-ID"/>
        </w:rPr>
      </w:pPr>
      <w:r>
        <w:rPr>
          <w:rFonts w:cs="Arial"/>
          <w:bCs/>
          <w:sz w:val="20"/>
        </w:rPr>
        <w:t>1)</w:t>
      </w:r>
      <w:r>
        <w:rPr>
          <w:rFonts w:cs="Arial"/>
          <w:bCs/>
          <w:sz w:val="20"/>
        </w:rPr>
        <w:tab/>
        <w:t>L</w:t>
      </w:r>
      <w:r>
        <w:rPr>
          <w:rFonts w:cs="Arial"/>
          <w:bCs/>
          <w:sz w:val="20"/>
          <w:lang w:val="id-ID"/>
        </w:rPr>
        <w:t>ampirkan</w:t>
      </w:r>
      <w:r>
        <w:rPr>
          <w:rFonts w:cs="Arial"/>
          <w:bCs/>
          <w:sz w:val="20"/>
        </w:rPr>
        <w:t xml:space="preserve"> fotokopi ijazah terakhir</w:t>
      </w:r>
      <w:r>
        <w:rPr>
          <w:rFonts w:cs="Arial"/>
          <w:bCs/>
          <w:sz w:val="20"/>
          <w:lang w:val="id-ID"/>
        </w:rPr>
        <w:t>.</w:t>
      </w:r>
    </w:p>
    <w:p w:rsidR="00970A05" w:rsidRPr="00770B26" w:rsidRDefault="0099564B">
      <w:pPr>
        <w:ind w:left="540" w:hanging="270"/>
        <w:jc w:val="left"/>
        <w:rPr>
          <w:rFonts w:cs="Arial"/>
          <w:bCs/>
          <w:sz w:val="20"/>
        </w:rPr>
      </w:pPr>
      <w:r>
        <w:rPr>
          <w:rFonts w:cs="Arial"/>
          <w:bCs/>
          <w:sz w:val="20"/>
        </w:rPr>
        <w:t>2)</w:t>
      </w:r>
      <w:r>
        <w:rPr>
          <w:rFonts w:cs="Arial"/>
          <w:bCs/>
          <w:sz w:val="20"/>
        </w:rPr>
        <w:tab/>
        <w:t>Nomor sertifikat pendidik (lampirkan fotokopi sertifikat pendidik).</w:t>
      </w:r>
    </w:p>
    <w:p w:rsidR="00970A05" w:rsidRPr="00770B26" w:rsidRDefault="0099564B">
      <w:pPr>
        <w:ind w:left="540" w:hanging="270"/>
        <w:jc w:val="left"/>
        <w:rPr>
          <w:rFonts w:cs="Arial"/>
          <w:bCs/>
          <w:sz w:val="20"/>
        </w:rPr>
      </w:pPr>
      <w:r>
        <w:rPr>
          <w:rFonts w:cs="Arial"/>
          <w:bCs/>
          <w:sz w:val="20"/>
        </w:rPr>
        <w:t>3)  Satuan Pendidik</w:t>
      </w:r>
      <w:r>
        <w:rPr>
          <w:rFonts w:cs="Arial"/>
          <w:bCs/>
          <w:sz w:val="20"/>
          <w:lang w:val="id-ID"/>
        </w:rPr>
        <w:t>an</w:t>
      </w:r>
      <w:r>
        <w:rPr>
          <w:rFonts w:cs="Arial"/>
          <w:bCs/>
          <w:sz w:val="20"/>
        </w:rPr>
        <w:t xml:space="preserve"> adalah </w:t>
      </w:r>
      <w:r>
        <w:rPr>
          <w:rFonts w:cs="Arial"/>
          <w:bCs/>
          <w:sz w:val="20"/>
          <w:lang w:val="id-ID"/>
        </w:rPr>
        <w:t>sekolah/madrasah</w:t>
      </w:r>
      <w:r>
        <w:rPr>
          <w:rFonts w:cs="Arial"/>
          <w:bCs/>
          <w:sz w:val="20"/>
        </w:rPr>
        <w:t xml:space="preserve"> tempat guru pamong mengajar.</w:t>
      </w:r>
    </w:p>
    <w:p w:rsidR="00970A05" w:rsidRPr="00770B26" w:rsidRDefault="0099564B">
      <w:pPr>
        <w:ind w:left="540" w:hanging="270"/>
        <w:jc w:val="left"/>
        <w:rPr>
          <w:rFonts w:cs="Arial"/>
          <w:bCs/>
          <w:sz w:val="20"/>
        </w:rPr>
      </w:pPr>
      <w:r>
        <w:rPr>
          <w:rFonts w:cs="Arial"/>
          <w:bCs/>
          <w:sz w:val="20"/>
        </w:rPr>
        <w:t xml:space="preserve">4) </w:t>
      </w:r>
      <w:r>
        <w:rPr>
          <w:rFonts w:cs="Arial"/>
          <w:bCs/>
          <w:sz w:val="20"/>
        </w:rPr>
        <w:tab/>
        <w:t>Pengalaman (dalam tahun) menjadi guru.</w:t>
      </w:r>
    </w:p>
    <w:p w:rsidR="00970A05" w:rsidRPr="00770B26" w:rsidRDefault="0099564B">
      <w:pPr>
        <w:ind w:left="540"/>
        <w:jc w:val="left"/>
        <w:rPr>
          <w:rFonts w:cs="Arial"/>
          <w:bCs/>
          <w:sz w:val="20"/>
          <w:lang w:val="id-ID"/>
        </w:rPr>
      </w:pPr>
      <w:r>
        <w:rPr>
          <w:rFonts w:cs="Arial"/>
          <w:bCs/>
          <w:sz w:val="20"/>
        </w:rPr>
        <w:t>Riwayat Pekerjaan (CV) agar disiapkan  pada saat asesmen lapangan.</w:t>
      </w:r>
    </w:p>
    <w:p w:rsidR="00970A05" w:rsidRPr="00770B26" w:rsidRDefault="00970A05">
      <w:pPr>
        <w:rPr>
          <w:rFonts w:cs="Arial"/>
          <w:bCs/>
          <w:i/>
          <w:sz w:val="20"/>
        </w:rPr>
      </w:pPr>
    </w:p>
    <w:p w:rsidR="00D66778" w:rsidRPr="00770B26" w:rsidRDefault="00D66778" w:rsidP="00BF7796"/>
    <w:p w:rsidR="00486A8B" w:rsidRPr="00770B26" w:rsidRDefault="0099564B" w:rsidP="00486A8B">
      <w:pPr>
        <w:ind w:left="540" w:hanging="540"/>
      </w:pPr>
      <w:r>
        <w:t>4.</w:t>
      </w:r>
      <w:r w:rsidR="00462ABA">
        <w:rPr>
          <w:lang w:val="id-ID"/>
        </w:rPr>
        <w:t>2</w:t>
      </w:r>
      <w:r>
        <w:t xml:space="preserve">   Upaya Peningkatan Sumber Daya Manusia (SDM) dalam Tiga Tahun Terakhir</w:t>
      </w:r>
    </w:p>
    <w:p w:rsidR="00486A8B" w:rsidRPr="00770B26" w:rsidRDefault="00486A8B" w:rsidP="00486A8B">
      <w:pPr>
        <w:ind w:left="450"/>
      </w:pPr>
    </w:p>
    <w:p w:rsidR="00670C37" w:rsidRPr="00770B26" w:rsidRDefault="00E96220" w:rsidP="00660398">
      <w:pPr>
        <w:ind w:left="630" w:hanging="619"/>
        <w:jc w:val="left"/>
        <w:rPr>
          <w:lang w:val="id-ID"/>
        </w:rPr>
      </w:pPr>
      <w:r w:rsidRPr="00E96220">
        <w:rPr>
          <w:lang w:val="sv-SE"/>
        </w:rPr>
        <w:t>4.</w:t>
      </w:r>
      <w:r w:rsidR="00462ABA">
        <w:rPr>
          <w:lang w:val="id-ID"/>
        </w:rPr>
        <w:t>2</w:t>
      </w:r>
      <w:r w:rsidRPr="00E96220">
        <w:rPr>
          <w:lang w:val="sv-SE"/>
        </w:rPr>
        <w:t>.</w:t>
      </w:r>
      <w:r w:rsidR="0099564B">
        <w:rPr>
          <w:lang w:val="id-ID"/>
        </w:rPr>
        <w:t>1</w:t>
      </w:r>
      <w:r w:rsidRPr="00E96220">
        <w:rPr>
          <w:lang w:val="sv-SE"/>
        </w:rPr>
        <w:t xml:space="preserve">  Kegiatan tenaga ahli/pakar dari luar PT sendiri (tidak termasuk dosen tidak tetap dan pembimbing PPL) sebagai pembicara dalam seminar/pelatihan, pembicara tamu, dsb. </w:t>
      </w:r>
    </w:p>
    <w:p w:rsidR="00FB79FB" w:rsidRPr="00770B26" w:rsidRDefault="00FB79FB" w:rsidP="00660398">
      <w:pPr>
        <w:ind w:left="630" w:hanging="619"/>
        <w:jc w:val="left"/>
        <w:rPr>
          <w:lang w:val="id-ID"/>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62"/>
        <w:gridCol w:w="2966"/>
        <w:gridCol w:w="3018"/>
        <w:gridCol w:w="2656"/>
      </w:tblGrid>
      <w:tr w:rsidR="00797F20" w:rsidRPr="00770B26" w:rsidTr="005B3A5A">
        <w:trPr>
          <w:cantSplit/>
          <w:trHeight w:val="238"/>
        </w:trPr>
        <w:tc>
          <w:tcPr>
            <w:tcW w:w="862" w:type="dxa"/>
            <w:tcBorders>
              <w:bottom w:val="double" w:sz="4" w:space="0" w:color="auto"/>
            </w:tcBorders>
            <w:shd w:val="clear" w:color="auto" w:fill="auto"/>
          </w:tcPr>
          <w:p w:rsidR="00797F20" w:rsidRPr="00770B26" w:rsidRDefault="0099564B" w:rsidP="00786411">
            <w:pPr>
              <w:jc w:val="center"/>
              <w:rPr>
                <w:b/>
                <w:bCs/>
                <w:sz w:val="20"/>
              </w:rPr>
            </w:pPr>
            <w:r>
              <w:rPr>
                <w:b/>
                <w:bCs/>
                <w:sz w:val="20"/>
              </w:rPr>
              <w:t>No.</w:t>
            </w:r>
          </w:p>
        </w:tc>
        <w:tc>
          <w:tcPr>
            <w:tcW w:w="2966" w:type="dxa"/>
            <w:tcBorders>
              <w:bottom w:val="double" w:sz="4" w:space="0" w:color="auto"/>
            </w:tcBorders>
            <w:shd w:val="clear" w:color="auto" w:fill="auto"/>
            <w:vAlign w:val="center"/>
          </w:tcPr>
          <w:p w:rsidR="00797F20" w:rsidRPr="00770B26" w:rsidRDefault="0099564B" w:rsidP="00786411">
            <w:pPr>
              <w:jc w:val="center"/>
              <w:rPr>
                <w:b/>
                <w:bCs/>
                <w:sz w:val="20"/>
              </w:rPr>
            </w:pPr>
            <w:r>
              <w:rPr>
                <w:b/>
                <w:bCs/>
                <w:sz w:val="20"/>
              </w:rPr>
              <w:t>Nama Tenaga Ahli/Pakar</w:t>
            </w:r>
          </w:p>
        </w:tc>
        <w:tc>
          <w:tcPr>
            <w:tcW w:w="3018" w:type="dxa"/>
            <w:tcBorders>
              <w:bottom w:val="double" w:sz="4" w:space="0" w:color="auto"/>
            </w:tcBorders>
            <w:shd w:val="clear" w:color="auto" w:fill="auto"/>
            <w:vAlign w:val="center"/>
          </w:tcPr>
          <w:p w:rsidR="00797F20" w:rsidRPr="00770B26" w:rsidRDefault="0099564B" w:rsidP="00786411">
            <w:pPr>
              <w:jc w:val="center"/>
              <w:rPr>
                <w:b/>
                <w:bCs/>
                <w:sz w:val="20"/>
              </w:rPr>
            </w:pPr>
            <w:r>
              <w:rPr>
                <w:b/>
                <w:bCs/>
                <w:sz w:val="20"/>
              </w:rPr>
              <w:t>Nama dan Judul Kegiatan</w:t>
            </w:r>
            <w:r w:rsidR="00E96220" w:rsidRPr="00E96220">
              <w:rPr>
                <w:b/>
                <w:bCs/>
                <w:sz w:val="20"/>
              </w:rPr>
              <w:t xml:space="preserve"> </w:t>
            </w:r>
            <w:r w:rsidR="00E96220" w:rsidRPr="00E96220">
              <w:rPr>
                <w:b/>
                <w:bCs/>
                <w:sz w:val="20"/>
                <w:vertAlign w:val="superscript"/>
              </w:rPr>
              <w:t>*)</w:t>
            </w:r>
          </w:p>
        </w:tc>
        <w:tc>
          <w:tcPr>
            <w:tcW w:w="2656" w:type="dxa"/>
            <w:tcBorders>
              <w:bottom w:val="double" w:sz="4" w:space="0" w:color="auto"/>
            </w:tcBorders>
            <w:shd w:val="clear" w:color="auto" w:fill="auto"/>
            <w:vAlign w:val="center"/>
          </w:tcPr>
          <w:p w:rsidR="00797F20" w:rsidRPr="00770B26" w:rsidRDefault="0099564B" w:rsidP="00786411">
            <w:pPr>
              <w:jc w:val="center"/>
              <w:rPr>
                <w:b/>
                <w:bCs/>
                <w:sz w:val="20"/>
              </w:rPr>
            </w:pPr>
            <w:r>
              <w:rPr>
                <w:b/>
                <w:bCs/>
                <w:sz w:val="20"/>
              </w:rPr>
              <w:t>Waktu Pelaksanaan</w:t>
            </w:r>
          </w:p>
        </w:tc>
      </w:tr>
      <w:tr w:rsidR="00797F20" w:rsidRPr="00770B26" w:rsidTr="005B3A5A">
        <w:trPr>
          <w:cantSplit/>
        </w:trPr>
        <w:tc>
          <w:tcPr>
            <w:tcW w:w="862" w:type="dxa"/>
            <w:tcBorders>
              <w:top w:val="double" w:sz="4" w:space="0" w:color="auto"/>
            </w:tcBorders>
            <w:shd w:val="clear" w:color="auto" w:fill="auto"/>
          </w:tcPr>
          <w:p w:rsidR="00797F20" w:rsidRPr="00770B26" w:rsidRDefault="0099564B" w:rsidP="007210FA">
            <w:pPr>
              <w:jc w:val="center"/>
              <w:rPr>
                <w:b/>
                <w:bCs/>
                <w:sz w:val="20"/>
              </w:rPr>
            </w:pPr>
            <w:r>
              <w:rPr>
                <w:b/>
                <w:bCs/>
                <w:sz w:val="20"/>
              </w:rPr>
              <w:t>(1)</w:t>
            </w:r>
          </w:p>
        </w:tc>
        <w:tc>
          <w:tcPr>
            <w:tcW w:w="2966" w:type="dxa"/>
            <w:tcBorders>
              <w:top w:val="double" w:sz="4" w:space="0" w:color="auto"/>
            </w:tcBorders>
            <w:shd w:val="clear" w:color="auto" w:fill="auto"/>
          </w:tcPr>
          <w:p w:rsidR="00797F20" w:rsidRPr="00770B26" w:rsidRDefault="0099564B" w:rsidP="007210FA">
            <w:pPr>
              <w:jc w:val="center"/>
              <w:rPr>
                <w:b/>
                <w:bCs/>
                <w:sz w:val="20"/>
              </w:rPr>
            </w:pPr>
            <w:r>
              <w:rPr>
                <w:b/>
                <w:bCs/>
                <w:sz w:val="20"/>
              </w:rPr>
              <w:t>(2)</w:t>
            </w:r>
          </w:p>
        </w:tc>
        <w:tc>
          <w:tcPr>
            <w:tcW w:w="3018" w:type="dxa"/>
            <w:tcBorders>
              <w:top w:val="double" w:sz="4" w:space="0" w:color="auto"/>
            </w:tcBorders>
            <w:shd w:val="clear" w:color="auto" w:fill="auto"/>
          </w:tcPr>
          <w:p w:rsidR="00797F20" w:rsidRPr="00770B26" w:rsidRDefault="0099564B" w:rsidP="007210FA">
            <w:pPr>
              <w:jc w:val="center"/>
              <w:rPr>
                <w:b/>
                <w:bCs/>
                <w:sz w:val="20"/>
              </w:rPr>
            </w:pPr>
            <w:r>
              <w:rPr>
                <w:b/>
                <w:bCs/>
                <w:sz w:val="20"/>
              </w:rPr>
              <w:t>(3)</w:t>
            </w:r>
          </w:p>
        </w:tc>
        <w:tc>
          <w:tcPr>
            <w:tcW w:w="2656" w:type="dxa"/>
            <w:tcBorders>
              <w:top w:val="double" w:sz="4" w:space="0" w:color="auto"/>
            </w:tcBorders>
            <w:shd w:val="clear" w:color="auto" w:fill="auto"/>
          </w:tcPr>
          <w:p w:rsidR="00797F20" w:rsidRPr="00770B26" w:rsidRDefault="0099564B" w:rsidP="00786411">
            <w:pPr>
              <w:jc w:val="center"/>
              <w:rPr>
                <w:b/>
                <w:bCs/>
                <w:sz w:val="20"/>
              </w:rPr>
            </w:pPr>
            <w:r>
              <w:rPr>
                <w:b/>
                <w:bCs/>
                <w:sz w:val="20"/>
              </w:rPr>
              <w:t>(4)</w:t>
            </w:r>
          </w:p>
        </w:tc>
      </w:tr>
      <w:tr w:rsidR="00797F20" w:rsidRPr="00770B26" w:rsidTr="005B3A5A">
        <w:trPr>
          <w:cantSplit/>
        </w:trPr>
        <w:tc>
          <w:tcPr>
            <w:tcW w:w="862" w:type="dxa"/>
          </w:tcPr>
          <w:p w:rsidR="00797F20" w:rsidRPr="00770B26" w:rsidRDefault="00797F20" w:rsidP="00786411">
            <w:pPr>
              <w:jc w:val="center"/>
            </w:pPr>
          </w:p>
        </w:tc>
        <w:tc>
          <w:tcPr>
            <w:tcW w:w="2966" w:type="dxa"/>
          </w:tcPr>
          <w:p w:rsidR="00797F20" w:rsidRPr="00770B26" w:rsidRDefault="00797F20" w:rsidP="00786411">
            <w:pPr>
              <w:jc w:val="center"/>
            </w:pPr>
          </w:p>
        </w:tc>
        <w:tc>
          <w:tcPr>
            <w:tcW w:w="3018" w:type="dxa"/>
          </w:tcPr>
          <w:p w:rsidR="00797F20" w:rsidRPr="00770B26" w:rsidRDefault="00797F20" w:rsidP="00786411">
            <w:pPr>
              <w:jc w:val="center"/>
            </w:pPr>
          </w:p>
        </w:tc>
        <w:tc>
          <w:tcPr>
            <w:tcW w:w="2656" w:type="dxa"/>
          </w:tcPr>
          <w:p w:rsidR="00797F20" w:rsidRPr="00770B26" w:rsidRDefault="00797F20" w:rsidP="00786411">
            <w:pPr>
              <w:jc w:val="center"/>
            </w:pPr>
          </w:p>
        </w:tc>
      </w:tr>
      <w:tr w:rsidR="00797F20" w:rsidRPr="00770B26" w:rsidTr="005B3A5A">
        <w:trPr>
          <w:cantSplit/>
        </w:trPr>
        <w:tc>
          <w:tcPr>
            <w:tcW w:w="862" w:type="dxa"/>
          </w:tcPr>
          <w:p w:rsidR="00797F20" w:rsidRPr="00770B26" w:rsidRDefault="00797F20" w:rsidP="00786411">
            <w:pPr>
              <w:jc w:val="center"/>
            </w:pPr>
          </w:p>
        </w:tc>
        <w:tc>
          <w:tcPr>
            <w:tcW w:w="2966" w:type="dxa"/>
          </w:tcPr>
          <w:p w:rsidR="00797F20" w:rsidRPr="00770B26" w:rsidRDefault="00797F20" w:rsidP="00786411">
            <w:pPr>
              <w:jc w:val="center"/>
            </w:pPr>
          </w:p>
        </w:tc>
        <w:tc>
          <w:tcPr>
            <w:tcW w:w="3018" w:type="dxa"/>
          </w:tcPr>
          <w:p w:rsidR="00797F20" w:rsidRPr="00770B26" w:rsidRDefault="00797F20" w:rsidP="00786411">
            <w:pPr>
              <w:jc w:val="center"/>
            </w:pPr>
          </w:p>
        </w:tc>
        <w:tc>
          <w:tcPr>
            <w:tcW w:w="2656" w:type="dxa"/>
          </w:tcPr>
          <w:p w:rsidR="00797F20" w:rsidRPr="00770B26" w:rsidRDefault="00797F20" w:rsidP="00786411">
            <w:pPr>
              <w:jc w:val="center"/>
            </w:pPr>
          </w:p>
        </w:tc>
      </w:tr>
      <w:tr w:rsidR="00797F20" w:rsidRPr="00770B26" w:rsidTr="005B3A5A">
        <w:trPr>
          <w:cantSplit/>
        </w:trPr>
        <w:tc>
          <w:tcPr>
            <w:tcW w:w="862" w:type="dxa"/>
          </w:tcPr>
          <w:p w:rsidR="00797F20" w:rsidRPr="00770B26" w:rsidRDefault="00797F20" w:rsidP="00786411">
            <w:pPr>
              <w:jc w:val="center"/>
            </w:pPr>
          </w:p>
        </w:tc>
        <w:tc>
          <w:tcPr>
            <w:tcW w:w="2966" w:type="dxa"/>
          </w:tcPr>
          <w:p w:rsidR="00797F20" w:rsidRPr="00770B26" w:rsidRDefault="00797F20" w:rsidP="00786411">
            <w:pPr>
              <w:jc w:val="center"/>
            </w:pPr>
          </w:p>
        </w:tc>
        <w:tc>
          <w:tcPr>
            <w:tcW w:w="3018" w:type="dxa"/>
          </w:tcPr>
          <w:p w:rsidR="00797F20" w:rsidRPr="00770B26" w:rsidRDefault="00797F20" w:rsidP="00786411">
            <w:pPr>
              <w:jc w:val="center"/>
            </w:pPr>
          </w:p>
        </w:tc>
        <w:tc>
          <w:tcPr>
            <w:tcW w:w="2656" w:type="dxa"/>
          </w:tcPr>
          <w:p w:rsidR="00797F20" w:rsidRPr="00770B26" w:rsidRDefault="00797F20" w:rsidP="00786411">
            <w:pPr>
              <w:jc w:val="center"/>
            </w:pPr>
          </w:p>
        </w:tc>
      </w:tr>
    </w:tbl>
    <w:p w:rsidR="00E96220" w:rsidRPr="00E96220" w:rsidRDefault="00E96220" w:rsidP="00E96220">
      <w:pPr>
        <w:ind w:left="284" w:hanging="284"/>
        <w:rPr>
          <w:sz w:val="20"/>
        </w:rPr>
      </w:pPr>
      <w:r w:rsidRPr="00E96220">
        <w:rPr>
          <w:sz w:val="20"/>
        </w:rPr>
        <w:t xml:space="preserve">*)  </w:t>
      </w:r>
      <w:r w:rsidRPr="00E96220">
        <w:rPr>
          <w:sz w:val="20"/>
        </w:rPr>
        <w:tab/>
        <w:t>Nama mengacu pada jenis kegiatan (misalnya. workshop, seminar, pelatihan), dan judul mengacu pada topik (misalnya, pengembangan kurikulum, penulisan proposal PTK)</w:t>
      </w:r>
    </w:p>
    <w:p w:rsidR="001C6046" w:rsidRPr="00770B26" w:rsidRDefault="001C6046" w:rsidP="00486A8B">
      <w:pPr>
        <w:ind w:left="448"/>
      </w:pPr>
    </w:p>
    <w:p w:rsidR="001C6046" w:rsidRPr="00770B26" w:rsidRDefault="001C6046" w:rsidP="00486A8B">
      <w:pPr>
        <w:ind w:left="448"/>
      </w:pPr>
    </w:p>
    <w:p w:rsidR="00486A8B" w:rsidRPr="00770B26" w:rsidRDefault="0099564B" w:rsidP="00660398">
      <w:pPr>
        <w:ind w:left="630" w:hanging="671"/>
        <w:jc w:val="left"/>
        <w:rPr>
          <w:b/>
          <w:lang w:val="id-ID"/>
        </w:rPr>
      </w:pPr>
      <w:r>
        <w:t>4.</w:t>
      </w:r>
      <w:r w:rsidR="00462ABA">
        <w:rPr>
          <w:lang w:val="id-ID"/>
        </w:rPr>
        <w:t>2</w:t>
      </w:r>
      <w:r>
        <w:t>.</w:t>
      </w:r>
      <w:r>
        <w:rPr>
          <w:lang w:val="id-ID"/>
        </w:rPr>
        <w:t>2</w:t>
      </w:r>
      <w:r>
        <w:t xml:space="preserve">   Kegiatan dosen tetap yang bidang keahliannya sesuai dengan Program PPG dalam seminar ilmiah/lokakarya/penataran/</w:t>
      </w:r>
      <w:r>
        <w:rPr>
          <w:i/>
          <w:iCs/>
        </w:rPr>
        <w:t>workshop</w:t>
      </w:r>
      <w:r>
        <w:t xml:space="preserve"> yang </w:t>
      </w:r>
      <w:r>
        <w:rPr>
          <w:b/>
        </w:rPr>
        <w:t>tidak hanya melibatkan dosen PT sendiri</w:t>
      </w:r>
      <w:r>
        <w:rPr>
          <w:b/>
          <w:lang w:val="id-ID"/>
        </w:rPr>
        <w:t>.</w:t>
      </w:r>
    </w:p>
    <w:p w:rsidR="00FB79FB" w:rsidRPr="00770B26" w:rsidRDefault="00FB79FB" w:rsidP="00660398">
      <w:pPr>
        <w:ind w:left="630" w:hanging="671"/>
        <w:jc w:val="left"/>
        <w:rPr>
          <w:lang w:val="id-ID"/>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2"/>
        <w:gridCol w:w="1972"/>
        <w:gridCol w:w="1988"/>
        <w:gridCol w:w="1620"/>
        <w:gridCol w:w="1217"/>
        <w:gridCol w:w="1024"/>
        <w:gridCol w:w="1085"/>
      </w:tblGrid>
      <w:tr w:rsidR="00670C37" w:rsidRPr="00770B26" w:rsidTr="000D0DCD">
        <w:trPr>
          <w:cantSplit/>
        </w:trPr>
        <w:tc>
          <w:tcPr>
            <w:tcW w:w="592" w:type="dxa"/>
            <w:vMerge w:val="restart"/>
            <w:shd w:val="clear" w:color="auto" w:fill="auto"/>
            <w:vAlign w:val="center"/>
          </w:tcPr>
          <w:p w:rsidR="00670C37" w:rsidRPr="00770B26" w:rsidRDefault="0099564B" w:rsidP="00670C37">
            <w:pPr>
              <w:jc w:val="center"/>
              <w:rPr>
                <w:b/>
                <w:bCs/>
                <w:sz w:val="20"/>
              </w:rPr>
            </w:pPr>
            <w:r>
              <w:rPr>
                <w:b/>
                <w:bCs/>
                <w:sz w:val="20"/>
              </w:rPr>
              <w:t>No.</w:t>
            </w:r>
          </w:p>
        </w:tc>
        <w:tc>
          <w:tcPr>
            <w:tcW w:w="1972" w:type="dxa"/>
            <w:vMerge w:val="restart"/>
            <w:shd w:val="clear" w:color="auto" w:fill="auto"/>
            <w:vAlign w:val="center"/>
          </w:tcPr>
          <w:p w:rsidR="00670C37" w:rsidRPr="00770B26" w:rsidRDefault="0099564B" w:rsidP="00786411">
            <w:pPr>
              <w:jc w:val="center"/>
              <w:rPr>
                <w:b/>
                <w:bCs/>
                <w:sz w:val="20"/>
              </w:rPr>
            </w:pPr>
            <w:r>
              <w:rPr>
                <w:b/>
                <w:bCs/>
                <w:sz w:val="20"/>
              </w:rPr>
              <w:t>Nama Dosen</w:t>
            </w:r>
          </w:p>
        </w:tc>
        <w:tc>
          <w:tcPr>
            <w:tcW w:w="1988" w:type="dxa"/>
            <w:vMerge w:val="restart"/>
            <w:shd w:val="clear" w:color="auto" w:fill="auto"/>
            <w:vAlign w:val="center"/>
          </w:tcPr>
          <w:p w:rsidR="00670C37" w:rsidRPr="00770B26" w:rsidRDefault="0099564B" w:rsidP="00786411">
            <w:pPr>
              <w:jc w:val="center"/>
              <w:rPr>
                <w:b/>
                <w:bCs/>
                <w:sz w:val="20"/>
              </w:rPr>
            </w:pPr>
            <w:r>
              <w:rPr>
                <w:b/>
                <w:bCs/>
                <w:sz w:val="20"/>
              </w:rPr>
              <w:t>Jenis Kegiatan</w:t>
            </w:r>
            <w:r w:rsidR="00E96220" w:rsidRPr="00E96220">
              <w:rPr>
                <w:b/>
                <w:bCs/>
                <w:sz w:val="20"/>
              </w:rPr>
              <w:t xml:space="preserve"> </w:t>
            </w:r>
            <w:r w:rsidR="00E96220" w:rsidRPr="00E96220">
              <w:rPr>
                <w:b/>
                <w:bCs/>
                <w:sz w:val="20"/>
                <w:vertAlign w:val="superscript"/>
              </w:rPr>
              <w:t>*)</w:t>
            </w:r>
          </w:p>
        </w:tc>
        <w:tc>
          <w:tcPr>
            <w:tcW w:w="1620" w:type="dxa"/>
            <w:vMerge w:val="restart"/>
            <w:shd w:val="clear" w:color="auto" w:fill="auto"/>
            <w:vAlign w:val="center"/>
          </w:tcPr>
          <w:p w:rsidR="00670C37" w:rsidRPr="00770B26" w:rsidRDefault="0099564B" w:rsidP="00786411">
            <w:pPr>
              <w:jc w:val="center"/>
              <w:rPr>
                <w:b/>
                <w:bCs/>
                <w:sz w:val="20"/>
              </w:rPr>
            </w:pPr>
            <w:r>
              <w:rPr>
                <w:b/>
                <w:bCs/>
                <w:sz w:val="20"/>
              </w:rPr>
              <w:t>Tempat</w:t>
            </w:r>
          </w:p>
        </w:tc>
        <w:tc>
          <w:tcPr>
            <w:tcW w:w="1217" w:type="dxa"/>
            <w:vMerge w:val="restart"/>
            <w:shd w:val="clear" w:color="auto" w:fill="auto"/>
            <w:vAlign w:val="center"/>
          </w:tcPr>
          <w:p w:rsidR="00670C37" w:rsidRPr="00770B26" w:rsidRDefault="0099564B" w:rsidP="00786411">
            <w:pPr>
              <w:jc w:val="center"/>
              <w:rPr>
                <w:b/>
                <w:bCs/>
                <w:sz w:val="20"/>
              </w:rPr>
            </w:pPr>
            <w:r>
              <w:rPr>
                <w:b/>
                <w:bCs/>
                <w:sz w:val="20"/>
              </w:rPr>
              <w:t>Waktu</w:t>
            </w:r>
          </w:p>
        </w:tc>
        <w:tc>
          <w:tcPr>
            <w:tcW w:w="2109" w:type="dxa"/>
            <w:gridSpan w:val="2"/>
            <w:tcBorders>
              <w:bottom w:val="single" w:sz="4" w:space="0" w:color="auto"/>
            </w:tcBorders>
            <w:shd w:val="clear" w:color="auto" w:fill="auto"/>
            <w:vAlign w:val="center"/>
          </w:tcPr>
          <w:p w:rsidR="00670C37" w:rsidRPr="00770B26" w:rsidRDefault="0099564B" w:rsidP="00786411">
            <w:pPr>
              <w:jc w:val="center"/>
              <w:rPr>
                <w:b/>
                <w:bCs/>
                <w:sz w:val="20"/>
              </w:rPr>
            </w:pPr>
            <w:r>
              <w:rPr>
                <w:b/>
                <w:bCs/>
                <w:sz w:val="20"/>
              </w:rPr>
              <w:t>Sebagai</w:t>
            </w:r>
            <w:r w:rsidR="00E96220" w:rsidRPr="00E96220">
              <w:rPr>
                <w:b/>
                <w:bCs/>
                <w:sz w:val="20"/>
                <w:vertAlign w:val="superscript"/>
              </w:rPr>
              <w:t xml:space="preserve"> **)</w:t>
            </w:r>
          </w:p>
        </w:tc>
      </w:tr>
      <w:tr w:rsidR="00670C37" w:rsidRPr="00770B26" w:rsidTr="000D0DCD">
        <w:trPr>
          <w:cantSplit/>
        </w:trPr>
        <w:tc>
          <w:tcPr>
            <w:tcW w:w="592" w:type="dxa"/>
            <w:vMerge/>
            <w:tcBorders>
              <w:bottom w:val="double" w:sz="4" w:space="0" w:color="auto"/>
            </w:tcBorders>
            <w:shd w:val="clear" w:color="auto" w:fill="auto"/>
          </w:tcPr>
          <w:p w:rsidR="00670C37" w:rsidRPr="00770B26" w:rsidRDefault="00670C37" w:rsidP="00786411">
            <w:pPr>
              <w:keepNext/>
              <w:ind w:left="1800" w:hanging="1800"/>
              <w:jc w:val="center"/>
              <w:outlineLvl w:val="0"/>
              <w:rPr>
                <w:b/>
                <w:bCs/>
                <w:sz w:val="20"/>
              </w:rPr>
            </w:pPr>
          </w:p>
        </w:tc>
        <w:tc>
          <w:tcPr>
            <w:tcW w:w="1972" w:type="dxa"/>
            <w:vMerge/>
            <w:tcBorders>
              <w:bottom w:val="double" w:sz="4" w:space="0" w:color="auto"/>
            </w:tcBorders>
            <w:shd w:val="clear" w:color="auto" w:fill="auto"/>
            <w:vAlign w:val="center"/>
          </w:tcPr>
          <w:p w:rsidR="00670C37" w:rsidRPr="00770B26" w:rsidRDefault="00670C37" w:rsidP="00786411">
            <w:pPr>
              <w:keepNext/>
              <w:ind w:left="1800" w:hanging="1800"/>
              <w:jc w:val="center"/>
              <w:outlineLvl w:val="0"/>
              <w:rPr>
                <w:b/>
                <w:bCs/>
                <w:sz w:val="20"/>
              </w:rPr>
            </w:pPr>
          </w:p>
        </w:tc>
        <w:tc>
          <w:tcPr>
            <w:tcW w:w="1988" w:type="dxa"/>
            <w:vMerge/>
            <w:tcBorders>
              <w:bottom w:val="double" w:sz="4" w:space="0" w:color="auto"/>
            </w:tcBorders>
            <w:shd w:val="clear" w:color="auto" w:fill="auto"/>
            <w:vAlign w:val="center"/>
          </w:tcPr>
          <w:p w:rsidR="00670C37" w:rsidRPr="00770B26" w:rsidRDefault="00670C37" w:rsidP="00786411">
            <w:pPr>
              <w:keepNext/>
              <w:ind w:left="1800" w:hanging="1800"/>
              <w:jc w:val="center"/>
              <w:outlineLvl w:val="0"/>
              <w:rPr>
                <w:b/>
                <w:bCs/>
                <w:sz w:val="20"/>
              </w:rPr>
            </w:pPr>
          </w:p>
        </w:tc>
        <w:tc>
          <w:tcPr>
            <w:tcW w:w="1620" w:type="dxa"/>
            <w:vMerge/>
            <w:tcBorders>
              <w:bottom w:val="double" w:sz="4" w:space="0" w:color="auto"/>
            </w:tcBorders>
            <w:shd w:val="clear" w:color="auto" w:fill="auto"/>
            <w:vAlign w:val="center"/>
          </w:tcPr>
          <w:p w:rsidR="00670C37" w:rsidRPr="00770B26" w:rsidRDefault="00670C37" w:rsidP="00786411">
            <w:pPr>
              <w:keepNext/>
              <w:ind w:left="1800" w:hanging="1800"/>
              <w:jc w:val="center"/>
              <w:outlineLvl w:val="0"/>
              <w:rPr>
                <w:b/>
                <w:bCs/>
                <w:sz w:val="20"/>
              </w:rPr>
            </w:pPr>
          </w:p>
        </w:tc>
        <w:tc>
          <w:tcPr>
            <w:tcW w:w="1217" w:type="dxa"/>
            <w:vMerge/>
            <w:tcBorders>
              <w:bottom w:val="double" w:sz="4" w:space="0" w:color="auto"/>
            </w:tcBorders>
            <w:shd w:val="clear" w:color="auto" w:fill="auto"/>
            <w:vAlign w:val="center"/>
          </w:tcPr>
          <w:p w:rsidR="00670C37" w:rsidRPr="00770B26" w:rsidRDefault="00670C37" w:rsidP="00786411">
            <w:pPr>
              <w:keepNext/>
              <w:ind w:left="1800" w:hanging="1800"/>
              <w:jc w:val="center"/>
              <w:outlineLvl w:val="0"/>
              <w:rPr>
                <w:b/>
                <w:bCs/>
                <w:sz w:val="20"/>
              </w:rPr>
            </w:pPr>
          </w:p>
        </w:tc>
        <w:tc>
          <w:tcPr>
            <w:tcW w:w="1024" w:type="dxa"/>
            <w:tcBorders>
              <w:bottom w:val="double" w:sz="4" w:space="0" w:color="auto"/>
            </w:tcBorders>
            <w:shd w:val="clear" w:color="auto" w:fill="auto"/>
            <w:vAlign w:val="center"/>
          </w:tcPr>
          <w:p w:rsidR="00670C37" w:rsidRPr="00770B26" w:rsidRDefault="0099564B" w:rsidP="00786411">
            <w:pPr>
              <w:jc w:val="center"/>
              <w:rPr>
                <w:b/>
                <w:bCs/>
                <w:sz w:val="20"/>
              </w:rPr>
            </w:pPr>
            <w:r>
              <w:rPr>
                <w:b/>
                <w:bCs/>
                <w:sz w:val="20"/>
              </w:rPr>
              <w:t>Penyaji</w:t>
            </w:r>
          </w:p>
        </w:tc>
        <w:tc>
          <w:tcPr>
            <w:tcW w:w="1085" w:type="dxa"/>
            <w:tcBorders>
              <w:bottom w:val="double" w:sz="4" w:space="0" w:color="auto"/>
            </w:tcBorders>
            <w:shd w:val="clear" w:color="auto" w:fill="auto"/>
            <w:vAlign w:val="center"/>
          </w:tcPr>
          <w:p w:rsidR="00670C37" w:rsidRPr="00770B26" w:rsidRDefault="0099564B" w:rsidP="00786411">
            <w:pPr>
              <w:jc w:val="center"/>
              <w:rPr>
                <w:b/>
                <w:bCs/>
                <w:sz w:val="20"/>
              </w:rPr>
            </w:pPr>
            <w:r>
              <w:rPr>
                <w:b/>
                <w:bCs/>
                <w:sz w:val="20"/>
              </w:rPr>
              <w:t>Peserta</w:t>
            </w:r>
          </w:p>
        </w:tc>
      </w:tr>
      <w:tr w:rsidR="00BD15A2" w:rsidRPr="00770B26" w:rsidTr="000D0DCD">
        <w:trPr>
          <w:cantSplit/>
        </w:trPr>
        <w:tc>
          <w:tcPr>
            <w:tcW w:w="592" w:type="dxa"/>
            <w:tcBorders>
              <w:top w:val="double" w:sz="4" w:space="0" w:color="auto"/>
            </w:tcBorders>
            <w:shd w:val="clear" w:color="auto" w:fill="auto"/>
          </w:tcPr>
          <w:p w:rsidR="00BD15A2" w:rsidRPr="00770B26" w:rsidRDefault="0099564B" w:rsidP="00786411">
            <w:pPr>
              <w:jc w:val="center"/>
              <w:rPr>
                <w:b/>
                <w:bCs/>
                <w:sz w:val="20"/>
              </w:rPr>
            </w:pPr>
            <w:r>
              <w:rPr>
                <w:b/>
                <w:bCs/>
                <w:sz w:val="20"/>
              </w:rPr>
              <w:t>(1)</w:t>
            </w:r>
          </w:p>
        </w:tc>
        <w:tc>
          <w:tcPr>
            <w:tcW w:w="1972" w:type="dxa"/>
            <w:tcBorders>
              <w:top w:val="double" w:sz="4" w:space="0" w:color="auto"/>
            </w:tcBorders>
            <w:shd w:val="clear" w:color="auto" w:fill="auto"/>
          </w:tcPr>
          <w:p w:rsidR="00BD15A2" w:rsidRPr="00770B26" w:rsidRDefault="0099564B" w:rsidP="00786411">
            <w:pPr>
              <w:jc w:val="center"/>
              <w:rPr>
                <w:b/>
                <w:bCs/>
                <w:sz w:val="20"/>
              </w:rPr>
            </w:pPr>
            <w:r>
              <w:rPr>
                <w:b/>
                <w:bCs/>
                <w:sz w:val="20"/>
              </w:rPr>
              <w:t>(2)</w:t>
            </w:r>
          </w:p>
        </w:tc>
        <w:tc>
          <w:tcPr>
            <w:tcW w:w="1988" w:type="dxa"/>
            <w:tcBorders>
              <w:top w:val="double" w:sz="4" w:space="0" w:color="auto"/>
            </w:tcBorders>
            <w:shd w:val="clear" w:color="auto" w:fill="auto"/>
          </w:tcPr>
          <w:p w:rsidR="00BD15A2" w:rsidRPr="00770B26" w:rsidRDefault="0099564B" w:rsidP="00786411">
            <w:pPr>
              <w:jc w:val="center"/>
              <w:rPr>
                <w:b/>
                <w:bCs/>
                <w:sz w:val="20"/>
              </w:rPr>
            </w:pPr>
            <w:r>
              <w:rPr>
                <w:b/>
                <w:bCs/>
                <w:sz w:val="20"/>
              </w:rPr>
              <w:t>(3)</w:t>
            </w:r>
          </w:p>
        </w:tc>
        <w:tc>
          <w:tcPr>
            <w:tcW w:w="1620" w:type="dxa"/>
            <w:tcBorders>
              <w:top w:val="double" w:sz="4" w:space="0" w:color="auto"/>
            </w:tcBorders>
            <w:shd w:val="clear" w:color="auto" w:fill="auto"/>
          </w:tcPr>
          <w:p w:rsidR="00BD15A2" w:rsidRPr="00770B26" w:rsidRDefault="0099564B" w:rsidP="00786411">
            <w:pPr>
              <w:jc w:val="center"/>
              <w:rPr>
                <w:b/>
                <w:bCs/>
                <w:sz w:val="20"/>
              </w:rPr>
            </w:pPr>
            <w:r>
              <w:rPr>
                <w:b/>
                <w:bCs/>
                <w:sz w:val="20"/>
              </w:rPr>
              <w:t>(4)</w:t>
            </w:r>
          </w:p>
        </w:tc>
        <w:tc>
          <w:tcPr>
            <w:tcW w:w="1217" w:type="dxa"/>
            <w:tcBorders>
              <w:top w:val="double" w:sz="4" w:space="0" w:color="auto"/>
            </w:tcBorders>
            <w:shd w:val="clear" w:color="auto" w:fill="auto"/>
          </w:tcPr>
          <w:p w:rsidR="00BD15A2" w:rsidRPr="00770B26" w:rsidRDefault="0099564B" w:rsidP="00786411">
            <w:pPr>
              <w:jc w:val="center"/>
              <w:rPr>
                <w:b/>
                <w:bCs/>
                <w:sz w:val="20"/>
              </w:rPr>
            </w:pPr>
            <w:r>
              <w:rPr>
                <w:b/>
                <w:bCs/>
                <w:sz w:val="20"/>
              </w:rPr>
              <w:t>(5)</w:t>
            </w:r>
          </w:p>
        </w:tc>
        <w:tc>
          <w:tcPr>
            <w:tcW w:w="1024" w:type="dxa"/>
            <w:tcBorders>
              <w:top w:val="double" w:sz="4" w:space="0" w:color="auto"/>
            </w:tcBorders>
            <w:shd w:val="clear" w:color="auto" w:fill="auto"/>
          </w:tcPr>
          <w:p w:rsidR="00BD15A2" w:rsidRPr="00770B26" w:rsidRDefault="0099564B" w:rsidP="00786411">
            <w:pPr>
              <w:jc w:val="center"/>
              <w:rPr>
                <w:b/>
                <w:bCs/>
                <w:sz w:val="20"/>
              </w:rPr>
            </w:pPr>
            <w:r>
              <w:rPr>
                <w:b/>
                <w:bCs/>
                <w:sz w:val="20"/>
              </w:rPr>
              <w:t>(6)</w:t>
            </w:r>
          </w:p>
        </w:tc>
        <w:tc>
          <w:tcPr>
            <w:tcW w:w="1085" w:type="dxa"/>
            <w:tcBorders>
              <w:top w:val="double" w:sz="4" w:space="0" w:color="auto"/>
            </w:tcBorders>
            <w:shd w:val="clear" w:color="auto" w:fill="auto"/>
          </w:tcPr>
          <w:p w:rsidR="00BD15A2" w:rsidRPr="00770B26" w:rsidRDefault="0099564B" w:rsidP="00BD15A2">
            <w:pPr>
              <w:jc w:val="center"/>
              <w:rPr>
                <w:b/>
                <w:bCs/>
                <w:sz w:val="20"/>
              </w:rPr>
            </w:pPr>
            <w:r>
              <w:rPr>
                <w:b/>
                <w:bCs/>
                <w:sz w:val="20"/>
              </w:rPr>
              <w:t>(7)</w:t>
            </w:r>
          </w:p>
        </w:tc>
      </w:tr>
      <w:tr w:rsidR="00BD15A2" w:rsidRPr="00770B26" w:rsidTr="000D0DCD">
        <w:trPr>
          <w:cantSplit/>
        </w:trPr>
        <w:tc>
          <w:tcPr>
            <w:tcW w:w="592" w:type="dxa"/>
            <w:shd w:val="clear" w:color="auto" w:fill="auto"/>
          </w:tcPr>
          <w:p w:rsidR="00BD15A2" w:rsidRPr="00770B26" w:rsidRDefault="00BD15A2" w:rsidP="00786411">
            <w:pPr>
              <w:keepNext/>
              <w:ind w:left="1800" w:hanging="1800"/>
              <w:outlineLvl w:val="0"/>
              <w:rPr>
                <w:sz w:val="20"/>
              </w:rPr>
            </w:pPr>
          </w:p>
        </w:tc>
        <w:tc>
          <w:tcPr>
            <w:tcW w:w="1972" w:type="dxa"/>
            <w:shd w:val="clear" w:color="auto" w:fill="auto"/>
          </w:tcPr>
          <w:p w:rsidR="00BD15A2" w:rsidRPr="00770B26" w:rsidRDefault="00BD15A2" w:rsidP="00786411">
            <w:pPr>
              <w:keepNext/>
              <w:ind w:left="1800" w:hanging="1800"/>
              <w:outlineLvl w:val="0"/>
              <w:rPr>
                <w:sz w:val="20"/>
              </w:rPr>
            </w:pPr>
          </w:p>
        </w:tc>
        <w:tc>
          <w:tcPr>
            <w:tcW w:w="1988" w:type="dxa"/>
            <w:shd w:val="clear" w:color="auto" w:fill="auto"/>
          </w:tcPr>
          <w:p w:rsidR="00BD15A2" w:rsidRPr="00770B26" w:rsidRDefault="00BD15A2" w:rsidP="00786411">
            <w:pPr>
              <w:keepNext/>
              <w:ind w:left="1800" w:hanging="1800"/>
              <w:outlineLvl w:val="0"/>
              <w:rPr>
                <w:sz w:val="20"/>
              </w:rPr>
            </w:pPr>
          </w:p>
        </w:tc>
        <w:tc>
          <w:tcPr>
            <w:tcW w:w="1620" w:type="dxa"/>
            <w:shd w:val="clear" w:color="auto" w:fill="auto"/>
          </w:tcPr>
          <w:p w:rsidR="00BD15A2" w:rsidRPr="00770B26" w:rsidRDefault="00BD15A2" w:rsidP="00786411">
            <w:pPr>
              <w:keepNext/>
              <w:ind w:left="1800" w:hanging="1800"/>
              <w:outlineLvl w:val="0"/>
              <w:rPr>
                <w:sz w:val="20"/>
              </w:rPr>
            </w:pPr>
          </w:p>
        </w:tc>
        <w:tc>
          <w:tcPr>
            <w:tcW w:w="1217" w:type="dxa"/>
            <w:shd w:val="clear" w:color="auto" w:fill="auto"/>
          </w:tcPr>
          <w:p w:rsidR="00BD15A2" w:rsidRPr="00770B26" w:rsidRDefault="00BD15A2" w:rsidP="00786411">
            <w:pPr>
              <w:keepNext/>
              <w:ind w:left="1800" w:hanging="1800"/>
              <w:outlineLvl w:val="0"/>
              <w:rPr>
                <w:sz w:val="20"/>
              </w:rPr>
            </w:pPr>
          </w:p>
        </w:tc>
        <w:tc>
          <w:tcPr>
            <w:tcW w:w="1024" w:type="dxa"/>
            <w:shd w:val="clear" w:color="auto" w:fill="auto"/>
          </w:tcPr>
          <w:p w:rsidR="00BD15A2" w:rsidRPr="00770B26" w:rsidRDefault="00BD15A2" w:rsidP="00786411">
            <w:pPr>
              <w:keepNext/>
              <w:ind w:left="1800" w:hanging="1800"/>
              <w:outlineLvl w:val="0"/>
              <w:rPr>
                <w:sz w:val="20"/>
              </w:rPr>
            </w:pPr>
          </w:p>
        </w:tc>
        <w:tc>
          <w:tcPr>
            <w:tcW w:w="1085" w:type="dxa"/>
            <w:shd w:val="clear" w:color="auto" w:fill="auto"/>
          </w:tcPr>
          <w:p w:rsidR="00BD15A2" w:rsidRPr="00770B26" w:rsidRDefault="00BD15A2" w:rsidP="00786411">
            <w:pPr>
              <w:keepNext/>
              <w:ind w:left="1800" w:hanging="1800"/>
              <w:outlineLvl w:val="0"/>
              <w:rPr>
                <w:sz w:val="20"/>
              </w:rPr>
            </w:pPr>
          </w:p>
        </w:tc>
      </w:tr>
      <w:tr w:rsidR="00BD15A2" w:rsidRPr="00770B26">
        <w:trPr>
          <w:cantSplit/>
        </w:trPr>
        <w:tc>
          <w:tcPr>
            <w:tcW w:w="592" w:type="dxa"/>
          </w:tcPr>
          <w:p w:rsidR="00BD15A2" w:rsidRPr="00770B26" w:rsidRDefault="00BD15A2" w:rsidP="00786411">
            <w:pPr>
              <w:keepNext/>
              <w:ind w:left="1800" w:hanging="1800"/>
              <w:outlineLvl w:val="0"/>
              <w:rPr>
                <w:sz w:val="20"/>
              </w:rPr>
            </w:pPr>
          </w:p>
        </w:tc>
        <w:tc>
          <w:tcPr>
            <w:tcW w:w="1972" w:type="dxa"/>
          </w:tcPr>
          <w:p w:rsidR="00BD15A2" w:rsidRPr="00770B26" w:rsidRDefault="00BD15A2" w:rsidP="00786411">
            <w:pPr>
              <w:keepNext/>
              <w:ind w:left="1800" w:hanging="1800"/>
              <w:outlineLvl w:val="0"/>
              <w:rPr>
                <w:sz w:val="20"/>
              </w:rPr>
            </w:pPr>
          </w:p>
        </w:tc>
        <w:tc>
          <w:tcPr>
            <w:tcW w:w="1988" w:type="dxa"/>
          </w:tcPr>
          <w:p w:rsidR="00BD15A2" w:rsidRPr="00770B26" w:rsidRDefault="00BD15A2" w:rsidP="00786411">
            <w:pPr>
              <w:keepNext/>
              <w:ind w:left="1800" w:hanging="1800"/>
              <w:outlineLvl w:val="0"/>
              <w:rPr>
                <w:sz w:val="20"/>
              </w:rPr>
            </w:pPr>
          </w:p>
        </w:tc>
        <w:tc>
          <w:tcPr>
            <w:tcW w:w="1620" w:type="dxa"/>
          </w:tcPr>
          <w:p w:rsidR="00BD15A2" w:rsidRPr="00770B26" w:rsidRDefault="00BD15A2" w:rsidP="00786411">
            <w:pPr>
              <w:keepNext/>
              <w:ind w:left="1800" w:hanging="1800"/>
              <w:outlineLvl w:val="0"/>
              <w:rPr>
                <w:sz w:val="20"/>
              </w:rPr>
            </w:pPr>
          </w:p>
        </w:tc>
        <w:tc>
          <w:tcPr>
            <w:tcW w:w="1217" w:type="dxa"/>
          </w:tcPr>
          <w:p w:rsidR="00BD15A2" w:rsidRPr="00770B26" w:rsidRDefault="00BD15A2" w:rsidP="00786411">
            <w:pPr>
              <w:keepNext/>
              <w:ind w:left="1800" w:hanging="1800"/>
              <w:outlineLvl w:val="0"/>
              <w:rPr>
                <w:sz w:val="20"/>
              </w:rPr>
            </w:pPr>
          </w:p>
        </w:tc>
        <w:tc>
          <w:tcPr>
            <w:tcW w:w="1024" w:type="dxa"/>
          </w:tcPr>
          <w:p w:rsidR="00BD15A2" w:rsidRPr="00770B26" w:rsidRDefault="00BD15A2" w:rsidP="00786411">
            <w:pPr>
              <w:keepNext/>
              <w:ind w:left="1800" w:hanging="1800"/>
              <w:outlineLvl w:val="0"/>
              <w:rPr>
                <w:sz w:val="20"/>
              </w:rPr>
            </w:pPr>
          </w:p>
        </w:tc>
        <w:tc>
          <w:tcPr>
            <w:tcW w:w="1085" w:type="dxa"/>
          </w:tcPr>
          <w:p w:rsidR="00BD15A2" w:rsidRPr="00770B26" w:rsidRDefault="00BD15A2" w:rsidP="00786411">
            <w:pPr>
              <w:keepNext/>
              <w:ind w:left="1800" w:hanging="1800"/>
              <w:outlineLvl w:val="0"/>
              <w:rPr>
                <w:sz w:val="20"/>
              </w:rPr>
            </w:pPr>
          </w:p>
        </w:tc>
      </w:tr>
      <w:tr w:rsidR="00BD15A2" w:rsidRPr="00770B26">
        <w:trPr>
          <w:cantSplit/>
        </w:trPr>
        <w:tc>
          <w:tcPr>
            <w:tcW w:w="592" w:type="dxa"/>
          </w:tcPr>
          <w:p w:rsidR="00BD15A2" w:rsidRPr="00770B26" w:rsidRDefault="00BD15A2" w:rsidP="00786411">
            <w:pPr>
              <w:keepNext/>
              <w:ind w:left="1800" w:hanging="1800"/>
              <w:outlineLvl w:val="0"/>
              <w:rPr>
                <w:sz w:val="20"/>
              </w:rPr>
            </w:pPr>
          </w:p>
        </w:tc>
        <w:tc>
          <w:tcPr>
            <w:tcW w:w="1972" w:type="dxa"/>
          </w:tcPr>
          <w:p w:rsidR="00BD15A2" w:rsidRPr="00770B26" w:rsidRDefault="00BD15A2" w:rsidP="00786411">
            <w:pPr>
              <w:keepNext/>
              <w:ind w:left="1800" w:hanging="1800"/>
              <w:outlineLvl w:val="0"/>
              <w:rPr>
                <w:sz w:val="20"/>
              </w:rPr>
            </w:pPr>
          </w:p>
        </w:tc>
        <w:tc>
          <w:tcPr>
            <w:tcW w:w="1988" w:type="dxa"/>
          </w:tcPr>
          <w:p w:rsidR="00BD15A2" w:rsidRPr="00770B26" w:rsidRDefault="00BD15A2" w:rsidP="00786411">
            <w:pPr>
              <w:keepNext/>
              <w:ind w:left="1800" w:hanging="1800"/>
              <w:outlineLvl w:val="0"/>
              <w:rPr>
                <w:sz w:val="20"/>
              </w:rPr>
            </w:pPr>
          </w:p>
        </w:tc>
        <w:tc>
          <w:tcPr>
            <w:tcW w:w="1620" w:type="dxa"/>
          </w:tcPr>
          <w:p w:rsidR="00BD15A2" w:rsidRPr="00770B26" w:rsidRDefault="00BD15A2" w:rsidP="00786411">
            <w:pPr>
              <w:keepNext/>
              <w:ind w:left="1800" w:hanging="1800"/>
              <w:outlineLvl w:val="0"/>
              <w:rPr>
                <w:sz w:val="20"/>
              </w:rPr>
            </w:pPr>
          </w:p>
        </w:tc>
        <w:tc>
          <w:tcPr>
            <w:tcW w:w="1217" w:type="dxa"/>
          </w:tcPr>
          <w:p w:rsidR="00BD15A2" w:rsidRPr="00770B26" w:rsidRDefault="00BD15A2" w:rsidP="00786411">
            <w:pPr>
              <w:keepNext/>
              <w:ind w:left="1800" w:hanging="1800"/>
              <w:outlineLvl w:val="0"/>
              <w:rPr>
                <w:sz w:val="20"/>
              </w:rPr>
            </w:pPr>
          </w:p>
        </w:tc>
        <w:tc>
          <w:tcPr>
            <w:tcW w:w="1024" w:type="dxa"/>
          </w:tcPr>
          <w:p w:rsidR="00BD15A2" w:rsidRPr="00770B26" w:rsidRDefault="00BD15A2" w:rsidP="00786411">
            <w:pPr>
              <w:keepNext/>
              <w:ind w:left="1800" w:hanging="1800"/>
              <w:outlineLvl w:val="0"/>
              <w:rPr>
                <w:sz w:val="20"/>
              </w:rPr>
            </w:pPr>
          </w:p>
        </w:tc>
        <w:tc>
          <w:tcPr>
            <w:tcW w:w="1085" w:type="dxa"/>
          </w:tcPr>
          <w:p w:rsidR="00BD15A2" w:rsidRPr="00770B26" w:rsidRDefault="00BD15A2" w:rsidP="00786411">
            <w:pPr>
              <w:keepNext/>
              <w:ind w:left="1800" w:hanging="1800"/>
              <w:outlineLvl w:val="0"/>
              <w:rPr>
                <w:sz w:val="20"/>
              </w:rPr>
            </w:pPr>
          </w:p>
        </w:tc>
      </w:tr>
      <w:tr w:rsidR="00BD15A2" w:rsidRPr="00770B26" w:rsidTr="00EC09F3">
        <w:trPr>
          <w:cantSplit/>
        </w:trPr>
        <w:tc>
          <w:tcPr>
            <w:tcW w:w="7389" w:type="dxa"/>
            <w:gridSpan w:val="5"/>
          </w:tcPr>
          <w:p w:rsidR="00BD15A2" w:rsidRPr="00770B26" w:rsidRDefault="00E96220" w:rsidP="00BD15A2">
            <w:pPr>
              <w:jc w:val="center"/>
              <w:rPr>
                <w:sz w:val="20"/>
                <w:lang w:val="id-ID"/>
              </w:rPr>
            </w:pPr>
            <w:r w:rsidRPr="00E96220">
              <w:rPr>
                <w:sz w:val="20"/>
              </w:rPr>
              <w:t xml:space="preserve">Jumlah tanda </w:t>
            </w:r>
            <w:r w:rsidRPr="00E96220">
              <w:rPr>
                <w:rFonts w:cs="Arial"/>
                <w:sz w:val="20"/>
                <w:lang w:val="id-ID"/>
              </w:rPr>
              <w:t>√</w:t>
            </w:r>
          </w:p>
        </w:tc>
        <w:tc>
          <w:tcPr>
            <w:tcW w:w="1024" w:type="dxa"/>
          </w:tcPr>
          <w:p w:rsidR="00BD15A2" w:rsidRPr="00770B26" w:rsidRDefault="00BD15A2" w:rsidP="00786411">
            <w:pPr>
              <w:keepNext/>
              <w:ind w:left="1800" w:hanging="1800"/>
              <w:outlineLvl w:val="0"/>
              <w:rPr>
                <w:sz w:val="20"/>
              </w:rPr>
            </w:pPr>
          </w:p>
        </w:tc>
        <w:tc>
          <w:tcPr>
            <w:tcW w:w="1085" w:type="dxa"/>
          </w:tcPr>
          <w:p w:rsidR="00BD15A2" w:rsidRPr="00770B26" w:rsidRDefault="00BD15A2" w:rsidP="00786411">
            <w:pPr>
              <w:keepNext/>
              <w:ind w:left="1800" w:hanging="1800"/>
              <w:outlineLvl w:val="0"/>
              <w:rPr>
                <w:sz w:val="20"/>
              </w:rPr>
            </w:pPr>
          </w:p>
        </w:tc>
      </w:tr>
    </w:tbl>
    <w:p w:rsidR="00BD15A2" w:rsidRPr="00770B26" w:rsidRDefault="00BD15A2" w:rsidP="00530F0B">
      <w:pPr>
        <w:ind w:left="1701" w:hanging="1620"/>
        <w:jc w:val="left"/>
        <w:rPr>
          <w:sz w:val="20"/>
        </w:rPr>
      </w:pPr>
    </w:p>
    <w:p w:rsidR="00E96220" w:rsidRDefault="0099564B" w:rsidP="00E96220">
      <w:pPr>
        <w:ind w:left="426" w:hanging="426"/>
        <w:jc w:val="left"/>
        <w:rPr>
          <w:sz w:val="20"/>
        </w:rPr>
      </w:pPr>
      <w:r>
        <w:rPr>
          <w:sz w:val="20"/>
        </w:rPr>
        <w:t>*</w:t>
      </w:r>
      <w:r w:rsidR="00E96220" w:rsidRPr="00E96220">
        <w:rPr>
          <w:sz w:val="20"/>
        </w:rPr>
        <w:t>)</w:t>
      </w:r>
      <w:r w:rsidR="00E96220" w:rsidRPr="00E96220">
        <w:rPr>
          <w:sz w:val="20"/>
        </w:rPr>
        <w:tab/>
      </w:r>
      <w:r>
        <w:rPr>
          <w:sz w:val="20"/>
        </w:rPr>
        <w:t xml:space="preserve"> Jenis kegiatan: Seminar ilmiah, Lokakarya, Penataran/Pelatihan, </w:t>
      </w:r>
      <w:r>
        <w:rPr>
          <w:i/>
          <w:iCs/>
          <w:sz w:val="20"/>
        </w:rPr>
        <w:t>Workshop,</w:t>
      </w:r>
      <w:r>
        <w:rPr>
          <w:sz w:val="20"/>
        </w:rPr>
        <w:t xml:space="preserve">  Pameran, Peragaan, dll</w:t>
      </w:r>
    </w:p>
    <w:p w:rsidR="00E96220" w:rsidRDefault="0099564B" w:rsidP="00E96220">
      <w:pPr>
        <w:ind w:left="426" w:hanging="426"/>
        <w:jc w:val="left"/>
        <w:rPr>
          <w:sz w:val="20"/>
        </w:rPr>
      </w:pPr>
      <w:r>
        <w:rPr>
          <w:sz w:val="20"/>
        </w:rPr>
        <w:t xml:space="preserve">**) </w:t>
      </w:r>
      <w:r w:rsidR="00E96220" w:rsidRPr="00E96220">
        <w:rPr>
          <w:sz w:val="20"/>
        </w:rPr>
        <w:tab/>
        <w:t>B</w:t>
      </w:r>
      <w:r>
        <w:rPr>
          <w:sz w:val="20"/>
        </w:rPr>
        <w:t xml:space="preserve">eri tanda </w:t>
      </w:r>
      <w:r>
        <w:rPr>
          <w:rFonts w:cs="Arial"/>
          <w:sz w:val="20"/>
        </w:rPr>
        <w:t>√</w:t>
      </w:r>
      <w:r>
        <w:rPr>
          <w:sz w:val="20"/>
        </w:rPr>
        <w:t xml:space="preserve"> pada kolom (6)  jika sebagai penyaji, dan pada kolom (7) jika sebagai peserta.</w:t>
      </w:r>
    </w:p>
    <w:p w:rsidR="00BD15A2" w:rsidRPr="00770B26" w:rsidRDefault="00BD15A2" w:rsidP="00530F0B">
      <w:pPr>
        <w:ind w:left="1701" w:hanging="1620"/>
        <w:jc w:val="left"/>
        <w:rPr>
          <w:sz w:val="20"/>
        </w:rPr>
      </w:pPr>
    </w:p>
    <w:p w:rsidR="000D0DCD" w:rsidRPr="00770B26" w:rsidRDefault="000D0DCD" w:rsidP="00530F0B">
      <w:pPr>
        <w:ind w:left="1701" w:hanging="1620"/>
        <w:jc w:val="left"/>
        <w:rPr>
          <w:sz w:val="20"/>
        </w:rPr>
      </w:pPr>
    </w:p>
    <w:p w:rsidR="00770B26" w:rsidRDefault="00770B26">
      <w:pPr>
        <w:jc w:val="left"/>
        <w:rPr>
          <w:lang w:val="fi-FI"/>
        </w:rPr>
      </w:pPr>
      <w:r>
        <w:rPr>
          <w:lang w:val="fi-FI"/>
        </w:rPr>
        <w:br w:type="page"/>
      </w:r>
    </w:p>
    <w:p w:rsidR="00E96220" w:rsidRDefault="0099564B" w:rsidP="00E96220">
      <w:pPr>
        <w:jc w:val="left"/>
        <w:rPr>
          <w:lang w:val="fi-FI"/>
        </w:rPr>
      </w:pPr>
      <w:r>
        <w:rPr>
          <w:lang w:val="fi-FI"/>
        </w:rPr>
        <w:lastRenderedPageBreak/>
        <w:t>4.</w:t>
      </w:r>
      <w:r w:rsidR="00462ABA">
        <w:rPr>
          <w:lang w:val="id-ID"/>
        </w:rPr>
        <w:t>2</w:t>
      </w:r>
      <w:r>
        <w:rPr>
          <w:lang w:val="fi-FI"/>
        </w:rPr>
        <w:t>.</w:t>
      </w:r>
      <w:r>
        <w:rPr>
          <w:lang w:val="id-ID"/>
        </w:rPr>
        <w:t>3</w:t>
      </w:r>
      <w:r>
        <w:rPr>
          <w:lang w:val="fi-FI"/>
        </w:rPr>
        <w:t xml:space="preserve">  </w:t>
      </w:r>
      <w:r>
        <w:rPr>
          <w:lang w:val="id-ID"/>
        </w:rPr>
        <w:t xml:space="preserve"> </w:t>
      </w:r>
      <w:r>
        <w:rPr>
          <w:lang w:val="fi-FI"/>
        </w:rPr>
        <w:t>Sebutkan keikutsertaan dosen tetap dalam organisasi keilmuan atau organisasi profesi</w:t>
      </w:r>
      <w:r>
        <w:rPr>
          <w:lang w:val="id-ID"/>
        </w:rPr>
        <w:t xml:space="preserve"> yang relevan dengan Program PPG</w:t>
      </w:r>
      <w:r>
        <w:rPr>
          <w:lang w:val="fi-FI"/>
        </w:rPr>
        <w:t>.</w:t>
      </w:r>
    </w:p>
    <w:p w:rsidR="00970A05" w:rsidRPr="00770B26" w:rsidRDefault="00970A05">
      <w:pPr>
        <w:jc w:val="left"/>
        <w:rPr>
          <w:lang w:val="fi-FI"/>
        </w:rPr>
      </w:pPr>
    </w:p>
    <w:tbl>
      <w:tblPr>
        <w:tblW w:w="945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8"/>
        <w:gridCol w:w="2030"/>
        <w:gridCol w:w="2602"/>
        <w:gridCol w:w="1379"/>
        <w:gridCol w:w="2841"/>
      </w:tblGrid>
      <w:tr w:rsidR="0041253E" w:rsidRPr="00770B26" w:rsidTr="002B1555">
        <w:tc>
          <w:tcPr>
            <w:tcW w:w="598" w:type="dxa"/>
            <w:tcBorders>
              <w:bottom w:val="double" w:sz="2" w:space="0" w:color="auto"/>
            </w:tcBorders>
            <w:shd w:val="clear" w:color="auto" w:fill="auto"/>
            <w:vAlign w:val="center"/>
          </w:tcPr>
          <w:p w:rsidR="0041253E" w:rsidRPr="00770B26" w:rsidRDefault="0099564B" w:rsidP="00467C55">
            <w:pPr>
              <w:jc w:val="center"/>
              <w:rPr>
                <w:b/>
                <w:sz w:val="20"/>
                <w:lang w:val="fi-FI"/>
              </w:rPr>
            </w:pPr>
            <w:r>
              <w:rPr>
                <w:b/>
                <w:sz w:val="20"/>
                <w:lang w:val="fi-FI"/>
              </w:rPr>
              <w:t>No.</w:t>
            </w:r>
          </w:p>
        </w:tc>
        <w:tc>
          <w:tcPr>
            <w:tcW w:w="2030" w:type="dxa"/>
            <w:tcBorders>
              <w:bottom w:val="double" w:sz="2" w:space="0" w:color="auto"/>
            </w:tcBorders>
            <w:shd w:val="clear" w:color="auto" w:fill="auto"/>
            <w:vAlign w:val="center"/>
          </w:tcPr>
          <w:p w:rsidR="0041253E" w:rsidRPr="00770B26" w:rsidRDefault="0099564B" w:rsidP="00467C55">
            <w:pPr>
              <w:jc w:val="center"/>
              <w:rPr>
                <w:b/>
                <w:sz w:val="20"/>
                <w:lang w:val="fi-FI"/>
              </w:rPr>
            </w:pPr>
            <w:r>
              <w:rPr>
                <w:b/>
                <w:sz w:val="20"/>
                <w:lang w:val="fi-FI"/>
              </w:rPr>
              <w:t>Nama Dosen</w:t>
            </w:r>
          </w:p>
        </w:tc>
        <w:tc>
          <w:tcPr>
            <w:tcW w:w="2602" w:type="dxa"/>
            <w:tcBorders>
              <w:bottom w:val="double" w:sz="2" w:space="0" w:color="auto"/>
            </w:tcBorders>
            <w:shd w:val="clear" w:color="auto" w:fill="auto"/>
            <w:vAlign w:val="center"/>
          </w:tcPr>
          <w:p w:rsidR="0041253E" w:rsidRPr="00770B26" w:rsidRDefault="0099564B" w:rsidP="00467C55">
            <w:pPr>
              <w:jc w:val="center"/>
              <w:rPr>
                <w:b/>
                <w:sz w:val="20"/>
                <w:lang w:val="fi-FI"/>
              </w:rPr>
            </w:pPr>
            <w:r>
              <w:rPr>
                <w:b/>
                <w:sz w:val="20"/>
                <w:lang w:val="fi-FI"/>
              </w:rPr>
              <w:t>Nama Organisasi Keilmuan atau Organisasi Profesi</w:t>
            </w:r>
          </w:p>
        </w:tc>
        <w:tc>
          <w:tcPr>
            <w:tcW w:w="1379" w:type="dxa"/>
            <w:tcBorders>
              <w:bottom w:val="double" w:sz="2" w:space="0" w:color="auto"/>
            </w:tcBorders>
            <w:shd w:val="clear" w:color="auto" w:fill="auto"/>
            <w:vAlign w:val="center"/>
          </w:tcPr>
          <w:p w:rsidR="0041253E" w:rsidRPr="00770B26" w:rsidRDefault="0099564B" w:rsidP="00467C55">
            <w:pPr>
              <w:jc w:val="center"/>
              <w:rPr>
                <w:b/>
                <w:sz w:val="20"/>
                <w:lang w:val="fi-FI"/>
              </w:rPr>
            </w:pPr>
            <w:r>
              <w:rPr>
                <w:b/>
                <w:sz w:val="20"/>
                <w:lang w:val="fi-FI"/>
              </w:rPr>
              <w:t>Kurun Waktu</w:t>
            </w:r>
          </w:p>
        </w:tc>
        <w:tc>
          <w:tcPr>
            <w:tcW w:w="2841" w:type="dxa"/>
            <w:tcBorders>
              <w:bottom w:val="double" w:sz="2" w:space="0" w:color="auto"/>
            </w:tcBorders>
            <w:shd w:val="clear" w:color="auto" w:fill="auto"/>
            <w:vAlign w:val="center"/>
          </w:tcPr>
          <w:p w:rsidR="0041253E" w:rsidRPr="00770B26" w:rsidRDefault="0099564B" w:rsidP="00467C55">
            <w:pPr>
              <w:jc w:val="center"/>
              <w:rPr>
                <w:b/>
                <w:sz w:val="20"/>
                <w:lang w:val="fi-FI"/>
              </w:rPr>
            </w:pPr>
            <w:r>
              <w:rPr>
                <w:b/>
                <w:sz w:val="20"/>
                <w:lang w:val="fi-FI"/>
              </w:rPr>
              <w:t>Tingkat</w:t>
            </w:r>
          </w:p>
          <w:p w:rsidR="000D0DCD" w:rsidRPr="00770B26" w:rsidRDefault="0099564B">
            <w:pPr>
              <w:jc w:val="center"/>
              <w:rPr>
                <w:b/>
                <w:sz w:val="20"/>
                <w:lang w:val="fi-FI"/>
              </w:rPr>
            </w:pPr>
            <w:r>
              <w:rPr>
                <w:b/>
                <w:sz w:val="20"/>
                <w:lang w:val="fi-FI"/>
              </w:rPr>
              <w:t>(Nasional, Internasional)</w:t>
            </w:r>
          </w:p>
        </w:tc>
      </w:tr>
      <w:tr w:rsidR="0041253E" w:rsidRPr="00770B26" w:rsidTr="002B1555">
        <w:tc>
          <w:tcPr>
            <w:tcW w:w="598" w:type="dxa"/>
            <w:tcBorders>
              <w:top w:val="double" w:sz="2" w:space="0" w:color="auto"/>
            </w:tcBorders>
            <w:shd w:val="clear" w:color="auto" w:fill="auto"/>
          </w:tcPr>
          <w:p w:rsidR="0041253E" w:rsidRPr="00770B26" w:rsidRDefault="00E96220" w:rsidP="00467C55">
            <w:pPr>
              <w:jc w:val="center"/>
              <w:rPr>
                <w:b/>
                <w:sz w:val="20"/>
                <w:lang w:val="fi-FI"/>
              </w:rPr>
            </w:pPr>
            <w:r w:rsidRPr="00E96220">
              <w:rPr>
                <w:b/>
                <w:sz w:val="20"/>
                <w:lang w:val="fi-FI"/>
              </w:rPr>
              <w:t>(1)</w:t>
            </w:r>
          </w:p>
        </w:tc>
        <w:tc>
          <w:tcPr>
            <w:tcW w:w="2030" w:type="dxa"/>
            <w:tcBorders>
              <w:top w:val="double" w:sz="2" w:space="0" w:color="auto"/>
            </w:tcBorders>
            <w:shd w:val="clear" w:color="auto" w:fill="auto"/>
          </w:tcPr>
          <w:p w:rsidR="0041253E" w:rsidRPr="00770B26" w:rsidRDefault="00E96220" w:rsidP="00467C55">
            <w:pPr>
              <w:jc w:val="center"/>
              <w:rPr>
                <w:b/>
                <w:sz w:val="20"/>
                <w:lang w:val="fi-FI"/>
              </w:rPr>
            </w:pPr>
            <w:r w:rsidRPr="00E96220">
              <w:rPr>
                <w:b/>
                <w:sz w:val="20"/>
                <w:lang w:val="fi-FI"/>
              </w:rPr>
              <w:t>(2)</w:t>
            </w:r>
          </w:p>
        </w:tc>
        <w:tc>
          <w:tcPr>
            <w:tcW w:w="2602" w:type="dxa"/>
            <w:tcBorders>
              <w:top w:val="double" w:sz="2" w:space="0" w:color="auto"/>
            </w:tcBorders>
            <w:shd w:val="clear" w:color="auto" w:fill="auto"/>
          </w:tcPr>
          <w:p w:rsidR="0041253E" w:rsidRPr="00770B26" w:rsidRDefault="00E96220" w:rsidP="00467C55">
            <w:pPr>
              <w:jc w:val="center"/>
              <w:rPr>
                <w:b/>
                <w:sz w:val="20"/>
                <w:lang w:val="fi-FI"/>
              </w:rPr>
            </w:pPr>
            <w:r w:rsidRPr="00E96220">
              <w:rPr>
                <w:b/>
                <w:sz w:val="20"/>
                <w:lang w:val="fi-FI"/>
              </w:rPr>
              <w:t>(3)</w:t>
            </w:r>
          </w:p>
        </w:tc>
        <w:tc>
          <w:tcPr>
            <w:tcW w:w="1379" w:type="dxa"/>
            <w:tcBorders>
              <w:top w:val="double" w:sz="2" w:space="0" w:color="auto"/>
            </w:tcBorders>
            <w:shd w:val="clear" w:color="auto" w:fill="auto"/>
          </w:tcPr>
          <w:p w:rsidR="0041253E" w:rsidRPr="00770B26" w:rsidRDefault="00E96220" w:rsidP="00467C55">
            <w:pPr>
              <w:tabs>
                <w:tab w:val="center" w:pos="4320"/>
                <w:tab w:val="right" w:pos="8640"/>
              </w:tabs>
              <w:jc w:val="center"/>
              <w:rPr>
                <w:b/>
                <w:sz w:val="20"/>
                <w:lang w:val="fi-FI"/>
              </w:rPr>
            </w:pPr>
            <w:r w:rsidRPr="00E96220">
              <w:rPr>
                <w:b/>
                <w:sz w:val="20"/>
                <w:lang w:val="fi-FI"/>
              </w:rPr>
              <w:t>(4)</w:t>
            </w:r>
          </w:p>
        </w:tc>
        <w:tc>
          <w:tcPr>
            <w:tcW w:w="2841" w:type="dxa"/>
            <w:tcBorders>
              <w:top w:val="double" w:sz="2" w:space="0" w:color="auto"/>
            </w:tcBorders>
            <w:shd w:val="clear" w:color="auto" w:fill="auto"/>
          </w:tcPr>
          <w:p w:rsidR="0041253E" w:rsidRPr="00770B26" w:rsidRDefault="00E96220" w:rsidP="00467C55">
            <w:pPr>
              <w:tabs>
                <w:tab w:val="center" w:pos="4320"/>
                <w:tab w:val="right" w:pos="8640"/>
              </w:tabs>
              <w:jc w:val="center"/>
              <w:rPr>
                <w:b/>
                <w:sz w:val="20"/>
                <w:lang w:val="fi-FI"/>
              </w:rPr>
            </w:pPr>
            <w:r w:rsidRPr="00E96220">
              <w:rPr>
                <w:b/>
                <w:sz w:val="20"/>
                <w:lang w:val="fi-FI"/>
              </w:rPr>
              <w:t>(5)</w:t>
            </w:r>
          </w:p>
        </w:tc>
      </w:tr>
      <w:tr w:rsidR="0041253E" w:rsidRPr="00770B26">
        <w:tc>
          <w:tcPr>
            <w:tcW w:w="598" w:type="dxa"/>
          </w:tcPr>
          <w:p w:rsidR="0041253E" w:rsidRPr="00770B26" w:rsidRDefault="0041253E" w:rsidP="00467C55">
            <w:pPr>
              <w:keepNext/>
              <w:ind w:left="1800" w:hanging="1800"/>
              <w:outlineLvl w:val="0"/>
              <w:rPr>
                <w:lang w:val="fi-FI"/>
              </w:rPr>
            </w:pPr>
          </w:p>
        </w:tc>
        <w:tc>
          <w:tcPr>
            <w:tcW w:w="2030" w:type="dxa"/>
          </w:tcPr>
          <w:p w:rsidR="0041253E" w:rsidRPr="00770B26" w:rsidRDefault="0041253E" w:rsidP="00467C55">
            <w:pPr>
              <w:keepNext/>
              <w:ind w:left="1800" w:hanging="1800"/>
              <w:outlineLvl w:val="0"/>
              <w:rPr>
                <w:lang w:val="fi-FI"/>
              </w:rPr>
            </w:pPr>
          </w:p>
        </w:tc>
        <w:tc>
          <w:tcPr>
            <w:tcW w:w="2602" w:type="dxa"/>
          </w:tcPr>
          <w:p w:rsidR="0041253E" w:rsidRPr="00770B26" w:rsidRDefault="0041253E" w:rsidP="00467C55">
            <w:pPr>
              <w:keepNext/>
              <w:ind w:left="1800" w:hanging="1800"/>
              <w:outlineLvl w:val="0"/>
              <w:rPr>
                <w:lang w:val="fi-FI"/>
              </w:rPr>
            </w:pPr>
          </w:p>
        </w:tc>
        <w:tc>
          <w:tcPr>
            <w:tcW w:w="1379" w:type="dxa"/>
          </w:tcPr>
          <w:p w:rsidR="0041253E" w:rsidRPr="00770B26" w:rsidRDefault="0041253E" w:rsidP="00467C55">
            <w:pPr>
              <w:keepNext/>
              <w:ind w:left="1800" w:hanging="1800"/>
              <w:outlineLvl w:val="0"/>
              <w:rPr>
                <w:lang w:val="fi-FI"/>
              </w:rPr>
            </w:pPr>
          </w:p>
        </w:tc>
        <w:tc>
          <w:tcPr>
            <w:tcW w:w="2841" w:type="dxa"/>
          </w:tcPr>
          <w:p w:rsidR="0041253E" w:rsidRPr="00770B26" w:rsidRDefault="0041253E" w:rsidP="00467C55">
            <w:pPr>
              <w:keepNext/>
              <w:ind w:left="1800" w:hanging="1800"/>
              <w:outlineLvl w:val="0"/>
              <w:rPr>
                <w:lang w:val="fi-FI"/>
              </w:rPr>
            </w:pPr>
          </w:p>
        </w:tc>
      </w:tr>
      <w:tr w:rsidR="0041253E" w:rsidRPr="00770B26">
        <w:tc>
          <w:tcPr>
            <w:tcW w:w="598" w:type="dxa"/>
          </w:tcPr>
          <w:p w:rsidR="0041253E" w:rsidRPr="00770B26" w:rsidRDefault="0041253E" w:rsidP="00467C55">
            <w:pPr>
              <w:keepNext/>
              <w:ind w:left="1800" w:hanging="1800"/>
              <w:outlineLvl w:val="0"/>
              <w:rPr>
                <w:lang w:val="fi-FI"/>
              </w:rPr>
            </w:pPr>
          </w:p>
        </w:tc>
        <w:tc>
          <w:tcPr>
            <w:tcW w:w="2030" w:type="dxa"/>
          </w:tcPr>
          <w:p w:rsidR="0041253E" w:rsidRPr="00770B26" w:rsidRDefault="0041253E" w:rsidP="00467C55">
            <w:pPr>
              <w:keepNext/>
              <w:ind w:left="1800" w:hanging="1800"/>
              <w:outlineLvl w:val="0"/>
              <w:rPr>
                <w:lang w:val="fi-FI"/>
              </w:rPr>
            </w:pPr>
          </w:p>
        </w:tc>
        <w:tc>
          <w:tcPr>
            <w:tcW w:w="2602" w:type="dxa"/>
          </w:tcPr>
          <w:p w:rsidR="0041253E" w:rsidRPr="00770B26" w:rsidRDefault="0041253E" w:rsidP="00467C55">
            <w:pPr>
              <w:keepNext/>
              <w:ind w:left="1800" w:hanging="1800"/>
              <w:outlineLvl w:val="0"/>
              <w:rPr>
                <w:lang w:val="fi-FI"/>
              </w:rPr>
            </w:pPr>
          </w:p>
        </w:tc>
        <w:tc>
          <w:tcPr>
            <w:tcW w:w="1379" w:type="dxa"/>
          </w:tcPr>
          <w:p w:rsidR="0041253E" w:rsidRPr="00770B26" w:rsidRDefault="0041253E" w:rsidP="00467C55">
            <w:pPr>
              <w:keepNext/>
              <w:ind w:left="1800" w:hanging="1800"/>
              <w:outlineLvl w:val="0"/>
              <w:rPr>
                <w:lang w:val="fi-FI"/>
              </w:rPr>
            </w:pPr>
          </w:p>
        </w:tc>
        <w:tc>
          <w:tcPr>
            <w:tcW w:w="2841" w:type="dxa"/>
          </w:tcPr>
          <w:p w:rsidR="0041253E" w:rsidRPr="00770B26" w:rsidRDefault="0041253E" w:rsidP="00467C55">
            <w:pPr>
              <w:keepNext/>
              <w:ind w:left="1800" w:hanging="1800"/>
              <w:outlineLvl w:val="0"/>
              <w:rPr>
                <w:lang w:val="fi-FI"/>
              </w:rPr>
            </w:pPr>
          </w:p>
        </w:tc>
      </w:tr>
      <w:tr w:rsidR="0041253E" w:rsidRPr="00770B26">
        <w:tc>
          <w:tcPr>
            <w:tcW w:w="598" w:type="dxa"/>
          </w:tcPr>
          <w:p w:rsidR="0041253E" w:rsidRPr="00770B26" w:rsidRDefault="0041253E" w:rsidP="00467C55">
            <w:pPr>
              <w:keepNext/>
              <w:ind w:left="1800" w:hanging="1800"/>
              <w:outlineLvl w:val="0"/>
              <w:rPr>
                <w:lang w:val="fi-FI"/>
              </w:rPr>
            </w:pPr>
          </w:p>
        </w:tc>
        <w:tc>
          <w:tcPr>
            <w:tcW w:w="2030" w:type="dxa"/>
          </w:tcPr>
          <w:p w:rsidR="0041253E" w:rsidRPr="00770B26" w:rsidRDefault="0041253E" w:rsidP="00467C55">
            <w:pPr>
              <w:keepNext/>
              <w:ind w:left="1800" w:hanging="1800"/>
              <w:outlineLvl w:val="0"/>
              <w:rPr>
                <w:lang w:val="fi-FI"/>
              </w:rPr>
            </w:pPr>
          </w:p>
        </w:tc>
        <w:tc>
          <w:tcPr>
            <w:tcW w:w="2602" w:type="dxa"/>
          </w:tcPr>
          <w:p w:rsidR="0041253E" w:rsidRPr="00770B26" w:rsidRDefault="0041253E" w:rsidP="00467C55">
            <w:pPr>
              <w:keepNext/>
              <w:ind w:left="1800" w:hanging="1800"/>
              <w:outlineLvl w:val="0"/>
              <w:rPr>
                <w:lang w:val="fi-FI"/>
              </w:rPr>
            </w:pPr>
          </w:p>
        </w:tc>
        <w:tc>
          <w:tcPr>
            <w:tcW w:w="1379" w:type="dxa"/>
          </w:tcPr>
          <w:p w:rsidR="0041253E" w:rsidRPr="00770B26" w:rsidRDefault="0041253E" w:rsidP="00467C55">
            <w:pPr>
              <w:keepNext/>
              <w:ind w:left="1800" w:hanging="1800"/>
              <w:outlineLvl w:val="0"/>
              <w:rPr>
                <w:lang w:val="fi-FI"/>
              </w:rPr>
            </w:pPr>
          </w:p>
        </w:tc>
        <w:tc>
          <w:tcPr>
            <w:tcW w:w="2841" w:type="dxa"/>
          </w:tcPr>
          <w:p w:rsidR="0041253E" w:rsidRPr="00770B26" w:rsidRDefault="0041253E" w:rsidP="00467C55">
            <w:pPr>
              <w:keepNext/>
              <w:ind w:left="1800" w:hanging="1800"/>
              <w:outlineLvl w:val="0"/>
              <w:rPr>
                <w:lang w:val="fi-FI"/>
              </w:rPr>
            </w:pPr>
          </w:p>
        </w:tc>
      </w:tr>
    </w:tbl>
    <w:p w:rsidR="0041253E" w:rsidRPr="00770B26" w:rsidRDefault="0041253E" w:rsidP="005619C0">
      <w:pPr>
        <w:ind w:left="360" w:hanging="360"/>
        <w:rPr>
          <w:lang w:val="fi-FI"/>
        </w:rPr>
      </w:pPr>
    </w:p>
    <w:p w:rsidR="00462ABA" w:rsidRPr="00770B26" w:rsidRDefault="00462ABA" w:rsidP="00462ABA">
      <w:pPr>
        <w:ind w:left="450" w:hanging="450"/>
        <w:jc w:val="left"/>
      </w:pPr>
      <w:r w:rsidRPr="00770B26">
        <w:t>4.</w:t>
      </w:r>
      <w:r>
        <w:rPr>
          <w:lang w:val="id-ID"/>
        </w:rPr>
        <w:t>3</w:t>
      </w:r>
      <w:r w:rsidRPr="00770B26">
        <w:t xml:space="preserve">  </w:t>
      </w:r>
      <w:r w:rsidRPr="00770B26">
        <w:tab/>
        <w:t>Monitoring dan Evaluasi</w:t>
      </w:r>
    </w:p>
    <w:p w:rsidR="00462ABA" w:rsidRPr="00770B26" w:rsidRDefault="00462ABA" w:rsidP="00462ABA">
      <w:pPr>
        <w:ind w:left="450"/>
        <w:jc w:val="left"/>
        <w:rPr>
          <w:rFonts w:cs="Arial"/>
          <w:lang w:val="id-ID"/>
        </w:rPr>
      </w:pPr>
      <w:r w:rsidRPr="00770B26">
        <w:t>Jelaskan s</w:t>
      </w:r>
      <w:r w:rsidRPr="00770B26">
        <w:rPr>
          <w:rFonts w:cs="Arial"/>
          <w:lang w:val="id-ID"/>
        </w:rPr>
        <w:t>istem monitoring dan evaluasi,</w:t>
      </w:r>
      <w:r w:rsidRPr="00770B26">
        <w:rPr>
          <w:rFonts w:cs="Arial"/>
        </w:rPr>
        <w:t xml:space="preserve"> </w:t>
      </w:r>
      <w:r w:rsidRPr="00770B26">
        <w:rPr>
          <w:rFonts w:cs="Arial"/>
          <w:lang w:val="id-ID"/>
        </w:rPr>
        <w:t>rekam jejak kinerja akademik dosen</w:t>
      </w:r>
      <w:r w:rsidRPr="00770B26">
        <w:rPr>
          <w:rFonts w:cs="Arial"/>
        </w:rPr>
        <w:t xml:space="preserve"> Program PPG, guru pamong,</w:t>
      </w:r>
      <w:r w:rsidRPr="00770B26">
        <w:rPr>
          <w:rFonts w:cs="Arial"/>
          <w:lang w:val="id-ID"/>
        </w:rPr>
        <w:t xml:space="preserve"> dan tenaga kependidikan dalam </w:t>
      </w:r>
      <w:r w:rsidRPr="00770B26">
        <w:rPr>
          <w:rFonts w:cs="Arial"/>
          <w:i/>
          <w:lang w:val="id-ID"/>
        </w:rPr>
        <w:t>workshop</w:t>
      </w:r>
      <w:r w:rsidRPr="00770B26">
        <w:rPr>
          <w:rFonts w:cs="Arial"/>
          <w:lang w:val="id-ID"/>
        </w:rPr>
        <w:t>, PPL, PTK</w:t>
      </w:r>
      <w:r w:rsidR="00850FD9">
        <w:rPr>
          <w:rFonts w:cs="Arial"/>
        </w:rPr>
        <w:t>;</w:t>
      </w:r>
      <w:r w:rsidRPr="00770B26">
        <w:rPr>
          <w:rFonts w:cs="Arial"/>
          <w:lang w:val="id-ID"/>
        </w:rPr>
        <w:t xml:space="preserve"> </w:t>
      </w:r>
      <w:r w:rsidRPr="00770B26">
        <w:rPr>
          <w:rFonts w:cs="Arial"/>
        </w:rPr>
        <w:t>keberadaan pedoman tertulis</w:t>
      </w:r>
      <w:r w:rsidRPr="00770B26">
        <w:rPr>
          <w:rFonts w:cs="Arial"/>
          <w:lang w:val="id-ID"/>
        </w:rPr>
        <w:t>, dan konsistensi pelaksanaannya.</w:t>
      </w:r>
    </w:p>
    <w:p w:rsidR="00462ABA" w:rsidRPr="00770B26" w:rsidRDefault="00462ABA" w:rsidP="00462ABA">
      <w:pPr>
        <w:ind w:left="450" w:hanging="450"/>
        <w:jc w:val="left"/>
        <w:rPr>
          <w:rFonts w:cs="Arial"/>
          <w:lang w:val="id-ID"/>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0"/>
      </w:tblGrid>
      <w:tr w:rsidR="00462ABA" w:rsidRPr="00770B26" w:rsidTr="00D368AF">
        <w:tc>
          <w:tcPr>
            <w:tcW w:w="9360" w:type="dxa"/>
          </w:tcPr>
          <w:p w:rsidR="00462ABA" w:rsidRPr="00770B26" w:rsidRDefault="00462ABA" w:rsidP="00D368AF">
            <w:pPr>
              <w:rPr>
                <w:rFonts w:cs="Arial"/>
              </w:rPr>
            </w:pPr>
          </w:p>
          <w:p w:rsidR="00462ABA" w:rsidRPr="00770B26" w:rsidRDefault="00462ABA" w:rsidP="00D368AF">
            <w:pPr>
              <w:rPr>
                <w:rFonts w:cs="Arial"/>
              </w:rPr>
            </w:pPr>
          </w:p>
          <w:p w:rsidR="00462ABA" w:rsidRPr="00770B26" w:rsidRDefault="00462ABA" w:rsidP="00D368AF">
            <w:pPr>
              <w:rPr>
                <w:rFonts w:cs="Arial"/>
              </w:rPr>
            </w:pPr>
          </w:p>
          <w:p w:rsidR="00462ABA" w:rsidRPr="00770B26" w:rsidRDefault="00462ABA" w:rsidP="00D368AF">
            <w:pPr>
              <w:rPr>
                <w:rFonts w:cs="Arial"/>
              </w:rPr>
            </w:pPr>
          </w:p>
        </w:tc>
      </w:tr>
    </w:tbl>
    <w:p w:rsidR="00462ABA" w:rsidRPr="00462ABA" w:rsidRDefault="00462ABA" w:rsidP="005619C0">
      <w:pPr>
        <w:ind w:left="360" w:hanging="360"/>
        <w:rPr>
          <w:lang w:val="id-ID"/>
        </w:rPr>
      </w:pPr>
    </w:p>
    <w:p w:rsidR="00305FEC" w:rsidRPr="00770B26" w:rsidRDefault="0099564B" w:rsidP="00305FEC">
      <w:pPr>
        <w:ind w:left="540" w:hanging="540"/>
        <w:rPr>
          <w:iCs/>
          <w:noProof/>
        </w:rPr>
      </w:pPr>
      <w:r>
        <w:rPr>
          <w:rFonts w:cs="Arial"/>
        </w:rPr>
        <w:t>4.</w:t>
      </w:r>
      <w:r w:rsidR="00770B26">
        <w:rPr>
          <w:rFonts w:cs="Arial"/>
          <w:lang w:val="id-ID"/>
        </w:rPr>
        <w:t>4</w:t>
      </w:r>
      <w:r>
        <w:rPr>
          <w:rFonts w:cs="Arial"/>
        </w:rPr>
        <w:tab/>
      </w:r>
      <w:r>
        <w:t>Cantumkan kegiatan terbaik (</w:t>
      </w:r>
      <w:r>
        <w:rPr>
          <w:i/>
        </w:rPr>
        <w:t>best practices</w:t>
      </w:r>
      <w:r>
        <w:t>) yang khas yang dilakukan oleh Program PPG dalam bidang pengembangan dan pemanfaatan sumber daya manusia.</w:t>
      </w:r>
    </w:p>
    <w:p w:rsidR="00305FEC" w:rsidRPr="00770B26" w:rsidRDefault="00305FEC" w:rsidP="00305FEC">
      <w:pPr>
        <w:ind w:left="567"/>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0"/>
      </w:tblGrid>
      <w:tr w:rsidR="00305FEC" w:rsidRPr="00770B26" w:rsidTr="003D375C">
        <w:tc>
          <w:tcPr>
            <w:tcW w:w="9360" w:type="dxa"/>
          </w:tcPr>
          <w:p w:rsidR="00305FEC" w:rsidRPr="00770B26" w:rsidRDefault="00305FEC" w:rsidP="003D375C">
            <w:pPr>
              <w:rPr>
                <w:rFonts w:cs="Arial"/>
              </w:rPr>
            </w:pPr>
          </w:p>
          <w:p w:rsidR="00305FEC" w:rsidRPr="00770B26" w:rsidRDefault="00305FEC" w:rsidP="003D375C">
            <w:pPr>
              <w:rPr>
                <w:rFonts w:cs="Arial"/>
              </w:rPr>
            </w:pPr>
          </w:p>
          <w:p w:rsidR="00305FEC" w:rsidRPr="00770B26" w:rsidRDefault="00305FEC" w:rsidP="003D375C">
            <w:pPr>
              <w:rPr>
                <w:rFonts w:cs="Arial"/>
              </w:rPr>
            </w:pPr>
          </w:p>
          <w:p w:rsidR="00305FEC" w:rsidRPr="00770B26" w:rsidRDefault="00305FEC" w:rsidP="003D375C">
            <w:pPr>
              <w:rPr>
                <w:rFonts w:cs="Arial"/>
              </w:rPr>
            </w:pPr>
          </w:p>
          <w:p w:rsidR="00305FEC" w:rsidRPr="00770B26" w:rsidRDefault="00305FEC" w:rsidP="003D375C">
            <w:pPr>
              <w:rPr>
                <w:rFonts w:cs="Arial"/>
              </w:rPr>
            </w:pPr>
          </w:p>
        </w:tc>
      </w:tr>
    </w:tbl>
    <w:p w:rsidR="00305FEC" w:rsidRPr="00770B26" w:rsidRDefault="00305FEC" w:rsidP="004D0778">
      <w:pPr>
        <w:rPr>
          <w:rFonts w:cs="Arial"/>
          <w:b/>
          <w:caps/>
          <w:szCs w:val="24"/>
        </w:rPr>
      </w:pPr>
    </w:p>
    <w:p w:rsidR="005E13C3" w:rsidRDefault="005E13C3" w:rsidP="004D0778">
      <w:pPr>
        <w:rPr>
          <w:rFonts w:cs="Arial"/>
          <w:b/>
          <w:caps/>
          <w:color w:val="000000"/>
          <w:szCs w:val="24"/>
          <w:lang w:val="sv-SE"/>
        </w:rPr>
      </w:pPr>
    </w:p>
    <w:p w:rsidR="00E96220" w:rsidRDefault="00E96220" w:rsidP="00E96220">
      <w:pPr>
        <w:jc w:val="left"/>
        <w:rPr>
          <w:rFonts w:cs="Arial"/>
          <w:b/>
          <w:caps/>
          <w:color w:val="000000"/>
          <w:szCs w:val="24"/>
          <w:lang w:val="sv-SE"/>
        </w:rPr>
      </w:pPr>
    </w:p>
    <w:p w:rsidR="00770B26" w:rsidRDefault="00770B26">
      <w:pPr>
        <w:jc w:val="left"/>
        <w:rPr>
          <w:rFonts w:cs="Arial"/>
          <w:b/>
          <w:caps/>
          <w:color w:val="7030A0"/>
          <w:szCs w:val="24"/>
          <w:lang w:val="sv-SE"/>
        </w:rPr>
      </w:pPr>
      <w:r>
        <w:rPr>
          <w:rFonts w:cs="Arial"/>
          <w:b/>
          <w:caps/>
          <w:color w:val="7030A0"/>
          <w:szCs w:val="24"/>
          <w:lang w:val="sv-SE"/>
        </w:rPr>
        <w:br w:type="page"/>
      </w:r>
    </w:p>
    <w:p w:rsidR="00E96220" w:rsidRPr="00E96220" w:rsidRDefault="00E96220" w:rsidP="00E96220">
      <w:pPr>
        <w:jc w:val="left"/>
        <w:rPr>
          <w:rFonts w:cs="Arial"/>
          <w:b/>
          <w:caps/>
          <w:szCs w:val="24"/>
          <w:lang w:val="sv-SE"/>
        </w:rPr>
      </w:pPr>
      <w:r w:rsidRPr="00E96220">
        <w:rPr>
          <w:rFonts w:cs="Arial"/>
          <w:b/>
          <w:caps/>
          <w:szCs w:val="24"/>
          <w:lang w:val="sv-SE"/>
        </w:rPr>
        <w:lastRenderedPageBreak/>
        <w:t>Standar 5. Kurikulum, Pembelajaran, dan Suasana Akademik</w:t>
      </w:r>
    </w:p>
    <w:p w:rsidR="00F56B61" w:rsidRPr="00BB1086" w:rsidRDefault="00F56B61" w:rsidP="004D0778">
      <w:pPr>
        <w:rPr>
          <w:rFonts w:cs="Arial"/>
          <w:b/>
          <w:caps/>
          <w:szCs w:val="24"/>
          <w:lang w:val="sv-SE"/>
        </w:rPr>
      </w:pPr>
    </w:p>
    <w:p w:rsidR="00AA3272" w:rsidRPr="00BB1086" w:rsidRDefault="0099564B">
      <w:pPr>
        <w:ind w:left="567" w:hanging="567"/>
        <w:rPr>
          <w:rFonts w:cs="Arial"/>
          <w:bCs/>
          <w:szCs w:val="22"/>
          <w:lang w:val="sv-SE"/>
        </w:rPr>
      </w:pPr>
      <w:r>
        <w:rPr>
          <w:rFonts w:cs="Arial"/>
          <w:bCs/>
          <w:szCs w:val="22"/>
          <w:lang w:val="sv-SE"/>
        </w:rPr>
        <w:t>5.1  Kurikulum</w:t>
      </w:r>
    </w:p>
    <w:p w:rsidR="00C421F3" w:rsidRPr="00BB1086" w:rsidRDefault="00E96220" w:rsidP="00F56B61">
      <w:pPr>
        <w:ind w:left="450" w:hanging="450"/>
        <w:rPr>
          <w:rFonts w:cs="Arial"/>
          <w:lang w:val="af-ZA"/>
        </w:rPr>
      </w:pPr>
      <w:r w:rsidRPr="00E96220">
        <w:rPr>
          <w:rFonts w:cs="Arial"/>
          <w:bCs/>
          <w:szCs w:val="22"/>
          <w:lang w:val="sv-SE"/>
        </w:rPr>
        <w:t xml:space="preserve">       </w:t>
      </w:r>
      <w:r w:rsidRPr="00E96220">
        <w:rPr>
          <w:rFonts w:cs="Arial"/>
          <w:bCs/>
          <w:szCs w:val="22"/>
          <w:lang w:val="sv-SE"/>
        </w:rPr>
        <w:tab/>
      </w:r>
      <w:r w:rsidR="0099564B">
        <w:rPr>
          <w:rFonts w:cs="Arial"/>
          <w:lang w:val="af-ZA"/>
        </w:rPr>
        <w:t xml:space="preserve">Kurikulum merupakan acuan dasar pembentukan dan penjaminan tercapainya kompetensi </w:t>
      </w:r>
      <w:r w:rsidR="005A1C5A">
        <w:rPr>
          <w:rFonts w:cs="Arial"/>
          <w:lang w:val="id-ID"/>
        </w:rPr>
        <w:t>mahasiswa</w:t>
      </w:r>
      <w:r w:rsidR="0099564B">
        <w:rPr>
          <w:rFonts w:cs="Arial"/>
          <w:lang w:val="af-ZA"/>
        </w:rPr>
        <w:t xml:space="preserve"> dalam setiap tahap Program PPG. </w:t>
      </w:r>
      <w:r w:rsidR="0099564B">
        <w:rPr>
          <w:rFonts w:cs="Arial"/>
          <w:lang w:val="id-ID"/>
        </w:rPr>
        <w:t xml:space="preserve">Untuk meningkatkan </w:t>
      </w:r>
      <w:r w:rsidR="0099564B">
        <w:rPr>
          <w:rFonts w:cs="Arial"/>
          <w:lang w:val="af-ZA"/>
        </w:rPr>
        <w:t>relevansi dan  ke</w:t>
      </w:r>
      <w:r w:rsidR="005A1C5A">
        <w:rPr>
          <w:rFonts w:cs="Arial"/>
          <w:lang w:val="id-ID"/>
        </w:rPr>
        <w:t>t</w:t>
      </w:r>
      <w:r w:rsidR="0099564B">
        <w:rPr>
          <w:rFonts w:cs="Arial"/>
          <w:lang w:val="af-ZA"/>
        </w:rPr>
        <w:t>epattanggapan terhadap isu-isu global serta mengantisipasi perkembangan IPTEKS</w:t>
      </w:r>
      <w:r w:rsidR="005A1C5A">
        <w:rPr>
          <w:rFonts w:cs="Arial"/>
          <w:lang w:val="id-ID"/>
        </w:rPr>
        <w:t>,</w:t>
      </w:r>
      <w:r w:rsidR="0099564B">
        <w:rPr>
          <w:rFonts w:cs="Arial"/>
          <w:lang w:val="af-ZA"/>
        </w:rPr>
        <w:t xml:space="preserve"> khususnya yang terkait dengan bidang  pendidikan</w:t>
      </w:r>
      <w:r w:rsidR="005A1C5A">
        <w:rPr>
          <w:rFonts w:cs="Arial"/>
          <w:lang w:val="id-ID"/>
        </w:rPr>
        <w:t>, k</w:t>
      </w:r>
      <w:r w:rsidR="0099564B">
        <w:rPr>
          <w:rFonts w:cs="Arial"/>
          <w:lang w:val="af-ZA"/>
        </w:rPr>
        <w:t xml:space="preserve">urikulum harus selalu dimutakhirkan secara periodik oleh Program PPG bersama </w:t>
      </w:r>
      <w:r w:rsidR="0099564B">
        <w:rPr>
          <w:rFonts w:cs="Arial"/>
          <w:lang w:val="id-ID"/>
        </w:rPr>
        <w:t>pemangku kepentingan</w:t>
      </w:r>
      <w:r w:rsidRPr="00E96220">
        <w:rPr>
          <w:rFonts w:cs="Arial"/>
          <w:lang w:val="af-ZA"/>
        </w:rPr>
        <w:t xml:space="preserve">. Kemutakhiran </w:t>
      </w:r>
      <w:r w:rsidR="0099564B">
        <w:rPr>
          <w:rFonts w:cs="Arial"/>
          <w:lang w:val="af-ZA"/>
        </w:rPr>
        <w:t xml:space="preserve">kurikulum dinilai berdasarkan relevansi antara tujuan, cakupan, kedalaman, dan pengorganisasian materi latihan dengan hasil pembelajaran berupa </w:t>
      </w:r>
      <w:r w:rsidR="0099564B">
        <w:rPr>
          <w:rFonts w:cs="Arial"/>
          <w:i/>
          <w:lang w:val="af-ZA"/>
        </w:rPr>
        <w:t xml:space="preserve">hard skills </w:t>
      </w:r>
      <w:r w:rsidR="0099564B">
        <w:rPr>
          <w:rFonts w:cs="Arial"/>
          <w:lang w:val="af-ZA"/>
        </w:rPr>
        <w:t xml:space="preserve">dan </w:t>
      </w:r>
      <w:r w:rsidR="0099564B">
        <w:rPr>
          <w:rFonts w:cs="Arial"/>
          <w:i/>
          <w:lang w:val="af-ZA"/>
        </w:rPr>
        <w:t>soft skills</w:t>
      </w:r>
      <w:r w:rsidR="0099564B">
        <w:rPr>
          <w:rFonts w:cs="Arial"/>
          <w:lang w:val="af-ZA"/>
        </w:rPr>
        <w:t xml:space="preserve"> yang</w:t>
      </w:r>
      <w:r w:rsidR="0099564B">
        <w:rPr>
          <w:rFonts w:cs="Arial"/>
          <w:lang w:val="id-ID"/>
        </w:rPr>
        <w:t xml:space="preserve"> </w:t>
      </w:r>
      <w:r w:rsidRPr="00E96220">
        <w:rPr>
          <w:rFonts w:cs="Arial"/>
          <w:lang w:val="af-ZA"/>
        </w:rPr>
        <w:t>d</w:t>
      </w:r>
      <w:r w:rsidR="0099564B">
        <w:rPr>
          <w:rFonts w:cs="Arial"/>
          <w:lang w:val="id-ID"/>
        </w:rPr>
        <w:t>a</w:t>
      </w:r>
      <w:r w:rsidRPr="00E96220">
        <w:rPr>
          <w:rFonts w:cs="Arial"/>
          <w:lang w:val="af-ZA"/>
        </w:rPr>
        <w:t>pat</w:t>
      </w:r>
      <w:r w:rsidR="0099564B">
        <w:rPr>
          <w:rFonts w:cs="Arial"/>
          <w:lang w:val="id-ID"/>
        </w:rPr>
        <w:t xml:space="preserve"> diterapkan dalam berbagai situasi</w:t>
      </w:r>
      <w:r w:rsidR="0099564B">
        <w:rPr>
          <w:rFonts w:cs="Arial"/>
          <w:i/>
          <w:lang w:val="af-ZA"/>
        </w:rPr>
        <w:t>.</w:t>
      </w:r>
      <w:r w:rsidR="0099564B">
        <w:rPr>
          <w:rFonts w:cs="Arial"/>
          <w:lang w:val="af-ZA"/>
        </w:rPr>
        <w:t xml:space="preserve"> Dalam hal kebutuhan yang dianggap perlu, maka perguruan tinggi dapat menetapkan penyertaan komponen kurikulum tertentu sebagai bagian integral struktur kurikulum yang disusun oleh Program PPG.</w:t>
      </w:r>
    </w:p>
    <w:p w:rsidR="00403334" w:rsidRPr="00BB1086" w:rsidRDefault="00403334" w:rsidP="00403334">
      <w:pPr>
        <w:ind w:left="450"/>
        <w:rPr>
          <w:rFonts w:cs="Arial"/>
          <w:i/>
          <w:lang w:val="af-ZA"/>
        </w:rPr>
      </w:pPr>
    </w:p>
    <w:p w:rsidR="00403334" w:rsidRPr="00BB1086" w:rsidRDefault="00403334" w:rsidP="00403334">
      <w:pPr>
        <w:ind w:left="450"/>
        <w:rPr>
          <w:rFonts w:cs="Arial"/>
          <w:i/>
          <w:lang w:val="af-ZA"/>
        </w:rPr>
      </w:pPr>
    </w:p>
    <w:p w:rsidR="00D54F2E" w:rsidRPr="00BB1086" w:rsidRDefault="00E96220" w:rsidP="00403334">
      <w:pPr>
        <w:rPr>
          <w:rFonts w:cs="Arial"/>
          <w:szCs w:val="22"/>
          <w:lang w:val="id-ID"/>
        </w:rPr>
      </w:pPr>
      <w:r w:rsidRPr="00E96220">
        <w:rPr>
          <w:rFonts w:cs="Arial"/>
          <w:szCs w:val="22"/>
          <w:lang w:val="af-ZA"/>
        </w:rPr>
        <w:t>5.1.1  Kompetensi</w:t>
      </w:r>
      <w:r w:rsidR="0099564B">
        <w:rPr>
          <w:rFonts w:cs="Arial"/>
          <w:szCs w:val="22"/>
          <w:lang w:val="id-ID"/>
        </w:rPr>
        <w:t xml:space="preserve"> </w:t>
      </w:r>
    </w:p>
    <w:p w:rsidR="00E96220" w:rsidRDefault="00E96220" w:rsidP="00E96220">
      <w:pPr>
        <w:ind w:left="567"/>
        <w:rPr>
          <w:rFonts w:cs="Arial"/>
          <w:szCs w:val="22"/>
          <w:lang w:val="id-ID"/>
        </w:rPr>
      </w:pPr>
      <w:r w:rsidRPr="00E96220">
        <w:rPr>
          <w:rFonts w:cs="Arial"/>
          <w:szCs w:val="22"/>
          <w:lang w:val="af-ZA"/>
        </w:rPr>
        <w:t xml:space="preserve">Uraikan secara ringkas kompetensi lulusan </w:t>
      </w:r>
      <w:r w:rsidR="0099564B">
        <w:rPr>
          <w:rFonts w:cs="Arial"/>
          <w:szCs w:val="22"/>
          <w:lang w:val="id-ID"/>
        </w:rPr>
        <w:t>sebagai pendidik profesional yang meliputi kompetensi dalam merencanakan, melaksanakan, dan menilai proses dan hasil belajar (</w:t>
      </w:r>
      <w:r w:rsidR="0099564B">
        <w:rPr>
          <w:rFonts w:cs="Arial"/>
          <w:i/>
          <w:lang w:val="af-ZA"/>
        </w:rPr>
        <w:t xml:space="preserve">hard skills </w:t>
      </w:r>
      <w:r w:rsidR="0099564B">
        <w:rPr>
          <w:rFonts w:cs="Arial"/>
          <w:lang w:val="af-ZA"/>
        </w:rPr>
        <w:t xml:space="preserve">dan </w:t>
      </w:r>
      <w:r w:rsidR="0099564B">
        <w:rPr>
          <w:rFonts w:cs="Arial"/>
          <w:i/>
          <w:lang w:val="af-ZA"/>
        </w:rPr>
        <w:t>soft skills</w:t>
      </w:r>
      <w:r w:rsidR="0099564B">
        <w:rPr>
          <w:rFonts w:cs="Arial"/>
          <w:szCs w:val="22"/>
          <w:lang w:val="id-ID"/>
        </w:rPr>
        <w:t xml:space="preserve">), serta menindaklanjuti hasil penilaian, melakukan pembimbingan dan pelatihan peserta didik, melakukan penelitian dan mampu mengembangkan keprofesionalan secara berkelanjutan.  </w:t>
      </w:r>
    </w:p>
    <w:p w:rsidR="00E96220" w:rsidRPr="00E96220" w:rsidRDefault="00E96220" w:rsidP="00E96220">
      <w:pPr>
        <w:ind w:left="1134" w:hanging="567"/>
        <w:rPr>
          <w:rFonts w:cs="Arial"/>
          <w:szCs w:val="22"/>
          <w:lang w:val="id-I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72"/>
      </w:tblGrid>
      <w:tr w:rsidR="003F029A" w:rsidRPr="00225B32" w:rsidTr="00FC5B22">
        <w:tc>
          <w:tcPr>
            <w:tcW w:w="9072" w:type="dxa"/>
          </w:tcPr>
          <w:p w:rsidR="003F029A" w:rsidRPr="00B65A5A" w:rsidRDefault="003F029A" w:rsidP="0096613D">
            <w:pPr>
              <w:rPr>
                <w:rFonts w:cs="Arial"/>
                <w:szCs w:val="22"/>
                <w:lang w:val="af-ZA"/>
              </w:rPr>
            </w:pPr>
          </w:p>
          <w:p w:rsidR="003F029A" w:rsidRPr="00B65A5A" w:rsidRDefault="003F029A" w:rsidP="0096613D">
            <w:pPr>
              <w:rPr>
                <w:rFonts w:cs="Arial"/>
                <w:szCs w:val="22"/>
                <w:lang w:val="af-ZA"/>
              </w:rPr>
            </w:pPr>
          </w:p>
          <w:p w:rsidR="006F2458" w:rsidRPr="00B65A5A" w:rsidRDefault="006F2458" w:rsidP="0096613D">
            <w:pPr>
              <w:rPr>
                <w:rFonts w:cs="Arial"/>
                <w:szCs w:val="22"/>
                <w:lang w:val="af-ZA"/>
              </w:rPr>
            </w:pPr>
          </w:p>
          <w:p w:rsidR="006F2458" w:rsidRPr="00B65A5A" w:rsidRDefault="006F2458" w:rsidP="0096613D">
            <w:pPr>
              <w:rPr>
                <w:rFonts w:cs="Arial"/>
                <w:szCs w:val="22"/>
                <w:lang w:val="af-ZA"/>
              </w:rPr>
            </w:pPr>
          </w:p>
          <w:p w:rsidR="006F2458" w:rsidRPr="00B65A5A" w:rsidRDefault="006F2458" w:rsidP="0096613D">
            <w:pPr>
              <w:rPr>
                <w:rFonts w:cs="Arial"/>
                <w:szCs w:val="22"/>
                <w:lang w:val="af-ZA"/>
              </w:rPr>
            </w:pPr>
          </w:p>
          <w:p w:rsidR="003F029A" w:rsidRPr="00B65A5A" w:rsidRDefault="003F029A" w:rsidP="0096613D">
            <w:pPr>
              <w:rPr>
                <w:rFonts w:cs="Arial"/>
                <w:szCs w:val="22"/>
                <w:lang w:val="af-ZA"/>
              </w:rPr>
            </w:pPr>
          </w:p>
        </w:tc>
      </w:tr>
    </w:tbl>
    <w:p w:rsidR="003F029A" w:rsidRPr="00BB1086" w:rsidRDefault="0099564B" w:rsidP="003F029A">
      <w:pPr>
        <w:ind w:left="630" w:hanging="630"/>
        <w:rPr>
          <w:rFonts w:cs="Arial"/>
          <w:sz w:val="20"/>
          <w:lang w:val="fi-FI"/>
        </w:rPr>
      </w:pPr>
      <w:r>
        <w:rPr>
          <w:rFonts w:cs="Arial"/>
          <w:szCs w:val="22"/>
          <w:lang w:val="fi-FI"/>
        </w:rPr>
        <w:tab/>
      </w:r>
    </w:p>
    <w:p w:rsidR="00EB5A5F" w:rsidRPr="00BB1086" w:rsidRDefault="00EB5A5F" w:rsidP="00D54F2E">
      <w:pPr>
        <w:jc w:val="left"/>
        <w:rPr>
          <w:rFonts w:cs="Arial"/>
          <w:bCs/>
          <w:szCs w:val="22"/>
          <w:lang w:val="fi-FI"/>
        </w:rPr>
      </w:pPr>
    </w:p>
    <w:p w:rsidR="003B4577" w:rsidRPr="00BB1086" w:rsidRDefault="003B4577" w:rsidP="00B83E25">
      <w:pPr>
        <w:ind w:left="360" w:hanging="360"/>
        <w:jc w:val="left"/>
        <w:rPr>
          <w:rFonts w:cs="Arial"/>
          <w:bCs/>
          <w:szCs w:val="22"/>
          <w:lang w:val="fi-FI"/>
        </w:rPr>
      </w:pPr>
    </w:p>
    <w:p w:rsidR="00D835B4" w:rsidRPr="00BB1086" w:rsidRDefault="00D835B4" w:rsidP="00BC4D0C">
      <w:pPr>
        <w:ind w:left="360" w:hanging="360"/>
        <w:jc w:val="left"/>
        <w:rPr>
          <w:rFonts w:cs="Arial"/>
          <w:bCs/>
          <w:szCs w:val="22"/>
          <w:lang w:val="fi-FI"/>
        </w:rPr>
        <w:sectPr w:rsidR="00D835B4" w:rsidRPr="00BB1086" w:rsidSect="003E3C11">
          <w:pgSz w:w="11907" w:h="16840" w:code="9"/>
          <w:pgMar w:top="1138" w:right="1555" w:bottom="1138" w:left="1282" w:header="720" w:footer="792" w:gutter="0"/>
          <w:cols w:space="720"/>
          <w:docGrid w:linePitch="360"/>
        </w:sectPr>
      </w:pPr>
    </w:p>
    <w:p w:rsidR="00E96220" w:rsidRDefault="0099564B" w:rsidP="00E96220">
      <w:pPr>
        <w:ind w:left="567" w:hanging="567"/>
        <w:jc w:val="left"/>
        <w:rPr>
          <w:rFonts w:cs="Arial"/>
          <w:bCs/>
          <w:szCs w:val="22"/>
          <w:lang w:val="fi-FI"/>
        </w:rPr>
      </w:pPr>
      <w:r>
        <w:rPr>
          <w:rFonts w:cs="Arial"/>
          <w:bCs/>
          <w:szCs w:val="22"/>
          <w:lang w:val="fi-FI"/>
        </w:rPr>
        <w:lastRenderedPageBreak/>
        <w:t xml:space="preserve">5.1.2  Struktur Kurikulum </w:t>
      </w:r>
    </w:p>
    <w:p w:rsidR="00E96220" w:rsidRDefault="00E96220" w:rsidP="00E96220">
      <w:pPr>
        <w:ind w:left="567" w:hanging="567"/>
        <w:jc w:val="left"/>
        <w:rPr>
          <w:rFonts w:cs="Arial"/>
          <w:bCs/>
          <w:szCs w:val="22"/>
          <w:lang w:val="fi-FI"/>
        </w:rPr>
      </w:pPr>
    </w:p>
    <w:p w:rsidR="00E96220" w:rsidRDefault="0099564B" w:rsidP="00E96220">
      <w:pPr>
        <w:ind w:left="567" w:hanging="567"/>
        <w:jc w:val="left"/>
        <w:rPr>
          <w:rFonts w:cs="Arial"/>
          <w:bCs/>
          <w:szCs w:val="22"/>
          <w:lang w:val="fi-FI"/>
        </w:rPr>
      </w:pPr>
      <w:r>
        <w:rPr>
          <w:rFonts w:cs="Arial"/>
          <w:bCs/>
          <w:szCs w:val="22"/>
          <w:lang w:val="fi-FI"/>
        </w:rPr>
        <w:tab/>
        <w:t>Tuliskan struktur kurikulum, dengan mengikuti format tabel berikut:</w:t>
      </w:r>
    </w:p>
    <w:tbl>
      <w:tblPr>
        <w:tblpPr w:leftFromText="180" w:rightFromText="180" w:vertAnchor="text" w:horzAnchor="page" w:tblpX="1573" w:tblpY="15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6"/>
        <w:gridCol w:w="1944"/>
        <w:gridCol w:w="1134"/>
        <w:gridCol w:w="1133"/>
        <w:gridCol w:w="993"/>
        <w:gridCol w:w="951"/>
        <w:gridCol w:w="1194"/>
        <w:gridCol w:w="1218"/>
      </w:tblGrid>
      <w:tr w:rsidR="00053B6C" w:rsidRPr="00BB1086" w:rsidTr="00322801">
        <w:trPr>
          <w:cantSplit/>
        </w:trPr>
        <w:tc>
          <w:tcPr>
            <w:tcW w:w="386" w:type="pct"/>
            <w:vMerge w:val="restart"/>
            <w:shd w:val="clear" w:color="auto" w:fill="auto"/>
            <w:vAlign w:val="center"/>
          </w:tcPr>
          <w:p w:rsidR="00A33B91" w:rsidRPr="00BB1086" w:rsidRDefault="00E96220" w:rsidP="007E18C4">
            <w:pPr>
              <w:jc w:val="center"/>
              <w:rPr>
                <w:rFonts w:cs="Arial"/>
                <w:b/>
                <w:bCs/>
                <w:sz w:val="20"/>
                <w:lang w:val="fi-FI"/>
              </w:rPr>
            </w:pPr>
            <w:r w:rsidRPr="00E96220">
              <w:rPr>
                <w:rFonts w:cs="Arial"/>
                <w:b/>
                <w:bCs/>
                <w:sz w:val="20"/>
                <w:lang w:val="fi-FI"/>
              </w:rPr>
              <w:t>Kode MK</w:t>
            </w:r>
          </w:p>
        </w:tc>
        <w:tc>
          <w:tcPr>
            <w:tcW w:w="1047" w:type="pct"/>
            <w:vMerge w:val="restart"/>
            <w:shd w:val="clear" w:color="auto" w:fill="auto"/>
            <w:vAlign w:val="center"/>
          </w:tcPr>
          <w:p w:rsidR="002B4412" w:rsidRPr="00BB1086" w:rsidRDefault="00E96220">
            <w:pPr>
              <w:jc w:val="center"/>
              <w:rPr>
                <w:rFonts w:cs="Arial"/>
                <w:b/>
                <w:bCs/>
                <w:sz w:val="20"/>
                <w:lang w:val="id-ID"/>
              </w:rPr>
            </w:pPr>
            <w:r w:rsidRPr="00E96220">
              <w:rPr>
                <w:rFonts w:cs="Arial"/>
                <w:b/>
                <w:bCs/>
                <w:sz w:val="20"/>
                <w:lang w:val="fi-FI"/>
              </w:rPr>
              <w:t xml:space="preserve">Nama </w:t>
            </w:r>
            <w:ins w:id="5" w:author="I. G. Putu Purnaba" w:date="2011-11-29T11:14:00Z">
              <w:r w:rsidR="007A254C">
                <w:rPr>
                  <w:rFonts w:cs="Arial"/>
                  <w:b/>
                  <w:bCs/>
                  <w:sz w:val="20"/>
                  <w:lang w:val="id-ID"/>
                </w:rPr>
                <w:t>Mata Kuliah (Kegiatan)</w:t>
              </w:r>
            </w:ins>
            <w:del w:id="6" w:author="I. G. Putu Purnaba" w:date="2011-11-29T11:13:00Z">
              <w:r w:rsidR="0099564B" w:rsidDel="008E6A40">
                <w:rPr>
                  <w:rFonts w:cs="Arial"/>
                  <w:b/>
                  <w:bCs/>
                  <w:sz w:val="20"/>
                  <w:lang w:val="id-ID"/>
                </w:rPr>
                <w:delText xml:space="preserve">Mata </w:delText>
              </w:r>
            </w:del>
            <w:del w:id="7" w:author="I. G. Putu Purnaba" w:date="2011-11-29T11:12:00Z">
              <w:r w:rsidR="0099564B" w:rsidDel="00702872">
                <w:rPr>
                  <w:rFonts w:cs="Arial"/>
                  <w:b/>
                  <w:bCs/>
                  <w:sz w:val="20"/>
                  <w:lang w:val="id-ID"/>
                </w:rPr>
                <w:delText>Kuliah</w:delText>
              </w:r>
            </w:del>
            <w:del w:id="8" w:author="I. G. Putu Purnaba" w:date="2011-11-29T11:13:00Z">
              <w:r w:rsidR="0099564B" w:rsidDel="008E6A40">
                <w:rPr>
                  <w:rFonts w:cs="Arial"/>
                  <w:b/>
                  <w:bCs/>
                  <w:sz w:val="20"/>
                  <w:lang w:val="id-ID"/>
                </w:rPr>
                <w:delText xml:space="preserve"> (Kegiatan) </w:delText>
              </w:r>
            </w:del>
          </w:p>
        </w:tc>
        <w:tc>
          <w:tcPr>
            <w:tcW w:w="611" w:type="pct"/>
            <w:vMerge w:val="restart"/>
            <w:shd w:val="clear" w:color="auto" w:fill="auto"/>
            <w:vAlign w:val="center"/>
          </w:tcPr>
          <w:p w:rsidR="00A33B91" w:rsidRPr="00BB1086" w:rsidRDefault="00E96220" w:rsidP="001E580C">
            <w:pPr>
              <w:tabs>
                <w:tab w:val="left" w:pos="601"/>
              </w:tabs>
              <w:ind w:hanging="108"/>
              <w:jc w:val="center"/>
              <w:rPr>
                <w:rFonts w:cs="Arial"/>
                <w:b/>
                <w:bCs/>
                <w:sz w:val="20"/>
                <w:lang w:val="fi-FI"/>
              </w:rPr>
            </w:pPr>
            <w:r w:rsidRPr="00E96220">
              <w:rPr>
                <w:rFonts w:cs="Arial"/>
                <w:b/>
                <w:bCs/>
                <w:sz w:val="20"/>
                <w:lang w:val="fi-FI"/>
              </w:rPr>
              <w:t xml:space="preserve">Bobot </w:t>
            </w:r>
            <w:r w:rsidR="001E580C">
              <w:rPr>
                <w:rFonts w:cs="Arial"/>
                <w:b/>
                <w:bCs/>
                <w:sz w:val="20"/>
                <w:lang w:val="fi-FI"/>
              </w:rPr>
              <w:t>sks</w:t>
            </w:r>
          </w:p>
        </w:tc>
        <w:tc>
          <w:tcPr>
            <w:tcW w:w="1657" w:type="pct"/>
            <w:gridSpan w:val="3"/>
            <w:shd w:val="clear" w:color="auto" w:fill="auto"/>
          </w:tcPr>
          <w:p w:rsidR="00A33B91" w:rsidRPr="00BB1086" w:rsidRDefault="00E96220" w:rsidP="0097448A">
            <w:pPr>
              <w:jc w:val="center"/>
              <w:rPr>
                <w:rFonts w:cs="Arial"/>
                <w:b/>
                <w:bCs/>
                <w:sz w:val="20"/>
                <w:lang w:val="fi-FI"/>
              </w:rPr>
            </w:pPr>
            <w:r w:rsidRPr="00E96220">
              <w:rPr>
                <w:rFonts w:cs="Arial"/>
                <w:b/>
                <w:bCs/>
                <w:sz w:val="20"/>
                <w:lang w:val="fi-FI"/>
              </w:rPr>
              <w:t>Kelengkapan</w:t>
            </w:r>
            <w:r w:rsidR="0099564B">
              <w:rPr>
                <w:rFonts w:cs="Arial"/>
                <w:b/>
                <w:bCs/>
                <w:sz w:val="20"/>
                <w:lang w:val="fi-FI"/>
              </w:rPr>
              <w:t xml:space="preserve"> </w:t>
            </w:r>
            <w:r w:rsidRPr="00E96220">
              <w:rPr>
                <w:rFonts w:cs="Arial"/>
                <w:b/>
                <w:bCs/>
                <w:sz w:val="20"/>
                <w:vertAlign w:val="superscript"/>
                <w:lang w:val="fi-FI"/>
              </w:rPr>
              <w:t>*)</w:t>
            </w:r>
          </w:p>
        </w:tc>
        <w:tc>
          <w:tcPr>
            <w:tcW w:w="1300" w:type="pct"/>
            <w:gridSpan w:val="2"/>
            <w:shd w:val="clear" w:color="auto" w:fill="auto"/>
            <w:vAlign w:val="center"/>
          </w:tcPr>
          <w:p w:rsidR="00A33B91" w:rsidRPr="00BB1086" w:rsidDel="00A33B91" w:rsidRDefault="00E96220" w:rsidP="00A33B91">
            <w:pPr>
              <w:jc w:val="center"/>
              <w:rPr>
                <w:rFonts w:cs="Arial"/>
                <w:b/>
                <w:bCs/>
                <w:sz w:val="20"/>
                <w:lang w:val="fi-FI"/>
              </w:rPr>
            </w:pPr>
            <w:r w:rsidRPr="00E96220">
              <w:rPr>
                <w:rFonts w:cs="Arial"/>
                <w:b/>
                <w:bCs/>
                <w:sz w:val="20"/>
                <w:lang w:val="fi-FI"/>
              </w:rPr>
              <w:t>Bentuk Pelaksanaan</w:t>
            </w:r>
            <w:r w:rsidR="0099564B">
              <w:rPr>
                <w:rFonts w:cs="Arial"/>
                <w:b/>
                <w:bCs/>
                <w:sz w:val="20"/>
                <w:lang w:val="fi-FI"/>
              </w:rPr>
              <w:t xml:space="preserve"> </w:t>
            </w:r>
            <w:r w:rsidRPr="00E96220">
              <w:rPr>
                <w:rFonts w:cs="Arial"/>
                <w:b/>
                <w:bCs/>
                <w:sz w:val="20"/>
                <w:vertAlign w:val="superscript"/>
                <w:lang w:val="fi-FI"/>
              </w:rPr>
              <w:t>*)</w:t>
            </w:r>
          </w:p>
        </w:tc>
      </w:tr>
      <w:tr w:rsidR="00322801" w:rsidRPr="00BB1086" w:rsidTr="00322801">
        <w:trPr>
          <w:cantSplit/>
          <w:trHeight w:val="163"/>
        </w:trPr>
        <w:tc>
          <w:tcPr>
            <w:tcW w:w="386" w:type="pct"/>
            <w:vMerge/>
            <w:tcBorders>
              <w:bottom w:val="double" w:sz="4" w:space="0" w:color="auto"/>
            </w:tcBorders>
            <w:shd w:val="clear" w:color="auto" w:fill="auto"/>
            <w:vAlign w:val="center"/>
          </w:tcPr>
          <w:p w:rsidR="00A33B91" w:rsidRPr="00BB1086" w:rsidRDefault="00A33B91" w:rsidP="007E18C4">
            <w:pPr>
              <w:jc w:val="center"/>
              <w:rPr>
                <w:rFonts w:cs="Arial"/>
                <w:b/>
                <w:bCs/>
                <w:sz w:val="20"/>
                <w:lang w:val="fi-FI"/>
              </w:rPr>
            </w:pPr>
          </w:p>
        </w:tc>
        <w:tc>
          <w:tcPr>
            <w:tcW w:w="1047" w:type="pct"/>
            <w:vMerge/>
            <w:tcBorders>
              <w:bottom w:val="double" w:sz="4" w:space="0" w:color="auto"/>
            </w:tcBorders>
            <w:shd w:val="clear" w:color="auto" w:fill="auto"/>
            <w:vAlign w:val="center"/>
          </w:tcPr>
          <w:p w:rsidR="00A33B91" w:rsidRPr="00BB1086" w:rsidRDefault="00A33B91" w:rsidP="007E18C4">
            <w:pPr>
              <w:jc w:val="center"/>
              <w:rPr>
                <w:rFonts w:cs="Arial"/>
                <w:b/>
                <w:bCs/>
                <w:sz w:val="20"/>
                <w:lang w:val="fi-FI"/>
              </w:rPr>
            </w:pPr>
          </w:p>
        </w:tc>
        <w:tc>
          <w:tcPr>
            <w:tcW w:w="611" w:type="pct"/>
            <w:vMerge/>
            <w:tcBorders>
              <w:bottom w:val="double" w:sz="4" w:space="0" w:color="auto"/>
            </w:tcBorders>
            <w:shd w:val="clear" w:color="auto" w:fill="auto"/>
            <w:vAlign w:val="center"/>
          </w:tcPr>
          <w:p w:rsidR="00A33B91" w:rsidRPr="00BB1086" w:rsidRDefault="00A33B91" w:rsidP="007E18C4">
            <w:pPr>
              <w:jc w:val="center"/>
              <w:rPr>
                <w:rFonts w:cs="Arial"/>
                <w:b/>
                <w:bCs/>
                <w:sz w:val="20"/>
                <w:lang w:val="fi-FI"/>
              </w:rPr>
            </w:pPr>
          </w:p>
        </w:tc>
        <w:tc>
          <w:tcPr>
            <w:tcW w:w="610" w:type="pct"/>
            <w:tcBorders>
              <w:bottom w:val="double" w:sz="4" w:space="0" w:color="auto"/>
            </w:tcBorders>
            <w:shd w:val="clear" w:color="auto" w:fill="auto"/>
            <w:vAlign w:val="center"/>
          </w:tcPr>
          <w:p w:rsidR="002B4412" w:rsidRPr="00BB1086" w:rsidRDefault="0099564B">
            <w:pPr>
              <w:jc w:val="center"/>
              <w:rPr>
                <w:rFonts w:cs="Arial"/>
                <w:b/>
                <w:sz w:val="20"/>
              </w:rPr>
            </w:pPr>
            <w:r>
              <w:rPr>
                <w:rFonts w:cs="Arial"/>
                <w:b/>
                <w:sz w:val="20"/>
              </w:rPr>
              <w:t>Deskripsi</w:t>
            </w:r>
          </w:p>
        </w:tc>
        <w:tc>
          <w:tcPr>
            <w:tcW w:w="535" w:type="pct"/>
            <w:tcBorders>
              <w:bottom w:val="double" w:sz="4" w:space="0" w:color="auto"/>
            </w:tcBorders>
            <w:shd w:val="clear" w:color="auto" w:fill="auto"/>
            <w:vAlign w:val="center"/>
          </w:tcPr>
          <w:p w:rsidR="00562279" w:rsidRPr="00BB1086" w:rsidRDefault="0099564B">
            <w:pPr>
              <w:jc w:val="center"/>
              <w:rPr>
                <w:rFonts w:cs="Arial"/>
                <w:b/>
                <w:sz w:val="20"/>
              </w:rPr>
            </w:pPr>
            <w:r>
              <w:rPr>
                <w:rFonts w:cs="Arial"/>
                <w:b/>
                <w:sz w:val="20"/>
              </w:rPr>
              <w:t>Silabus</w:t>
            </w:r>
          </w:p>
        </w:tc>
        <w:tc>
          <w:tcPr>
            <w:tcW w:w="512" w:type="pct"/>
            <w:tcBorders>
              <w:bottom w:val="double" w:sz="4" w:space="0" w:color="auto"/>
            </w:tcBorders>
            <w:shd w:val="clear" w:color="auto" w:fill="auto"/>
            <w:vAlign w:val="center"/>
          </w:tcPr>
          <w:p w:rsidR="005F1FCA" w:rsidRPr="00BB1086" w:rsidRDefault="00E96220" w:rsidP="005F1FCA">
            <w:pPr>
              <w:jc w:val="center"/>
              <w:rPr>
                <w:rFonts w:cs="Arial"/>
                <w:b/>
                <w:sz w:val="20"/>
              </w:rPr>
            </w:pPr>
            <w:r w:rsidRPr="00E96220">
              <w:rPr>
                <w:rFonts w:cs="Arial"/>
                <w:b/>
                <w:sz w:val="20"/>
                <w:lang w:val="id-ID"/>
              </w:rPr>
              <w:t>SAP</w:t>
            </w:r>
          </w:p>
        </w:tc>
        <w:tc>
          <w:tcPr>
            <w:tcW w:w="643" w:type="pct"/>
            <w:tcBorders>
              <w:bottom w:val="double" w:sz="4" w:space="0" w:color="auto"/>
            </w:tcBorders>
            <w:shd w:val="clear" w:color="auto" w:fill="auto"/>
            <w:vAlign w:val="center"/>
          </w:tcPr>
          <w:p w:rsidR="00237875" w:rsidRPr="00BB1086" w:rsidRDefault="00E96220">
            <w:pPr>
              <w:jc w:val="center"/>
              <w:rPr>
                <w:rFonts w:cs="Arial"/>
                <w:b/>
                <w:bCs/>
                <w:i/>
                <w:sz w:val="20"/>
              </w:rPr>
            </w:pPr>
            <w:r w:rsidRPr="00E96220">
              <w:rPr>
                <w:rFonts w:cs="Arial"/>
                <w:b/>
                <w:bCs/>
                <w:i/>
                <w:sz w:val="20"/>
              </w:rPr>
              <w:t>Workshop</w:t>
            </w:r>
          </w:p>
        </w:tc>
        <w:tc>
          <w:tcPr>
            <w:tcW w:w="657" w:type="pct"/>
            <w:tcBorders>
              <w:bottom w:val="double" w:sz="4" w:space="0" w:color="auto"/>
            </w:tcBorders>
            <w:shd w:val="clear" w:color="auto" w:fill="auto"/>
            <w:vAlign w:val="center"/>
          </w:tcPr>
          <w:p w:rsidR="008A737B" w:rsidRPr="00BB1086" w:rsidRDefault="00E96220">
            <w:pPr>
              <w:jc w:val="center"/>
              <w:rPr>
                <w:rFonts w:cs="Arial"/>
                <w:b/>
                <w:bCs/>
                <w:sz w:val="20"/>
              </w:rPr>
            </w:pPr>
            <w:r w:rsidRPr="00E96220">
              <w:rPr>
                <w:rFonts w:cs="Arial"/>
                <w:b/>
                <w:bCs/>
                <w:sz w:val="20"/>
              </w:rPr>
              <w:t>PPL</w:t>
            </w:r>
          </w:p>
        </w:tc>
      </w:tr>
      <w:tr w:rsidR="00322801" w:rsidRPr="00BB1086" w:rsidTr="00322801">
        <w:trPr>
          <w:cantSplit/>
          <w:trHeight w:val="215"/>
        </w:trPr>
        <w:tc>
          <w:tcPr>
            <w:tcW w:w="386" w:type="pct"/>
            <w:tcBorders>
              <w:top w:val="double" w:sz="4" w:space="0" w:color="auto"/>
            </w:tcBorders>
            <w:shd w:val="clear" w:color="auto" w:fill="auto"/>
            <w:vAlign w:val="center"/>
          </w:tcPr>
          <w:p w:rsidR="00A33B91" w:rsidRPr="00BB1086" w:rsidRDefault="0099564B" w:rsidP="007E18C4">
            <w:pPr>
              <w:jc w:val="center"/>
              <w:rPr>
                <w:rFonts w:cs="Arial"/>
                <w:b/>
                <w:bCs/>
                <w:sz w:val="18"/>
                <w:szCs w:val="18"/>
              </w:rPr>
            </w:pPr>
            <w:r>
              <w:rPr>
                <w:rFonts w:cs="Arial"/>
                <w:b/>
                <w:bCs/>
                <w:sz w:val="18"/>
                <w:szCs w:val="18"/>
              </w:rPr>
              <w:t>(1)</w:t>
            </w:r>
          </w:p>
        </w:tc>
        <w:tc>
          <w:tcPr>
            <w:tcW w:w="1047" w:type="pct"/>
            <w:tcBorders>
              <w:top w:val="double" w:sz="4" w:space="0" w:color="auto"/>
            </w:tcBorders>
            <w:shd w:val="clear" w:color="auto" w:fill="auto"/>
            <w:vAlign w:val="center"/>
          </w:tcPr>
          <w:p w:rsidR="00A33B91" w:rsidRPr="00BB1086" w:rsidRDefault="0099564B" w:rsidP="007E18C4">
            <w:pPr>
              <w:jc w:val="center"/>
              <w:rPr>
                <w:rFonts w:cs="Arial"/>
                <w:b/>
                <w:bCs/>
                <w:sz w:val="18"/>
                <w:szCs w:val="18"/>
              </w:rPr>
            </w:pPr>
            <w:r>
              <w:rPr>
                <w:rFonts w:cs="Arial"/>
                <w:b/>
                <w:bCs/>
                <w:sz w:val="18"/>
                <w:szCs w:val="18"/>
              </w:rPr>
              <w:t>(2)</w:t>
            </w:r>
          </w:p>
        </w:tc>
        <w:tc>
          <w:tcPr>
            <w:tcW w:w="611" w:type="pct"/>
            <w:tcBorders>
              <w:top w:val="double" w:sz="4" w:space="0" w:color="auto"/>
            </w:tcBorders>
            <w:shd w:val="clear" w:color="auto" w:fill="auto"/>
            <w:vAlign w:val="center"/>
          </w:tcPr>
          <w:p w:rsidR="00A33B91" w:rsidRPr="00BB1086" w:rsidRDefault="0099564B" w:rsidP="007E18C4">
            <w:pPr>
              <w:jc w:val="center"/>
              <w:rPr>
                <w:rFonts w:cs="Arial"/>
                <w:b/>
                <w:bCs/>
                <w:sz w:val="18"/>
                <w:szCs w:val="18"/>
              </w:rPr>
            </w:pPr>
            <w:r>
              <w:rPr>
                <w:rFonts w:cs="Arial"/>
                <w:b/>
                <w:bCs/>
                <w:sz w:val="18"/>
                <w:szCs w:val="18"/>
              </w:rPr>
              <w:t>(3)</w:t>
            </w:r>
          </w:p>
        </w:tc>
        <w:tc>
          <w:tcPr>
            <w:tcW w:w="610" w:type="pct"/>
            <w:tcBorders>
              <w:top w:val="double" w:sz="4" w:space="0" w:color="auto"/>
            </w:tcBorders>
            <w:shd w:val="clear" w:color="auto" w:fill="auto"/>
          </w:tcPr>
          <w:p w:rsidR="00A33B91" w:rsidRPr="00BB1086" w:rsidRDefault="0099564B" w:rsidP="00A33B91">
            <w:pPr>
              <w:jc w:val="center"/>
              <w:rPr>
                <w:rFonts w:cs="Arial"/>
                <w:b/>
                <w:bCs/>
                <w:sz w:val="18"/>
                <w:szCs w:val="18"/>
              </w:rPr>
            </w:pPr>
            <w:r>
              <w:rPr>
                <w:rFonts w:cs="Arial"/>
                <w:b/>
                <w:bCs/>
                <w:sz w:val="18"/>
                <w:szCs w:val="18"/>
              </w:rPr>
              <w:t>(4)</w:t>
            </w:r>
          </w:p>
        </w:tc>
        <w:tc>
          <w:tcPr>
            <w:tcW w:w="535" w:type="pct"/>
            <w:tcBorders>
              <w:top w:val="double" w:sz="4" w:space="0" w:color="auto"/>
            </w:tcBorders>
            <w:shd w:val="clear" w:color="auto" w:fill="auto"/>
          </w:tcPr>
          <w:p w:rsidR="00A33B91" w:rsidRPr="00BB1086" w:rsidRDefault="0099564B" w:rsidP="00A33B91">
            <w:pPr>
              <w:jc w:val="center"/>
              <w:rPr>
                <w:rFonts w:cs="Arial"/>
                <w:b/>
                <w:bCs/>
                <w:sz w:val="18"/>
                <w:szCs w:val="18"/>
              </w:rPr>
            </w:pPr>
            <w:r>
              <w:rPr>
                <w:rFonts w:cs="Arial"/>
                <w:b/>
                <w:bCs/>
                <w:sz w:val="18"/>
                <w:szCs w:val="18"/>
              </w:rPr>
              <w:t>(5)</w:t>
            </w:r>
          </w:p>
        </w:tc>
        <w:tc>
          <w:tcPr>
            <w:tcW w:w="512" w:type="pct"/>
            <w:tcBorders>
              <w:top w:val="double" w:sz="4" w:space="0" w:color="auto"/>
            </w:tcBorders>
            <w:shd w:val="clear" w:color="auto" w:fill="auto"/>
          </w:tcPr>
          <w:p w:rsidR="00A33B91" w:rsidRPr="00BB1086" w:rsidRDefault="0099564B" w:rsidP="00A33B91">
            <w:pPr>
              <w:jc w:val="center"/>
              <w:rPr>
                <w:rFonts w:cs="Arial"/>
                <w:b/>
                <w:bCs/>
                <w:sz w:val="18"/>
                <w:szCs w:val="18"/>
              </w:rPr>
            </w:pPr>
            <w:r>
              <w:rPr>
                <w:rFonts w:cs="Arial"/>
                <w:b/>
                <w:bCs/>
                <w:sz w:val="18"/>
                <w:szCs w:val="18"/>
              </w:rPr>
              <w:t>(6)</w:t>
            </w:r>
          </w:p>
        </w:tc>
        <w:tc>
          <w:tcPr>
            <w:tcW w:w="643" w:type="pct"/>
            <w:tcBorders>
              <w:top w:val="double" w:sz="4" w:space="0" w:color="auto"/>
            </w:tcBorders>
            <w:shd w:val="clear" w:color="auto" w:fill="auto"/>
            <w:vAlign w:val="center"/>
          </w:tcPr>
          <w:p w:rsidR="00A33B91" w:rsidRPr="00BB1086" w:rsidRDefault="0099564B" w:rsidP="00A33B91">
            <w:pPr>
              <w:jc w:val="center"/>
              <w:rPr>
                <w:rFonts w:cs="Arial"/>
                <w:bCs/>
                <w:sz w:val="18"/>
                <w:szCs w:val="18"/>
              </w:rPr>
            </w:pPr>
            <w:r>
              <w:rPr>
                <w:rFonts w:cs="Arial"/>
                <w:b/>
                <w:bCs/>
                <w:sz w:val="18"/>
                <w:szCs w:val="18"/>
              </w:rPr>
              <w:t>(7)</w:t>
            </w:r>
          </w:p>
        </w:tc>
        <w:tc>
          <w:tcPr>
            <w:tcW w:w="657" w:type="pct"/>
            <w:tcBorders>
              <w:top w:val="double" w:sz="4" w:space="0" w:color="auto"/>
            </w:tcBorders>
          </w:tcPr>
          <w:p w:rsidR="00A33B91" w:rsidRPr="00BB1086" w:rsidRDefault="0099564B" w:rsidP="00C8165A">
            <w:pPr>
              <w:jc w:val="center"/>
              <w:rPr>
                <w:rFonts w:cs="Arial"/>
                <w:b/>
                <w:bCs/>
                <w:sz w:val="18"/>
                <w:szCs w:val="18"/>
              </w:rPr>
            </w:pPr>
            <w:r>
              <w:rPr>
                <w:rFonts w:cs="Arial"/>
                <w:b/>
                <w:bCs/>
                <w:sz w:val="18"/>
                <w:szCs w:val="18"/>
              </w:rPr>
              <w:t>(8)</w:t>
            </w:r>
          </w:p>
        </w:tc>
      </w:tr>
      <w:tr w:rsidR="00322801" w:rsidRPr="00BB1086" w:rsidTr="00322801">
        <w:trPr>
          <w:cantSplit/>
        </w:trPr>
        <w:tc>
          <w:tcPr>
            <w:tcW w:w="386" w:type="pct"/>
          </w:tcPr>
          <w:p w:rsidR="00A33B91" w:rsidRPr="00BB1086" w:rsidRDefault="00A33B91" w:rsidP="007E18C4">
            <w:pPr>
              <w:rPr>
                <w:rFonts w:cs="Arial"/>
                <w:bCs/>
                <w:szCs w:val="22"/>
              </w:rPr>
            </w:pPr>
          </w:p>
        </w:tc>
        <w:tc>
          <w:tcPr>
            <w:tcW w:w="1047" w:type="pct"/>
          </w:tcPr>
          <w:p w:rsidR="00A33B91" w:rsidRPr="00BB1086" w:rsidRDefault="00A33B91" w:rsidP="007E18C4">
            <w:pPr>
              <w:rPr>
                <w:rFonts w:cs="Arial"/>
                <w:bCs/>
                <w:szCs w:val="22"/>
              </w:rPr>
            </w:pPr>
          </w:p>
        </w:tc>
        <w:tc>
          <w:tcPr>
            <w:tcW w:w="611" w:type="pct"/>
          </w:tcPr>
          <w:p w:rsidR="00A33B91" w:rsidRPr="00BB1086" w:rsidRDefault="00A33B91" w:rsidP="007E18C4">
            <w:pPr>
              <w:rPr>
                <w:rFonts w:cs="Arial"/>
                <w:bCs/>
                <w:szCs w:val="22"/>
              </w:rPr>
            </w:pPr>
          </w:p>
        </w:tc>
        <w:tc>
          <w:tcPr>
            <w:tcW w:w="610" w:type="pct"/>
            <w:shd w:val="clear" w:color="auto" w:fill="auto"/>
          </w:tcPr>
          <w:p w:rsidR="00A33B91" w:rsidRPr="00BB1086" w:rsidRDefault="00A33B91" w:rsidP="007E18C4">
            <w:pPr>
              <w:rPr>
                <w:rFonts w:cs="Arial"/>
                <w:bCs/>
                <w:szCs w:val="22"/>
              </w:rPr>
            </w:pPr>
          </w:p>
        </w:tc>
        <w:tc>
          <w:tcPr>
            <w:tcW w:w="535" w:type="pct"/>
            <w:shd w:val="clear" w:color="auto" w:fill="auto"/>
          </w:tcPr>
          <w:p w:rsidR="00A33B91" w:rsidRPr="00BB1086" w:rsidRDefault="00A33B91" w:rsidP="007E18C4">
            <w:pPr>
              <w:rPr>
                <w:rFonts w:cs="Arial"/>
                <w:bCs/>
                <w:szCs w:val="22"/>
              </w:rPr>
            </w:pPr>
          </w:p>
        </w:tc>
        <w:tc>
          <w:tcPr>
            <w:tcW w:w="512" w:type="pct"/>
            <w:shd w:val="clear" w:color="auto" w:fill="auto"/>
          </w:tcPr>
          <w:p w:rsidR="00A33B91" w:rsidRPr="00BB1086" w:rsidRDefault="00A33B91" w:rsidP="007E18C4">
            <w:pPr>
              <w:rPr>
                <w:rFonts w:cs="Arial"/>
                <w:bCs/>
                <w:szCs w:val="22"/>
              </w:rPr>
            </w:pPr>
          </w:p>
        </w:tc>
        <w:tc>
          <w:tcPr>
            <w:tcW w:w="643" w:type="pct"/>
          </w:tcPr>
          <w:p w:rsidR="00A33B91" w:rsidRPr="00BB1086" w:rsidRDefault="00A33B91" w:rsidP="007E18C4">
            <w:pPr>
              <w:rPr>
                <w:rFonts w:cs="Arial"/>
                <w:bCs/>
                <w:szCs w:val="22"/>
              </w:rPr>
            </w:pPr>
          </w:p>
        </w:tc>
        <w:tc>
          <w:tcPr>
            <w:tcW w:w="657" w:type="pct"/>
          </w:tcPr>
          <w:p w:rsidR="00A33B91" w:rsidRPr="00BB1086" w:rsidRDefault="00A33B91" w:rsidP="007E18C4">
            <w:pPr>
              <w:rPr>
                <w:rFonts w:cs="Arial"/>
                <w:bCs/>
                <w:szCs w:val="22"/>
              </w:rPr>
            </w:pPr>
          </w:p>
        </w:tc>
      </w:tr>
      <w:tr w:rsidR="00322801" w:rsidRPr="00BB1086" w:rsidTr="00322801">
        <w:trPr>
          <w:cantSplit/>
        </w:trPr>
        <w:tc>
          <w:tcPr>
            <w:tcW w:w="386" w:type="pct"/>
          </w:tcPr>
          <w:p w:rsidR="00A33B91" w:rsidRPr="00BB1086" w:rsidRDefault="00A33B91" w:rsidP="007E18C4">
            <w:pPr>
              <w:rPr>
                <w:rFonts w:cs="Arial"/>
                <w:bCs/>
                <w:szCs w:val="22"/>
              </w:rPr>
            </w:pPr>
          </w:p>
        </w:tc>
        <w:tc>
          <w:tcPr>
            <w:tcW w:w="1047" w:type="pct"/>
          </w:tcPr>
          <w:p w:rsidR="00A33B91" w:rsidRPr="00BB1086" w:rsidRDefault="00A33B91" w:rsidP="007E18C4">
            <w:pPr>
              <w:rPr>
                <w:rFonts w:cs="Arial"/>
                <w:bCs/>
                <w:szCs w:val="22"/>
              </w:rPr>
            </w:pPr>
          </w:p>
        </w:tc>
        <w:tc>
          <w:tcPr>
            <w:tcW w:w="611" w:type="pct"/>
          </w:tcPr>
          <w:p w:rsidR="00A33B91" w:rsidRPr="00BB1086" w:rsidRDefault="00A33B91" w:rsidP="007E18C4">
            <w:pPr>
              <w:rPr>
                <w:rFonts w:cs="Arial"/>
                <w:bCs/>
                <w:szCs w:val="22"/>
              </w:rPr>
            </w:pPr>
          </w:p>
        </w:tc>
        <w:tc>
          <w:tcPr>
            <w:tcW w:w="610" w:type="pct"/>
            <w:shd w:val="clear" w:color="auto" w:fill="auto"/>
          </w:tcPr>
          <w:p w:rsidR="00A33B91" w:rsidRPr="00BB1086" w:rsidRDefault="00A33B91" w:rsidP="007E18C4">
            <w:pPr>
              <w:rPr>
                <w:rFonts w:cs="Arial"/>
                <w:bCs/>
                <w:szCs w:val="22"/>
              </w:rPr>
            </w:pPr>
          </w:p>
        </w:tc>
        <w:tc>
          <w:tcPr>
            <w:tcW w:w="535" w:type="pct"/>
            <w:shd w:val="clear" w:color="auto" w:fill="auto"/>
          </w:tcPr>
          <w:p w:rsidR="00A33B91" w:rsidRPr="00BB1086" w:rsidRDefault="00A33B91" w:rsidP="007E18C4">
            <w:pPr>
              <w:rPr>
                <w:rFonts w:cs="Arial"/>
                <w:bCs/>
                <w:szCs w:val="22"/>
              </w:rPr>
            </w:pPr>
          </w:p>
        </w:tc>
        <w:tc>
          <w:tcPr>
            <w:tcW w:w="512" w:type="pct"/>
            <w:shd w:val="clear" w:color="auto" w:fill="auto"/>
          </w:tcPr>
          <w:p w:rsidR="00A33B91" w:rsidRPr="00BB1086" w:rsidRDefault="00A33B91" w:rsidP="007E18C4">
            <w:pPr>
              <w:rPr>
                <w:rFonts w:cs="Arial"/>
                <w:bCs/>
                <w:szCs w:val="22"/>
              </w:rPr>
            </w:pPr>
          </w:p>
        </w:tc>
        <w:tc>
          <w:tcPr>
            <w:tcW w:w="643" w:type="pct"/>
          </w:tcPr>
          <w:p w:rsidR="00A33B91" w:rsidRPr="00BB1086" w:rsidRDefault="00A33B91" w:rsidP="007E18C4">
            <w:pPr>
              <w:rPr>
                <w:rFonts w:cs="Arial"/>
                <w:bCs/>
                <w:szCs w:val="22"/>
              </w:rPr>
            </w:pPr>
          </w:p>
        </w:tc>
        <w:tc>
          <w:tcPr>
            <w:tcW w:w="657" w:type="pct"/>
          </w:tcPr>
          <w:p w:rsidR="00A33B91" w:rsidRPr="00BB1086" w:rsidRDefault="00A33B91" w:rsidP="007E18C4">
            <w:pPr>
              <w:rPr>
                <w:rFonts w:cs="Arial"/>
                <w:bCs/>
                <w:szCs w:val="22"/>
              </w:rPr>
            </w:pPr>
          </w:p>
        </w:tc>
      </w:tr>
      <w:tr w:rsidR="00322801" w:rsidRPr="00BB1086" w:rsidTr="00322801">
        <w:trPr>
          <w:cantSplit/>
        </w:trPr>
        <w:tc>
          <w:tcPr>
            <w:tcW w:w="386" w:type="pct"/>
          </w:tcPr>
          <w:p w:rsidR="00A33B91" w:rsidRPr="00BB1086" w:rsidRDefault="00A33B91" w:rsidP="007E18C4">
            <w:pPr>
              <w:rPr>
                <w:rFonts w:cs="Arial"/>
                <w:bCs/>
                <w:szCs w:val="22"/>
              </w:rPr>
            </w:pPr>
          </w:p>
        </w:tc>
        <w:tc>
          <w:tcPr>
            <w:tcW w:w="1047" w:type="pct"/>
          </w:tcPr>
          <w:p w:rsidR="00A33B91" w:rsidRPr="00BB1086" w:rsidRDefault="00A33B91" w:rsidP="007E18C4">
            <w:pPr>
              <w:rPr>
                <w:rFonts w:cs="Arial"/>
                <w:bCs/>
                <w:szCs w:val="22"/>
              </w:rPr>
            </w:pPr>
          </w:p>
        </w:tc>
        <w:tc>
          <w:tcPr>
            <w:tcW w:w="611" w:type="pct"/>
          </w:tcPr>
          <w:p w:rsidR="00A33B91" w:rsidRPr="00BB1086" w:rsidRDefault="00A33B91" w:rsidP="007E18C4">
            <w:pPr>
              <w:rPr>
                <w:rFonts w:cs="Arial"/>
                <w:bCs/>
                <w:szCs w:val="22"/>
              </w:rPr>
            </w:pPr>
          </w:p>
        </w:tc>
        <w:tc>
          <w:tcPr>
            <w:tcW w:w="610" w:type="pct"/>
            <w:shd w:val="clear" w:color="auto" w:fill="auto"/>
          </w:tcPr>
          <w:p w:rsidR="00A33B91" w:rsidRPr="00BB1086" w:rsidRDefault="00A33B91" w:rsidP="007E18C4">
            <w:pPr>
              <w:rPr>
                <w:rFonts w:cs="Arial"/>
                <w:bCs/>
                <w:szCs w:val="22"/>
              </w:rPr>
            </w:pPr>
          </w:p>
        </w:tc>
        <w:tc>
          <w:tcPr>
            <w:tcW w:w="535" w:type="pct"/>
            <w:shd w:val="clear" w:color="auto" w:fill="auto"/>
          </w:tcPr>
          <w:p w:rsidR="00A33B91" w:rsidRPr="00BB1086" w:rsidRDefault="00A33B91" w:rsidP="007E18C4">
            <w:pPr>
              <w:rPr>
                <w:rFonts w:cs="Arial"/>
                <w:bCs/>
                <w:szCs w:val="22"/>
              </w:rPr>
            </w:pPr>
          </w:p>
        </w:tc>
        <w:tc>
          <w:tcPr>
            <w:tcW w:w="512" w:type="pct"/>
            <w:shd w:val="clear" w:color="auto" w:fill="auto"/>
          </w:tcPr>
          <w:p w:rsidR="00A33B91" w:rsidRPr="00BB1086" w:rsidRDefault="00A33B91" w:rsidP="007E18C4">
            <w:pPr>
              <w:rPr>
                <w:rFonts w:cs="Arial"/>
                <w:bCs/>
                <w:szCs w:val="22"/>
              </w:rPr>
            </w:pPr>
          </w:p>
        </w:tc>
        <w:tc>
          <w:tcPr>
            <w:tcW w:w="643" w:type="pct"/>
          </w:tcPr>
          <w:p w:rsidR="00A33B91" w:rsidRPr="00BB1086" w:rsidRDefault="00A33B91" w:rsidP="007E18C4">
            <w:pPr>
              <w:rPr>
                <w:rFonts w:cs="Arial"/>
                <w:bCs/>
                <w:szCs w:val="22"/>
              </w:rPr>
            </w:pPr>
          </w:p>
        </w:tc>
        <w:tc>
          <w:tcPr>
            <w:tcW w:w="657" w:type="pct"/>
          </w:tcPr>
          <w:p w:rsidR="00A33B91" w:rsidRPr="00BB1086" w:rsidRDefault="00A33B91" w:rsidP="007E18C4">
            <w:pPr>
              <w:rPr>
                <w:rFonts w:cs="Arial"/>
                <w:bCs/>
                <w:szCs w:val="22"/>
              </w:rPr>
            </w:pPr>
          </w:p>
        </w:tc>
      </w:tr>
      <w:tr w:rsidR="00322801" w:rsidRPr="00BB1086" w:rsidTr="00322801">
        <w:trPr>
          <w:cantSplit/>
        </w:trPr>
        <w:tc>
          <w:tcPr>
            <w:tcW w:w="386" w:type="pct"/>
          </w:tcPr>
          <w:p w:rsidR="00A33B91" w:rsidRPr="00BB1086" w:rsidRDefault="00A33B91" w:rsidP="007E18C4">
            <w:pPr>
              <w:rPr>
                <w:rFonts w:cs="Arial"/>
                <w:bCs/>
                <w:szCs w:val="22"/>
              </w:rPr>
            </w:pPr>
          </w:p>
        </w:tc>
        <w:tc>
          <w:tcPr>
            <w:tcW w:w="1047" w:type="pct"/>
          </w:tcPr>
          <w:p w:rsidR="00A33B91" w:rsidRPr="00BB1086" w:rsidRDefault="00A33B91" w:rsidP="007E18C4">
            <w:pPr>
              <w:rPr>
                <w:rFonts w:cs="Arial"/>
                <w:bCs/>
                <w:szCs w:val="22"/>
              </w:rPr>
            </w:pPr>
          </w:p>
        </w:tc>
        <w:tc>
          <w:tcPr>
            <w:tcW w:w="611" w:type="pct"/>
          </w:tcPr>
          <w:p w:rsidR="00A33B91" w:rsidRPr="00BB1086" w:rsidRDefault="00A33B91" w:rsidP="007E18C4">
            <w:pPr>
              <w:rPr>
                <w:rFonts w:cs="Arial"/>
                <w:bCs/>
                <w:szCs w:val="22"/>
              </w:rPr>
            </w:pPr>
          </w:p>
        </w:tc>
        <w:tc>
          <w:tcPr>
            <w:tcW w:w="610" w:type="pct"/>
            <w:shd w:val="clear" w:color="auto" w:fill="auto"/>
          </w:tcPr>
          <w:p w:rsidR="00A33B91" w:rsidRPr="00BB1086" w:rsidRDefault="00A33B91" w:rsidP="007E18C4">
            <w:pPr>
              <w:rPr>
                <w:rFonts w:cs="Arial"/>
                <w:bCs/>
                <w:szCs w:val="22"/>
              </w:rPr>
            </w:pPr>
          </w:p>
        </w:tc>
        <w:tc>
          <w:tcPr>
            <w:tcW w:w="535" w:type="pct"/>
            <w:shd w:val="clear" w:color="auto" w:fill="auto"/>
          </w:tcPr>
          <w:p w:rsidR="00A33B91" w:rsidRPr="00BB1086" w:rsidRDefault="00A33B91" w:rsidP="007E18C4">
            <w:pPr>
              <w:rPr>
                <w:rFonts w:cs="Arial"/>
                <w:bCs/>
                <w:szCs w:val="22"/>
              </w:rPr>
            </w:pPr>
          </w:p>
        </w:tc>
        <w:tc>
          <w:tcPr>
            <w:tcW w:w="512" w:type="pct"/>
            <w:shd w:val="clear" w:color="auto" w:fill="auto"/>
          </w:tcPr>
          <w:p w:rsidR="00A33B91" w:rsidRPr="00BB1086" w:rsidRDefault="00A33B91" w:rsidP="007E18C4">
            <w:pPr>
              <w:rPr>
                <w:rFonts w:cs="Arial"/>
                <w:bCs/>
                <w:szCs w:val="22"/>
              </w:rPr>
            </w:pPr>
          </w:p>
        </w:tc>
        <w:tc>
          <w:tcPr>
            <w:tcW w:w="643" w:type="pct"/>
          </w:tcPr>
          <w:p w:rsidR="00A33B91" w:rsidRPr="00BB1086" w:rsidRDefault="00A33B91" w:rsidP="007E18C4">
            <w:pPr>
              <w:rPr>
                <w:rFonts w:cs="Arial"/>
                <w:bCs/>
                <w:szCs w:val="22"/>
              </w:rPr>
            </w:pPr>
          </w:p>
        </w:tc>
        <w:tc>
          <w:tcPr>
            <w:tcW w:w="657" w:type="pct"/>
          </w:tcPr>
          <w:p w:rsidR="00A33B91" w:rsidRPr="00BB1086" w:rsidRDefault="00A33B91" w:rsidP="007E18C4">
            <w:pPr>
              <w:rPr>
                <w:rFonts w:cs="Arial"/>
                <w:bCs/>
                <w:szCs w:val="22"/>
              </w:rPr>
            </w:pPr>
          </w:p>
        </w:tc>
      </w:tr>
      <w:tr w:rsidR="00322801" w:rsidRPr="00BB1086" w:rsidTr="00322801">
        <w:trPr>
          <w:cantSplit/>
        </w:trPr>
        <w:tc>
          <w:tcPr>
            <w:tcW w:w="386" w:type="pct"/>
            <w:tcBorders>
              <w:bottom w:val="single" w:sz="4" w:space="0" w:color="auto"/>
            </w:tcBorders>
          </w:tcPr>
          <w:p w:rsidR="00A33B91" w:rsidRPr="00BB1086" w:rsidRDefault="00A33B91" w:rsidP="007E18C4">
            <w:pPr>
              <w:rPr>
                <w:rFonts w:cs="Arial"/>
                <w:bCs/>
                <w:szCs w:val="22"/>
              </w:rPr>
            </w:pPr>
          </w:p>
        </w:tc>
        <w:tc>
          <w:tcPr>
            <w:tcW w:w="1047" w:type="pct"/>
            <w:tcBorders>
              <w:bottom w:val="single" w:sz="4" w:space="0" w:color="auto"/>
            </w:tcBorders>
          </w:tcPr>
          <w:p w:rsidR="00A33B91" w:rsidRPr="00BB1086" w:rsidRDefault="00A33B91" w:rsidP="007E18C4">
            <w:pPr>
              <w:rPr>
                <w:rFonts w:cs="Arial"/>
                <w:bCs/>
                <w:szCs w:val="22"/>
              </w:rPr>
            </w:pPr>
          </w:p>
        </w:tc>
        <w:tc>
          <w:tcPr>
            <w:tcW w:w="611" w:type="pct"/>
            <w:tcBorders>
              <w:bottom w:val="single" w:sz="4" w:space="0" w:color="auto"/>
            </w:tcBorders>
          </w:tcPr>
          <w:p w:rsidR="00A33B91" w:rsidRPr="00BB1086" w:rsidRDefault="00A33B91" w:rsidP="007E18C4">
            <w:pPr>
              <w:rPr>
                <w:rFonts w:cs="Arial"/>
                <w:bCs/>
                <w:szCs w:val="22"/>
              </w:rPr>
            </w:pPr>
          </w:p>
        </w:tc>
        <w:tc>
          <w:tcPr>
            <w:tcW w:w="610" w:type="pct"/>
            <w:tcBorders>
              <w:bottom w:val="single" w:sz="4" w:space="0" w:color="auto"/>
            </w:tcBorders>
            <w:shd w:val="clear" w:color="auto" w:fill="auto"/>
          </w:tcPr>
          <w:p w:rsidR="00A33B91" w:rsidRPr="00BB1086" w:rsidRDefault="00A33B91" w:rsidP="007E18C4">
            <w:pPr>
              <w:rPr>
                <w:rFonts w:cs="Arial"/>
                <w:bCs/>
                <w:szCs w:val="22"/>
              </w:rPr>
            </w:pPr>
          </w:p>
        </w:tc>
        <w:tc>
          <w:tcPr>
            <w:tcW w:w="535" w:type="pct"/>
            <w:tcBorders>
              <w:bottom w:val="single" w:sz="4" w:space="0" w:color="auto"/>
            </w:tcBorders>
            <w:shd w:val="clear" w:color="auto" w:fill="auto"/>
          </w:tcPr>
          <w:p w:rsidR="00A33B91" w:rsidRPr="00BB1086" w:rsidRDefault="00A33B91" w:rsidP="007E18C4">
            <w:pPr>
              <w:rPr>
                <w:rFonts w:cs="Arial"/>
                <w:bCs/>
                <w:szCs w:val="22"/>
              </w:rPr>
            </w:pPr>
          </w:p>
        </w:tc>
        <w:tc>
          <w:tcPr>
            <w:tcW w:w="512" w:type="pct"/>
            <w:tcBorders>
              <w:bottom w:val="single" w:sz="4" w:space="0" w:color="auto"/>
            </w:tcBorders>
            <w:shd w:val="clear" w:color="auto" w:fill="auto"/>
          </w:tcPr>
          <w:p w:rsidR="00A33B91" w:rsidRPr="00BB1086" w:rsidRDefault="00A33B91" w:rsidP="007E18C4">
            <w:pPr>
              <w:rPr>
                <w:rFonts w:cs="Arial"/>
                <w:bCs/>
                <w:szCs w:val="22"/>
              </w:rPr>
            </w:pPr>
          </w:p>
        </w:tc>
        <w:tc>
          <w:tcPr>
            <w:tcW w:w="643" w:type="pct"/>
            <w:tcBorders>
              <w:bottom w:val="single" w:sz="4" w:space="0" w:color="auto"/>
            </w:tcBorders>
          </w:tcPr>
          <w:p w:rsidR="00A33B91" w:rsidRPr="00BB1086" w:rsidRDefault="00A33B91" w:rsidP="007E18C4">
            <w:pPr>
              <w:rPr>
                <w:rFonts w:cs="Arial"/>
                <w:bCs/>
                <w:szCs w:val="22"/>
              </w:rPr>
            </w:pPr>
          </w:p>
        </w:tc>
        <w:tc>
          <w:tcPr>
            <w:tcW w:w="657" w:type="pct"/>
            <w:tcBorders>
              <w:bottom w:val="single" w:sz="4" w:space="0" w:color="auto"/>
            </w:tcBorders>
          </w:tcPr>
          <w:p w:rsidR="00A33B91" w:rsidRPr="00BB1086" w:rsidRDefault="00A33B91" w:rsidP="007E18C4">
            <w:pPr>
              <w:rPr>
                <w:rFonts w:cs="Arial"/>
                <w:bCs/>
                <w:szCs w:val="22"/>
              </w:rPr>
            </w:pPr>
          </w:p>
        </w:tc>
      </w:tr>
      <w:tr w:rsidR="00322801" w:rsidRPr="00BB1086" w:rsidTr="00322801">
        <w:trPr>
          <w:cantSplit/>
        </w:trPr>
        <w:tc>
          <w:tcPr>
            <w:tcW w:w="386" w:type="pct"/>
            <w:tcBorders>
              <w:bottom w:val="single" w:sz="4" w:space="0" w:color="auto"/>
            </w:tcBorders>
          </w:tcPr>
          <w:p w:rsidR="00A33B91" w:rsidRPr="00BB1086" w:rsidRDefault="00A33B91" w:rsidP="007E18C4">
            <w:pPr>
              <w:rPr>
                <w:rFonts w:cs="Arial"/>
                <w:bCs/>
                <w:szCs w:val="22"/>
              </w:rPr>
            </w:pPr>
          </w:p>
        </w:tc>
        <w:tc>
          <w:tcPr>
            <w:tcW w:w="1047" w:type="pct"/>
            <w:tcBorders>
              <w:bottom w:val="single" w:sz="4" w:space="0" w:color="auto"/>
            </w:tcBorders>
          </w:tcPr>
          <w:p w:rsidR="00A33B91" w:rsidRPr="00BB1086" w:rsidRDefault="00A33B91" w:rsidP="007E18C4">
            <w:pPr>
              <w:rPr>
                <w:rFonts w:cs="Arial"/>
                <w:bCs/>
                <w:szCs w:val="22"/>
              </w:rPr>
            </w:pPr>
          </w:p>
        </w:tc>
        <w:tc>
          <w:tcPr>
            <w:tcW w:w="611" w:type="pct"/>
            <w:tcBorders>
              <w:bottom w:val="single" w:sz="4" w:space="0" w:color="auto"/>
            </w:tcBorders>
          </w:tcPr>
          <w:p w:rsidR="00A33B91" w:rsidRPr="00BB1086" w:rsidRDefault="00A33B91" w:rsidP="007E18C4">
            <w:pPr>
              <w:rPr>
                <w:rFonts w:cs="Arial"/>
                <w:bCs/>
                <w:szCs w:val="22"/>
              </w:rPr>
            </w:pPr>
          </w:p>
        </w:tc>
        <w:tc>
          <w:tcPr>
            <w:tcW w:w="610" w:type="pct"/>
            <w:tcBorders>
              <w:bottom w:val="single" w:sz="4" w:space="0" w:color="auto"/>
            </w:tcBorders>
            <w:shd w:val="clear" w:color="auto" w:fill="auto"/>
          </w:tcPr>
          <w:p w:rsidR="00A33B91" w:rsidRPr="00BB1086" w:rsidRDefault="00A33B91" w:rsidP="007E18C4">
            <w:pPr>
              <w:rPr>
                <w:rFonts w:cs="Arial"/>
                <w:bCs/>
                <w:szCs w:val="22"/>
              </w:rPr>
            </w:pPr>
          </w:p>
        </w:tc>
        <w:tc>
          <w:tcPr>
            <w:tcW w:w="535" w:type="pct"/>
            <w:tcBorders>
              <w:bottom w:val="single" w:sz="4" w:space="0" w:color="auto"/>
            </w:tcBorders>
            <w:shd w:val="clear" w:color="auto" w:fill="auto"/>
          </w:tcPr>
          <w:p w:rsidR="00A33B91" w:rsidRPr="00BB1086" w:rsidRDefault="00A33B91" w:rsidP="007E18C4">
            <w:pPr>
              <w:rPr>
                <w:rFonts w:cs="Arial"/>
                <w:bCs/>
                <w:szCs w:val="22"/>
              </w:rPr>
            </w:pPr>
          </w:p>
        </w:tc>
        <w:tc>
          <w:tcPr>
            <w:tcW w:w="512" w:type="pct"/>
            <w:tcBorders>
              <w:bottom w:val="single" w:sz="4" w:space="0" w:color="auto"/>
            </w:tcBorders>
            <w:shd w:val="clear" w:color="auto" w:fill="auto"/>
          </w:tcPr>
          <w:p w:rsidR="00A33B91" w:rsidRPr="00BB1086" w:rsidRDefault="00A33B91" w:rsidP="007E18C4">
            <w:pPr>
              <w:rPr>
                <w:rFonts w:cs="Arial"/>
                <w:bCs/>
                <w:szCs w:val="22"/>
              </w:rPr>
            </w:pPr>
          </w:p>
        </w:tc>
        <w:tc>
          <w:tcPr>
            <w:tcW w:w="643" w:type="pct"/>
            <w:tcBorders>
              <w:bottom w:val="single" w:sz="4" w:space="0" w:color="auto"/>
            </w:tcBorders>
          </w:tcPr>
          <w:p w:rsidR="00A33B91" w:rsidRPr="00BB1086" w:rsidRDefault="00A33B91" w:rsidP="007E18C4">
            <w:pPr>
              <w:rPr>
                <w:rFonts w:cs="Arial"/>
                <w:bCs/>
                <w:szCs w:val="22"/>
              </w:rPr>
            </w:pPr>
          </w:p>
        </w:tc>
        <w:tc>
          <w:tcPr>
            <w:tcW w:w="657" w:type="pct"/>
            <w:tcBorders>
              <w:bottom w:val="single" w:sz="4" w:space="0" w:color="auto"/>
            </w:tcBorders>
          </w:tcPr>
          <w:p w:rsidR="00A33B91" w:rsidRPr="00BB1086" w:rsidRDefault="00A33B91" w:rsidP="007E18C4">
            <w:pPr>
              <w:rPr>
                <w:rFonts w:cs="Arial"/>
                <w:bCs/>
                <w:szCs w:val="22"/>
              </w:rPr>
            </w:pPr>
          </w:p>
        </w:tc>
      </w:tr>
      <w:tr w:rsidR="00322801" w:rsidRPr="00BB1086" w:rsidTr="00322801">
        <w:trPr>
          <w:cantSplit/>
        </w:trPr>
        <w:tc>
          <w:tcPr>
            <w:tcW w:w="1432" w:type="pct"/>
            <w:gridSpan w:val="2"/>
            <w:tcBorders>
              <w:top w:val="single" w:sz="4" w:space="0" w:color="auto"/>
              <w:left w:val="single" w:sz="4" w:space="0" w:color="auto"/>
              <w:bottom w:val="single" w:sz="4" w:space="0" w:color="auto"/>
              <w:right w:val="single" w:sz="4" w:space="0" w:color="auto"/>
            </w:tcBorders>
          </w:tcPr>
          <w:p w:rsidR="00A33B91" w:rsidRPr="00BB1086" w:rsidRDefault="0099564B" w:rsidP="0097448A">
            <w:pPr>
              <w:jc w:val="center"/>
              <w:rPr>
                <w:rFonts w:cs="Arial"/>
                <w:bCs/>
                <w:szCs w:val="22"/>
              </w:rPr>
            </w:pPr>
            <w:r>
              <w:rPr>
                <w:rFonts w:cs="Arial"/>
                <w:bCs/>
                <w:szCs w:val="22"/>
              </w:rPr>
              <w:t xml:space="preserve">Jumlah </w:t>
            </w:r>
            <w:r w:rsidR="00E96220" w:rsidRPr="00E96220">
              <w:rPr>
                <w:rFonts w:cs="Arial"/>
                <w:bCs/>
                <w:szCs w:val="22"/>
                <w:vertAlign w:val="superscript"/>
              </w:rPr>
              <w:t>**)</w:t>
            </w:r>
          </w:p>
        </w:tc>
        <w:tc>
          <w:tcPr>
            <w:tcW w:w="611" w:type="pct"/>
            <w:tcBorders>
              <w:top w:val="single" w:sz="4" w:space="0" w:color="auto"/>
              <w:left w:val="single" w:sz="4" w:space="0" w:color="auto"/>
              <w:bottom w:val="single" w:sz="4" w:space="0" w:color="auto"/>
              <w:right w:val="single" w:sz="4" w:space="0" w:color="auto"/>
            </w:tcBorders>
          </w:tcPr>
          <w:p w:rsidR="00A33B91" w:rsidRPr="00BB1086" w:rsidRDefault="00A33B91" w:rsidP="007E18C4">
            <w:pPr>
              <w:keepNext/>
              <w:ind w:left="1800" w:hanging="1800"/>
              <w:outlineLvl w:val="0"/>
              <w:rPr>
                <w:rFonts w:cs="Arial"/>
                <w:bCs/>
                <w:szCs w:val="22"/>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rsidR="00A33B91" w:rsidRPr="00BB1086" w:rsidRDefault="00A33B91" w:rsidP="007E18C4">
            <w:pPr>
              <w:keepNext/>
              <w:ind w:left="1800" w:hanging="1800"/>
              <w:outlineLvl w:val="0"/>
              <w:rPr>
                <w:rFonts w:cs="Arial"/>
                <w:bCs/>
                <w:szCs w:val="22"/>
              </w:rPr>
            </w:pPr>
          </w:p>
        </w:tc>
        <w:tc>
          <w:tcPr>
            <w:tcW w:w="535" w:type="pct"/>
            <w:tcBorders>
              <w:top w:val="single" w:sz="4" w:space="0" w:color="auto"/>
              <w:left w:val="single" w:sz="4" w:space="0" w:color="auto"/>
              <w:bottom w:val="single" w:sz="4" w:space="0" w:color="auto"/>
              <w:right w:val="single" w:sz="4" w:space="0" w:color="auto"/>
            </w:tcBorders>
            <w:shd w:val="clear" w:color="auto" w:fill="auto"/>
          </w:tcPr>
          <w:p w:rsidR="00A33B91" w:rsidRPr="00BB1086" w:rsidRDefault="00A33B91" w:rsidP="007E18C4">
            <w:pPr>
              <w:keepNext/>
              <w:ind w:left="1800" w:hanging="1800"/>
              <w:outlineLvl w:val="0"/>
              <w:rPr>
                <w:rFonts w:cs="Arial"/>
                <w:bCs/>
                <w:szCs w:val="22"/>
              </w:rPr>
            </w:pPr>
          </w:p>
        </w:tc>
        <w:tc>
          <w:tcPr>
            <w:tcW w:w="512" w:type="pct"/>
            <w:tcBorders>
              <w:top w:val="single" w:sz="4" w:space="0" w:color="auto"/>
              <w:left w:val="single" w:sz="4" w:space="0" w:color="auto"/>
              <w:bottom w:val="single" w:sz="4" w:space="0" w:color="auto"/>
              <w:right w:val="single" w:sz="4" w:space="0" w:color="auto"/>
            </w:tcBorders>
            <w:shd w:val="clear" w:color="auto" w:fill="auto"/>
          </w:tcPr>
          <w:p w:rsidR="00A33B91" w:rsidRPr="00BB1086" w:rsidRDefault="00A33B91" w:rsidP="007E18C4">
            <w:pPr>
              <w:keepNext/>
              <w:ind w:left="1800" w:hanging="1800"/>
              <w:outlineLvl w:val="0"/>
              <w:rPr>
                <w:rFonts w:cs="Arial"/>
                <w:bCs/>
                <w:szCs w:val="22"/>
              </w:rPr>
            </w:pPr>
          </w:p>
        </w:tc>
        <w:tc>
          <w:tcPr>
            <w:tcW w:w="643" w:type="pct"/>
            <w:tcBorders>
              <w:top w:val="single" w:sz="4" w:space="0" w:color="auto"/>
              <w:left w:val="single" w:sz="4" w:space="0" w:color="auto"/>
              <w:bottom w:val="single" w:sz="4" w:space="0" w:color="auto"/>
              <w:right w:val="single" w:sz="4" w:space="0" w:color="auto"/>
            </w:tcBorders>
            <w:shd w:val="clear" w:color="auto" w:fill="auto"/>
          </w:tcPr>
          <w:p w:rsidR="00A33B91" w:rsidRPr="00BB1086" w:rsidRDefault="00A33B91" w:rsidP="007E18C4">
            <w:pPr>
              <w:keepNext/>
              <w:ind w:left="1800" w:hanging="1800"/>
              <w:outlineLvl w:val="0"/>
              <w:rPr>
                <w:rFonts w:cs="Arial"/>
                <w:bCs/>
                <w:szCs w:val="22"/>
              </w:rPr>
            </w:pPr>
          </w:p>
        </w:tc>
        <w:tc>
          <w:tcPr>
            <w:tcW w:w="657" w:type="pct"/>
            <w:tcBorders>
              <w:top w:val="single" w:sz="4" w:space="0" w:color="auto"/>
              <w:left w:val="single" w:sz="4" w:space="0" w:color="auto"/>
              <w:bottom w:val="single" w:sz="4" w:space="0" w:color="auto"/>
              <w:right w:val="single" w:sz="4" w:space="0" w:color="auto"/>
            </w:tcBorders>
            <w:shd w:val="clear" w:color="auto" w:fill="auto"/>
          </w:tcPr>
          <w:p w:rsidR="00A33B91" w:rsidRPr="00BB1086" w:rsidRDefault="00A33B91" w:rsidP="007E18C4">
            <w:pPr>
              <w:keepNext/>
              <w:ind w:left="1800" w:hanging="1800"/>
              <w:outlineLvl w:val="0"/>
              <w:rPr>
                <w:rFonts w:cs="Arial"/>
                <w:bCs/>
                <w:szCs w:val="22"/>
              </w:rPr>
            </w:pPr>
          </w:p>
        </w:tc>
      </w:tr>
    </w:tbl>
    <w:p w:rsidR="002B1555" w:rsidRPr="00BB1086" w:rsidRDefault="00E96220" w:rsidP="002B1555">
      <w:pPr>
        <w:ind w:left="990" w:hanging="360"/>
        <w:rPr>
          <w:rFonts w:cs="Arial"/>
          <w:bCs/>
          <w:sz w:val="20"/>
          <w:lang w:val="fi-FI"/>
        </w:rPr>
      </w:pPr>
      <w:r w:rsidRPr="00E96220">
        <w:rPr>
          <w:rFonts w:cs="Arial"/>
          <w:bCs/>
          <w:sz w:val="20"/>
          <w:lang w:val="fi-FI"/>
        </w:rPr>
        <w:t>*</w:t>
      </w:r>
      <w:r w:rsidR="0099564B">
        <w:rPr>
          <w:rFonts w:cs="Arial"/>
          <w:bCs/>
          <w:sz w:val="20"/>
          <w:lang w:val="fi-FI"/>
        </w:rPr>
        <w:t>)</w:t>
      </w:r>
      <w:r w:rsidR="0099564B">
        <w:rPr>
          <w:rFonts w:cs="Arial"/>
          <w:bCs/>
          <w:sz w:val="20"/>
          <w:lang w:val="fi-FI"/>
        </w:rPr>
        <w:tab/>
      </w:r>
      <w:r w:rsidRPr="00E96220">
        <w:rPr>
          <w:rFonts w:cs="Arial"/>
          <w:bCs/>
          <w:sz w:val="20"/>
          <w:lang w:val="fi-FI"/>
        </w:rPr>
        <w:t xml:space="preserve">Beri tanda √ pada mata kuliah yang dilengkapi dengan deskripsi, silabus, dan </w:t>
      </w:r>
      <w:r w:rsidRPr="00E96220">
        <w:rPr>
          <w:rFonts w:cs="Arial"/>
          <w:bCs/>
          <w:sz w:val="20"/>
          <w:lang w:val="id-ID"/>
        </w:rPr>
        <w:t>SAP</w:t>
      </w:r>
      <w:r w:rsidRPr="00E96220">
        <w:rPr>
          <w:rFonts w:cs="Arial"/>
          <w:bCs/>
          <w:sz w:val="20"/>
          <w:lang w:val="fi-FI"/>
        </w:rPr>
        <w:t>.  Sediakan dokumen pada saat asesmen lapangan.</w:t>
      </w:r>
    </w:p>
    <w:p w:rsidR="00C131A6" w:rsidRPr="00BB1086" w:rsidRDefault="00E96220" w:rsidP="002B1555">
      <w:pPr>
        <w:ind w:left="990" w:hanging="360"/>
        <w:rPr>
          <w:rFonts w:cs="Arial"/>
          <w:bCs/>
          <w:sz w:val="20"/>
          <w:lang w:val="fi-FI"/>
        </w:rPr>
      </w:pPr>
      <w:r w:rsidRPr="00E96220">
        <w:rPr>
          <w:rFonts w:cs="Arial"/>
          <w:bCs/>
          <w:sz w:val="20"/>
          <w:lang w:val="fi-FI"/>
        </w:rPr>
        <w:t>**)</w:t>
      </w:r>
      <w:r w:rsidR="0099564B">
        <w:rPr>
          <w:rFonts w:cs="Arial"/>
          <w:bCs/>
          <w:sz w:val="20"/>
          <w:lang w:val="fi-FI"/>
        </w:rPr>
        <w:tab/>
        <w:t>U</w:t>
      </w:r>
      <w:r w:rsidRPr="00E96220">
        <w:rPr>
          <w:rFonts w:cs="Arial"/>
          <w:bCs/>
          <w:sz w:val="20"/>
          <w:lang w:val="fi-FI"/>
        </w:rPr>
        <w:t>ntuk kolom (3) diisi dengan jumlah sks, sedangkan pada kolom (4), (5), (6), (7), dan (8) diisi dengan menjumlahkan tanda √ pada masing-masing kolom</w:t>
      </w:r>
      <w:r w:rsidR="0099564B">
        <w:rPr>
          <w:rFonts w:cs="Arial"/>
          <w:bCs/>
          <w:sz w:val="20"/>
          <w:lang w:val="fi-FI"/>
        </w:rPr>
        <w:t>.</w:t>
      </w:r>
    </w:p>
    <w:p w:rsidR="00E96220" w:rsidRDefault="00E96220" w:rsidP="00E96220">
      <w:pPr>
        <w:rPr>
          <w:rFonts w:cs="Arial"/>
          <w:szCs w:val="22"/>
          <w:lang w:val="fi-FI"/>
        </w:rPr>
      </w:pPr>
    </w:p>
    <w:p w:rsidR="00E96220" w:rsidRDefault="0099564B" w:rsidP="00E96220">
      <w:pPr>
        <w:ind w:left="709" w:hanging="709"/>
        <w:jc w:val="left"/>
        <w:rPr>
          <w:rFonts w:cs="Arial"/>
          <w:bCs/>
          <w:iCs/>
          <w:szCs w:val="22"/>
          <w:lang w:val="nl-NL"/>
        </w:rPr>
      </w:pPr>
      <w:r>
        <w:rPr>
          <w:rFonts w:cs="Arial"/>
          <w:bCs/>
          <w:iCs/>
          <w:szCs w:val="22"/>
          <w:lang w:val="nl-NL"/>
        </w:rPr>
        <w:t>5.</w:t>
      </w:r>
      <w:r>
        <w:rPr>
          <w:rFonts w:cs="Arial"/>
          <w:bCs/>
          <w:iCs/>
          <w:szCs w:val="22"/>
          <w:lang w:val="id-ID"/>
        </w:rPr>
        <w:t>1.3</w:t>
      </w:r>
      <w:r>
        <w:rPr>
          <w:rFonts w:cs="Arial"/>
          <w:bCs/>
          <w:iCs/>
          <w:szCs w:val="22"/>
          <w:lang w:val="nl-NL"/>
        </w:rPr>
        <w:t xml:space="preserve">  Peninjauan kurikulum, silabus</w:t>
      </w:r>
      <w:r>
        <w:rPr>
          <w:rFonts w:cs="Arial"/>
          <w:bCs/>
          <w:iCs/>
          <w:szCs w:val="22"/>
          <w:lang w:val="id-ID"/>
        </w:rPr>
        <w:t>, SAP,</w:t>
      </w:r>
      <w:r>
        <w:rPr>
          <w:rFonts w:cs="Arial"/>
          <w:bCs/>
          <w:iCs/>
          <w:szCs w:val="22"/>
          <w:lang w:val="nl-NL"/>
        </w:rPr>
        <w:t xml:space="preserve"> dan </w:t>
      </w:r>
      <w:r>
        <w:rPr>
          <w:rFonts w:cs="Arial"/>
          <w:bCs/>
          <w:iCs/>
          <w:szCs w:val="22"/>
          <w:lang w:val="id-ID"/>
        </w:rPr>
        <w:t>bahan</w:t>
      </w:r>
      <w:r>
        <w:rPr>
          <w:rFonts w:cs="Arial"/>
          <w:bCs/>
          <w:iCs/>
          <w:szCs w:val="22"/>
          <w:lang w:val="nl-NL"/>
        </w:rPr>
        <w:t xml:space="preserve"> ajar dalam 3 tahun terakhir </w:t>
      </w:r>
    </w:p>
    <w:p w:rsidR="00E96220" w:rsidRDefault="0099564B" w:rsidP="00E96220">
      <w:pPr>
        <w:ind w:left="567" w:hanging="450"/>
        <w:jc w:val="left"/>
        <w:rPr>
          <w:rFonts w:cs="Arial"/>
          <w:bCs/>
          <w:iCs/>
          <w:szCs w:val="22"/>
          <w:lang w:val="id-ID"/>
        </w:rPr>
      </w:pPr>
      <w:r>
        <w:rPr>
          <w:rFonts w:cs="Arial"/>
          <w:bCs/>
          <w:iCs/>
          <w:szCs w:val="22"/>
          <w:lang w:val="nl-NL"/>
        </w:rPr>
        <w:tab/>
      </w:r>
    </w:p>
    <w:p w:rsidR="00E96220" w:rsidRDefault="0099564B" w:rsidP="00E96220">
      <w:pPr>
        <w:ind w:left="709" w:hanging="733"/>
        <w:jc w:val="left"/>
        <w:rPr>
          <w:rFonts w:cs="Arial"/>
          <w:bCs/>
          <w:iCs/>
          <w:szCs w:val="22"/>
          <w:lang w:val="nl-NL"/>
        </w:rPr>
      </w:pPr>
      <w:r>
        <w:rPr>
          <w:rFonts w:cs="Arial"/>
          <w:bCs/>
          <w:iCs/>
          <w:szCs w:val="22"/>
          <w:lang w:val="id-ID"/>
        </w:rPr>
        <w:t xml:space="preserve">5.1.3.1 </w:t>
      </w:r>
      <w:r>
        <w:rPr>
          <w:rFonts w:cs="Arial"/>
          <w:bCs/>
          <w:iCs/>
          <w:szCs w:val="22"/>
          <w:lang w:val="nl-NL"/>
        </w:rPr>
        <w:t>Jelaskan mekanisme</w:t>
      </w:r>
      <w:r>
        <w:rPr>
          <w:rFonts w:cs="Arial"/>
          <w:bCs/>
          <w:iCs/>
          <w:szCs w:val="22"/>
          <w:lang w:val="id-ID"/>
        </w:rPr>
        <w:t xml:space="preserve"> dan pihak-pihak yang dilibatkan dalam </w:t>
      </w:r>
      <w:r>
        <w:rPr>
          <w:rFonts w:cs="Arial"/>
          <w:bCs/>
          <w:iCs/>
          <w:szCs w:val="22"/>
          <w:lang w:val="nl-NL"/>
        </w:rPr>
        <w:t xml:space="preserve"> peninjauan kurikulum</w:t>
      </w:r>
      <w:r>
        <w:rPr>
          <w:rFonts w:cs="Arial"/>
          <w:bCs/>
          <w:iCs/>
          <w:szCs w:val="22"/>
          <w:lang w:val="id-ID"/>
        </w:rPr>
        <w:t>.</w:t>
      </w:r>
      <w:r>
        <w:rPr>
          <w:rFonts w:cs="Arial"/>
          <w:bCs/>
          <w:iCs/>
          <w:szCs w:val="22"/>
          <w:lang w:val="nl-NL"/>
        </w:rPr>
        <w:t xml:space="preserve"> </w:t>
      </w:r>
    </w:p>
    <w:p w:rsidR="00ED382C" w:rsidRPr="00BB1086" w:rsidRDefault="00ED382C" w:rsidP="00ED382C">
      <w:pPr>
        <w:ind w:left="450" w:hanging="450"/>
        <w:jc w:val="left"/>
        <w:rPr>
          <w:rFonts w:cs="Arial"/>
          <w:bCs/>
          <w:iCs/>
          <w:szCs w:val="22"/>
          <w:lang w:val="nl-NL"/>
        </w:rPr>
      </w:pPr>
    </w:p>
    <w:tbl>
      <w:tblPr>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0"/>
      </w:tblGrid>
      <w:tr w:rsidR="00ED382C" w:rsidRPr="00225B32" w:rsidTr="00FC5B22">
        <w:tc>
          <w:tcPr>
            <w:tcW w:w="9360" w:type="dxa"/>
          </w:tcPr>
          <w:p w:rsidR="00ED382C" w:rsidRPr="00BB1086" w:rsidRDefault="00ED382C" w:rsidP="001D3631">
            <w:pPr>
              <w:jc w:val="left"/>
              <w:rPr>
                <w:rFonts w:cs="Arial"/>
                <w:bCs/>
                <w:iCs/>
                <w:szCs w:val="22"/>
                <w:lang w:val="nl-NL"/>
              </w:rPr>
            </w:pPr>
          </w:p>
          <w:p w:rsidR="00ED382C" w:rsidRPr="00BB1086" w:rsidRDefault="00ED382C" w:rsidP="001D3631">
            <w:pPr>
              <w:jc w:val="left"/>
              <w:rPr>
                <w:rFonts w:cs="Arial"/>
                <w:bCs/>
                <w:iCs/>
                <w:szCs w:val="22"/>
                <w:lang w:val="id-ID"/>
              </w:rPr>
            </w:pPr>
          </w:p>
          <w:p w:rsidR="00AD712C" w:rsidRPr="00BB1086" w:rsidRDefault="00AD712C" w:rsidP="001D3631">
            <w:pPr>
              <w:jc w:val="left"/>
              <w:rPr>
                <w:rFonts w:cs="Arial"/>
                <w:bCs/>
                <w:iCs/>
                <w:szCs w:val="22"/>
                <w:lang w:val="id-ID"/>
              </w:rPr>
            </w:pPr>
          </w:p>
          <w:p w:rsidR="00ED382C" w:rsidRPr="00BB1086" w:rsidRDefault="00ED382C" w:rsidP="001D3631">
            <w:pPr>
              <w:jc w:val="left"/>
              <w:rPr>
                <w:rFonts w:cs="Arial"/>
                <w:bCs/>
                <w:iCs/>
                <w:szCs w:val="22"/>
                <w:lang w:val="nl-NL"/>
              </w:rPr>
            </w:pPr>
          </w:p>
        </w:tc>
      </w:tr>
    </w:tbl>
    <w:p w:rsidR="00ED382C" w:rsidRPr="00BB1086" w:rsidRDefault="00ED382C" w:rsidP="00ED382C">
      <w:pPr>
        <w:ind w:left="900" w:hanging="450"/>
        <w:jc w:val="left"/>
        <w:rPr>
          <w:rFonts w:cs="Arial"/>
          <w:bCs/>
          <w:iCs/>
          <w:szCs w:val="22"/>
          <w:lang w:val="nl-NL"/>
        </w:rPr>
      </w:pPr>
    </w:p>
    <w:p w:rsidR="00E96220" w:rsidRDefault="0099564B" w:rsidP="00E96220">
      <w:pPr>
        <w:ind w:left="709" w:hanging="733"/>
        <w:jc w:val="left"/>
        <w:rPr>
          <w:rFonts w:cs="Arial"/>
          <w:bCs/>
          <w:iCs/>
          <w:szCs w:val="22"/>
          <w:lang w:val="nl-NL"/>
        </w:rPr>
      </w:pPr>
      <w:r>
        <w:rPr>
          <w:rFonts w:cs="Arial"/>
          <w:bCs/>
          <w:iCs/>
          <w:szCs w:val="22"/>
          <w:lang w:val="id-ID"/>
        </w:rPr>
        <w:t xml:space="preserve">5.1.3.2 </w:t>
      </w:r>
      <w:r>
        <w:rPr>
          <w:rFonts w:cs="Arial"/>
          <w:bCs/>
          <w:iCs/>
          <w:szCs w:val="22"/>
          <w:lang w:val="nl-NL"/>
        </w:rPr>
        <w:t xml:space="preserve">Tuliskan </w:t>
      </w:r>
      <w:r w:rsidR="00E96220" w:rsidRPr="00E96220">
        <w:rPr>
          <w:rFonts w:cs="Arial"/>
          <w:bCs/>
          <w:iCs/>
          <w:szCs w:val="22"/>
          <w:lang w:val="de-DE"/>
        </w:rPr>
        <w:t>bentuk perubahan,</w:t>
      </w:r>
      <w:r>
        <w:rPr>
          <w:rFonts w:cs="Arial"/>
          <w:bCs/>
          <w:iCs/>
          <w:szCs w:val="22"/>
          <w:lang w:val="id-ID"/>
        </w:rPr>
        <w:t xml:space="preserve"> </w:t>
      </w:r>
      <w:r w:rsidR="00E96220" w:rsidRPr="00E96220">
        <w:rPr>
          <w:rFonts w:cs="Arial"/>
          <w:bCs/>
          <w:iCs/>
          <w:szCs w:val="22"/>
          <w:lang w:val="de-DE"/>
        </w:rPr>
        <w:t xml:space="preserve">dasar </w:t>
      </w:r>
      <w:r>
        <w:rPr>
          <w:rFonts w:cs="Arial"/>
          <w:bCs/>
          <w:iCs/>
          <w:szCs w:val="22"/>
          <w:lang w:val="id-ID"/>
        </w:rPr>
        <w:t>pertimbangan</w:t>
      </w:r>
      <w:r w:rsidR="00E96220" w:rsidRPr="00E96220">
        <w:rPr>
          <w:rFonts w:cs="Arial"/>
          <w:bCs/>
          <w:iCs/>
          <w:szCs w:val="22"/>
          <w:lang w:val="de-DE"/>
        </w:rPr>
        <w:t xml:space="preserve">, </w:t>
      </w:r>
      <w:r>
        <w:rPr>
          <w:rFonts w:cs="Arial"/>
          <w:bCs/>
          <w:iCs/>
          <w:szCs w:val="22"/>
          <w:lang w:val="id-ID"/>
        </w:rPr>
        <w:t xml:space="preserve">dan </w:t>
      </w:r>
      <w:r w:rsidR="00E96220" w:rsidRPr="00E96220">
        <w:rPr>
          <w:rFonts w:cs="Arial"/>
          <w:bCs/>
          <w:iCs/>
          <w:szCs w:val="22"/>
          <w:lang w:val="de-DE"/>
        </w:rPr>
        <w:t xml:space="preserve">sumber masukan </w:t>
      </w:r>
      <w:r>
        <w:rPr>
          <w:rFonts w:cs="Arial"/>
          <w:bCs/>
          <w:iCs/>
          <w:szCs w:val="22"/>
          <w:lang w:val="nl-NL"/>
        </w:rPr>
        <w:t>sesuai dengan tabel berikut.</w:t>
      </w:r>
    </w:p>
    <w:p w:rsidR="00B30B41" w:rsidRPr="00BB1086" w:rsidRDefault="00B30B41" w:rsidP="00B30B41">
      <w:pPr>
        <w:ind w:left="450"/>
        <w:rPr>
          <w:lang w:val="nl-NL"/>
        </w:rPr>
      </w:pPr>
    </w:p>
    <w:tbl>
      <w:tblPr>
        <w:tblW w:w="929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810"/>
        <w:gridCol w:w="1882"/>
        <w:gridCol w:w="851"/>
        <w:gridCol w:w="992"/>
        <w:gridCol w:w="851"/>
        <w:gridCol w:w="1134"/>
        <w:gridCol w:w="1130"/>
        <w:gridCol w:w="1080"/>
      </w:tblGrid>
      <w:tr w:rsidR="00B30B41" w:rsidRPr="00BB1086" w:rsidTr="00B30B41">
        <w:trPr>
          <w:cantSplit/>
          <w:trHeight w:val="345"/>
        </w:trPr>
        <w:tc>
          <w:tcPr>
            <w:tcW w:w="568" w:type="dxa"/>
            <w:vMerge w:val="restart"/>
            <w:shd w:val="clear" w:color="auto" w:fill="auto"/>
            <w:vAlign w:val="center"/>
          </w:tcPr>
          <w:p w:rsidR="00B30B41" w:rsidRPr="00BB1086" w:rsidRDefault="00E96220" w:rsidP="00237875">
            <w:pPr>
              <w:jc w:val="center"/>
              <w:rPr>
                <w:b/>
                <w:bCs/>
                <w:sz w:val="20"/>
              </w:rPr>
            </w:pPr>
            <w:r w:rsidRPr="00E96220">
              <w:rPr>
                <w:b/>
                <w:bCs/>
                <w:sz w:val="20"/>
              </w:rPr>
              <w:t>No.</w:t>
            </w:r>
          </w:p>
        </w:tc>
        <w:tc>
          <w:tcPr>
            <w:tcW w:w="810" w:type="dxa"/>
            <w:vMerge w:val="restart"/>
            <w:shd w:val="clear" w:color="auto" w:fill="auto"/>
            <w:vAlign w:val="center"/>
          </w:tcPr>
          <w:p w:rsidR="00B30B41" w:rsidRPr="00BB1086" w:rsidRDefault="00E96220" w:rsidP="00237875">
            <w:pPr>
              <w:jc w:val="center"/>
              <w:rPr>
                <w:b/>
                <w:bCs/>
                <w:sz w:val="20"/>
              </w:rPr>
            </w:pPr>
            <w:r w:rsidRPr="00E96220">
              <w:rPr>
                <w:b/>
                <w:bCs/>
                <w:sz w:val="20"/>
              </w:rPr>
              <w:t>No. KodeMK</w:t>
            </w:r>
          </w:p>
        </w:tc>
        <w:tc>
          <w:tcPr>
            <w:tcW w:w="1882" w:type="dxa"/>
            <w:vMerge w:val="restart"/>
            <w:shd w:val="clear" w:color="auto" w:fill="auto"/>
            <w:vAlign w:val="center"/>
          </w:tcPr>
          <w:p w:rsidR="00B30B41" w:rsidRPr="00BB1086" w:rsidRDefault="00E96220" w:rsidP="00237875">
            <w:pPr>
              <w:jc w:val="center"/>
              <w:rPr>
                <w:b/>
                <w:bCs/>
                <w:sz w:val="20"/>
                <w:lang w:val="id-ID"/>
              </w:rPr>
            </w:pPr>
            <w:r w:rsidRPr="00E96220">
              <w:rPr>
                <w:b/>
                <w:bCs/>
                <w:sz w:val="20"/>
              </w:rPr>
              <w:t>Nama MK</w:t>
            </w:r>
            <w:r w:rsidRPr="00E96220">
              <w:rPr>
                <w:b/>
                <w:bCs/>
                <w:sz w:val="20"/>
                <w:lang w:val="id-ID"/>
              </w:rPr>
              <w:t xml:space="preserve"> (Kegiatan)</w:t>
            </w:r>
          </w:p>
        </w:tc>
        <w:tc>
          <w:tcPr>
            <w:tcW w:w="851" w:type="dxa"/>
            <w:vMerge w:val="restart"/>
            <w:shd w:val="clear" w:color="auto" w:fill="auto"/>
            <w:vAlign w:val="center"/>
          </w:tcPr>
          <w:p w:rsidR="00B30B41" w:rsidRPr="00BB1086" w:rsidRDefault="00E96220" w:rsidP="00237875">
            <w:pPr>
              <w:jc w:val="center"/>
              <w:rPr>
                <w:b/>
                <w:bCs/>
                <w:sz w:val="20"/>
              </w:rPr>
            </w:pPr>
            <w:r w:rsidRPr="00E96220">
              <w:rPr>
                <w:b/>
                <w:bCs/>
                <w:sz w:val="20"/>
              </w:rPr>
              <w:t>MK</w:t>
            </w:r>
          </w:p>
          <w:p w:rsidR="00B30B41" w:rsidRPr="00BB1086" w:rsidRDefault="00E96220" w:rsidP="00237875">
            <w:pPr>
              <w:jc w:val="center"/>
              <w:rPr>
                <w:b/>
                <w:bCs/>
                <w:sz w:val="20"/>
              </w:rPr>
            </w:pPr>
            <w:r w:rsidRPr="00E96220">
              <w:rPr>
                <w:b/>
                <w:bCs/>
                <w:sz w:val="20"/>
              </w:rPr>
              <w:t>Baru/</w:t>
            </w:r>
          </w:p>
          <w:p w:rsidR="00B30B41" w:rsidRPr="00BB1086" w:rsidRDefault="00E96220" w:rsidP="00237875">
            <w:pPr>
              <w:jc w:val="center"/>
              <w:rPr>
                <w:b/>
                <w:bCs/>
                <w:sz w:val="20"/>
              </w:rPr>
            </w:pPr>
            <w:r w:rsidRPr="00E96220">
              <w:rPr>
                <w:b/>
                <w:bCs/>
                <w:sz w:val="20"/>
              </w:rPr>
              <w:t>Lama/ Hapus</w:t>
            </w:r>
            <w:r w:rsidRPr="00E96220">
              <w:rPr>
                <w:b/>
                <w:bCs/>
                <w:sz w:val="20"/>
                <w:vertAlign w:val="superscript"/>
              </w:rPr>
              <w:t>*)</w:t>
            </w:r>
          </w:p>
        </w:tc>
        <w:tc>
          <w:tcPr>
            <w:tcW w:w="1843" w:type="dxa"/>
            <w:gridSpan w:val="2"/>
            <w:shd w:val="clear" w:color="auto" w:fill="auto"/>
            <w:vAlign w:val="center"/>
          </w:tcPr>
          <w:p w:rsidR="00B30B41" w:rsidRPr="00BB1086" w:rsidRDefault="00E96220" w:rsidP="00237875">
            <w:pPr>
              <w:jc w:val="center"/>
              <w:rPr>
                <w:b/>
                <w:bCs/>
                <w:sz w:val="20"/>
              </w:rPr>
            </w:pPr>
            <w:r w:rsidRPr="00E96220">
              <w:rPr>
                <w:b/>
                <w:bCs/>
                <w:sz w:val="20"/>
              </w:rPr>
              <w:t>Perubahan pada</w:t>
            </w:r>
            <w:r w:rsidRPr="00E96220">
              <w:rPr>
                <w:b/>
                <w:bCs/>
                <w:sz w:val="20"/>
                <w:vertAlign w:val="superscript"/>
              </w:rPr>
              <w:t>**)</w:t>
            </w:r>
          </w:p>
        </w:tc>
        <w:tc>
          <w:tcPr>
            <w:tcW w:w="1134" w:type="dxa"/>
            <w:vMerge w:val="restart"/>
            <w:shd w:val="clear" w:color="auto" w:fill="auto"/>
            <w:vAlign w:val="center"/>
          </w:tcPr>
          <w:p w:rsidR="00B30B41" w:rsidRPr="00BB1086" w:rsidRDefault="00E96220" w:rsidP="00237875">
            <w:pPr>
              <w:jc w:val="center"/>
              <w:rPr>
                <w:b/>
                <w:bCs/>
                <w:sz w:val="20"/>
                <w:lang w:val="id-ID"/>
              </w:rPr>
            </w:pPr>
            <w:r w:rsidRPr="00E96220">
              <w:rPr>
                <w:b/>
                <w:bCs/>
                <w:sz w:val="20"/>
                <w:lang w:val="id-ID"/>
              </w:rPr>
              <w:t>Dasar Pertim-bangan</w:t>
            </w:r>
          </w:p>
        </w:tc>
        <w:tc>
          <w:tcPr>
            <w:tcW w:w="1130" w:type="dxa"/>
            <w:vMerge w:val="restart"/>
            <w:shd w:val="clear" w:color="auto" w:fill="auto"/>
            <w:vAlign w:val="center"/>
          </w:tcPr>
          <w:p w:rsidR="00B30B41" w:rsidRPr="00BB1086" w:rsidRDefault="00E96220" w:rsidP="00237875">
            <w:pPr>
              <w:jc w:val="center"/>
              <w:rPr>
                <w:b/>
                <w:bCs/>
                <w:sz w:val="20"/>
              </w:rPr>
            </w:pPr>
            <w:r w:rsidRPr="00E96220">
              <w:rPr>
                <w:b/>
                <w:bCs/>
                <w:sz w:val="20"/>
              </w:rPr>
              <w:t>Atas Usulan/ Masukan  dari</w:t>
            </w:r>
          </w:p>
        </w:tc>
        <w:tc>
          <w:tcPr>
            <w:tcW w:w="1080" w:type="dxa"/>
            <w:vMerge w:val="restart"/>
            <w:shd w:val="clear" w:color="auto" w:fill="auto"/>
            <w:vAlign w:val="center"/>
          </w:tcPr>
          <w:p w:rsidR="00B30B41" w:rsidRPr="00BB1086" w:rsidRDefault="00E96220" w:rsidP="00237875">
            <w:pPr>
              <w:jc w:val="center"/>
              <w:rPr>
                <w:b/>
                <w:bCs/>
                <w:sz w:val="20"/>
              </w:rPr>
            </w:pPr>
            <w:r w:rsidRPr="00E96220">
              <w:rPr>
                <w:b/>
                <w:bCs/>
                <w:sz w:val="20"/>
              </w:rPr>
              <w:t>Berlaku Mulai Sem./Th.</w:t>
            </w:r>
          </w:p>
        </w:tc>
      </w:tr>
      <w:tr w:rsidR="00B30B41" w:rsidRPr="00BB1086" w:rsidTr="00B30B41">
        <w:trPr>
          <w:cantSplit/>
          <w:trHeight w:val="345"/>
        </w:trPr>
        <w:tc>
          <w:tcPr>
            <w:tcW w:w="568" w:type="dxa"/>
            <w:vMerge/>
            <w:tcBorders>
              <w:bottom w:val="double" w:sz="4" w:space="0" w:color="auto"/>
            </w:tcBorders>
            <w:shd w:val="clear" w:color="auto" w:fill="auto"/>
          </w:tcPr>
          <w:p w:rsidR="00B30B41" w:rsidRPr="00BB1086" w:rsidRDefault="00B30B41" w:rsidP="00237875">
            <w:pPr>
              <w:jc w:val="center"/>
              <w:rPr>
                <w:b/>
                <w:bCs/>
                <w:sz w:val="20"/>
              </w:rPr>
            </w:pPr>
          </w:p>
        </w:tc>
        <w:tc>
          <w:tcPr>
            <w:tcW w:w="810" w:type="dxa"/>
            <w:vMerge/>
            <w:tcBorders>
              <w:bottom w:val="double" w:sz="4" w:space="0" w:color="auto"/>
            </w:tcBorders>
            <w:shd w:val="clear" w:color="auto" w:fill="auto"/>
          </w:tcPr>
          <w:p w:rsidR="00B30B41" w:rsidRPr="00BB1086" w:rsidRDefault="00B30B41" w:rsidP="00237875">
            <w:pPr>
              <w:jc w:val="center"/>
              <w:rPr>
                <w:b/>
                <w:bCs/>
                <w:sz w:val="20"/>
              </w:rPr>
            </w:pPr>
          </w:p>
        </w:tc>
        <w:tc>
          <w:tcPr>
            <w:tcW w:w="1882" w:type="dxa"/>
            <w:vMerge/>
            <w:tcBorders>
              <w:bottom w:val="double" w:sz="4" w:space="0" w:color="auto"/>
            </w:tcBorders>
            <w:shd w:val="clear" w:color="auto" w:fill="auto"/>
          </w:tcPr>
          <w:p w:rsidR="00B30B41" w:rsidRPr="00BB1086" w:rsidRDefault="00B30B41" w:rsidP="00237875">
            <w:pPr>
              <w:jc w:val="center"/>
              <w:rPr>
                <w:b/>
                <w:bCs/>
                <w:sz w:val="20"/>
              </w:rPr>
            </w:pPr>
          </w:p>
        </w:tc>
        <w:tc>
          <w:tcPr>
            <w:tcW w:w="851" w:type="dxa"/>
            <w:vMerge/>
            <w:tcBorders>
              <w:bottom w:val="double" w:sz="4" w:space="0" w:color="auto"/>
            </w:tcBorders>
            <w:shd w:val="clear" w:color="auto" w:fill="auto"/>
          </w:tcPr>
          <w:p w:rsidR="00B30B41" w:rsidRPr="00BB1086" w:rsidRDefault="00B30B41" w:rsidP="00237875">
            <w:pPr>
              <w:jc w:val="center"/>
              <w:rPr>
                <w:b/>
                <w:bCs/>
                <w:sz w:val="20"/>
              </w:rPr>
            </w:pPr>
          </w:p>
        </w:tc>
        <w:tc>
          <w:tcPr>
            <w:tcW w:w="992" w:type="dxa"/>
            <w:tcBorders>
              <w:bottom w:val="double" w:sz="4" w:space="0" w:color="auto"/>
            </w:tcBorders>
            <w:shd w:val="clear" w:color="auto" w:fill="auto"/>
            <w:vAlign w:val="center"/>
          </w:tcPr>
          <w:p w:rsidR="00B30B41" w:rsidRPr="00BB1086" w:rsidRDefault="00E96220" w:rsidP="00237875">
            <w:pPr>
              <w:jc w:val="center"/>
              <w:rPr>
                <w:b/>
                <w:bCs/>
                <w:sz w:val="20"/>
                <w:lang w:val="id-ID"/>
              </w:rPr>
            </w:pPr>
            <w:r w:rsidRPr="00E96220">
              <w:rPr>
                <w:b/>
                <w:bCs/>
                <w:sz w:val="20"/>
              </w:rPr>
              <w:t>Silabus/</w:t>
            </w:r>
            <w:r w:rsidRPr="00E96220">
              <w:rPr>
                <w:b/>
                <w:bCs/>
                <w:sz w:val="20"/>
                <w:lang w:val="id-ID"/>
              </w:rPr>
              <w:t>SAP</w:t>
            </w:r>
          </w:p>
        </w:tc>
        <w:tc>
          <w:tcPr>
            <w:tcW w:w="851" w:type="dxa"/>
            <w:tcBorders>
              <w:bottom w:val="double" w:sz="4" w:space="0" w:color="auto"/>
            </w:tcBorders>
            <w:shd w:val="clear" w:color="auto" w:fill="auto"/>
            <w:vAlign w:val="center"/>
          </w:tcPr>
          <w:p w:rsidR="00B30B41" w:rsidRPr="00BB1086" w:rsidRDefault="00E96220" w:rsidP="00237875">
            <w:pPr>
              <w:jc w:val="center"/>
              <w:rPr>
                <w:b/>
                <w:bCs/>
                <w:sz w:val="20"/>
              </w:rPr>
            </w:pPr>
            <w:r w:rsidRPr="00E96220">
              <w:rPr>
                <w:b/>
                <w:bCs/>
                <w:sz w:val="20"/>
                <w:lang w:val="id-ID"/>
              </w:rPr>
              <w:t>Bahan</w:t>
            </w:r>
            <w:r w:rsidRPr="00E96220">
              <w:rPr>
                <w:b/>
                <w:bCs/>
                <w:sz w:val="20"/>
              </w:rPr>
              <w:t xml:space="preserve"> Ajar</w:t>
            </w:r>
          </w:p>
        </w:tc>
        <w:tc>
          <w:tcPr>
            <w:tcW w:w="1134" w:type="dxa"/>
            <w:vMerge/>
            <w:tcBorders>
              <w:bottom w:val="double" w:sz="4" w:space="0" w:color="auto"/>
            </w:tcBorders>
            <w:shd w:val="clear" w:color="auto" w:fill="auto"/>
          </w:tcPr>
          <w:p w:rsidR="00B30B41" w:rsidRPr="00BB1086" w:rsidRDefault="00B30B41" w:rsidP="00237875">
            <w:pPr>
              <w:jc w:val="center"/>
              <w:rPr>
                <w:b/>
                <w:bCs/>
                <w:sz w:val="20"/>
              </w:rPr>
            </w:pPr>
          </w:p>
        </w:tc>
        <w:tc>
          <w:tcPr>
            <w:tcW w:w="1130" w:type="dxa"/>
            <w:vMerge/>
            <w:tcBorders>
              <w:bottom w:val="double" w:sz="4" w:space="0" w:color="auto"/>
            </w:tcBorders>
            <w:shd w:val="clear" w:color="auto" w:fill="auto"/>
          </w:tcPr>
          <w:p w:rsidR="00B30B41" w:rsidRPr="00BB1086" w:rsidRDefault="00B30B41" w:rsidP="00237875">
            <w:pPr>
              <w:jc w:val="center"/>
              <w:rPr>
                <w:b/>
                <w:bCs/>
                <w:sz w:val="20"/>
              </w:rPr>
            </w:pPr>
          </w:p>
        </w:tc>
        <w:tc>
          <w:tcPr>
            <w:tcW w:w="1080" w:type="dxa"/>
            <w:vMerge/>
            <w:tcBorders>
              <w:bottom w:val="double" w:sz="4" w:space="0" w:color="auto"/>
            </w:tcBorders>
            <w:shd w:val="clear" w:color="auto" w:fill="auto"/>
          </w:tcPr>
          <w:p w:rsidR="00B30B41" w:rsidRPr="00BB1086" w:rsidRDefault="00B30B41" w:rsidP="00237875">
            <w:pPr>
              <w:jc w:val="center"/>
              <w:rPr>
                <w:b/>
                <w:bCs/>
                <w:sz w:val="20"/>
              </w:rPr>
            </w:pPr>
          </w:p>
        </w:tc>
      </w:tr>
      <w:tr w:rsidR="00B30B41" w:rsidRPr="00BB1086" w:rsidTr="00B30B41">
        <w:trPr>
          <w:cantSplit/>
        </w:trPr>
        <w:tc>
          <w:tcPr>
            <w:tcW w:w="568" w:type="dxa"/>
            <w:tcBorders>
              <w:top w:val="double" w:sz="4" w:space="0" w:color="auto"/>
            </w:tcBorders>
            <w:shd w:val="clear" w:color="auto" w:fill="auto"/>
            <w:vAlign w:val="center"/>
          </w:tcPr>
          <w:p w:rsidR="00B30B41" w:rsidRPr="00BB1086" w:rsidRDefault="00E96220" w:rsidP="00237875">
            <w:pPr>
              <w:jc w:val="center"/>
              <w:rPr>
                <w:b/>
                <w:bCs/>
                <w:sz w:val="20"/>
              </w:rPr>
            </w:pPr>
            <w:r w:rsidRPr="00E96220">
              <w:rPr>
                <w:b/>
                <w:bCs/>
                <w:sz w:val="20"/>
              </w:rPr>
              <w:t>(1)</w:t>
            </w:r>
          </w:p>
        </w:tc>
        <w:tc>
          <w:tcPr>
            <w:tcW w:w="810" w:type="dxa"/>
            <w:tcBorders>
              <w:top w:val="double" w:sz="4" w:space="0" w:color="auto"/>
            </w:tcBorders>
            <w:shd w:val="clear" w:color="auto" w:fill="auto"/>
            <w:vAlign w:val="center"/>
          </w:tcPr>
          <w:p w:rsidR="00B30B41" w:rsidRPr="00BB1086" w:rsidRDefault="00E96220" w:rsidP="00237875">
            <w:pPr>
              <w:jc w:val="center"/>
              <w:rPr>
                <w:b/>
                <w:bCs/>
                <w:sz w:val="20"/>
              </w:rPr>
            </w:pPr>
            <w:r w:rsidRPr="00E96220">
              <w:rPr>
                <w:b/>
                <w:bCs/>
                <w:sz w:val="20"/>
              </w:rPr>
              <w:t>(2)</w:t>
            </w:r>
          </w:p>
        </w:tc>
        <w:tc>
          <w:tcPr>
            <w:tcW w:w="1882" w:type="dxa"/>
            <w:tcBorders>
              <w:top w:val="double" w:sz="4" w:space="0" w:color="auto"/>
            </w:tcBorders>
            <w:shd w:val="clear" w:color="auto" w:fill="auto"/>
            <w:vAlign w:val="center"/>
          </w:tcPr>
          <w:p w:rsidR="00B30B41" w:rsidRPr="00BB1086" w:rsidRDefault="00E96220" w:rsidP="00237875">
            <w:pPr>
              <w:jc w:val="center"/>
              <w:rPr>
                <w:b/>
                <w:bCs/>
                <w:sz w:val="20"/>
              </w:rPr>
            </w:pPr>
            <w:r w:rsidRPr="00E96220">
              <w:rPr>
                <w:b/>
                <w:bCs/>
                <w:sz w:val="20"/>
              </w:rPr>
              <w:t>(3)</w:t>
            </w:r>
          </w:p>
        </w:tc>
        <w:tc>
          <w:tcPr>
            <w:tcW w:w="851" w:type="dxa"/>
            <w:tcBorders>
              <w:top w:val="double" w:sz="4" w:space="0" w:color="auto"/>
            </w:tcBorders>
            <w:shd w:val="clear" w:color="auto" w:fill="auto"/>
            <w:vAlign w:val="center"/>
          </w:tcPr>
          <w:p w:rsidR="00B30B41" w:rsidRPr="00BB1086" w:rsidRDefault="00E96220" w:rsidP="00237875">
            <w:pPr>
              <w:jc w:val="center"/>
              <w:rPr>
                <w:b/>
                <w:bCs/>
                <w:sz w:val="20"/>
              </w:rPr>
            </w:pPr>
            <w:r w:rsidRPr="00E96220">
              <w:rPr>
                <w:b/>
                <w:bCs/>
                <w:sz w:val="20"/>
              </w:rPr>
              <w:t>(4)</w:t>
            </w:r>
          </w:p>
        </w:tc>
        <w:tc>
          <w:tcPr>
            <w:tcW w:w="992" w:type="dxa"/>
            <w:tcBorders>
              <w:top w:val="double" w:sz="4" w:space="0" w:color="auto"/>
            </w:tcBorders>
            <w:shd w:val="clear" w:color="auto" w:fill="auto"/>
            <w:vAlign w:val="center"/>
          </w:tcPr>
          <w:p w:rsidR="00B30B41" w:rsidRPr="00BB1086" w:rsidRDefault="00E96220" w:rsidP="00237875">
            <w:pPr>
              <w:jc w:val="center"/>
              <w:rPr>
                <w:b/>
                <w:bCs/>
                <w:sz w:val="20"/>
              </w:rPr>
            </w:pPr>
            <w:r w:rsidRPr="00E96220">
              <w:rPr>
                <w:b/>
                <w:bCs/>
                <w:sz w:val="20"/>
              </w:rPr>
              <w:t>(5)</w:t>
            </w:r>
          </w:p>
        </w:tc>
        <w:tc>
          <w:tcPr>
            <w:tcW w:w="851" w:type="dxa"/>
            <w:tcBorders>
              <w:top w:val="double" w:sz="4" w:space="0" w:color="auto"/>
            </w:tcBorders>
            <w:shd w:val="clear" w:color="auto" w:fill="auto"/>
            <w:vAlign w:val="center"/>
          </w:tcPr>
          <w:p w:rsidR="00B30B41" w:rsidRPr="00BB1086" w:rsidRDefault="00E96220" w:rsidP="00237875">
            <w:pPr>
              <w:jc w:val="center"/>
              <w:rPr>
                <w:b/>
                <w:bCs/>
                <w:sz w:val="20"/>
              </w:rPr>
            </w:pPr>
            <w:r w:rsidRPr="00E96220">
              <w:rPr>
                <w:b/>
                <w:bCs/>
                <w:sz w:val="20"/>
              </w:rPr>
              <w:t>(6)</w:t>
            </w:r>
          </w:p>
        </w:tc>
        <w:tc>
          <w:tcPr>
            <w:tcW w:w="1134" w:type="dxa"/>
            <w:tcBorders>
              <w:top w:val="double" w:sz="4" w:space="0" w:color="auto"/>
            </w:tcBorders>
            <w:shd w:val="clear" w:color="auto" w:fill="auto"/>
            <w:vAlign w:val="center"/>
          </w:tcPr>
          <w:p w:rsidR="00B30B41" w:rsidRPr="00BB1086" w:rsidRDefault="00E96220" w:rsidP="00237875">
            <w:pPr>
              <w:jc w:val="center"/>
              <w:rPr>
                <w:b/>
                <w:bCs/>
                <w:sz w:val="20"/>
              </w:rPr>
            </w:pPr>
            <w:r w:rsidRPr="00E96220">
              <w:rPr>
                <w:b/>
                <w:bCs/>
                <w:sz w:val="20"/>
              </w:rPr>
              <w:t>(7)</w:t>
            </w:r>
          </w:p>
        </w:tc>
        <w:tc>
          <w:tcPr>
            <w:tcW w:w="1130" w:type="dxa"/>
            <w:tcBorders>
              <w:top w:val="double" w:sz="4" w:space="0" w:color="auto"/>
            </w:tcBorders>
            <w:shd w:val="clear" w:color="auto" w:fill="auto"/>
            <w:vAlign w:val="center"/>
          </w:tcPr>
          <w:p w:rsidR="00B30B41" w:rsidRPr="00BB1086" w:rsidRDefault="00E96220" w:rsidP="00237875">
            <w:pPr>
              <w:jc w:val="center"/>
              <w:rPr>
                <w:b/>
                <w:bCs/>
                <w:sz w:val="20"/>
              </w:rPr>
            </w:pPr>
            <w:r w:rsidRPr="00E96220">
              <w:rPr>
                <w:b/>
                <w:bCs/>
                <w:sz w:val="20"/>
              </w:rPr>
              <w:t>(8)</w:t>
            </w:r>
          </w:p>
        </w:tc>
        <w:tc>
          <w:tcPr>
            <w:tcW w:w="1080" w:type="dxa"/>
            <w:tcBorders>
              <w:top w:val="double" w:sz="4" w:space="0" w:color="auto"/>
            </w:tcBorders>
            <w:shd w:val="clear" w:color="auto" w:fill="auto"/>
            <w:vAlign w:val="center"/>
          </w:tcPr>
          <w:p w:rsidR="00B30B41" w:rsidRPr="00BB1086" w:rsidRDefault="00E96220" w:rsidP="00237875">
            <w:pPr>
              <w:jc w:val="center"/>
              <w:rPr>
                <w:b/>
                <w:bCs/>
                <w:sz w:val="20"/>
              </w:rPr>
            </w:pPr>
            <w:r w:rsidRPr="00E96220">
              <w:rPr>
                <w:b/>
                <w:bCs/>
                <w:sz w:val="20"/>
              </w:rPr>
              <w:t>(9)</w:t>
            </w:r>
          </w:p>
        </w:tc>
      </w:tr>
      <w:tr w:rsidR="00B30B41" w:rsidRPr="00BB1086" w:rsidTr="00B30B41">
        <w:trPr>
          <w:cantSplit/>
        </w:trPr>
        <w:tc>
          <w:tcPr>
            <w:tcW w:w="568" w:type="dxa"/>
          </w:tcPr>
          <w:p w:rsidR="00B30B41" w:rsidRPr="00BB1086" w:rsidRDefault="00B30B41" w:rsidP="00237875">
            <w:pPr>
              <w:rPr>
                <w:sz w:val="20"/>
              </w:rPr>
            </w:pPr>
          </w:p>
        </w:tc>
        <w:tc>
          <w:tcPr>
            <w:tcW w:w="810" w:type="dxa"/>
          </w:tcPr>
          <w:p w:rsidR="00B30B41" w:rsidRPr="00BB1086" w:rsidRDefault="00B30B41" w:rsidP="00237875">
            <w:pPr>
              <w:rPr>
                <w:sz w:val="20"/>
              </w:rPr>
            </w:pPr>
          </w:p>
        </w:tc>
        <w:tc>
          <w:tcPr>
            <w:tcW w:w="1882" w:type="dxa"/>
          </w:tcPr>
          <w:p w:rsidR="00B30B41" w:rsidRPr="00BB1086" w:rsidRDefault="00B30B41" w:rsidP="00237875">
            <w:pPr>
              <w:rPr>
                <w:sz w:val="20"/>
              </w:rPr>
            </w:pPr>
          </w:p>
        </w:tc>
        <w:tc>
          <w:tcPr>
            <w:tcW w:w="851" w:type="dxa"/>
          </w:tcPr>
          <w:p w:rsidR="00B30B41" w:rsidRPr="00BB1086" w:rsidRDefault="00B30B41" w:rsidP="00237875">
            <w:pPr>
              <w:rPr>
                <w:sz w:val="20"/>
              </w:rPr>
            </w:pPr>
          </w:p>
        </w:tc>
        <w:tc>
          <w:tcPr>
            <w:tcW w:w="992" w:type="dxa"/>
          </w:tcPr>
          <w:p w:rsidR="00B30B41" w:rsidRPr="00BB1086" w:rsidRDefault="00B30B41" w:rsidP="00237875">
            <w:pPr>
              <w:rPr>
                <w:sz w:val="20"/>
              </w:rPr>
            </w:pPr>
          </w:p>
        </w:tc>
        <w:tc>
          <w:tcPr>
            <w:tcW w:w="851" w:type="dxa"/>
          </w:tcPr>
          <w:p w:rsidR="00B30B41" w:rsidRPr="00BB1086" w:rsidRDefault="00B30B41" w:rsidP="00237875">
            <w:pPr>
              <w:rPr>
                <w:sz w:val="20"/>
              </w:rPr>
            </w:pPr>
          </w:p>
        </w:tc>
        <w:tc>
          <w:tcPr>
            <w:tcW w:w="1134" w:type="dxa"/>
          </w:tcPr>
          <w:p w:rsidR="00B30B41" w:rsidRPr="00BB1086" w:rsidRDefault="00B30B41" w:rsidP="00237875">
            <w:pPr>
              <w:rPr>
                <w:sz w:val="20"/>
              </w:rPr>
            </w:pPr>
          </w:p>
        </w:tc>
        <w:tc>
          <w:tcPr>
            <w:tcW w:w="1130" w:type="dxa"/>
          </w:tcPr>
          <w:p w:rsidR="00B30B41" w:rsidRPr="00BB1086" w:rsidRDefault="00B30B41" w:rsidP="00237875">
            <w:pPr>
              <w:rPr>
                <w:sz w:val="20"/>
              </w:rPr>
            </w:pPr>
          </w:p>
        </w:tc>
        <w:tc>
          <w:tcPr>
            <w:tcW w:w="1080" w:type="dxa"/>
          </w:tcPr>
          <w:p w:rsidR="00B30B41" w:rsidRPr="00BB1086" w:rsidRDefault="00B30B41" w:rsidP="00237875">
            <w:pPr>
              <w:rPr>
                <w:sz w:val="20"/>
              </w:rPr>
            </w:pPr>
          </w:p>
        </w:tc>
      </w:tr>
      <w:tr w:rsidR="00B30B41" w:rsidRPr="00BB1086" w:rsidTr="00B30B41">
        <w:trPr>
          <w:cantSplit/>
        </w:trPr>
        <w:tc>
          <w:tcPr>
            <w:tcW w:w="568" w:type="dxa"/>
          </w:tcPr>
          <w:p w:rsidR="00B30B41" w:rsidRPr="00BB1086" w:rsidRDefault="00B30B41" w:rsidP="00237875">
            <w:pPr>
              <w:rPr>
                <w:sz w:val="20"/>
              </w:rPr>
            </w:pPr>
          </w:p>
        </w:tc>
        <w:tc>
          <w:tcPr>
            <w:tcW w:w="810" w:type="dxa"/>
          </w:tcPr>
          <w:p w:rsidR="00B30B41" w:rsidRPr="00BB1086" w:rsidRDefault="00B30B41" w:rsidP="00237875">
            <w:pPr>
              <w:rPr>
                <w:sz w:val="20"/>
              </w:rPr>
            </w:pPr>
          </w:p>
        </w:tc>
        <w:tc>
          <w:tcPr>
            <w:tcW w:w="1882" w:type="dxa"/>
          </w:tcPr>
          <w:p w:rsidR="00B30B41" w:rsidRPr="00BB1086" w:rsidRDefault="00B30B41" w:rsidP="00237875">
            <w:pPr>
              <w:rPr>
                <w:sz w:val="20"/>
              </w:rPr>
            </w:pPr>
          </w:p>
        </w:tc>
        <w:tc>
          <w:tcPr>
            <w:tcW w:w="851" w:type="dxa"/>
          </w:tcPr>
          <w:p w:rsidR="00B30B41" w:rsidRPr="00BB1086" w:rsidRDefault="00B30B41" w:rsidP="00237875">
            <w:pPr>
              <w:rPr>
                <w:sz w:val="20"/>
              </w:rPr>
            </w:pPr>
          </w:p>
        </w:tc>
        <w:tc>
          <w:tcPr>
            <w:tcW w:w="992" w:type="dxa"/>
          </w:tcPr>
          <w:p w:rsidR="00B30B41" w:rsidRPr="00BB1086" w:rsidRDefault="00B30B41" w:rsidP="00237875">
            <w:pPr>
              <w:rPr>
                <w:sz w:val="20"/>
              </w:rPr>
            </w:pPr>
          </w:p>
        </w:tc>
        <w:tc>
          <w:tcPr>
            <w:tcW w:w="851" w:type="dxa"/>
          </w:tcPr>
          <w:p w:rsidR="00B30B41" w:rsidRPr="00BB1086" w:rsidRDefault="00B30B41" w:rsidP="00237875">
            <w:pPr>
              <w:rPr>
                <w:sz w:val="20"/>
              </w:rPr>
            </w:pPr>
          </w:p>
        </w:tc>
        <w:tc>
          <w:tcPr>
            <w:tcW w:w="1134" w:type="dxa"/>
          </w:tcPr>
          <w:p w:rsidR="00B30B41" w:rsidRPr="00BB1086" w:rsidRDefault="00B30B41" w:rsidP="00237875">
            <w:pPr>
              <w:rPr>
                <w:sz w:val="20"/>
              </w:rPr>
            </w:pPr>
          </w:p>
        </w:tc>
        <w:tc>
          <w:tcPr>
            <w:tcW w:w="1130" w:type="dxa"/>
          </w:tcPr>
          <w:p w:rsidR="00B30B41" w:rsidRPr="00BB1086" w:rsidRDefault="00B30B41" w:rsidP="00237875">
            <w:pPr>
              <w:rPr>
                <w:sz w:val="20"/>
              </w:rPr>
            </w:pPr>
          </w:p>
        </w:tc>
        <w:tc>
          <w:tcPr>
            <w:tcW w:w="1080" w:type="dxa"/>
          </w:tcPr>
          <w:p w:rsidR="00B30B41" w:rsidRPr="00BB1086" w:rsidRDefault="00B30B41" w:rsidP="00237875">
            <w:pPr>
              <w:rPr>
                <w:sz w:val="20"/>
              </w:rPr>
            </w:pPr>
          </w:p>
        </w:tc>
      </w:tr>
      <w:tr w:rsidR="00B30B41" w:rsidRPr="00BB1086" w:rsidTr="00B30B41">
        <w:trPr>
          <w:cantSplit/>
        </w:trPr>
        <w:tc>
          <w:tcPr>
            <w:tcW w:w="568" w:type="dxa"/>
          </w:tcPr>
          <w:p w:rsidR="00B30B41" w:rsidRPr="00BB1086" w:rsidRDefault="00B30B41" w:rsidP="00237875">
            <w:pPr>
              <w:rPr>
                <w:sz w:val="20"/>
              </w:rPr>
            </w:pPr>
          </w:p>
        </w:tc>
        <w:tc>
          <w:tcPr>
            <w:tcW w:w="810" w:type="dxa"/>
          </w:tcPr>
          <w:p w:rsidR="00B30B41" w:rsidRPr="00BB1086" w:rsidRDefault="00B30B41" w:rsidP="00237875">
            <w:pPr>
              <w:rPr>
                <w:sz w:val="20"/>
              </w:rPr>
            </w:pPr>
          </w:p>
        </w:tc>
        <w:tc>
          <w:tcPr>
            <w:tcW w:w="1882" w:type="dxa"/>
          </w:tcPr>
          <w:p w:rsidR="00B30B41" w:rsidRPr="00BB1086" w:rsidRDefault="00B30B41" w:rsidP="00237875">
            <w:pPr>
              <w:rPr>
                <w:sz w:val="20"/>
              </w:rPr>
            </w:pPr>
          </w:p>
        </w:tc>
        <w:tc>
          <w:tcPr>
            <w:tcW w:w="851" w:type="dxa"/>
          </w:tcPr>
          <w:p w:rsidR="00B30B41" w:rsidRPr="00BB1086" w:rsidRDefault="00B30B41" w:rsidP="00237875">
            <w:pPr>
              <w:rPr>
                <w:sz w:val="20"/>
              </w:rPr>
            </w:pPr>
          </w:p>
        </w:tc>
        <w:tc>
          <w:tcPr>
            <w:tcW w:w="992" w:type="dxa"/>
          </w:tcPr>
          <w:p w:rsidR="00B30B41" w:rsidRPr="00BB1086" w:rsidRDefault="00B30B41" w:rsidP="00237875">
            <w:pPr>
              <w:rPr>
                <w:sz w:val="20"/>
              </w:rPr>
            </w:pPr>
          </w:p>
        </w:tc>
        <w:tc>
          <w:tcPr>
            <w:tcW w:w="851" w:type="dxa"/>
          </w:tcPr>
          <w:p w:rsidR="00B30B41" w:rsidRPr="00BB1086" w:rsidRDefault="00B30B41" w:rsidP="00237875">
            <w:pPr>
              <w:rPr>
                <w:sz w:val="20"/>
              </w:rPr>
            </w:pPr>
          </w:p>
        </w:tc>
        <w:tc>
          <w:tcPr>
            <w:tcW w:w="1134" w:type="dxa"/>
          </w:tcPr>
          <w:p w:rsidR="00B30B41" w:rsidRPr="00BB1086" w:rsidRDefault="00B30B41" w:rsidP="00237875">
            <w:pPr>
              <w:rPr>
                <w:sz w:val="20"/>
              </w:rPr>
            </w:pPr>
          </w:p>
        </w:tc>
        <w:tc>
          <w:tcPr>
            <w:tcW w:w="1130" w:type="dxa"/>
          </w:tcPr>
          <w:p w:rsidR="00B30B41" w:rsidRPr="00BB1086" w:rsidRDefault="00B30B41" w:rsidP="00237875">
            <w:pPr>
              <w:rPr>
                <w:sz w:val="20"/>
              </w:rPr>
            </w:pPr>
          </w:p>
        </w:tc>
        <w:tc>
          <w:tcPr>
            <w:tcW w:w="1080" w:type="dxa"/>
          </w:tcPr>
          <w:p w:rsidR="00B30B41" w:rsidRPr="00BB1086" w:rsidRDefault="00B30B41" w:rsidP="00237875">
            <w:pPr>
              <w:rPr>
                <w:sz w:val="20"/>
              </w:rPr>
            </w:pPr>
          </w:p>
        </w:tc>
      </w:tr>
    </w:tbl>
    <w:p w:rsidR="00B30B41" w:rsidRPr="00BB1086" w:rsidRDefault="00B30B41" w:rsidP="00B30B41"/>
    <w:p w:rsidR="00E96220" w:rsidRPr="00E96220" w:rsidRDefault="00E96220" w:rsidP="00E96220">
      <w:pPr>
        <w:ind w:left="990" w:hanging="360"/>
        <w:rPr>
          <w:sz w:val="20"/>
        </w:rPr>
      </w:pPr>
      <w:r w:rsidRPr="00E96220">
        <w:rPr>
          <w:sz w:val="20"/>
        </w:rPr>
        <w:t xml:space="preserve">*) </w:t>
      </w:r>
      <w:r w:rsidRPr="00E96220">
        <w:rPr>
          <w:sz w:val="20"/>
        </w:rPr>
        <w:tab/>
        <w:t>tuliskan Baru, Lama, atau Hapus pada mata kuliah yang sesuai</w:t>
      </w:r>
      <w:r w:rsidR="0099564B">
        <w:rPr>
          <w:sz w:val="20"/>
        </w:rPr>
        <w:t>.</w:t>
      </w:r>
    </w:p>
    <w:p w:rsidR="00E96220" w:rsidRPr="00E96220" w:rsidRDefault="00E96220" w:rsidP="00E96220">
      <w:pPr>
        <w:ind w:left="990" w:hanging="360"/>
        <w:rPr>
          <w:sz w:val="20"/>
          <w:lang w:val="de-DE"/>
        </w:rPr>
      </w:pPr>
      <w:r w:rsidRPr="00E96220">
        <w:rPr>
          <w:sz w:val="20"/>
          <w:lang w:val="de-DE"/>
        </w:rPr>
        <w:t>**)</w:t>
      </w:r>
      <w:r w:rsidRPr="00E96220">
        <w:rPr>
          <w:sz w:val="20"/>
          <w:lang w:val="de-DE"/>
        </w:rPr>
        <w:tab/>
        <w:t xml:space="preserve">beri </w:t>
      </w:r>
      <w:r w:rsidRPr="00E96220">
        <w:rPr>
          <w:rFonts w:cs="Arial"/>
          <w:bCs/>
          <w:sz w:val="20"/>
          <w:lang w:val="fi-FI"/>
        </w:rPr>
        <w:t>tanda</w:t>
      </w:r>
      <w:r w:rsidRPr="00E96220">
        <w:rPr>
          <w:sz w:val="20"/>
          <w:lang w:val="de-DE"/>
        </w:rPr>
        <w:t xml:space="preserve"> centang (</w:t>
      </w:r>
      <w:r w:rsidRPr="00E96220">
        <w:rPr>
          <w:rFonts w:cs="Arial"/>
          <w:sz w:val="20"/>
          <w:lang w:val="de-DE"/>
        </w:rPr>
        <w:t>√</w:t>
      </w:r>
      <w:r w:rsidRPr="00E96220">
        <w:rPr>
          <w:sz w:val="20"/>
          <w:lang w:val="de-DE"/>
        </w:rPr>
        <w:t>) pada kolom (5) dan (6) jika ada perubahan.</w:t>
      </w:r>
    </w:p>
    <w:p w:rsidR="00ED382C" w:rsidRPr="00B65A5A" w:rsidRDefault="00E96220" w:rsidP="00ED382C">
      <w:pPr>
        <w:ind w:left="270"/>
        <w:rPr>
          <w:rFonts w:cs="Arial"/>
          <w:bCs/>
          <w:sz w:val="20"/>
          <w:lang w:val="de-DE"/>
        </w:rPr>
      </w:pPr>
      <w:r w:rsidRPr="00E96220">
        <w:rPr>
          <w:rFonts w:cs="Arial"/>
          <w:bCs/>
          <w:sz w:val="20"/>
          <w:lang w:val="de-DE"/>
        </w:rPr>
        <w:t>Siapkan laporan peninjauan kurikulum yang telah dilakukan dan Silabus/RPP mata kuliah yang diubah pada saat asesmen lapangan.</w:t>
      </w:r>
    </w:p>
    <w:p w:rsidR="00A66BE4" w:rsidRPr="00BB1086" w:rsidRDefault="00A66BE4" w:rsidP="00ED382C">
      <w:pPr>
        <w:ind w:left="142" w:hanging="142"/>
        <w:rPr>
          <w:rFonts w:cs="Arial"/>
          <w:lang w:val="fi-FI"/>
        </w:rPr>
      </w:pPr>
    </w:p>
    <w:p w:rsidR="00ED382C" w:rsidRPr="00BB1086" w:rsidRDefault="00ED382C">
      <w:pPr>
        <w:ind w:left="142" w:hanging="142"/>
        <w:rPr>
          <w:rFonts w:cs="Arial"/>
          <w:bCs/>
          <w:szCs w:val="22"/>
          <w:lang w:val="id-ID"/>
        </w:rPr>
      </w:pPr>
    </w:p>
    <w:p w:rsidR="002B1555" w:rsidRPr="00BB1086" w:rsidRDefault="0099564B">
      <w:pPr>
        <w:ind w:left="142" w:hanging="142"/>
        <w:rPr>
          <w:rFonts w:cs="Arial"/>
          <w:bCs/>
          <w:szCs w:val="22"/>
          <w:lang w:val="id-ID"/>
        </w:rPr>
      </w:pPr>
      <w:r>
        <w:rPr>
          <w:rFonts w:cs="Arial"/>
          <w:bCs/>
          <w:szCs w:val="22"/>
          <w:lang w:val="id-ID"/>
        </w:rPr>
        <w:t>5.2  Pembelajaran</w:t>
      </w:r>
    </w:p>
    <w:p w:rsidR="00D94802" w:rsidRPr="00BB1086" w:rsidRDefault="00D94802">
      <w:pPr>
        <w:ind w:left="142" w:hanging="142"/>
        <w:rPr>
          <w:rFonts w:cs="Arial"/>
          <w:bCs/>
          <w:szCs w:val="22"/>
        </w:rPr>
      </w:pPr>
    </w:p>
    <w:p w:rsidR="00BA31DA" w:rsidRPr="00BB1086" w:rsidRDefault="0099564B">
      <w:pPr>
        <w:ind w:left="142" w:hanging="142"/>
        <w:rPr>
          <w:rFonts w:cs="Arial"/>
          <w:bCs/>
          <w:i/>
          <w:szCs w:val="22"/>
        </w:rPr>
      </w:pPr>
      <w:r>
        <w:rPr>
          <w:rFonts w:cs="Arial"/>
          <w:bCs/>
          <w:szCs w:val="22"/>
          <w:lang w:val="id-ID"/>
        </w:rPr>
        <w:t xml:space="preserve">5.2.1  </w:t>
      </w:r>
      <w:r w:rsidR="00E96220" w:rsidRPr="00E96220">
        <w:rPr>
          <w:rFonts w:cs="Arial"/>
          <w:bCs/>
          <w:i/>
          <w:szCs w:val="22"/>
          <w:lang w:val="id-ID"/>
        </w:rPr>
        <w:t>Workshop</w:t>
      </w:r>
    </w:p>
    <w:p w:rsidR="008B40C4" w:rsidRPr="00BB1086" w:rsidRDefault="008B40C4">
      <w:pPr>
        <w:ind w:left="142" w:hanging="142"/>
        <w:rPr>
          <w:rFonts w:cs="Arial"/>
          <w:bCs/>
          <w:i/>
          <w:szCs w:val="22"/>
        </w:rPr>
      </w:pPr>
    </w:p>
    <w:p w:rsidR="008B40C4" w:rsidRPr="00BB1086" w:rsidRDefault="0099564B" w:rsidP="008B40C4">
      <w:pPr>
        <w:ind w:left="851" w:hanging="851"/>
        <w:jc w:val="left"/>
        <w:rPr>
          <w:bCs/>
        </w:rPr>
      </w:pPr>
      <w:r>
        <w:rPr>
          <w:bCs/>
        </w:rPr>
        <w:t>5.2.1.1 Tahap-Tahap Pelaksanaan Workshop</w:t>
      </w:r>
    </w:p>
    <w:p w:rsidR="008B40C4" w:rsidRPr="00BB1086" w:rsidRDefault="008B40C4" w:rsidP="008B40C4">
      <w:pPr>
        <w:ind w:left="851" w:hanging="851"/>
        <w:jc w:val="left"/>
        <w:rPr>
          <w:bCs/>
        </w:rPr>
      </w:pPr>
    </w:p>
    <w:p w:rsidR="00E96220" w:rsidRDefault="0099564B" w:rsidP="00E96220">
      <w:pPr>
        <w:ind w:left="993" w:hanging="993"/>
        <w:jc w:val="left"/>
        <w:rPr>
          <w:bCs/>
        </w:rPr>
      </w:pPr>
      <w:r>
        <w:rPr>
          <w:bCs/>
          <w:lang w:val="id-ID"/>
        </w:rPr>
        <w:t>5.2.</w:t>
      </w:r>
      <w:r>
        <w:rPr>
          <w:bCs/>
        </w:rPr>
        <w:t>1.1.1</w:t>
      </w:r>
      <w:r>
        <w:rPr>
          <w:bCs/>
        </w:rPr>
        <w:tab/>
      </w:r>
      <w:r>
        <w:rPr>
          <w:szCs w:val="22"/>
        </w:rPr>
        <w:t>Sebutkan cakupan kegiatan pleno 1 dan uraikan pelaksanaannya di lapangan.</w:t>
      </w: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99564B" w:rsidP="008B40C4">
      <w:pPr>
        <w:ind w:left="851" w:hanging="851"/>
        <w:jc w:val="left"/>
        <w:rPr>
          <w:bCs/>
          <w:lang w:val="id-ID"/>
        </w:rPr>
      </w:pPr>
      <w:r>
        <w:rPr>
          <w:bCs/>
          <w:lang w:val="id-ID"/>
        </w:rPr>
        <w:lastRenderedPageBreak/>
        <w:t xml:space="preserve"> </w:t>
      </w:r>
    </w:p>
    <w:p w:rsidR="008B40C4" w:rsidRPr="00BB1086" w:rsidRDefault="008B40C4" w:rsidP="008B40C4">
      <w:pPr>
        <w:ind w:left="851" w:hanging="851"/>
        <w:jc w:val="left"/>
        <w:rPr>
          <w:bCs/>
        </w:rPr>
      </w:pPr>
    </w:p>
    <w:p w:rsidR="00E96220" w:rsidRDefault="0099564B" w:rsidP="00E96220">
      <w:pPr>
        <w:ind w:left="993" w:hanging="993"/>
        <w:jc w:val="left"/>
        <w:rPr>
          <w:bCs/>
        </w:rPr>
      </w:pPr>
      <w:r>
        <w:rPr>
          <w:bCs/>
          <w:lang w:val="id-ID"/>
        </w:rPr>
        <w:t>5.2.</w:t>
      </w:r>
      <w:r>
        <w:rPr>
          <w:bCs/>
        </w:rPr>
        <w:t>1.1.2</w:t>
      </w:r>
      <w:r>
        <w:rPr>
          <w:bCs/>
          <w:lang w:val="id-ID"/>
        </w:rPr>
        <w:t xml:space="preserve">  </w:t>
      </w:r>
      <w:r>
        <w:rPr>
          <w:szCs w:val="22"/>
        </w:rPr>
        <w:t>Sebutkan cakupan kegiatan diskusi kelompok dan uraikan pelaksanaannya di lapangan.</w:t>
      </w: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99564B" w:rsidP="008B40C4">
      <w:pPr>
        <w:ind w:left="851" w:hanging="851"/>
        <w:jc w:val="left"/>
        <w:rPr>
          <w:bCs/>
        </w:rPr>
      </w:pPr>
      <w:r>
        <w:rPr>
          <w:bCs/>
          <w:lang w:val="id-ID"/>
        </w:rPr>
        <w:t xml:space="preserve"> </w:t>
      </w:r>
    </w:p>
    <w:p w:rsidR="008B40C4" w:rsidRPr="00BB1086" w:rsidRDefault="008B40C4" w:rsidP="008B40C4">
      <w:pPr>
        <w:ind w:left="851" w:hanging="851"/>
        <w:jc w:val="left"/>
        <w:rPr>
          <w:bCs/>
        </w:rPr>
      </w:pPr>
    </w:p>
    <w:p w:rsidR="00E96220" w:rsidRDefault="0099564B" w:rsidP="00E96220">
      <w:pPr>
        <w:ind w:left="993" w:hanging="993"/>
        <w:jc w:val="left"/>
        <w:rPr>
          <w:bCs/>
        </w:rPr>
      </w:pPr>
      <w:r>
        <w:rPr>
          <w:bCs/>
          <w:lang w:val="id-ID"/>
        </w:rPr>
        <w:t>5.2.</w:t>
      </w:r>
      <w:r>
        <w:rPr>
          <w:bCs/>
        </w:rPr>
        <w:t>1.1.3</w:t>
      </w:r>
      <w:r>
        <w:rPr>
          <w:bCs/>
          <w:lang w:val="id-ID"/>
        </w:rPr>
        <w:t xml:space="preserve">  </w:t>
      </w:r>
      <w:r>
        <w:rPr>
          <w:bCs/>
        </w:rPr>
        <w:tab/>
      </w:r>
      <w:r>
        <w:rPr>
          <w:szCs w:val="22"/>
        </w:rPr>
        <w:t>Sebutkan cakupan kegiatan kerja kelompok mandiri dan uraikan pelaksanaannya di lapangan.</w:t>
      </w: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99564B" w:rsidP="008B40C4">
      <w:pPr>
        <w:ind w:left="851" w:hanging="851"/>
        <w:jc w:val="left"/>
        <w:rPr>
          <w:bCs/>
          <w:lang w:val="id-ID"/>
        </w:rPr>
      </w:pPr>
      <w:r>
        <w:rPr>
          <w:bCs/>
          <w:lang w:val="id-ID"/>
        </w:rPr>
        <w:t xml:space="preserve"> </w:t>
      </w:r>
    </w:p>
    <w:p w:rsidR="008B40C4" w:rsidRPr="00BB1086" w:rsidRDefault="008B40C4" w:rsidP="008B40C4">
      <w:pPr>
        <w:ind w:left="851" w:hanging="851"/>
        <w:jc w:val="left"/>
        <w:rPr>
          <w:bCs/>
        </w:rPr>
      </w:pPr>
    </w:p>
    <w:p w:rsidR="00E96220" w:rsidRDefault="0099564B" w:rsidP="00E96220">
      <w:pPr>
        <w:ind w:left="993" w:hanging="993"/>
        <w:jc w:val="left"/>
        <w:rPr>
          <w:bCs/>
        </w:rPr>
      </w:pPr>
      <w:r>
        <w:rPr>
          <w:bCs/>
          <w:lang w:val="id-ID"/>
        </w:rPr>
        <w:t>5.2</w:t>
      </w:r>
      <w:r>
        <w:rPr>
          <w:bCs/>
        </w:rPr>
        <w:t>.1.1.4</w:t>
      </w:r>
      <w:r>
        <w:rPr>
          <w:bCs/>
        </w:rPr>
        <w:tab/>
      </w:r>
      <w:r>
        <w:rPr>
          <w:szCs w:val="22"/>
        </w:rPr>
        <w:t>Sebutkan cakupan kegiatan pleno 2 dan uraikan pelaksanaannya di lapangan.</w:t>
      </w: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99564B" w:rsidP="008B40C4">
      <w:pPr>
        <w:ind w:left="851" w:hanging="851"/>
        <w:jc w:val="left"/>
        <w:rPr>
          <w:bCs/>
          <w:lang w:val="id-ID"/>
        </w:rPr>
      </w:pPr>
      <w:r>
        <w:rPr>
          <w:bCs/>
          <w:lang w:val="id-ID"/>
        </w:rPr>
        <w:t xml:space="preserve"> </w:t>
      </w:r>
    </w:p>
    <w:p w:rsidR="008B40C4" w:rsidRPr="00BB1086" w:rsidRDefault="008B40C4" w:rsidP="008B40C4">
      <w:pPr>
        <w:ind w:left="851" w:hanging="851"/>
        <w:jc w:val="left"/>
        <w:rPr>
          <w:bCs/>
        </w:rPr>
      </w:pPr>
    </w:p>
    <w:p w:rsidR="00E96220" w:rsidRDefault="0099564B" w:rsidP="00E96220">
      <w:pPr>
        <w:ind w:left="993" w:hanging="993"/>
        <w:jc w:val="left"/>
        <w:rPr>
          <w:bCs/>
        </w:rPr>
      </w:pPr>
      <w:r>
        <w:rPr>
          <w:bCs/>
          <w:lang w:val="id-ID"/>
        </w:rPr>
        <w:t>5.2</w:t>
      </w:r>
      <w:r>
        <w:rPr>
          <w:bCs/>
        </w:rPr>
        <w:t>.1.1.5</w:t>
      </w:r>
      <w:r>
        <w:rPr>
          <w:bCs/>
          <w:lang w:val="id-ID"/>
        </w:rPr>
        <w:t xml:space="preserve">  </w:t>
      </w:r>
      <w:r>
        <w:rPr>
          <w:bCs/>
        </w:rPr>
        <w:tab/>
      </w:r>
      <w:r>
        <w:rPr>
          <w:szCs w:val="22"/>
        </w:rPr>
        <w:t>Sebutkan cakupan kegiatan revisi RPP dan media/alat pembelajaran serta uraikan pelaksanaannya di lapangan.</w:t>
      </w: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99564B" w:rsidP="008B40C4">
      <w:pPr>
        <w:ind w:left="851" w:hanging="851"/>
        <w:jc w:val="left"/>
        <w:rPr>
          <w:bCs/>
          <w:lang w:val="id-ID"/>
        </w:rPr>
      </w:pPr>
      <w:r>
        <w:rPr>
          <w:bCs/>
          <w:lang w:val="id-ID"/>
        </w:rPr>
        <w:t xml:space="preserve"> </w:t>
      </w:r>
    </w:p>
    <w:p w:rsidR="008B40C4" w:rsidRPr="00BB1086" w:rsidRDefault="008B40C4" w:rsidP="008B40C4">
      <w:pPr>
        <w:ind w:left="851" w:hanging="851"/>
        <w:jc w:val="left"/>
        <w:rPr>
          <w:bCs/>
        </w:rPr>
      </w:pPr>
    </w:p>
    <w:p w:rsidR="00E96220" w:rsidRDefault="0099564B" w:rsidP="00E96220">
      <w:pPr>
        <w:ind w:left="993" w:hanging="993"/>
        <w:jc w:val="left"/>
        <w:rPr>
          <w:bCs/>
        </w:rPr>
      </w:pPr>
      <w:r>
        <w:rPr>
          <w:bCs/>
          <w:lang w:val="id-ID"/>
        </w:rPr>
        <w:t>5.2.</w:t>
      </w:r>
      <w:r>
        <w:rPr>
          <w:bCs/>
        </w:rPr>
        <w:t>1.1.6</w:t>
      </w:r>
      <w:r>
        <w:rPr>
          <w:bCs/>
          <w:lang w:val="id-ID"/>
        </w:rPr>
        <w:t xml:space="preserve">  </w:t>
      </w:r>
      <w:r>
        <w:rPr>
          <w:bCs/>
        </w:rPr>
        <w:tab/>
      </w:r>
      <w:r>
        <w:rPr>
          <w:szCs w:val="22"/>
        </w:rPr>
        <w:t xml:space="preserve">Sebutkan persyaratan untuk mendapatkan </w:t>
      </w:r>
      <w:r w:rsidR="00E96220" w:rsidRPr="00E96220">
        <w:rPr>
          <w:rFonts w:cs="Arial"/>
          <w:bCs/>
          <w:szCs w:val="18"/>
          <w:lang w:val="id-ID"/>
        </w:rPr>
        <w:t>persetujuan RPP oleh DP dan GP</w:t>
      </w:r>
      <w:r>
        <w:rPr>
          <w:szCs w:val="22"/>
        </w:rPr>
        <w:t xml:space="preserve"> dan uraikan pelaksanaannya di lapangan.</w:t>
      </w: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8B40C4" w:rsidP="008B40C4">
      <w:pPr>
        <w:pBdr>
          <w:top w:val="single" w:sz="4" w:space="1" w:color="auto"/>
          <w:left w:val="single" w:sz="4" w:space="4" w:color="auto"/>
          <w:bottom w:val="single" w:sz="4" w:space="1" w:color="auto"/>
          <w:right w:val="single" w:sz="4" w:space="4" w:color="auto"/>
        </w:pBdr>
        <w:ind w:left="851" w:hanging="851"/>
        <w:jc w:val="left"/>
        <w:rPr>
          <w:bCs/>
          <w:lang w:val="id-ID"/>
        </w:rPr>
      </w:pPr>
    </w:p>
    <w:p w:rsidR="008B40C4" w:rsidRPr="00BB1086" w:rsidRDefault="0099564B" w:rsidP="008B40C4">
      <w:pPr>
        <w:ind w:left="851" w:hanging="851"/>
        <w:jc w:val="left"/>
        <w:rPr>
          <w:bCs/>
          <w:lang w:val="id-ID"/>
        </w:rPr>
      </w:pPr>
      <w:r>
        <w:rPr>
          <w:bCs/>
          <w:lang w:val="id-ID"/>
        </w:rPr>
        <w:t xml:space="preserve"> </w:t>
      </w:r>
    </w:p>
    <w:p w:rsidR="008B40C4" w:rsidRPr="00BB1086" w:rsidRDefault="008B40C4" w:rsidP="008B40C4">
      <w:pPr>
        <w:ind w:left="851" w:hanging="851"/>
        <w:jc w:val="left"/>
        <w:rPr>
          <w:bCs/>
        </w:rPr>
      </w:pPr>
    </w:p>
    <w:p w:rsidR="008B40C4" w:rsidRPr="00BB1086" w:rsidRDefault="008B40C4" w:rsidP="008B40C4">
      <w:pPr>
        <w:ind w:left="851" w:hanging="851"/>
        <w:jc w:val="left"/>
        <w:rPr>
          <w:bCs/>
        </w:rPr>
      </w:pPr>
    </w:p>
    <w:p w:rsidR="00E96220" w:rsidRPr="00E96220" w:rsidRDefault="0099564B" w:rsidP="00E96220">
      <w:pPr>
        <w:ind w:left="851" w:hanging="840"/>
        <w:jc w:val="left"/>
        <w:rPr>
          <w:rFonts w:cs="Arial"/>
          <w:bCs/>
          <w:szCs w:val="22"/>
          <w:lang w:val="id-ID"/>
        </w:rPr>
      </w:pPr>
      <w:r>
        <w:rPr>
          <w:rFonts w:cs="Arial"/>
          <w:bCs/>
          <w:szCs w:val="22"/>
          <w:lang w:val="fi-FI"/>
        </w:rPr>
        <w:t>5.</w:t>
      </w:r>
      <w:r>
        <w:rPr>
          <w:rFonts w:cs="Arial"/>
          <w:bCs/>
          <w:szCs w:val="22"/>
          <w:lang w:val="id-ID"/>
        </w:rPr>
        <w:t>2</w:t>
      </w:r>
      <w:r>
        <w:rPr>
          <w:rFonts w:cs="Arial"/>
          <w:bCs/>
          <w:szCs w:val="22"/>
          <w:lang w:val="fi-FI"/>
        </w:rPr>
        <w:t>.</w:t>
      </w:r>
      <w:r>
        <w:rPr>
          <w:rFonts w:cs="Arial"/>
          <w:bCs/>
          <w:szCs w:val="22"/>
        </w:rPr>
        <w:t>1.2</w:t>
      </w:r>
      <w:r>
        <w:rPr>
          <w:rFonts w:cs="Arial"/>
          <w:bCs/>
          <w:szCs w:val="22"/>
          <w:lang w:val="fi-FI"/>
        </w:rPr>
        <w:t xml:space="preserve">   </w:t>
      </w:r>
      <w:r w:rsidR="00E96220" w:rsidRPr="00E96220">
        <w:rPr>
          <w:rFonts w:cs="Arial"/>
          <w:bCs/>
          <w:szCs w:val="22"/>
        </w:rPr>
        <w:t xml:space="preserve">Tuliskan </w:t>
      </w:r>
      <w:r w:rsidR="00E96220" w:rsidRPr="00E96220">
        <w:rPr>
          <w:rFonts w:cs="Arial"/>
          <w:bCs/>
          <w:szCs w:val="22"/>
          <w:lang w:val="id-ID"/>
        </w:rPr>
        <w:t>data</w:t>
      </w:r>
      <w:r w:rsidR="00E96220" w:rsidRPr="00E96220">
        <w:rPr>
          <w:rFonts w:cs="Arial"/>
          <w:bCs/>
          <w:szCs w:val="22"/>
          <w:lang w:val="fi-FI"/>
        </w:rPr>
        <w:t xml:space="preserve"> </w:t>
      </w:r>
      <w:r w:rsidR="00E96220" w:rsidRPr="00E96220">
        <w:rPr>
          <w:rFonts w:cs="Arial"/>
          <w:bCs/>
          <w:i/>
          <w:szCs w:val="22"/>
          <w:lang w:val="id-ID"/>
        </w:rPr>
        <w:t>w</w:t>
      </w:r>
      <w:r w:rsidR="00E96220" w:rsidRPr="00E96220">
        <w:rPr>
          <w:rFonts w:cs="Arial"/>
          <w:bCs/>
          <w:i/>
          <w:szCs w:val="22"/>
          <w:lang w:val="fi-FI"/>
        </w:rPr>
        <w:t>orkshop</w:t>
      </w:r>
      <w:r w:rsidR="00E96220" w:rsidRPr="00E96220">
        <w:rPr>
          <w:rFonts w:cs="Arial"/>
          <w:bCs/>
          <w:szCs w:val="22"/>
          <w:lang w:val="id-ID"/>
        </w:rPr>
        <w:t xml:space="preserve"> </w:t>
      </w:r>
      <w:r w:rsidR="00494CFE">
        <w:rPr>
          <w:rFonts w:cs="Arial"/>
          <w:bCs/>
          <w:szCs w:val="22"/>
          <w:lang w:val="id-ID"/>
        </w:rPr>
        <w:t>untuk pengembangan perangkat pembelajaran</w:t>
      </w:r>
      <w:r w:rsidR="00C300D3">
        <w:rPr>
          <w:rFonts w:cs="Arial"/>
          <w:bCs/>
          <w:szCs w:val="22"/>
          <w:lang w:val="id-ID"/>
        </w:rPr>
        <w:t xml:space="preserve"> yang telah dilaksanakan </w:t>
      </w:r>
      <w:r w:rsidR="00AB7212">
        <w:rPr>
          <w:rFonts w:cs="Arial"/>
          <w:bCs/>
          <w:szCs w:val="22"/>
          <w:lang w:val="id-ID"/>
        </w:rPr>
        <w:t>(</w:t>
      </w:r>
      <w:r w:rsidR="00C300D3">
        <w:rPr>
          <w:rFonts w:cs="Arial"/>
          <w:bCs/>
          <w:szCs w:val="22"/>
          <w:lang w:val="id-ID"/>
        </w:rPr>
        <w:t xml:space="preserve">untuk </w:t>
      </w:r>
      <w:r w:rsidR="00AB7212">
        <w:rPr>
          <w:rFonts w:cs="Arial"/>
          <w:bCs/>
          <w:szCs w:val="22"/>
          <w:lang w:val="id-ID"/>
        </w:rPr>
        <w:t xml:space="preserve">PGSD/PGTK/PAUD </w:t>
      </w:r>
      <w:r w:rsidR="00413292">
        <w:rPr>
          <w:rFonts w:cs="Arial"/>
          <w:bCs/>
          <w:szCs w:val="22"/>
          <w:lang w:val="id-ID"/>
        </w:rPr>
        <w:t xml:space="preserve">selama </w:t>
      </w:r>
      <w:r w:rsidR="00AB7212">
        <w:rPr>
          <w:rFonts w:cs="Arial"/>
          <w:bCs/>
          <w:szCs w:val="22"/>
          <w:lang w:val="id-ID"/>
        </w:rPr>
        <w:t xml:space="preserve">1 semester, dan tingkat pendidikan lainnya </w:t>
      </w:r>
      <w:r w:rsidR="00413292">
        <w:rPr>
          <w:rFonts w:cs="Arial"/>
          <w:bCs/>
          <w:szCs w:val="22"/>
          <w:lang w:val="id-ID"/>
        </w:rPr>
        <w:t xml:space="preserve">selama </w:t>
      </w:r>
      <w:r w:rsidR="00AB7212">
        <w:rPr>
          <w:rFonts w:cs="Arial"/>
          <w:bCs/>
          <w:szCs w:val="22"/>
          <w:lang w:val="id-ID"/>
        </w:rPr>
        <w:t>1 tahun)</w:t>
      </w:r>
      <w:r>
        <w:rPr>
          <w:rFonts w:cs="Arial"/>
          <w:bCs/>
          <w:szCs w:val="22"/>
          <w:lang w:val="id-ID"/>
        </w:rPr>
        <w:t xml:space="preserve"> </w:t>
      </w:r>
      <w:r w:rsidR="00E96220" w:rsidRPr="00E96220">
        <w:rPr>
          <w:rFonts w:cs="Arial"/>
          <w:bCs/>
          <w:szCs w:val="22"/>
        </w:rPr>
        <w:t xml:space="preserve">dalam </w:t>
      </w:r>
      <w:r>
        <w:rPr>
          <w:rFonts w:cs="Arial"/>
          <w:bCs/>
          <w:szCs w:val="22"/>
          <w:lang w:val="id-ID"/>
        </w:rPr>
        <w:t>tabel beriku</w:t>
      </w:r>
      <w:r w:rsidR="00E96220" w:rsidRPr="00E96220">
        <w:rPr>
          <w:rFonts w:cs="Arial"/>
          <w:bCs/>
          <w:szCs w:val="22"/>
        </w:rPr>
        <w:t>t.</w:t>
      </w:r>
    </w:p>
    <w:p w:rsidR="00AA3272" w:rsidRPr="00BB1086" w:rsidRDefault="00AA3272" w:rsidP="00E61BB4">
      <w:pPr>
        <w:ind w:left="630" w:hanging="619"/>
        <w:jc w:val="left"/>
        <w:rPr>
          <w:rFonts w:cs="Arial"/>
          <w:bCs/>
          <w:szCs w:val="22"/>
          <w:lang w:val="fi-FI"/>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06"/>
        <w:gridCol w:w="2721"/>
        <w:gridCol w:w="2410"/>
        <w:gridCol w:w="3685"/>
      </w:tblGrid>
      <w:tr w:rsidR="00494CFE" w:rsidRPr="00BB1086" w:rsidTr="00494CFE">
        <w:trPr>
          <w:trHeight w:val="485"/>
        </w:trPr>
        <w:tc>
          <w:tcPr>
            <w:tcW w:w="506" w:type="dxa"/>
            <w:vAlign w:val="center"/>
          </w:tcPr>
          <w:p w:rsidR="00494CFE" w:rsidRPr="00E96220" w:rsidRDefault="00494CFE" w:rsidP="00E96220">
            <w:pPr>
              <w:jc w:val="center"/>
              <w:rPr>
                <w:rFonts w:cs="Arial"/>
                <w:b/>
                <w:bCs/>
                <w:sz w:val="18"/>
                <w:szCs w:val="18"/>
                <w:lang w:val="fi-FI"/>
              </w:rPr>
            </w:pPr>
            <w:r w:rsidRPr="00E96220">
              <w:rPr>
                <w:rFonts w:cs="Arial"/>
                <w:b/>
                <w:bCs/>
                <w:sz w:val="18"/>
                <w:szCs w:val="18"/>
                <w:lang w:val="fi-FI"/>
              </w:rPr>
              <w:t>No.</w:t>
            </w:r>
          </w:p>
        </w:tc>
        <w:tc>
          <w:tcPr>
            <w:tcW w:w="2721" w:type="dxa"/>
            <w:vAlign w:val="center"/>
          </w:tcPr>
          <w:p w:rsidR="00494CFE" w:rsidRPr="00A109F6" w:rsidRDefault="00494CFE" w:rsidP="00E96220">
            <w:pPr>
              <w:jc w:val="center"/>
              <w:rPr>
                <w:rFonts w:cs="Arial"/>
                <w:b/>
                <w:bCs/>
                <w:sz w:val="18"/>
                <w:szCs w:val="18"/>
                <w:lang w:val="id-ID"/>
              </w:rPr>
            </w:pPr>
            <w:r w:rsidRPr="00E96220">
              <w:rPr>
                <w:rFonts w:cs="Arial"/>
                <w:b/>
                <w:bCs/>
                <w:sz w:val="18"/>
                <w:szCs w:val="18"/>
                <w:lang w:val="id-ID"/>
              </w:rPr>
              <w:t>Kompetensi</w:t>
            </w:r>
            <w:r>
              <w:rPr>
                <w:rFonts w:cs="Arial"/>
                <w:b/>
                <w:bCs/>
                <w:sz w:val="18"/>
                <w:szCs w:val="18"/>
                <w:lang w:val="id-ID"/>
              </w:rPr>
              <w:t xml:space="preserve"> Umum</w:t>
            </w:r>
            <w:r w:rsidDel="00494CFE">
              <w:rPr>
                <w:rFonts w:cs="Arial"/>
                <w:b/>
                <w:bCs/>
                <w:sz w:val="18"/>
                <w:szCs w:val="18"/>
                <w:lang w:val="id-ID"/>
              </w:rPr>
              <w:t xml:space="preserve"> </w:t>
            </w:r>
          </w:p>
        </w:tc>
        <w:tc>
          <w:tcPr>
            <w:tcW w:w="2410" w:type="dxa"/>
            <w:vAlign w:val="center"/>
          </w:tcPr>
          <w:p w:rsidR="00494CFE" w:rsidRPr="00E96220" w:rsidRDefault="00494CFE" w:rsidP="00494CFE">
            <w:pPr>
              <w:jc w:val="center"/>
              <w:rPr>
                <w:rFonts w:cs="Arial"/>
                <w:b/>
                <w:bCs/>
                <w:sz w:val="16"/>
                <w:szCs w:val="16"/>
                <w:lang w:val="fi-FI"/>
              </w:rPr>
            </w:pPr>
            <w:r>
              <w:rPr>
                <w:rFonts w:cs="Arial"/>
                <w:b/>
                <w:bCs/>
                <w:sz w:val="18"/>
                <w:szCs w:val="18"/>
                <w:lang w:val="id-ID"/>
              </w:rPr>
              <w:t>Indikator</w:t>
            </w:r>
            <w:r w:rsidRPr="00E96220" w:rsidDel="00494CFE">
              <w:rPr>
                <w:rFonts w:cs="Arial"/>
                <w:b/>
                <w:bCs/>
                <w:sz w:val="18"/>
                <w:szCs w:val="18"/>
                <w:lang w:val="id-ID"/>
              </w:rPr>
              <w:t xml:space="preserve"> </w:t>
            </w:r>
          </w:p>
        </w:tc>
        <w:tc>
          <w:tcPr>
            <w:tcW w:w="3685" w:type="dxa"/>
            <w:vAlign w:val="center"/>
          </w:tcPr>
          <w:p w:rsidR="00494CFE" w:rsidRPr="00567D2B" w:rsidRDefault="00494CFE">
            <w:pPr>
              <w:jc w:val="center"/>
              <w:rPr>
                <w:rFonts w:cs="Arial"/>
                <w:b/>
                <w:bCs/>
                <w:sz w:val="18"/>
                <w:szCs w:val="18"/>
                <w:lang w:val="id-ID"/>
              </w:rPr>
            </w:pPr>
            <w:r>
              <w:rPr>
                <w:rFonts w:cs="Arial"/>
                <w:b/>
                <w:bCs/>
                <w:sz w:val="18"/>
                <w:szCs w:val="18"/>
                <w:lang w:val="id-ID"/>
              </w:rPr>
              <w:t xml:space="preserve">Hasil </w:t>
            </w:r>
            <w:r w:rsidRPr="00E96220">
              <w:rPr>
                <w:rFonts w:cs="Arial"/>
                <w:b/>
                <w:bCs/>
                <w:i/>
                <w:sz w:val="18"/>
                <w:szCs w:val="18"/>
                <w:lang w:val="id-ID"/>
              </w:rPr>
              <w:t>Workshop</w:t>
            </w:r>
            <w:r w:rsidR="00567D2B">
              <w:rPr>
                <w:rFonts w:cs="Arial"/>
                <w:b/>
                <w:bCs/>
                <w:sz w:val="18"/>
                <w:szCs w:val="18"/>
                <w:lang w:val="id-ID"/>
              </w:rPr>
              <w:t>*</w:t>
            </w:r>
            <w:r w:rsidR="00567D2B">
              <w:rPr>
                <w:rFonts w:cs="Arial"/>
                <w:b/>
                <w:bCs/>
                <w:i/>
                <w:sz w:val="18"/>
                <w:szCs w:val="18"/>
                <w:lang w:val="id-ID"/>
              </w:rPr>
              <w:t xml:space="preserve"> </w:t>
            </w:r>
          </w:p>
        </w:tc>
      </w:tr>
      <w:tr w:rsidR="00494CFE" w:rsidRPr="00BB1086" w:rsidTr="00494CFE">
        <w:tc>
          <w:tcPr>
            <w:tcW w:w="506" w:type="dxa"/>
            <w:tcBorders>
              <w:top w:val="double" w:sz="4" w:space="0" w:color="auto"/>
            </w:tcBorders>
            <w:vAlign w:val="center"/>
          </w:tcPr>
          <w:p w:rsidR="00494CFE" w:rsidRPr="00BB1086" w:rsidRDefault="00494CFE">
            <w:pPr>
              <w:jc w:val="center"/>
              <w:rPr>
                <w:rFonts w:cs="Arial"/>
                <w:b/>
                <w:bCs/>
                <w:sz w:val="18"/>
                <w:szCs w:val="18"/>
                <w:lang w:val="id-ID"/>
              </w:rPr>
            </w:pPr>
            <w:r w:rsidRPr="00E96220">
              <w:rPr>
                <w:rFonts w:cs="Arial"/>
                <w:b/>
                <w:bCs/>
                <w:sz w:val="18"/>
                <w:szCs w:val="18"/>
                <w:lang w:val="id-ID"/>
              </w:rPr>
              <w:t>(1)</w:t>
            </w:r>
          </w:p>
        </w:tc>
        <w:tc>
          <w:tcPr>
            <w:tcW w:w="2721" w:type="dxa"/>
            <w:tcBorders>
              <w:top w:val="double" w:sz="4" w:space="0" w:color="auto"/>
            </w:tcBorders>
            <w:vAlign w:val="center"/>
          </w:tcPr>
          <w:p w:rsidR="00494CFE" w:rsidRPr="00BB1086" w:rsidRDefault="00494CFE">
            <w:pPr>
              <w:jc w:val="center"/>
              <w:rPr>
                <w:rFonts w:cs="Arial"/>
                <w:b/>
                <w:bCs/>
                <w:sz w:val="18"/>
                <w:szCs w:val="18"/>
                <w:lang w:val="id-ID"/>
              </w:rPr>
            </w:pPr>
            <w:r w:rsidRPr="00E96220">
              <w:rPr>
                <w:rFonts w:cs="Arial"/>
                <w:b/>
                <w:bCs/>
                <w:sz w:val="18"/>
                <w:szCs w:val="18"/>
                <w:lang w:val="id-ID"/>
              </w:rPr>
              <w:t>(2)</w:t>
            </w:r>
          </w:p>
        </w:tc>
        <w:tc>
          <w:tcPr>
            <w:tcW w:w="2410" w:type="dxa"/>
            <w:tcBorders>
              <w:top w:val="double" w:sz="4" w:space="0" w:color="auto"/>
            </w:tcBorders>
            <w:vAlign w:val="center"/>
          </w:tcPr>
          <w:p w:rsidR="00494CFE" w:rsidRPr="00BB1086" w:rsidRDefault="00494CFE">
            <w:pPr>
              <w:jc w:val="center"/>
              <w:rPr>
                <w:rFonts w:cs="Arial"/>
                <w:b/>
                <w:bCs/>
                <w:sz w:val="18"/>
                <w:szCs w:val="18"/>
                <w:lang w:val="id-ID"/>
              </w:rPr>
            </w:pPr>
            <w:r w:rsidRPr="00E96220">
              <w:rPr>
                <w:rFonts w:cs="Arial"/>
                <w:b/>
                <w:bCs/>
                <w:sz w:val="18"/>
                <w:szCs w:val="18"/>
                <w:lang w:val="id-ID"/>
              </w:rPr>
              <w:t>(3)</w:t>
            </w:r>
          </w:p>
        </w:tc>
        <w:tc>
          <w:tcPr>
            <w:tcW w:w="3685" w:type="dxa"/>
            <w:tcBorders>
              <w:top w:val="double" w:sz="4" w:space="0" w:color="auto"/>
            </w:tcBorders>
            <w:vAlign w:val="center"/>
          </w:tcPr>
          <w:p w:rsidR="00494CFE" w:rsidRPr="00BB1086" w:rsidRDefault="00494CFE">
            <w:pPr>
              <w:jc w:val="center"/>
              <w:rPr>
                <w:rFonts w:cs="Arial"/>
                <w:b/>
                <w:bCs/>
                <w:sz w:val="18"/>
                <w:szCs w:val="18"/>
                <w:lang w:val="id-ID"/>
              </w:rPr>
            </w:pPr>
            <w:r>
              <w:rPr>
                <w:rFonts w:cs="Arial"/>
                <w:b/>
                <w:bCs/>
                <w:sz w:val="18"/>
                <w:szCs w:val="18"/>
                <w:lang w:val="id-ID"/>
              </w:rPr>
              <w:t>(4)</w:t>
            </w:r>
          </w:p>
        </w:tc>
      </w:tr>
      <w:tr w:rsidR="00494CFE" w:rsidRPr="00BB1086" w:rsidTr="00494CFE">
        <w:tc>
          <w:tcPr>
            <w:tcW w:w="506" w:type="dxa"/>
            <w:vAlign w:val="center"/>
          </w:tcPr>
          <w:p w:rsidR="00494CFE" w:rsidRPr="00BB1086" w:rsidRDefault="00494CFE" w:rsidP="00555FE7">
            <w:pPr>
              <w:jc w:val="center"/>
              <w:rPr>
                <w:rFonts w:cs="Arial"/>
                <w:bCs/>
                <w:sz w:val="18"/>
                <w:szCs w:val="18"/>
                <w:lang w:val="fi-FI"/>
              </w:rPr>
            </w:pPr>
          </w:p>
        </w:tc>
        <w:tc>
          <w:tcPr>
            <w:tcW w:w="2721" w:type="dxa"/>
            <w:vAlign w:val="center"/>
          </w:tcPr>
          <w:p w:rsidR="00494CFE" w:rsidRPr="00E96220" w:rsidRDefault="00494CFE" w:rsidP="00E96220">
            <w:pPr>
              <w:jc w:val="left"/>
              <w:rPr>
                <w:rFonts w:cs="Arial"/>
                <w:bCs/>
                <w:sz w:val="18"/>
                <w:szCs w:val="18"/>
                <w:lang w:val="id-ID"/>
              </w:rPr>
            </w:pPr>
          </w:p>
        </w:tc>
        <w:tc>
          <w:tcPr>
            <w:tcW w:w="2410" w:type="dxa"/>
            <w:vAlign w:val="center"/>
          </w:tcPr>
          <w:p w:rsidR="00494CFE" w:rsidRPr="00E96220" w:rsidRDefault="00494CFE" w:rsidP="00494CFE">
            <w:pPr>
              <w:jc w:val="left"/>
              <w:rPr>
                <w:rFonts w:cs="Arial"/>
                <w:bCs/>
                <w:sz w:val="18"/>
                <w:szCs w:val="18"/>
                <w:lang w:val="id-ID"/>
              </w:rPr>
            </w:pPr>
          </w:p>
        </w:tc>
        <w:tc>
          <w:tcPr>
            <w:tcW w:w="3685" w:type="dxa"/>
          </w:tcPr>
          <w:p w:rsidR="00494CFE" w:rsidRDefault="00494CFE" w:rsidP="00E96220">
            <w:pPr>
              <w:jc w:val="left"/>
              <w:rPr>
                <w:rFonts w:cs="Arial"/>
                <w:bCs/>
                <w:sz w:val="18"/>
                <w:szCs w:val="18"/>
                <w:lang w:val="fi-FI"/>
              </w:rPr>
            </w:pPr>
          </w:p>
        </w:tc>
      </w:tr>
      <w:tr w:rsidR="00494CFE" w:rsidRPr="00BB1086" w:rsidTr="00494CFE">
        <w:tc>
          <w:tcPr>
            <w:tcW w:w="506" w:type="dxa"/>
          </w:tcPr>
          <w:p w:rsidR="00494CFE" w:rsidRPr="00BB1086" w:rsidRDefault="00494CFE" w:rsidP="00E4381F">
            <w:pPr>
              <w:jc w:val="left"/>
              <w:rPr>
                <w:rFonts w:cs="Arial"/>
                <w:bCs/>
                <w:sz w:val="18"/>
                <w:szCs w:val="18"/>
                <w:lang w:val="fi-FI"/>
              </w:rPr>
            </w:pPr>
          </w:p>
        </w:tc>
        <w:tc>
          <w:tcPr>
            <w:tcW w:w="2721" w:type="dxa"/>
          </w:tcPr>
          <w:p w:rsidR="00494CFE" w:rsidRPr="00BB1086" w:rsidRDefault="00494CFE" w:rsidP="00E4381F">
            <w:pPr>
              <w:jc w:val="left"/>
              <w:rPr>
                <w:rFonts w:cs="Arial"/>
                <w:bCs/>
                <w:sz w:val="18"/>
                <w:szCs w:val="18"/>
                <w:lang w:val="id-ID"/>
              </w:rPr>
            </w:pPr>
          </w:p>
        </w:tc>
        <w:tc>
          <w:tcPr>
            <w:tcW w:w="2410" w:type="dxa"/>
          </w:tcPr>
          <w:p w:rsidR="00494CFE" w:rsidRPr="00BB1086" w:rsidRDefault="00494CFE" w:rsidP="00494CFE">
            <w:pPr>
              <w:jc w:val="left"/>
              <w:rPr>
                <w:rFonts w:cs="Arial"/>
                <w:bCs/>
                <w:sz w:val="18"/>
                <w:szCs w:val="18"/>
                <w:lang w:val="fi-FI"/>
              </w:rPr>
            </w:pPr>
          </w:p>
        </w:tc>
        <w:tc>
          <w:tcPr>
            <w:tcW w:w="3685" w:type="dxa"/>
          </w:tcPr>
          <w:p w:rsidR="00494CFE" w:rsidRPr="00BB1086" w:rsidRDefault="00494CFE" w:rsidP="00E4381F">
            <w:pPr>
              <w:jc w:val="left"/>
              <w:rPr>
                <w:rFonts w:cs="Arial"/>
                <w:bCs/>
                <w:sz w:val="18"/>
                <w:szCs w:val="18"/>
                <w:lang w:val="fi-FI"/>
              </w:rPr>
            </w:pPr>
          </w:p>
        </w:tc>
      </w:tr>
      <w:tr w:rsidR="00494CFE" w:rsidRPr="00BB1086" w:rsidTr="00494CFE">
        <w:tc>
          <w:tcPr>
            <w:tcW w:w="506" w:type="dxa"/>
          </w:tcPr>
          <w:p w:rsidR="00494CFE" w:rsidRPr="00BB1086" w:rsidRDefault="00494CFE" w:rsidP="00E4381F">
            <w:pPr>
              <w:jc w:val="left"/>
              <w:rPr>
                <w:rFonts w:cs="Arial"/>
                <w:bCs/>
                <w:sz w:val="18"/>
                <w:szCs w:val="18"/>
                <w:lang w:val="fi-FI"/>
              </w:rPr>
            </w:pPr>
          </w:p>
        </w:tc>
        <w:tc>
          <w:tcPr>
            <w:tcW w:w="2721" w:type="dxa"/>
          </w:tcPr>
          <w:p w:rsidR="00494CFE" w:rsidRPr="00BB1086" w:rsidRDefault="00494CFE" w:rsidP="00E4381F">
            <w:pPr>
              <w:jc w:val="left"/>
              <w:rPr>
                <w:rFonts w:cs="Arial"/>
                <w:bCs/>
                <w:sz w:val="18"/>
                <w:szCs w:val="18"/>
                <w:lang w:val="fi-FI"/>
              </w:rPr>
            </w:pPr>
          </w:p>
        </w:tc>
        <w:tc>
          <w:tcPr>
            <w:tcW w:w="2410" w:type="dxa"/>
          </w:tcPr>
          <w:p w:rsidR="00494CFE" w:rsidRPr="00BB1086" w:rsidRDefault="00494CFE">
            <w:pPr>
              <w:jc w:val="left"/>
              <w:rPr>
                <w:rFonts w:cs="Arial"/>
                <w:bCs/>
                <w:sz w:val="18"/>
                <w:szCs w:val="18"/>
                <w:lang w:val="fi-FI"/>
              </w:rPr>
            </w:pPr>
          </w:p>
        </w:tc>
        <w:tc>
          <w:tcPr>
            <w:tcW w:w="3685" w:type="dxa"/>
          </w:tcPr>
          <w:p w:rsidR="00494CFE" w:rsidRPr="00BB1086" w:rsidRDefault="00494CFE" w:rsidP="00E4381F">
            <w:pPr>
              <w:jc w:val="left"/>
              <w:rPr>
                <w:rFonts w:cs="Arial"/>
                <w:bCs/>
                <w:sz w:val="18"/>
                <w:szCs w:val="18"/>
                <w:lang w:val="fi-FI"/>
              </w:rPr>
            </w:pPr>
          </w:p>
        </w:tc>
      </w:tr>
    </w:tbl>
    <w:p w:rsidR="00BA31DA" w:rsidRPr="00567D2B" w:rsidRDefault="00567D2B" w:rsidP="00E61BB4">
      <w:pPr>
        <w:ind w:left="630" w:hanging="619"/>
        <w:jc w:val="left"/>
        <w:rPr>
          <w:rFonts w:cs="Arial"/>
          <w:bCs/>
          <w:szCs w:val="22"/>
          <w:lang w:val="id-ID"/>
        </w:rPr>
      </w:pPr>
      <w:r>
        <w:rPr>
          <w:rFonts w:cs="Arial"/>
          <w:bCs/>
          <w:szCs w:val="22"/>
          <w:lang w:val="id-ID"/>
        </w:rPr>
        <w:t xml:space="preserve">* Hasil </w:t>
      </w:r>
      <w:r w:rsidR="00274363" w:rsidRPr="00274363">
        <w:rPr>
          <w:rFonts w:cs="Arial"/>
          <w:bCs/>
          <w:i/>
          <w:szCs w:val="22"/>
          <w:lang w:val="id-ID"/>
        </w:rPr>
        <w:t>workshop</w:t>
      </w:r>
      <w:r>
        <w:rPr>
          <w:rFonts w:cs="Arial"/>
          <w:bCs/>
          <w:szCs w:val="22"/>
          <w:lang w:val="id-ID"/>
        </w:rPr>
        <w:t xml:space="preserve"> dapat berupa </w:t>
      </w:r>
      <w:r w:rsidRPr="00EA791A">
        <w:rPr>
          <w:rFonts w:cs="Arial"/>
          <w:sz w:val="20"/>
          <w:lang w:val="nb-NO"/>
        </w:rPr>
        <w:t>RPP, LKS, media pembelajaran</w:t>
      </w:r>
      <w:r>
        <w:rPr>
          <w:rFonts w:cs="Arial"/>
          <w:sz w:val="20"/>
          <w:lang w:val="id-ID"/>
        </w:rPr>
        <w:t>, dll.</w:t>
      </w:r>
    </w:p>
    <w:p w:rsidR="00190819" w:rsidRDefault="00190819" w:rsidP="00E61BB4">
      <w:pPr>
        <w:ind w:left="630" w:hanging="619"/>
        <w:jc w:val="left"/>
        <w:rPr>
          <w:rFonts w:cs="Arial"/>
          <w:bCs/>
          <w:szCs w:val="22"/>
          <w:lang w:val="id-ID"/>
        </w:rPr>
      </w:pPr>
    </w:p>
    <w:p w:rsidR="00BB1086" w:rsidRPr="002622BD" w:rsidRDefault="00F55D0D" w:rsidP="00E61BB4">
      <w:pPr>
        <w:ind w:left="630" w:hanging="619"/>
        <w:jc w:val="left"/>
        <w:rPr>
          <w:rFonts w:cs="Arial"/>
          <w:bCs/>
          <w:color w:val="FF0000"/>
          <w:szCs w:val="22"/>
          <w:lang w:val="id-ID"/>
          <w:rPrChange w:id="9" w:author="I. G. Putu Purnaba" w:date="2011-11-29T12:39:00Z">
            <w:rPr>
              <w:rFonts w:cs="Arial"/>
              <w:bCs/>
              <w:szCs w:val="22"/>
              <w:lang w:val="id-ID"/>
            </w:rPr>
          </w:rPrChange>
        </w:rPr>
      </w:pPr>
      <w:r w:rsidRPr="00F55D0D">
        <w:rPr>
          <w:rFonts w:cs="Arial"/>
          <w:bCs/>
          <w:color w:val="FF0000"/>
          <w:szCs w:val="22"/>
          <w:lang w:val="id-ID"/>
          <w:rPrChange w:id="10" w:author="I. G. Putu Purnaba" w:date="2011-11-29T12:39:00Z">
            <w:rPr>
              <w:rFonts w:cs="Arial"/>
              <w:bCs/>
              <w:szCs w:val="22"/>
              <w:lang w:val="id-ID"/>
            </w:rPr>
          </w:rPrChange>
        </w:rPr>
        <w:t>Catatan: Pertanyaan ini perlu disesuaikan dengan penilaian pada Buku VIA.</w:t>
      </w:r>
    </w:p>
    <w:p w:rsidR="00BB1086" w:rsidRDefault="00BB1086" w:rsidP="00E61BB4">
      <w:pPr>
        <w:ind w:left="630" w:hanging="619"/>
        <w:jc w:val="left"/>
        <w:rPr>
          <w:rFonts w:cs="Arial"/>
          <w:bCs/>
          <w:szCs w:val="22"/>
          <w:lang w:val="id-ID"/>
        </w:rPr>
      </w:pPr>
    </w:p>
    <w:p w:rsidR="00BB1086" w:rsidRPr="00BB1086" w:rsidRDefault="00BB1086" w:rsidP="00E61BB4">
      <w:pPr>
        <w:ind w:left="630" w:hanging="619"/>
        <w:jc w:val="left"/>
        <w:rPr>
          <w:rFonts w:cs="Arial"/>
          <w:bCs/>
          <w:szCs w:val="22"/>
          <w:lang w:val="id-ID"/>
        </w:rPr>
      </w:pPr>
    </w:p>
    <w:p w:rsidR="00BA31DA" w:rsidRPr="00E10679" w:rsidRDefault="00D16325" w:rsidP="00E61BB4">
      <w:pPr>
        <w:ind w:left="630" w:hanging="619"/>
        <w:jc w:val="left"/>
        <w:rPr>
          <w:rFonts w:cs="Arial"/>
          <w:bCs/>
          <w:szCs w:val="22"/>
        </w:rPr>
      </w:pPr>
      <w:r>
        <w:rPr>
          <w:rFonts w:cs="Arial"/>
          <w:bCs/>
          <w:szCs w:val="22"/>
          <w:lang w:val="id-ID"/>
        </w:rPr>
        <w:t>5.2.2  PPL</w:t>
      </w:r>
    </w:p>
    <w:p w:rsidR="00E96220" w:rsidRDefault="00E96220" w:rsidP="00E96220">
      <w:pPr>
        <w:jc w:val="left"/>
        <w:rPr>
          <w:rFonts w:cs="Arial"/>
          <w:bCs/>
          <w:szCs w:val="22"/>
        </w:rPr>
      </w:pPr>
    </w:p>
    <w:p w:rsidR="00E96220" w:rsidRPr="00E96220" w:rsidRDefault="0099564B" w:rsidP="00E96220">
      <w:pPr>
        <w:ind w:left="851" w:hanging="840"/>
        <w:jc w:val="left"/>
        <w:rPr>
          <w:rFonts w:cs="Arial"/>
          <w:bCs/>
          <w:szCs w:val="22"/>
          <w:lang w:val="id-ID"/>
        </w:rPr>
      </w:pPr>
      <w:r>
        <w:rPr>
          <w:rFonts w:cs="Arial"/>
          <w:bCs/>
          <w:szCs w:val="22"/>
        </w:rPr>
        <w:t>5.2.2.1</w:t>
      </w:r>
      <w:r>
        <w:rPr>
          <w:rFonts w:cs="Arial"/>
          <w:bCs/>
          <w:szCs w:val="22"/>
        </w:rPr>
        <w:tab/>
      </w:r>
      <w:r w:rsidR="00E96220" w:rsidRPr="00E96220">
        <w:rPr>
          <w:rFonts w:cs="Arial"/>
          <w:bCs/>
          <w:szCs w:val="22"/>
          <w:lang w:val="id-ID"/>
        </w:rPr>
        <w:t>Uraikan secara singkat substansi buku Panduan PPL, dan cara mensosialisasikannya kepada guru pamong, dosen pembimbing dan mahasiswa.</w:t>
      </w:r>
    </w:p>
    <w:p w:rsidR="00E96220" w:rsidRDefault="00E96220" w:rsidP="00E96220">
      <w:pPr>
        <w:ind w:firstLine="11"/>
        <w:jc w:val="left"/>
        <w:rPr>
          <w:rFonts w:cs="Arial"/>
          <w:bCs/>
          <w:szCs w:val="22"/>
          <w:lang w:val="id-ID"/>
        </w:rPr>
      </w:pPr>
    </w:p>
    <w:p w:rsidR="00562279" w:rsidRPr="00BB1086" w:rsidRDefault="00562279" w:rsidP="00562279">
      <w:pPr>
        <w:pBdr>
          <w:top w:val="single" w:sz="4" w:space="1" w:color="auto"/>
          <w:left w:val="single" w:sz="4" w:space="4" w:color="auto"/>
          <w:bottom w:val="single" w:sz="4" w:space="1" w:color="auto"/>
          <w:right w:val="single" w:sz="4" w:space="4" w:color="auto"/>
        </w:pBdr>
        <w:ind w:left="851" w:hanging="851"/>
        <w:jc w:val="left"/>
        <w:rPr>
          <w:bCs/>
          <w:lang w:val="id-ID"/>
        </w:rPr>
      </w:pPr>
    </w:p>
    <w:p w:rsidR="00BB1086" w:rsidRPr="00BB1086" w:rsidRDefault="00BB1086" w:rsidP="00562279">
      <w:pPr>
        <w:pBdr>
          <w:top w:val="single" w:sz="4" w:space="1" w:color="auto"/>
          <w:left w:val="single" w:sz="4" w:space="4" w:color="auto"/>
          <w:bottom w:val="single" w:sz="4" w:space="1" w:color="auto"/>
          <w:right w:val="single" w:sz="4" w:space="4" w:color="auto"/>
        </w:pBdr>
        <w:ind w:left="851" w:hanging="851"/>
        <w:jc w:val="left"/>
        <w:rPr>
          <w:bCs/>
          <w:lang w:val="id-ID"/>
        </w:rPr>
      </w:pPr>
    </w:p>
    <w:p w:rsidR="00562279" w:rsidRPr="00BB1086" w:rsidRDefault="00562279" w:rsidP="00562279">
      <w:pPr>
        <w:pBdr>
          <w:top w:val="single" w:sz="4" w:space="1" w:color="auto"/>
          <w:left w:val="single" w:sz="4" w:space="4" w:color="auto"/>
          <w:bottom w:val="single" w:sz="4" w:space="1" w:color="auto"/>
          <w:right w:val="single" w:sz="4" w:space="4" w:color="auto"/>
        </w:pBdr>
        <w:ind w:left="851" w:hanging="851"/>
        <w:jc w:val="left"/>
        <w:rPr>
          <w:bCs/>
          <w:lang w:val="id-ID"/>
        </w:rPr>
      </w:pPr>
    </w:p>
    <w:p w:rsidR="00562279" w:rsidRPr="00BB1086" w:rsidRDefault="00562279" w:rsidP="00562279">
      <w:pPr>
        <w:pBdr>
          <w:top w:val="single" w:sz="4" w:space="1" w:color="auto"/>
          <w:left w:val="single" w:sz="4" w:space="4" w:color="auto"/>
          <w:bottom w:val="single" w:sz="4" w:space="1" w:color="auto"/>
          <w:right w:val="single" w:sz="4" w:space="4" w:color="auto"/>
        </w:pBdr>
        <w:ind w:left="851" w:hanging="851"/>
        <w:jc w:val="left"/>
        <w:rPr>
          <w:bCs/>
          <w:lang w:val="id-ID"/>
        </w:rPr>
      </w:pPr>
    </w:p>
    <w:p w:rsidR="00562279" w:rsidRPr="00B65A5A" w:rsidRDefault="0099564B" w:rsidP="00562279">
      <w:pPr>
        <w:ind w:left="851" w:hanging="851"/>
        <w:jc w:val="left"/>
        <w:rPr>
          <w:bCs/>
          <w:lang w:val="id-ID"/>
        </w:rPr>
      </w:pPr>
      <w:r>
        <w:rPr>
          <w:bCs/>
          <w:lang w:val="id-ID"/>
        </w:rPr>
        <w:t xml:space="preserve"> </w:t>
      </w:r>
    </w:p>
    <w:p w:rsidR="00562279" w:rsidRPr="00B65A5A" w:rsidRDefault="00562279" w:rsidP="00562279">
      <w:pPr>
        <w:ind w:left="851" w:hanging="851"/>
        <w:jc w:val="left"/>
        <w:rPr>
          <w:bCs/>
          <w:lang w:val="id-ID"/>
        </w:rPr>
      </w:pPr>
    </w:p>
    <w:p w:rsidR="00E96220" w:rsidRDefault="0099564B" w:rsidP="00E96220">
      <w:pPr>
        <w:ind w:left="851" w:hanging="840"/>
        <w:jc w:val="left"/>
        <w:rPr>
          <w:bCs/>
          <w:lang w:val="id-ID"/>
        </w:rPr>
      </w:pPr>
      <w:r>
        <w:rPr>
          <w:bCs/>
          <w:lang w:val="id-ID"/>
        </w:rPr>
        <w:t>5.2.2.</w:t>
      </w:r>
      <w:r w:rsidR="00E96220" w:rsidRPr="00E96220">
        <w:rPr>
          <w:bCs/>
          <w:lang w:val="id-ID"/>
        </w:rPr>
        <w:t>2</w:t>
      </w:r>
      <w:r w:rsidR="00E96220" w:rsidRPr="00E96220">
        <w:rPr>
          <w:bCs/>
          <w:lang w:val="id-ID"/>
        </w:rPr>
        <w:tab/>
      </w:r>
      <w:r w:rsidR="00E96220" w:rsidRPr="00E96220">
        <w:rPr>
          <w:rFonts w:cs="Arial"/>
          <w:bCs/>
          <w:szCs w:val="22"/>
          <w:lang w:val="id-ID"/>
        </w:rPr>
        <w:t>Sebutkan</w:t>
      </w:r>
      <w:r w:rsidR="00E96220" w:rsidRPr="00E96220">
        <w:rPr>
          <w:szCs w:val="22"/>
          <w:lang w:val="id-ID"/>
        </w:rPr>
        <w:t xml:space="preserve"> persyaratan untuk melaksanakan praktik mengajar terbimbing dan mandiri dan pelaksanaannya di lapangan.</w:t>
      </w:r>
    </w:p>
    <w:p w:rsidR="00516957" w:rsidRPr="00BB1086" w:rsidRDefault="00516957" w:rsidP="00516957">
      <w:pPr>
        <w:pBdr>
          <w:top w:val="single" w:sz="4" w:space="1" w:color="auto"/>
          <w:left w:val="single" w:sz="4" w:space="4" w:color="auto"/>
          <w:bottom w:val="single" w:sz="4" w:space="1" w:color="auto"/>
          <w:right w:val="single" w:sz="4" w:space="4" w:color="auto"/>
        </w:pBdr>
        <w:ind w:left="851" w:hanging="851"/>
        <w:jc w:val="left"/>
        <w:rPr>
          <w:bCs/>
          <w:lang w:val="id-ID"/>
        </w:rPr>
      </w:pPr>
    </w:p>
    <w:p w:rsidR="00516957" w:rsidRPr="00BB1086" w:rsidRDefault="00516957" w:rsidP="00516957">
      <w:pPr>
        <w:pBdr>
          <w:top w:val="single" w:sz="4" w:space="1" w:color="auto"/>
          <w:left w:val="single" w:sz="4" w:space="4" w:color="auto"/>
          <w:bottom w:val="single" w:sz="4" w:space="1" w:color="auto"/>
          <w:right w:val="single" w:sz="4" w:space="4" w:color="auto"/>
        </w:pBdr>
        <w:ind w:left="851" w:hanging="851"/>
        <w:jc w:val="left"/>
        <w:rPr>
          <w:bCs/>
          <w:lang w:val="id-ID"/>
        </w:rPr>
      </w:pPr>
    </w:p>
    <w:p w:rsidR="00BB1086" w:rsidRPr="00BB1086" w:rsidRDefault="00BB1086" w:rsidP="00516957">
      <w:pPr>
        <w:pBdr>
          <w:top w:val="single" w:sz="4" w:space="1" w:color="auto"/>
          <w:left w:val="single" w:sz="4" w:space="4" w:color="auto"/>
          <w:bottom w:val="single" w:sz="4" w:space="1" w:color="auto"/>
          <w:right w:val="single" w:sz="4" w:space="4" w:color="auto"/>
        </w:pBdr>
        <w:ind w:left="851" w:hanging="851"/>
        <w:jc w:val="left"/>
        <w:rPr>
          <w:bCs/>
          <w:lang w:val="id-ID"/>
        </w:rPr>
      </w:pPr>
    </w:p>
    <w:p w:rsidR="00516957" w:rsidRPr="00BB1086" w:rsidRDefault="00516957" w:rsidP="00516957">
      <w:pPr>
        <w:pBdr>
          <w:top w:val="single" w:sz="4" w:space="1" w:color="auto"/>
          <w:left w:val="single" w:sz="4" w:space="4" w:color="auto"/>
          <w:bottom w:val="single" w:sz="4" w:space="1" w:color="auto"/>
          <w:right w:val="single" w:sz="4" w:space="4" w:color="auto"/>
        </w:pBdr>
        <w:ind w:left="851" w:hanging="851"/>
        <w:jc w:val="left"/>
        <w:rPr>
          <w:bCs/>
          <w:lang w:val="id-ID"/>
        </w:rPr>
      </w:pPr>
    </w:p>
    <w:p w:rsidR="00516957" w:rsidRPr="00BB1086" w:rsidRDefault="0099564B" w:rsidP="00516957">
      <w:pPr>
        <w:ind w:left="851" w:hanging="851"/>
        <w:jc w:val="left"/>
        <w:rPr>
          <w:bCs/>
          <w:lang w:val="id-ID"/>
        </w:rPr>
      </w:pPr>
      <w:r>
        <w:rPr>
          <w:bCs/>
          <w:lang w:val="id-ID"/>
        </w:rPr>
        <w:t xml:space="preserve"> </w:t>
      </w:r>
    </w:p>
    <w:p w:rsidR="00E96220" w:rsidRPr="00E96220" w:rsidRDefault="00E96220" w:rsidP="00E96220">
      <w:pPr>
        <w:ind w:left="851" w:hanging="851"/>
        <w:jc w:val="left"/>
        <w:rPr>
          <w:bCs/>
          <w:lang w:val="id-ID"/>
        </w:rPr>
      </w:pPr>
    </w:p>
    <w:p w:rsidR="00E96220" w:rsidRDefault="0099564B" w:rsidP="00E96220">
      <w:pPr>
        <w:ind w:left="851" w:hanging="840"/>
        <w:jc w:val="left"/>
        <w:rPr>
          <w:szCs w:val="22"/>
          <w:lang w:val="id-ID"/>
        </w:rPr>
      </w:pPr>
      <w:r>
        <w:rPr>
          <w:bCs/>
          <w:lang w:val="id-ID"/>
        </w:rPr>
        <w:t>5.2.2.</w:t>
      </w:r>
      <w:r w:rsidR="00E96220" w:rsidRPr="00E96220">
        <w:rPr>
          <w:bCs/>
          <w:lang w:val="id-ID"/>
        </w:rPr>
        <w:t>3</w:t>
      </w:r>
      <w:r>
        <w:rPr>
          <w:bCs/>
          <w:lang w:val="id-ID"/>
        </w:rPr>
        <w:t xml:space="preserve">  </w:t>
      </w:r>
      <w:r w:rsidR="00E96220" w:rsidRPr="00E96220">
        <w:rPr>
          <w:bCs/>
          <w:lang w:val="id-ID"/>
        </w:rPr>
        <w:tab/>
        <w:t>Sebutkan</w:t>
      </w:r>
      <w:r w:rsidR="00E96220" w:rsidRPr="00E96220">
        <w:rPr>
          <w:szCs w:val="22"/>
          <w:lang w:val="id-ID"/>
        </w:rPr>
        <w:t xml:space="preserve"> persyaratan penugasan dosen pembimbing dan pelaksanaannya di lapangan.</w:t>
      </w:r>
    </w:p>
    <w:p w:rsidR="00516957" w:rsidRPr="00BB1086" w:rsidRDefault="00516957" w:rsidP="00516957">
      <w:pPr>
        <w:pBdr>
          <w:top w:val="single" w:sz="4" w:space="1" w:color="auto"/>
          <w:left w:val="single" w:sz="4" w:space="4" w:color="auto"/>
          <w:bottom w:val="single" w:sz="4" w:space="1" w:color="auto"/>
          <w:right w:val="single" w:sz="4" w:space="4" w:color="auto"/>
        </w:pBdr>
        <w:ind w:left="851" w:hanging="851"/>
        <w:jc w:val="left"/>
        <w:rPr>
          <w:bCs/>
          <w:lang w:val="id-ID"/>
        </w:rPr>
      </w:pPr>
    </w:p>
    <w:p w:rsidR="00516957" w:rsidRPr="00BB1086" w:rsidRDefault="00516957" w:rsidP="00516957">
      <w:pPr>
        <w:pBdr>
          <w:top w:val="single" w:sz="4" w:space="1" w:color="auto"/>
          <w:left w:val="single" w:sz="4" w:space="4" w:color="auto"/>
          <w:bottom w:val="single" w:sz="4" w:space="1" w:color="auto"/>
          <w:right w:val="single" w:sz="4" w:space="4" w:color="auto"/>
        </w:pBdr>
        <w:ind w:left="851" w:hanging="851"/>
        <w:jc w:val="left"/>
        <w:rPr>
          <w:bCs/>
          <w:lang w:val="id-ID"/>
        </w:rPr>
      </w:pPr>
    </w:p>
    <w:p w:rsidR="00516957" w:rsidRPr="00BB1086" w:rsidRDefault="00516957" w:rsidP="00516957">
      <w:pPr>
        <w:pBdr>
          <w:top w:val="single" w:sz="4" w:space="1" w:color="auto"/>
          <w:left w:val="single" w:sz="4" w:space="4" w:color="auto"/>
          <w:bottom w:val="single" w:sz="4" w:space="1" w:color="auto"/>
          <w:right w:val="single" w:sz="4" w:space="4" w:color="auto"/>
        </w:pBdr>
        <w:ind w:left="851" w:hanging="851"/>
        <w:jc w:val="left"/>
        <w:rPr>
          <w:bCs/>
          <w:lang w:val="id-ID"/>
        </w:rPr>
      </w:pPr>
    </w:p>
    <w:p w:rsidR="00516957" w:rsidRPr="00BB1086" w:rsidRDefault="00516957" w:rsidP="00516957">
      <w:pPr>
        <w:pBdr>
          <w:top w:val="single" w:sz="4" w:space="1" w:color="auto"/>
          <w:left w:val="single" w:sz="4" w:space="4" w:color="auto"/>
          <w:bottom w:val="single" w:sz="4" w:space="1" w:color="auto"/>
          <w:right w:val="single" w:sz="4" w:space="4" w:color="auto"/>
        </w:pBdr>
        <w:ind w:left="851" w:hanging="851"/>
        <w:jc w:val="left"/>
        <w:rPr>
          <w:bCs/>
          <w:lang w:val="id-ID"/>
        </w:rPr>
      </w:pPr>
    </w:p>
    <w:p w:rsidR="00516957" w:rsidRPr="00BB1086" w:rsidRDefault="0099564B" w:rsidP="00516957">
      <w:pPr>
        <w:ind w:left="851" w:hanging="851"/>
        <w:jc w:val="left"/>
        <w:rPr>
          <w:bCs/>
          <w:lang w:val="id-ID"/>
        </w:rPr>
      </w:pPr>
      <w:r>
        <w:rPr>
          <w:bCs/>
          <w:lang w:val="id-ID"/>
        </w:rPr>
        <w:t xml:space="preserve"> </w:t>
      </w:r>
    </w:p>
    <w:p w:rsidR="00516957" w:rsidRPr="00B65A5A" w:rsidRDefault="00516957" w:rsidP="00516957">
      <w:pPr>
        <w:ind w:left="851" w:hanging="851"/>
        <w:jc w:val="left"/>
        <w:rPr>
          <w:bCs/>
          <w:lang w:val="id-ID"/>
        </w:rPr>
      </w:pPr>
    </w:p>
    <w:p w:rsidR="00E96220" w:rsidRDefault="0099564B" w:rsidP="00E96220">
      <w:pPr>
        <w:ind w:left="851" w:hanging="840"/>
        <w:jc w:val="left"/>
        <w:rPr>
          <w:bCs/>
          <w:lang w:val="id-ID"/>
        </w:rPr>
      </w:pPr>
      <w:r>
        <w:rPr>
          <w:bCs/>
          <w:lang w:val="id-ID"/>
        </w:rPr>
        <w:t>5.2.2.</w:t>
      </w:r>
      <w:r w:rsidR="00E96220" w:rsidRPr="00E96220">
        <w:rPr>
          <w:bCs/>
          <w:lang w:val="id-ID"/>
        </w:rPr>
        <w:t>4</w:t>
      </w:r>
      <w:r>
        <w:rPr>
          <w:bCs/>
          <w:lang w:val="id-ID"/>
        </w:rPr>
        <w:t xml:space="preserve">  </w:t>
      </w:r>
      <w:r w:rsidR="00E96220" w:rsidRPr="00E96220">
        <w:rPr>
          <w:bCs/>
          <w:lang w:val="id-ID"/>
        </w:rPr>
        <w:tab/>
        <w:t>Sebutkan</w:t>
      </w:r>
      <w:r w:rsidR="00E96220" w:rsidRPr="00E96220">
        <w:rPr>
          <w:szCs w:val="22"/>
          <w:lang w:val="id-ID"/>
        </w:rPr>
        <w:t xml:space="preserve"> persyaratan penugasan guru pamong dan pelaksanaannya di lapangan.</w:t>
      </w:r>
    </w:p>
    <w:p w:rsidR="00516957" w:rsidRPr="00BB1086" w:rsidRDefault="00516957" w:rsidP="00516957">
      <w:pPr>
        <w:pBdr>
          <w:top w:val="single" w:sz="4" w:space="1" w:color="auto"/>
          <w:left w:val="single" w:sz="4" w:space="4" w:color="auto"/>
          <w:bottom w:val="single" w:sz="4" w:space="1" w:color="auto"/>
          <w:right w:val="single" w:sz="4" w:space="4" w:color="auto"/>
        </w:pBdr>
        <w:ind w:left="851" w:hanging="851"/>
        <w:jc w:val="left"/>
        <w:rPr>
          <w:bCs/>
          <w:lang w:val="id-ID"/>
        </w:rPr>
      </w:pPr>
    </w:p>
    <w:p w:rsidR="00516957" w:rsidRPr="00BB1086" w:rsidRDefault="00516957" w:rsidP="00516957">
      <w:pPr>
        <w:pBdr>
          <w:top w:val="single" w:sz="4" w:space="1" w:color="auto"/>
          <w:left w:val="single" w:sz="4" w:space="4" w:color="auto"/>
          <w:bottom w:val="single" w:sz="4" w:space="1" w:color="auto"/>
          <w:right w:val="single" w:sz="4" w:space="4" w:color="auto"/>
        </w:pBdr>
        <w:ind w:left="851" w:hanging="851"/>
        <w:jc w:val="left"/>
        <w:rPr>
          <w:bCs/>
          <w:lang w:val="id-ID"/>
        </w:rPr>
      </w:pPr>
    </w:p>
    <w:p w:rsidR="00516957" w:rsidRPr="00B65A5A" w:rsidRDefault="00516957" w:rsidP="00516957">
      <w:pPr>
        <w:pBdr>
          <w:top w:val="single" w:sz="4" w:space="1" w:color="auto"/>
          <w:left w:val="single" w:sz="4" w:space="4" w:color="auto"/>
          <w:bottom w:val="single" w:sz="4" w:space="1" w:color="auto"/>
          <w:right w:val="single" w:sz="4" w:space="4" w:color="auto"/>
        </w:pBdr>
        <w:ind w:left="851" w:hanging="851"/>
        <w:jc w:val="left"/>
        <w:rPr>
          <w:bCs/>
          <w:lang w:val="id-ID"/>
        </w:rPr>
      </w:pPr>
    </w:p>
    <w:p w:rsidR="00AD4059" w:rsidRPr="00B65A5A" w:rsidRDefault="00AD4059" w:rsidP="00516957">
      <w:pPr>
        <w:pBdr>
          <w:top w:val="single" w:sz="4" w:space="1" w:color="auto"/>
          <w:left w:val="single" w:sz="4" w:space="4" w:color="auto"/>
          <w:bottom w:val="single" w:sz="4" w:space="1" w:color="auto"/>
          <w:right w:val="single" w:sz="4" w:space="4" w:color="auto"/>
        </w:pBdr>
        <w:ind w:left="851" w:hanging="851"/>
        <w:jc w:val="left"/>
        <w:rPr>
          <w:bCs/>
          <w:lang w:val="id-ID"/>
        </w:rPr>
      </w:pPr>
    </w:p>
    <w:p w:rsidR="00516957" w:rsidRPr="00BB1086" w:rsidRDefault="0099564B" w:rsidP="00516957">
      <w:pPr>
        <w:ind w:left="851" w:hanging="851"/>
        <w:jc w:val="left"/>
        <w:rPr>
          <w:bCs/>
          <w:lang w:val="id-ID"/>
        </w:rPr>
      </w:pPr>
      <w:r>
        <w:rPr>
          <w:bCs/>
          <w:lang w:val="id-ID"/>
        </w:rPr>
        <w:t xml:space="preserve"> </w:t>
      </w:r>
    </w:p>
    <w:p w:rsidR="00516957" w:rsidRPr="00B65A5A" w:rsidRDefault="00516957" w:rsidP="00516957">
      <w:pPr>
        <w:ind w:left="851" w:hanging="851"/>
        <w:jc w:val="left"/>
        <w:rPr>
          <w:bCs/>
          <w:lang w:val="id-ID"/>
        </w:rPr>
      </w:pPr>
    </w:p>
    <w:p w:rsidR="00E96220" w:rsidRDefault="00E96220" w:rsidP="00E96220">
      <w:pPr>
        <w:ind w:left="851" w:hanging="840"/>
        <w:jc w:val="left"/>
        <w:rPr>
          <w:bCs/>
          <w:lang w:val="id-ID"/>
        </w:rPr>
      </w:pPr>
      <w:r w:rsidRPr="00E96220">
        <w:rPr>
          <w:bCs/>
          <w:lang w:val="id-ID"/>
        </w:rPr>
        <w:t>5.2.2.</w:t>
      </w:r>
      <w:r w:rsidRPr="00E96220">
        <w:rPr>
          <w:bCs/>
          <w:lang w:val="de-DE"/>
        </w:rPr>
        <w:t>5</w:t>
      </w:r>
      <w:r w:rsidRPr="00E96220">
        <w:rPr>
          <w:bCs/>
          <w:lang w:val="id-ID"/>
        </w:rPr>
        <w:t xml:space="preserve">  </w:t>
      </w:r>
      <w:r w:rsidRPr="00E96220">
        <w:rPr>
          <w:bCs/>
          <w:lang w:val="de-DE"/>
        </w:rPr>
        <w:t>Sebut</w:t>
      </w:r>
      <w:r w:rsidR="0099564B">
        <w:rPr>
          <w:bCs/>
          <w:lang w:val="id-ID"/>
        </w:rPr>
        <w:t xml:space="preserve">kan </w:t>
      </w:r>
      <w:r w:rsidRPr="00E96220">
        <w:rPr>
          <w:szCs w:val="22"/>
          <w:lang w:val="de-DE"/>
        </w:rPr>
        <w:t>p</w:t>
      </w:r>
      <w:r w:rsidR="0099564B">
        <w:rPr>
          <w:szCs w:val="22"/>
          <w:lang w:val="id-ID"/>
        </w:rPr>
        <w:t xml:space="preserve">ersyaratan </w:t>
      </w:r>
      <w:r w:rsidRPr="00E96220">
        <w:rPr>
          <w:szCs w:val="22"/>
          <w:lang w:val="de-DE"/>
        </w:rPr>
        <w:t>sekolah mitra dan pelaksanaannya di lapangan.</w:t>
      </w:r>
    </w:p>
    <w:p w:rsidR="00E96220" w:rsidRDefault="00E96220" w:rsidP="00E96220">
      <w:pPr>
        <w:pBdr>
          <w:top w:val="single" w:sz="4" w:space="1" w:color="auto"/>
          <w:left w:val="single" w:sz="4" w:space="4" w:color="auto"/>
          <w:bottom w:val="single" w:sz="4" w:space="1" w:color="auto"/>
          <w:right w:val="single" w:sz="4" w:space="4" w:color="auto"/>
        </w:pBdr>
        <w:ind w:left="851" w:hanging="851"/>
        <w:jc w:val="left"/>
        <w:rPr>
          <w:bCs/>
          <w:lang w:val="id-ID"/>
        </w:rPr>
      </w:pPr>
    </w:p>
    <w:p w:rsidR="00E96220" w:rsidRPr="00E96220" w:rsidRDefault="00E96220" w:rsidP="00E96220">
      <w:pPr>
        <w:pBdr>
          <w:top w:val="single" w:sz="4" w:space="1" w:color="auto"/>
          <w:left w:val="single" w:sz="4" w:space="4" w:color="auto"/>
          <w:bottom w:val="single" w:sz="4" w:space="1" w:color="auto"/>
          <w:right w:val="single" w:sz="4" w:space="4" w:color="auto"/>
        </w:pBdr>
        <w:ind w:left="851" w:hanging="851"/>
        <w:jc w:val="left"/>
        <w:rPr>
          <w:bCs/>
          <w:lang w:val="de-DE"/>
        </w:rPr>
      </w:pPr>
    </w:p>
    <w:p w:rsidR="00E96220" w:rsidRPr="00E96220" w:rsidRDefault="00E96220" w:rsidP="00E96220">
      <w:pPr>
        <w:pBdr>
          <w:top w:val="single" w:sz="4" w:space="1" w:color="auto"/>
          <w:left w:val="single" w:sz="4" w:space="4" w:color="auto"/>
          <w:bottom w:val="single" w:sz="4" w:space="1" w:color="auto"/>
          <w:right w:val="single" w:sz="4" w:space="4" w:color="auto"/>
        </w:pBdr>
        <w:ind w:left="851" w:hanging="851"/>
        <w:jc w:val="left"/>
        <w:rPr>
          <w:bCs/>
          <w:lang w:val="de-DE"/>
        </w:rPr>
      </w:pPr>
    </w:p>
    <w:p w:rsidR="00E96220" w:rsidRDefault="00E96220" w:rsidP="00E96220">
      <w:pPr>
        <w:pBdr>
          <w:top w:val="single" w:sz="4" w:space="1" w:color="auto"/>
          <w:left w:val="single" w:sz="4" w:space="4" w:color="auto"/>
          <w:bottom w:val="single" w:sz="4" w:space="1" w:color="auto"/>
          <w:right w:val="single" w:sz="4" w:space="4" w:color="auto"/>
        </w:pBdr>
        <w:ind w:left="851" w:hanging="851"/>
        <w:jc w:val="left"/>
        <w:rPr>
          <w:bCs/>
          <w:lang w:val="id-ID"/>
        </w:rPr>
      </w:pPr>
    </w:p>
    <w:p w:rsidR="00E96220" w:rsidRDefault="0099564B" w:rsidP="00E96220">
      <w:pPr>
        <w:ind w:left="851" w:hanging="851"/>
        <w:jc w:val="left"/>
        <w:rPr>
          <w:bCs/>
          <w:lang w:val="id-ID"/>
        </w:rPr>
      </w:pPr>
      <w:r>
        <w:rPr>
          <w:bCs/>
          <w:lang w:val="id-ID"/>
        </w:rPr>
        <w:t xml:space="preserve"> </w:t>
      </w:r>
    </w:p>
    <w:p w:rsidR="00D510C5" w:rsidRPr="00BB1086" w:rsidRDefault="00D510C5" w:rsidP="00674726">
      <w:pPr>
        <w:rPr>
          <w:bCs/>
          <w:lang w:val="id-ID"/>
        </w:rPr>
      </w:pPr>
    </w:p>
    <w:p w:rsidR="00E96220" w:rsidRDefault="0099564B" w:rsidP="00E96220">
      <w:pPr>
        <w:ind w:left="851" w:hanging="840"/>
        <w:jc w:val="left"/>
        <w:rPr>
          <w:bCs/>
          <w:lang w:val="id-ID"/>
        </w:rPr>
      </w:pPr>
      <w:r>
        <w:rPr>
          <w:bCs/>
          <w:lang w:val="id-ID"/>
        </w:rPr>
        <w:t>5.2.2.</w:t>
      </w:r>
      <w:r w:rsidR="00E96220" w:rsidRPr="00E96220">
        <w:rPr>
          <w:bCs/>
          <w:lang w:val="id-ID"/>
        </w:rPr>
        <w:t>6</w:t>
      </w:r>
      <w:r>
        <w:rPr>
          <w:bCs/>
          <w:lang w:val="id-ID"/>
        </w:rPr>
        <w:t xml:space="preserve"> </w:t>
      </w:r>
      <w:r w:rsidR="00E96220" w:rsidRPr="00E96220">
        <w:rPr>
          <w:bCs/>
          <w:lang w:val="id-ID"/>
        </w:rPr>
        <w:tab/>
        <w:t>Sebut</w:t>
      </w:r>
      <w:r>
        <w:rPr>
          <w:bCs/>
          <w:lang w:val="id-ID"/>
        </w:rPr>
        <w:t xml:space="preserve">kan </w:t>
      </w:r>
      <w:r w:rsidR="00E96220" w:rsidRPr="00E96220">
        <w:rPr>
          <w:bCs/>
          <w:lang w:val="id-ID"/>
        </w:rPr>
        <w:t xml:space="preserve">cakupan </w:t>
      </w:r>
      <w:r>
        <w:rPr>
          <w:bCs/>
          <w:lang w:val="id-ID"/>
        </w:rPr>
        <w:t>kegiatan pembekalan PPL di kampus kepada mahasiswa, dosen pembimbing dan guru pamon</w:t>
      </w:r>
      <w:r w:rsidR="00E96220" w:rsidRPr="00E96220">
        <w:rPr>
          <w:bCs/>
          <w:lang w:val="id-ID"/>
        </w:rPr>
        <w:t>g dan pelaksanaannya di lapangan.</w:t>
      </w:r>
    </w:p>
    <w:p w:rsidR="00E96220" w:rsidRDefault="00E96220" w:rsidP="00E96220">
      <w:pPr>
        <w:pBdr>
          <w:top w:val="single" w:sz="4" w:space="1" w:color="auto"/>
          <w:left w:val="single" w:sz="4" w:space="4" w:color="auto"/>
          <w:bottom w:val="single" w:sz="4" w:space="1" w:color="auto"/>
          <w:right w:val="single" w:sz="4" w:space="4" w:color="auto"/>
        </w:pBdr>
        <w:rPr>
          <w:bCs/>
          <w:lang w:val="id-ID"/>
        </w:rPr>
      </w:pPr>
    </w:p>
    <w:p w:rsidR="00E96220" w:rsidRDefault="00E96220" w:rsidP="00E96220">
      <w:pPr>
        <w:pBdr>
          <w:top w:val="single" w:sz="4" w:space="1" w:color="auto"/>
          <w:left w:val="single" w:sz="4" w:space="4" w:color="auto"/>
          <w:bottom w:val="single" w:sz="4" w:space="1" w:color="auto"/>
          <w:right w:val="single" w:sz="4" w:space="4" w:color="auto"/>
        </w:pBdr>
        <w:rPr>
          <w:bCs/>
          <w:lang w:val="id-ID"/>
        </w:rPr>
      </w:pPr>
    </w:p>
    <w:p w:rsidR="00E96220" w:rsidRDefault="00E96220" w:rsidP="00E96220">
      <w:pPr>
        <w:pBdr>
          <w:top w:val="single" w:sz="4" w:space="1" w:color="auto"/>
          <w:left w:val="single" w:sz="4" w:space="4" w:color="auto"/>
          <w:bottom w:val="single" w:sz="4" w:space="1" w:color="auto"/>
          <w:right w:val="single" w:sz="4" w:space="4" w:color="auto"/>
        </w:pBdr>
        <w:rPr>
          <w:bCs/>
          <w:lang w:val="id-ID"/>
        </w:rPr>
      </w:pPr>
    </w:p>
    <w:p w:rsidR="00E96220" w:rsidRDefault="00E96220" w:rsidP="00E96220">
      <w:pPr>
        <w:pBdr>
          <w:top w:val="single" w:sz="4" w:space="1" w:color="auto"/>
          <w:left w:val="single" w:sz="4" w:space="4" w:color="auto"/>
          <w:bottom w:val="single" w:sz="4" w:space="1" w:color="auto"/>
          <w:right w:val="single" w:sz="4" w:space="4" w:color="auto"/>
        </w:pBdr>
        <w:rPr>
          <w:bCs/>
          <w:lang w:val="id-ID"/>
        </w:rPr>
      </w:pPr>
    </w:p>
    <w:p w:rsidR="00AD0F77" w:rsidRPr="00BB1086" w:rsidRDefault="00AD0F77" w:rsidP="00674726">
      <w:pPr>
        <w:rPr>
          <w:bCs/>
          <w:lang w:val="id-ID"/>
        </w:rPr>
      </w:pPr>
    </w:p>
    <w:p w:rsidR="00E96220" w:rsidRPr="00E96220" w:rsidRDefault="0099564B" w:rsidP="00E96220">
      <w:pPr>
        <w:ind w:left="851" w:hanging="840"/>
        <w:jc w:val="left"/>
        <w:rPr>
          <w:bCs/>
          <w:lang w:val="id-ID"/>
        </w:rPr>
      </w:pPr>
      <w:r>
        <w:rPr>
          <w:bCs/>
          <w:lang w:val="id-ID"/>
        </w:rPr>
        <w:t>5.2.2</w:t>
      </w:r>
      <w:r w:rsidR="00E96220" w:rsidRPr="00E96220">
        <w:rPr>
          <w:bCs/>
          <w:lang w:val="id-ID"/>
        </w:rPr>
        <w:t>.7</w:t>
      </w:r>
      <w:r>
        <w:rPr>
          <w:bCs/>
          <w:lang w:val="id-ID"/>
        </w:rPr>
        <w:t xml:space="preserve"> </w:t>
      </w:r>
      <w:r w:rsidR="00E96220" w:rsidRPr="00E96220">
        <w:rPr>
          <w:bCs/>
          <w:lang w:val="id-ID"/>
        </w:rPr>
        <w:tab/>
        <w:t>Sebutkan langkah-langkah p</w:t>
      </w:r>
      <w:r>
        <w:rPr>
          <w:bCs/>
          <w:lang w:val="id-ID"/>
        </w:rPr>
        <w:t>embimbingan dalam latihan PPL</w:t>
      </w:r>
      <w:r w:rsidR="00E96220" w:rsidRPr="00E96220">
        <w:rPr>
          <w:bCs/>
          <w:lang w:val="id-ID"/>
        </w:rPr>
        <w:t xml:space="preserve"> dengan</w:t>
      </w:r>
      <w:r>
        <w:rPr>
          <w:bCs/>
          <w:lang w:val="id-ID"/>
        </w:rPr>
        <w:t xml:space="preserve"> menggunakan pendekatan supervisi klinis</w:t>
      </w:r>
      <w:r w:rsidR="00E96220" w:rsidRPr="00E96220">
        <w:rPr>
          <w:bCs/>
          <w:lang w:val="id-ID"/>
        </w:rPr>
        <w:t xml:space="preserve"> dan pelaksanaan dari setiap tahapan di lapangan.</w:t>
      </w:r>
    </w:p>
    <w:p w:rsidR="009640DE" w:rsidRPr="00BB1086" w:rsidRDefault="009640DE" w:rsidP="009640DE">
      <w:pPr>
        <w:pBdr>
          <w:top w:val="single" w:sz="4" w:space="1" w:color="auto"/>
          <w:left w:val="single" w:sz="4" w:space="4" w:color="auto"/>
          <w:bottom w:val="single" w:sz="4" w:space="1" w:color="auto"/>
          <w:right w:val="single" w:sz="4" w:space="4" w:color="auto"/>
        </w:pBdr>
        <w:rPr>
          <w:bCs/>
          <w:lang w:val="id-ID"/>
        </w:rPr>
      </w:pPr>
    </w:p>
    <w:p w:rsidR="009640DE" w:rsidRPr="00BB1086" w:rsidRDefault="009640DE" w:rsidP="009640DE">
      <w:pPr>
        <w:pBdr>
          <w:top w:val="single" w:sz="4" w:space="1" w:color="auto"/>
          <w:left w:val="single" w:sz="4" w:space="4" w:color="auto"/>
          <w:bottom w:val="single" w:sz="4" w:space="1" w:color="auto"/>
          <w:right w:val="single" w:sz="4" w:space="4" w:color="auto"/>
        </w:pBdr>
        <w:rPr>
          <w:bCs/>
          <w:lang w:val="id-ID"/>
        </w:rPr>
      </w:pPr>
    </w:p>
    <w:p w:rsidR="002D2786" w:rsidRPr="00B65A5A" w:rsidRDefault="002D2786" w:rsidP="009640DE">
      <w:pPr>
        <w:pBdr>
          <w:top w:val="single" w:sz="4" w:space="1" w:color="auto"/>
          <w:left w:val="single" w:sz="4" w:space="4" w:color="auto"/>
          <w:bottom w:val="single" w:sz="4" w:space="1" w:color="auto"/>
          <w:right w:val="single" w:sz="4" w:space="4" w:color="auto"/>
        </w:pBdr>
        <w:rPr>
          <w:bCs/>
          <w:lang w:val="id-ID"/>
        </w:rPr>
      </w:pPr>
    </w:p>
    <w:p w:rsidR="009640DE" w:rsidRPr="00BB1086" w:rsidRDefault="009640DE" w:rsidP="009640DE">
      <w:pPr>
        <w:pBdr>
          <w:top w:val="single" w:sz="4" w:space="1" w:color="auto"/>
          <w:left w:val="single" w:sz="4" w:space="4" w:color="auto"/>
          <w:bottom w:val="single" w:sz="4" w:space="1" w:color="auto"/>
          <w:right w:val="single" w:sz="4" w:space="4" w:color="auto"/>
        </w:pBdr>
        <w:rPr>
          <w:bCs/>
          <w:lang w:val="id-ID"/>
        </w:rPr>
      </w:pPr>
    </w:p>
    <w:p w:rsidR="009640DE" w:rsidRPr="00BB1086" w:rsidRDefault="009640DE" w:rsidP="009640DE">
      <w:pPr>
        <w:rPr>
          <w:bCs/>
          <w:lang w:val="id-ID"/>
        </w:rPr>
      </w:pPr>
    </w:p>
    <w:p w:rsidR="00E96220" w:rsidRDefault="0099564B" w:rsidP="00E96220">
      <w:pPr>
        <w:ind w:left="851" w:hanging="840"/>
        <w:jc w:val="left"/>
        <w:rPr>
          <w:bCs/>
          <w:lang w:val="id-ID"/>
        </w:rPr>
      </w:pPr>
      <w:r>
        <w:rPr>
          <w:bCs/>
          <w:lang w:val="id-ID"/>
        </w:rPr>
        <w:t>5.2.2.</w:t>
      </w:r>
      <w:r w:rsidR="00E96220" w:rsidRPr="00E96220">
        <w:rPr>
          <w:bCs/>
          <w:lang w:val="id-ID"/>
        </w:rPr>
        <w:t>8</w:t>
      </w:r>
      <w:r>
        <w:rPr>
          <w:bCs/>
          <w:lang w:val="id-ID"/>
        </w:rPr>
        <w:t xml:space="preserve"> </w:t>
      </w:r>
      <w:r w:rsidR="00E96220" w:rsidRPr="00E96220">
        <w:rPr>
          <w:bCs/>
          <w:lang w:val="id-ID"/>
        </w:rPr>
        <w:tab/>
        <w:t>Sebut</w:t>
      </w:r>
      <w:r>
        <w:rPr>
          <w:bCs/>
          <w:lang w:val="id-ID"/>
        </w:rPr>
        <w:t xml:space="preserve">kan </w:t>
      </w:r>
      <w:r w:rsidR="00E96220" w:rsidRPr="00E96220">
        <w:rPr>
          <w:bCs/>
          <w:lang w:val="id-ID"/>
        </w:rPr>
        <w:t>cakupan kegiatan orientasi (observasi partisipasi) di sekolah mitra dan pelaksanaannya.</w:t>
      </w:r>
    </w:p>
    <w:p w:rsidR="00E96220" w:rsidRDefault="00E96220" w:rsidP="00E96220">
      <w:pPr>
        <w:pBdr>
          <w:top w:val="single" w:sz="4" w:space="1" w:color="auto"/>
          <w:left w:val="single" w:sz="4" w:space="4" w:color="auto"/>
          <w:bottom w:val="single" w:sz="4" w:space="1" w:color="auto"/>
          <w:right w:val="single" w:sz="4" w:space="4" w:color="auto"/>
        </w:pBdr>
        <w:rPr>
          <w:bCs/>
          <w:lang w:val="id-ID"/>
        </w:rPr>
      </w:pPr>
    </w:p>
    <w:p w:rsidR="00E96220" w:rsidRDefault="00E96220" w:rsidP="00E96220">
      <w:pPr>
        <w:pBdr>
          <w:top w:val="single" w:sz="4" w:space="1" w:color="auto"/>
          <w:left w:val="single" w:sz="4" w:space="4" w:color="auto"/>
          <w:bottom w:val="single" w:sz="4" w:space="1" w:color="auto"/>
          <w:right w:val="single" w:sz="4" w:space="4" w:color="auto"/>
        </w:pBdr>
        <w:rPr>
          <w:bCs/>
          <w:lang w:val="id-ID"/>
        </w:rPr>
      </w:pPr>
    </w:p>
    <w:p w:rsidR="00E96220" w:rsidRDefault="00E96220" w:rsidP="00E96220">
      <w:pPr>
        <w:pBdr>
          <w:top w:val="single" w:sz="4" w:space="1" w:color="auto"/>
          <w:left w:val="single" w:sz="4" w:space="4" w:color="auto"/>
          <w:bottom w:val="single" w:sz="4" w:space="1" w:color="auto"/>
          <w:right w:val="single" w:sz="4" w:space="4" w:color="auto"/>
        </w:pBdr>
        <w:rPr>
          <w:bCs/>
          <w:lang w:val="id-ID"/>
        </w:rPr>
      </w:pPr>
    </w:p>
    <w:p w:rsidR="00E96220" w:rsidRDefault="00E96220" w:rsidP="00E96220">
      <w:pPr>
        <w:pBdr>
          <w:top w:val="single" w:sz="4" w:space="1" w:color="auto"/>
          <w:left w:val="single" w:sz="4" w:space="4" w:color="auto"/>
          <w:bottom w:val="single" w:sz="4" w:space="1" w:color="auto"/>
          <w:right w:val="single" w:sz="4" w:space="4" w:color="auto"/>
        </w:pBdr>
        <w:rPr>
          <w:bCs/>
          <w:lang w:val="id-ID"/>
        </w:rPr>
      </w:pPr>
    </w:p>
    <w:p w:rsidR="00070677" w:rsidRPr="00BB1086" w:rsidRDefault="00070677" w:rsidP="00674726">
      <w:pPr>
        <w:rPr>
          <w:bCs/>
          <w:lang w:val="id-ID"/>
        </w:rPr>
      </w:pPr>
    </w:p>
    <w:p w:rsidR="00E96220" w:rsidRDefault="0099564B" w:rsidP="00E96220">
      <w:pPr>
        <w:ind w:left="851" w:hanging="840"/>
        <w:jc w:val="left"/>
        <w:rPr>
          <w:bCs/>
          <w:lang w:val="id-ID"/>
        </w:rPr>
      </w:pPr>
      <w:r>
        <w:rPr>
          <w:bCs/>
          <w:lang w:val="id-ID"/>
        </w:rPr>
        <w:t>5.2.2.</w:t>
      </w:r>
      <w:r w:rsidR="00E96220" w:rsidRPr="00E96220">
        <w:rPr>
          <w:bCs/>
          <w:lang w:val="id-ID"/>
        </w:rPr>
        <w:t>9</w:t>
      </w:r>
      <w:r>
        <w:rPr>
          <w:bCs/>
          <w:lang w:val="id-ID"/>
        </w:rPr>
        <w:t xml:space="preserve">  </w:t>
      </w:r>
      <w:r w:rsidR="00E96220" w:rsidRPr="00E96220">
        <w:rPr>
          <w:bCs/>
          <w:lang w:val="id-ID"/>
        </w:rPr>
        <w:tab/>
        <w:t>Sebut</w:t>
      </w:r>
      <w:r>
        <w:rPr>
          <w:bCs/>
          <w:lang w:val="id-ID"/>
        </w:rPr>
        <w:t xml:space="preserve">kan cakupan kegiatan </w:t>
      </w:r>
      <w:r w:rsidR="00E96220" w:rsidRPr="00E96220">
        <w:rPr>
          <w:bCs/>
          <w:lang w:val="id-ID"/>
        </w:rPr>
        <w:t>latihan mengajar terbimbing dan latihan mengajar mandiri, serta pelaksanaannya</w:t>
      </w:r>
      <w:r>
        <w:rPr>
          <w:bCs/>
          <w:lang w:val="id-ID"/>
        </w:rPr>
        <w:t>.</w:t>
      </w:r>
    </w:p>
    <w:p w:rsidR="00E96220" w:rsidRDefault="00E96220" w:rsidP="00E96220">
      <w:pPr>
        <w:pBdr>
          <w:top w:val="single" w:sz="4" w:space="1" w:color="auto"/>
          <w:left w:val="single" w:sz="4" w:space="4" w:color="auto"/>
          <w:bottom w:val="single" w:sz="4" w:space="1" w:color="auto"/>
          <w:right w:val="single" w:sz="4" w:space="4" w:color="auto"/>
        </w:pBdr>
        <w:rPr>
          <w:bCs/>
          <w:lang w:val="id-ID"/>
        </w:rPr>
      </w:pPr>
    </w:p>
    <w:p w:rsidR="00E96220" w:rsidRDefault="00E96220" w:rsidP="00E96220">
      <w:pPr>
        <w:pBdr>
          <w:top w:val="single" w:sz="4" w:space="1" w:color="auto"/>
          <w:left w:val="single" w:sz="4" w:space="4" w:color="auto"/>
          <w:bottom w:val="single" w:sz="4" w:space="1" w:color="auto"/>
          <w:right w:val="single" w:sz="4" w:space="4" w:color="auto"/>
        </w:pBdr>
        <w:rPr>
          <w:bCs/>
          <w:lang w:val="id-ID"/>
        </w:rPr>
      </w:pPr>
    </w:p>
    <w:p w:rsidR="00E96220" w:rsidRDefault="00E96220" w:rsidP="00E96220">
      <w:pPr>
        <w:pBdr>
          <w:top w:val="single" w:sz="4" w:space="1" w:color="auto"/>
          <w:left w:val="single" w:sz="4" w:space="4" w:color="auto"/>
          <w:bottom w:val="single" w:sz="4" w:space="1" w:color="auto"/>
          <w:right w:val="single" w:sz="4" w:space="4" w:color="auto"/>
        </w:pBdr>
        <w:rPr>
          <w:bCs/>
          <w:lang w:val="id-ID"/>
        </w:rPr>
      </w:pPr>
    </w:p>
    <w:p w:rsidR="00E96220" w:rsidRDefault="00E96220" w:rsidP="00E96220">
      <w:pPr>
        <w:pBdr>
          <w:top w:val="single" w:sz="4" w:space="1" w:color="auto"/>
          <w:left w:val="single" w:sz="4" w:space="4" w:color="auto"/>
          <w:bottom w:val="single" w:sz="4" w:space="1" w:color="auto"/>
          <w:right w:val="single" w:sz="4" w:space="4" w:color="auto"/>
        </w:pBdr>
        <w:rPr>
          <w:bCs/>
          <w:lang w:val="id-ID"/>
        </w:rPr>
      </w:pPr>
    </w:p>
    <w:p w:rsidR="00AD0F77" w:rsidRPr="00BB1086" w:rsidRDefault="00AD0F77" w:rsidP="00674726">
      <w:pPr>
        <w:rPr>
          <w:bCs/>
          <w:lang w:val="id-ID"/>
        </w:rPr>
      </w:pPr>
    </w:p>
    <w:p w:rsidR="003968C8" w:rsidRPr="00BB1086" w:rsidRDefault="003968C8" w:rsidP="003968C8">
      <w:pPr>
        <w:rPr>
          <w:bCs/>
          <w:lang w:val="id-ID"/>
        </w:rPr>
      </w:pPr>
    </w:p>
    <w:p w:rsidR="00E96220" w:rsidRDefault="0099564B" w:rsidP="00E96220">
      <w:pPr>
        <w:ind w:left="993" w:hanging="993"/>
        <w:jc w:val="left"/>
        <w:rPr>
          <w:bCs/>
          <w:lang w:val="id-ID"/>
        </w:rPr>
      </w:pPr>
      <w:r>
        <w:rPr>
          <w:bCs/>
          <w:lang w:val="id-ID"/>
        </w:rPr>
        <w:t>5.2.2.</w:t>
      </w:r>
      <w:r w:rsidR="00E96220" w:rsidRPr="00E96220">
        <w:rPr>
          <w:bCs/>
          <w:lang w:val="id-ID"/>
        </w:rPr>
        <w:t>10</w:t>
      </w:r>
      <w:r>
        <w:rPr>
          <w:bCs/>
          <w:lang w:val="id-ID"/>
        </w:rPr>
        <w:t xml:space="preserve">  </w:t>
      </w:r>
      <w:r w:rsidR="00E96220" w:rsidRPr="00E96220">
        <w:rPr>
          <w:bCs/>
          <w:lang w:val="id-ID"/>
        </w:rPr>
        <w:tab/>
        <w:t>Sebutkan cakupan kegiatan praktik nonmengajar (persekolahan) dan pelaksanaannya</w:t>
      </w:r>
      <w:r>
        <w:rPr>
          <w:bCs/>
          <w:lang w:val="id-ID"/>
        </w:rPr>
        <w:t>.</w:t>
      </w:r>
    </w:p>
    <w:p w:rsidR="003968C8" w:rsidRPr="00BB1086" w:rsidRDefault="003968C8" w:rsidP="003968C8">
      <w:pPr>
        <w:pBdr>
          <w:top w:val="single" w:sz="4" w:space="1" w:color="auto"/>
          <w:left w:val="single" w:sz="4" w:space="4" w:color="auto"/>
          <w:bottom w:val="single" w:sz="4" w:space="1" w:color="auto"/>
          <w:right w:val="single" w:sz="4" w:space="4" w:color="auto"/>
        </w:pBdr>
        <w:rPr>
          <w:bCs/>
          <w:lang w:val="id-ID"/>
        </w:rPr>
      </w:pPr>
    </w:p>
    <w:p w:rsidR="003968C8" w:rsidRPr="00BB1086" w:rsidRDefault="003968C8" w:rsidP="003968C8">
      <w:pPr>
        <w:pBdr>
          <w:top w:val="single" w:sz="4" w:space="1" w:color="auto"/>
          <w:left w:val="single" w:sz="4" w:space="4" w:color="auto"/>
          <w:bottom w:val="single" w:sz="4" w:space="1" w:color="auto"/>
          <w:right w:val="single" w:sz="4" w:space="4" w:color="auto"/>
        </w:pBdr>
        <w:rPr>
          <w:bCs/>
          <w:lang w:val="id-ID"/>
        </w:rPr>
      </w:pPr>
    </w:p>
    <w:p w:rsidR="003968C8" w:rsidRPr="00BB1086" w:rsidRDefault="003968C8" w:rsidP="003968C8">
      <w:pPr>
        <w:pBdr>
          <w:top w:val="single" w:sz="4" w:space="1" w:color="auto"/>
          <w:left w:val="single" w:sz="4" w:space="4" w:color="auto"/>
          <w:bottom w:val="single" w:sz="4" w:space="1" w:color="auto"/>
          <w:right w:val="single" w:sz="4" w:space="4" w:color="auto"/>
        </w:pBdr>
        <w:rPr>
          <w:bCs/>
          <w:lang w:val="id-ID"/>
        </w:rPr>
      </w:pPr>
    </w:p>
    <w:p w:rsidR="003968C8" w:rsidRPr="00BB1086" w:rsidRDefault="003968C8" w:rsidP="003968C8">
      <w:pPr>
        <w:pBdr>
          <w:top w:val="single" w:sz="4" w:space="1" w:color="auto"/>
          <w:left w:val="single" w:sz="4" w:space="4" w:color="auto"/>
          <w:bottom w:val="single" w:sz="4" w:space="1" w:color="auto"/>
          <w:right w:val="single" w:sz="4" w:space="4" w:color="auto"/>
        </w:pBdr>
        <w:rPr>
          <w:bCs/>
          <w:lang w:val="id-ID"/>
        </w:rPr>
      </w:pPr>
    </w:p>
    <w:p w:rsidR="003968C8" w:rsidRPr="00BB1086" w:rsidRDefault="003968C8" w:rsidP="003968C8">
      <w:pPr>
        <w:rPr>
          <w:bCs/>
          <w:lang w:val="id-ID"/>
        </w:rPr>
      </w:pPr>
    </w:p>
    <w:p w:rsidR="00E96220" w:rsidRDefault="0099564B" w:rsidP="00E96220">
      <w:pPr>
        <w:ind w:left="993" w:hanging="993"/>
        <w:jc w:val="left"/>
        <w:rPr>
          <w:bCs/>
          <w:lang w:val="id-ID"/>
        </w:rPr>
      </w:pPr>
      <w:r>
        <w:rPr>
          <w:bCs/>
          <w:lang w:val="id-ID"/>
        </w:rPr>
        <w:t>5.2.2.</w:t>
      </w:r>
      <w:r>
        <w:rPr>
          <w:bCs/>
        </w:rPr>
        <w:t>1</w:t>
      </w:r>
      <w:r w:rsidR="00E96220" w:rsidRPr="00E96220">
        <w:rPr>
          <w:bCs/>
        </w:rPr>
        <w:t>1</w:t>
      </w:r>
      <w:r>
        <w:rPr>
          <w:bCs/>
          <w:lang w:val="id-ID"/>
        </w:rPr>
        <w:t xml:space="preserve">  </w:t>
      </w:r>
      <w:r w:rsidR="00E96220" w:rsidRPr="00E96220">
        <w:rPr>
          <w:bCs/>
        </w:rPr>
        <w:tab/>
        <w:t>Urai</w:t>
      </w:r>
      <w:r w:rsidR="00E96220" w:rsidRPr="00E96220">
        <w:rPr>
          <w:bCs/>
          <w:lang w:val="id-ID"/>
        </w:rPr>
        <w:t xml:space="preserve">kan </w:t>
      </w:r>
      <w:r>
        <w:rPr>
          <w:bCs/>
        </w:rPr>
        <w:t>sistem evaluasi PPL dan pelaksanaannya</w:t>
      </w:r>
      <w:r>
        <w:rPr>
          <w:bCs/>
          <w:lang w:val="id-ID"/>
        </w:rPr>
        <w:t>.</w:t>
      </w:r>
    </w:p>
    <w:p w:rsidR="003968C8" w:rsidRPr="00BB1086" w:rsidRDefault="003968C8" w:rsidP="003968C8">
      <w:pPr>
        <w:pBdr>
          <w:top w:val="single" w:sz="4" w:space="1" w:color="auto"/>
          <w:left w:val="single" w:sz="4" w:space="4" w:color="auto"/>
          <w:bottom w:val="single" w:sz="4" w:space="1" w:color="auto"/>
          <w:right w:val="single" w:sz="4" w:space="4" w:color="auto"/>
        </w:pBdr>
        <w:rPr>
          <w:bCs/>
          <w:lang w:val="id-ID"/>
        </w:rPr>
      </w:pPr>
    </w:p>
    <w:p w:rsidR="003968C8" w:rsidRPr="00BB1086" w:rsidRDefault="003968C8" w:rsidP="003968C8">
      <w:pPr>
        <w:pBdr>
          <w:top w:val="single" w:sz="4" w:space="1" w:color="auto"/>
          <w:left w:val="single" w:sz="4" w:space="4" w:color="auto"/>
          <w:bottom w:val="single" w:sz="4" w:space="1" w:color="auto"/>
          <w:right w:val="single" w:sz="4" w:space="4" w:color="auto"/>
        </w:pBdr>
        <w:rPr>
          <w:bCs/>
          <w:lang w:val="id-ID"/>
        </w:rPr>
      </w:pPr>
    </w:p>
    <w:p w:rsidR="003968C8" w:rsidRPr="00BB1086" w:rsidRDefault="003968C8" w:rsidP="003968C8">
      <w:pPr>
        <w:pBdr>
          <w:top w:val="single" w:sz="4" w:space="1" w:color="auto"/>
          <w:left w:val="single" w:sz="4" w:space="4" w:color="auto"/>
          <w:bottom w:val="single" w:sz="4" w:space="1" w:color="auto"/>
          <w:right w:val="single" w:sz="4" w:space="4" w:color="auto"/>
        </w:pBdr>
        <w:rPr>
          <w:bCs/>
          <w:lang w:val="id-ID"/>
        </w:rPr>
      </w:pPr>
    </w:p>
    <w:p w:rsidR="003968C8" w:rsidRPr="00BB1086" w:rsidRDefault="003968C8" w:rsidP="003968C8">
      <w:pPr>
        <w:pBdr>
          <w:top w:val="single" w:sz="4" w:space="1" w:color="auto"/>
          <w:left w:val="single" w:sz="4" w:space="4" w:color="auto"/>
          <w:bottom w:val="single" w:sz="4" w:space="1" w:color="auto"/>
          <w:right w:val="single" w:sz="4" w:space="4" w:color="auto"/>
        </w:pBdr>
        <w:rPr>
          <w:bCs/>
          <w:lang w:val="id-ID"/>
        </w:rPr>
      </w:pPr>
    </w:p>
    <w:p w:rsidR="003968C8" w:rsidRPr="00BB1086" w:rsidRDefault="003968C8" w:rsidP="003968C8">
      <w:pPr>
        <w:rPr>
          <w:bCs/>
          <w:lang w:val="id-ID"/>
        </w:rPr>
      </w:pPr>
    </w:p>
    <w:p w:rsidR="00E96220" w:rsidRDefault="0099564B" w:rsidP="00E96220">
      <w:pPr>
        <w:ind w:left="993" w:hanging="993"/>
        <w:jc w:val="left"/>
        <w:rPr>
          <w:bCs/>
          <w:lang w:val="id-ID"/>
        </w:rPr>
      </w:pPr>
      <w:r>
        <w:rPr>
          <w:bCs/>
          <w:lang w:val="id-ID"/>
        </w:rPr>
        <w:t>5.2.2.1</w:t>
      </w:r>
      <w:r w:rsidR="00E96220" w:rsidRPr="00E96220">
        <w:rPr>
          <w:bCs/>
          <w:lang w:val="id-ID"/>
        </w:rPr>
        <w:t>2</w:t>
      </w:r>
      <w:r w:rsidR="00E96220" w:rsidRPr="00E96220">
        <w:rPr>
          <w:bCs/>
          <w:lang w:val="id-ID"/>
        </w:rPr>
        <w:tab/>
      </w:r>
      <w:r w:rsidR="000D1D32">
        <w:rPr>
          <w:bCs/>
          <w:lang w:val="id-ID"/>
        </w:rPr>
        <w:t>Jelaskan</w:t>
      </w:r>
      <w:r>
        <w:rPr>
          <w:bCs/>
          <w:lang w:val="id-ID"/>
        </w:rPr>
        <w:t xml:space="preserve"> pelaksanaan monitoring dan evaluasi (monev) oleh Program PPG tentang kegiatan PPL, mencakup: (1) cakupan monev, (2) frekuensi monev, (3) perangkat monev, (4) pendanaan monev, (5) komposisi tim monev, (6) hasil monev, dan (7) tindak lanjutnya.</w:t>
      </w:r>
    </w:p>
    <w:p w:rsidR="00E96220" w:rsidRDefault="00E96220" w:rsidP="00E96220">
      <w:pPr>
        <w:pBdr>
          <w:top w:val="single" w:sz="4" w:space="1" w:color="auto"/>
          <w:left w:val="single" w:sz="4" w:space="4" w:color="auto"/>
          <w:bottom w:val="single" w:sz="4" w:space="1" w:color="auto"/>
          <w:right w:val="single" w:sz="4" w:space="4" w:color="auto"/>
        </w:pBdr>
        <w:rPr>
          <w:bCs/>
          <w:lang w:val="id-ID"/>
        </w:rPr>
      </w:pPr>
    </w:p>
    <w:p w:rsidR="00E96220" w:rsidRDefault="00E96220" w:rsidP="00E96220">
      <w:pPr>
        <w:pBdr>
          <w:top w:val="single" w:sz="4" w:space="1" w:color="auto"/>
          <w:left w:val="single" w:sz="4" w:space="4" w:color="auto"/>
          <w:bottom w:val="single" w:sz="4" w:space="1" w:color="auto"/>
          <w:right w:val="single" w:sz="4" w:space="4" w:color="auto"/>
        </w:pBdr>
        <w:rPr>
          <w:bCs/>
          <w:lang w:val="id-ID"/>
        </w:rPr>
      </w:pPr>
    </w:p>
    <w:p w:rsidR="00E96220" w:rsidRDefault="00E96220" w:rsidP="00E96220">
      <w:pPr>
        <w:pBdr>
          <w:top w:val="single" w:sz="4" w:space="1" w:color="auto"/>
          <w:left w:val="single" w:sz="4" w:space="4" w:color="auto"/>
          <w:bottom w:val="single" w:sz="4" w:space="1" w:color="auto"/>
          <w:right w:val="single" w:sz="4" w:space="4" w:color="auto"/>
        </w:pBdr>
        <w:rPr>
          <w:bCs/>
          <w:lang w:val="id-ID"/>
        </w:rPr>
      </w:pPr>
    </w:p>
    <w:p w:rsidR="00E96220" w:rsidRDefault="00E96220" w:rsidP="00E96220">
      <w:pPr>
        <w:pBdr>
          <w:top w:val="single" w:sz="4" w:space="1" w:color="auto"/>
          <w:left w:val="single" w:sz="4" w:space="4" w:color="auto"/>
          <w:bottom w:val="single" w:sz="4" w:space="1" w:color="auto"/>
          <w:right w:val="single" w:sz="4" w:space="4" w:color="auto"/>
        </w:pBdr>
        <w:rPr>
          <w:bCs/>
          <w:lang w:val="id-ID"/>
        </w:rPr>
      </w:pPr>
    </w:p>
    <w:p w:rsidR="00AD0F77" w:rsidRPr="00BB1086" w:rsidRDefault="00AD0F77" w:rsidP="00674726">
      <w:pPr>
        <w:rPr>
          <w:bCs/>
          <w:lang w:val="id-ID"/>
        </w:rPr>
      </w:pPr>
    </w:p>
    <w:p w:rsidR="005A0DB9" w:rsidRPr="00BB1086" w:rsidRDefault="005A0DB9" w:rsidP="00674726">
      <w:pPr>
        <w:rPr>
          <w:bCs/>
          <w:lang w:val="id-ID"/>
        </w:rPr>
      </w:pPr>
    </w:p>
    <w:p w:rsidR="00674726" w:rsidRPr="00BB1086" w:rsidRDefault="0099564B" w:rsidP="00E61BB4">
      <w:pPr>
        <w:ind w:left="630" w:hanging="619"/>
        <w:jc w:val="left"/>
        <w:rPr>
          <w:rFonts w:cs="Arial"/>
          <w:bCs/>
          <w:szCs w:val="22"/>
          <w:lang w:val="id-ID"/>
        </w:rPr>
      </w:pPr>
      <w:r>
        <w:rPr>
          <w:rFonts w:cs="Arial"/>
          <w:bCs/>
          <w:szCs w:val="22"/>
          <w:lang w:val="id-ID"/>
        </w:rPr>
        <w:t>5.2.3  Uji Kompetensi</w:t>
      </w:r>
    </w:p>
    <w:p w:rsidR="00674726" w:rsidRPr="00BB1086" w:rsidRDefault="00674726" w:rsidP="00E61BB4">
      <w:pPr>
        <w:ind w:left="630" w:hanging="619"/>
        <w:jc w:val="left"/>
        <w:rPr>
          <w:rFonts w:cs="Arial"/>
          <w:bCs/>
          <w:szCs w:val="22"/>
          <w:lang w:val="id-ID"/>
        </w:rPr>
      </w:pPr>
    </w:p>
    <w:p w:rsidR="00E96220" w:rsidRDefault="0099564B" w:rsidP="00E96220">
      <w:pPr>
        <w:ind w:left="851" w:hanging="840"/>
        <w:jc w:val="left"/>
        <w:rPr>
          <w:szCs w:val="22"/>
          <w:lang w:val="id-ID"/>
        </w:rPr>
      </w:pPr>
      <w:r>
        <w:rPr>
          <w:bCs/>
          <w:lang w:val="id-ID"/>
        </w:rPr>
        <w:t>5.2.3.1</w:t>
      </w:r>
      <w:r w:rsidR="00E96220" w:rsidRPr="00E96220">
        <w:rPr>
          <w:bCs/>
          <w:lang w:val="de-DE"/>
        </w:rPr>
        <w:tab/>
        <w:t>Uraikan</w:t>
      </w:r>
      <w:r>
        <w:rPr>
          <w:bCs/>
          <w:lang w:val="id-ID"/>
        </w:rPr>
        <w:t xml:space="preserve"> </w:t>
      </w:r>
      <w:r w:rsidR="00E96220" w:rsidRPr="00E96220">
        <w:rPr>
          <w:szCs w:val="22"/>
          <w:lang w:val="de-DE"/>
        </w:rPr>
        <w:t>tentang</w:t>
      </w:r>
      <w:r>
        <w:rPr>
          <w:szCs w:val="22"/>
          <w:lang w:val="id-ID"/>
        </w:rPr>
        <w:t xml:space="preserve"> ujian tertulis pada uji kompetensi dan pelaksanaannya.</w:t>
      </w:r>
    </w:p>
    <w:p w:rsidR="00D36824" w:rsidRPr="00BB1086" w:rsidRDefault="00D36824" w:rsidP="00D36824">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FC5B22" w:rsidRPr="00BB1086" w:rsidRDefault="00FC5B22" w:rsidP="00D36824">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FC5B22" w:rsidRPr="00BB1086" w:rsidRDefault="00FC5B22" w:rsidP="00D36824">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D36824" w:rsidRPr="00BB1086" w:rsidRDefault="00D36824" w:rsidP="00D36824">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D36824" w:rsidRPr="00BB1086" w:rsidRDefault="0099564B" w:rsidP="00D36824">
      <w:pPr>
        <w:rPr>
          <w:bCs/>
          <w:lang w:val="id-ID"/>
        </w:rPr>
      </w:pPr>
      <w:r>
        <w:rPr>
          <w:bCs/>
          <w:lang w:val="id-ID"/>
        </w:rPr>
        <w:t>Lampirkan contoh soal ujian tertulis, proposal PTK, dan RPP dalam satu tahun terakhir.</w:t>
      </w:r>
    </w:p>
    <w:p w:rsidR="005D1DD0" w:rsidRPr="00BB1086" w:rsidRDefault="005D1DD0" w:rsidP="00D36824">
      <w:pPr>
        <w:rPr>
          <w:bCs/>
          <w:lang w:val="id-ID"/>
        </w:rPr>
      </w:pPr>
    </w:p>
    <w:p w:rsidR="00E96220" w:rsidRDefault="0099564B" w:rsidP="00E96220">
      <w:pPr>
        <w:ind w:left="851" w:hanging="840"/>
        <w:jc w:val="left"/>
        <w:rPr>
          <w:szCs w:val="22"/>
          <w:lang w:val="id-ID"/>
        </w:rPr>
      </w:pPr>
      <w:r>
        <w:rPr>
          <w:bCs/>
          <w:lang w:val="id-ID"/>
        </w:rPr>
        <w:t xml:space="preserve">5.2.3.2  </w:t>
      </w:r>
      <w:r w:rsidR="00E96220" w:rsidRPr="00E96220">
        <w:rPr>
          <w:bCs/>
          <w:lang w:val="de-DE"/>
        </w:rPr>
        <w:t>Uraikan tentang</w:t>
      </w:r>
      <w:r>
        <w:rPr>
          <w:szCs w:val="22"/>
          <w:lang w:val="id-ID"/>
        </w:rPr>
        <w:t xml:space="preserve"> uji kinerja pada uji kompetensi dan pelaksanaannya.</w:t>
      </w:r>
    </w:p>
    <w:p w:rsidR="00230C77" w:rsidRPr="00BB1086" w:rsidRDefault="00230C77" w:rsidP="00230C77">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230C77" w:rsidRPr="00BB1086" w:rsidRDefault="00230C77" w:rsidP="00230C77">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FC5B22" w:rsidRPr="00BB1086" w:rsidRDefault="00FC5B22" w:rsidP="00230C77">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230C77" w:rsidRPr="00BB1086" w:rsidRDefault="00230C77" w:rsidP="00230C77">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230C77" w:rsidRPr="00BB1086" w:rsidRDefault="0099564B" w:rsidP="00230C77">
      <w:pPr>
        <w:rPr>
          <w:bCs/>
        </w:rPr>
      </w:pPr>
      <w:r>
        <w:rPr>
          <w:bCs/>
        </w:rPr>
        <w:lastRenderedPageBreak/>
        <w:t>Lampirkan instrumen yang digunakan dalam penilaian uji kinerja.</w:t>
      </w:r>
    </w:p>
    <w:p w:rsidR="009640DE" w:rsidRPr="00BB1086" w:rsidRDefault="009640DE" w:rsidP="00230C77">
      <w:pPr>
        <w:rPr>
          <w:bCs/>
        </w:rPr>
      </w:pPr>
    </w:p>
    <w:p w:rsidR="00D7636F" w:rsidRPr="00BB1086" w:rsidRDefault="0099564B" w:rsidP="006C2026">
      <w:pPr>
        <w:tabs>
          <w:tab w:val="num" w:pos="1620"/>
        </w:tabs>
        <w:rPr>
          <w:rFonts w:cs="Arial"/>
          <w:lang w:val="nb-NO"/>
        </w:rPr>
      </w:pPr>
      <w:r>
        <w:t>5.</w:t>
      </w:r>
      <w:r>
        <w:rPr>
          <w:lang w:val="id-ID"/>
        </w:rPr>
        <w:t>3</w:t>
      </w:r>
      <w:r>
        <w:rPr>
          <w:rFonts w:cs="Arial"/>
          <w:bCs/>
        </w:rPr>
        <w:t xml:space="preserve">  </w:t>
      </w:r>
      <w:r w:rsidR="00E96220" w:rsidRPr="00E96220">
        <w:rPr>
          <w:rFonts w:cs="Arial"/>
          <w:lang w:val="nb-NO"/>
        </w:rPr>
        <w:t>Upaya Peningkatan Suasana Akademik</w:t>
      </w:r>
    </w:p>
    <w:p w:rsidR="00DD7FB4" w:rsidRPr="00BB1086" w:rsidRDefault="0099564B" w:rsidP="00D7636F">
      <w:pPr>
        <w:ind w:left="450"/>
        <w:rPr>
          <w:lang w:val="nb-NO"/>
        </w:rPr>
      </w:pPr>
      <w:r>
        <w:rPr>
          <w:rFonts w:cs="Arial"/>
          <w:bCs/>
          <w:lang w:val="nb-NO"/>
        </w:rPr>
        <w:t>Berikan gambaran yang jelas mengenai upaya dan kegiatan untuk menciptakan suasana akademik yang kondusif di lingkungan Program PPG, khususnya mengenai hal-hal berikut</w:t>
      </w:r>
      <w:r>
        <w:rPr>
          <w:lang w:val="nb-NO"/>
        </w:rPr>
        <w:t>:</w:t>
      </w:r>
    </w:p>
    <w:p w:rsidR="0098345E" w:rsidRPr="00BB1086" w:rsidRDefault="0098345E" w:rsidP="00031AFF">
      <w:pPr>
        <w:rPr>
          <w:bCs/>
          <w:lang w:val="nb-NO"/>
        </w:rPr>
      </w:pPr>
    </w:p>
    <w:p w:rsidR="00E96220" w:rsidRDefault="0099564B" w:rsidP="00E96220">
      <w:pPr>
        <w:pStyle w:val="ListParagraph"/>
        <w:ind w:left="567" w:hanging="567"/>
        <w:rPr>
          <w:rFonts w:ascii="Arial" w:hAnsi="Arial" w:cs="Arial"/>
          <w:sz w:val="22"/>
          <w:szCs w:val="22"/>
          <w:lang w:val="id-ID"/>
        </w:rPr>
      </w:pPr>
      <w:r>
        <w:rPr>
          <w:rFonts w:ascii="Arial" w:hAnsi="Arial" w:cs="Arial"/>
          <w:sz w:val="22"/>
          <w:szCs w:val="22"/>
          <w:lang w:val="id-ID"/>
        </w:rPr>
        <w:t xml:space="preserve">5.3.1 </w:t>
      </w:r>
      <w:r>
        <w:rPr>
          <w:rFonts w:ascii="Arial" w:hAnsi="Arial" w:cs="Arial"/>
          <w:sz w:val="22"/>
          <w:szCs w:val="22"/>
          <w:lang w:val="nb-NO"/>
        </w:rPr>
        <w:t>Sebutkan berbagai kebijakan tentang penciptaan suasana akademik (otonomi keilmuan, kebebasan akademik, kebebasan mimbar akademik), serta pelaksanaannya.</w:t>
      </w:r>
    </w:p>
    <w:p w:rsidR="00FC5B22" w:rsidRPr="00BB1086" w:rsidRDefault="00FC5B22" w:rsidP="00FC5B22">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FC5B22" w:rsidRPr="00BB1086" w:rsidRDefault="00FC5B22" w:rsidP="00FC5B22">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FC5B22" w:rsidRPr="00BB1086" w:rsidRDefault="00FC5B22" w:rsidP="00FC5B22">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FC5B22" w:rsidRPr="00BB1086" w:rsidRDefault="00FC5B22" w:rsidP="00FC5B22">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FC5B22" w:rsidRPr="00BB1086" w:rsidRDefault="00E96220" w:rsidP="00FC5B22">
      <w:pPr>
        <w:rPr>
          <w:bCs/>
        </w:rPr>
      </w:pPr>
      <w:r w:rsidRPr="00E96220">
        <w:rPr>
          <w:bCs/>
        </w:rPr>
        <w:t>Lampirkan aturan yang digunakan sebagai acuan.</w:t>
      </w:r>
    </w:p>
    <w:p w:rsidR="00FC5B22" w:rsidRPr="00BB1086" w:rsidRDefault="00FC5B22" w:rsidP="004257EB">
      <w:pPr>
        <w:ind w:left="567" w:hanging="567"/>
        <w:rPr>
          <w:rFonts w:cs="Arial"/>
          <w:lang w:val="nb-NO"/>
        </w:rPr>
      </w:pPr>
    </w:p>
    <w:p w:rsidR="00A66BE4" w:rsidRPr="00BB1086" w:rsidRDefault="00A66BE4">
      <w:pPr>
        <w:jc w:val="left"/>
        <w:rPr>
          <w:rFonts w:cs="Arial"/>
          <w:lang w:val="nb-NO"/>
        </w:rPr>
      </w:pPr>
    </w:p>
    <w:p w:rsidR="00E96220" w:rsidRDefault="00D8358B" w:rsidP="00E96220">
      <w:pPr>
        <w:ind w:left="567" w:hanging="567"/>
        <w:rPr>
          <w:rFonts w:cs="Arial"/>
          <w:szCs w:val="22"/>
          <w:lang w:val="nb-NO"/>
        </w:rPr>
      </w:pPr>
      <w:r w:rsidRPr="00D8358B">
        <w:rPr>
          <w:rFonts w:cs="Arial"/>
          <w:szCs w:val="22"/>
          <w:lang w:val="id-ID"/>
        </w:rPr>
        <w:t xml:space="preserve">5.3.2 </w:t>
      </w:r>
      <w:r w:rsidR="003E7BD4" w:rsidRPr="003E7BD4">
        <w:rPr>
          <w:rFonts w:cs="Arial"/>
          <w:szCs w:val="22"/>
          <w:lang w:val="nb-NO"/>
        </w:rPr>
        <w:t>Sebutkan program dan kegiatan di dalam dan di luar proses pembelajaran, yang dilaksanakan baik di dalam maupun di luar kelas, untuk menciptakan suasana akademik yang kondusif (misalnya seminar, simposium, lokakarya, bedah buku,</w:t>
      </w:r>
      <w:r w:rsidR="003E7BD4" w:rsidRPr="003E7BD4">
        <w:rPr>
          <w:rFonts w:cs="Arial"/>
          <w:szCs w:val="22"/>
          <w:lang w:val="id-ID"/>
        </w:rPr>
        <w:t xml:space="preserve"> </w:t>
      </w:r>
      <w:r w:rsidR="003E7BD4" w:rsidRPr="003E7BD4">
        <w:rPr>
          <w:rFonts w:cs="Arial"/>
          <w:szCs w:val="22"/>
          <w:lang w:val="nb-NO"/>
        </w:rPr>
        <w:t>temu dosen-mahasiswa-alumni</w:t>
      </w:r>
      <w:r w:rsidR="003E7BD4" w:rsidRPr="003E7BD4">
        <w:rPr>
          <w:rFonts w:cs="Arial"/>
          <w:szCs w:val="22"/>
          <w:lang w:val="id-ID"/>
        </w:rPr>
        <w:t>, dan pengembangan sikap dan tanggung jawab sosial</w:t>
      </w:r>
      <w:r w:rsidR="003E7BD4" w:rsidRPr="003E7BD4">
        <w:rPr>
          <w:rFonts w:cs="Arial"/>
          <w:szCs w:val="22"/>
          <w:lang w:val="nb-NO"/>
        </w:rPr>
        <w:t>), serta pelaksanaannya.</w:t>
      </w:r>
    </w:p>
    <w:p w:rsidR="00FC5B22" w:rsidRPr="00BB1086" w:rsidRDefault="00FC5B22" w:rsidP="00FC5B22">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FC5B22" w:rsidRDefault="00FC5B22" w:rsidP="00FC5B22">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BB1086" w:rsidRPr="00BB1086" w:rsidRDefault="00BB1086" w:rsidP="00FC5B22">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FC5B22" w:rsidRPr="00BB1086" w:rsidRDefault="00FC5B22" w:rsidP="00FC5B22">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1520E8" w:rsidRPr="00B65A5A" w:rsidRDefault="001520E8" w:rsidP="0098345E">
      <w:pPr>
        <w:rPr>
          <w:bCs/>
          <w:lang w:val="nb-NO"/>
        </w:rPr>
      </w:pPr>
    </w:p>
    <w:p w:rsidR="001520E8" w:rsidRPr="00BB1086" w:rsidRDefault="00E96220" w:rsidP="001520E8">
      <w:pPr>
        <w:ind w:left="567" w:hanging="567"/>
        <w:rPr>
          <w:rFonts w:cs="Arial"/>
          <w:szCs w:val="22"/>
          <w:lang w:val="nb-NO"/>
        </w:rPr>
      </w:pPr>
      <w:r w:rsidRPr="00E96220">
        <w:rPr>
          <w:rFonts w:cs="Arial"/>
          <w:szCs w:val="22"/>
          <w:lang w:val="id-ID"/>
        </w:rPr>
        <w:t>5.</w:t>
      </w:r>
      <w:r w:rsidRPr="00E96220">
        <w:rPr>
          <w:rFonts w:cs="Arial"/>
          <w:szCs w:val="22"/>
          <w:lang w:val="nb-NO"/>
        </w:rPr>
        <w:t>4</w:t>
      </w:r>
      <w:r w:rsidRPr="00E96220">
        <w:rPr>
          <w:rFonts w:cs="Arial"/>
          <w:szCs w:val="22"/>
          <w:lang w:val="nb-NO"/>
        </w:rPr>
        <w:tab/>
        <w:t>Jelaskan kegiatan terbaik (</w:t>
      </w:r>
      <w:r w:rsidRPr="00E96220">
        <w:rPr>
          <w:rFonts w:cs="Arial"/>
          <w:i/>
          <w:szCs w:val="22"/>
          <w:lang w:val="nb-NO"/>
        </w:rPr>
        <w:t>best practice</w:t>
      </w:r>
      <w:r w:rsidRPr="00E96220">
        <w:rPr>
          <w:rFonts w:cs="Arial"/>
          <w:szCs w:val="22"/>
          <w:lang w:val="nb-NO"/>
        </w:rPr>
        <w:t>) yang khas dilaksanakan oleh Program PPG yang terkait dengan kurikulum, pembelajaran, dan suasana akademik.</w:t>
      </w:r>
    </w:p>
    <w:p w:rsidR="001520E8" w:rsidRPr="00BB1086" w:rsidRDefault="001520E8" w:rsidP="001520E8">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1520E8" w:rsidRDefault="001520E8" w:rsidP="001520E8">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BB1086" w:rsidRPr="00BB1086" w:rsidRDefault="00BB1086" w:rsidP="001520E8">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1520E8" w:rsidRPr="00BB1086" w:rsidRDefault="001520E8" w:rsidP="001520E8">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1520E8" w:rsidRPr="00B65A5A" w:rsidRDefault="001520E8" w:rsidP="00FC5B22">
      <w:pPr>
        <w:rPr>
          <w:bCs/>
          <w:lang w:val="nb-NO"/>
        </w:rPr>
      </w:pPr>
    </w:p>
    <w:p w:rsidR="003E2E87" w:rsidRPr="00BB1086" w:rsidRDefault="003E2E87" w:rsidP="0098345E">
      <w:pPr>
        <w:rPr>
          <w:bCs/>
          <w:lang w:val="id-ID"/>
        </w:rPr>
      </w:pPr>
    </w:p>
    <w:p w:rsidR="001A1503" w:rsidRDefault="001A1503" w:rsidP="00FC5B22">
      <w:pPr>
        <w:rPr>
          <w:bCs/>
          <w:lang w:val="id-ID"/>
        </w:rPr>
      </w:pPr>
    </w:p>
    <w:p w:rsidR="00BB1086" w:rsidRPr="00B65A5A" w:rsidRDefault="00BB1086" w:rsidP="006762BB">
      <w:pPr>
        <w:pStyle w:val="Heading2"/>
        <w:ind w:left="0"/>
        <w:rPr>
          <w:bCs/>
          <w:lang w:val="nb-NO"/>
        </w:rPr>
      </w:pPr>
    </w:p>
    <w:p w:rsidR="00E96220" w:rsidRPr="00E96220" w:rsidRDefault="00E96220" w:rsidP="00E96220">
      <w:pPr>
        <w:rPr>
          <w:sz w:val="24"/>
          <w:lang w:val="nb-NO"/>
        </w:rPr>
      </w:pPr>
      <w:r w:rsidRPr="00E96220">
        <w:rPr>
          <w:lang w:val="nb-NO"/>
        </w:rPr>
        <w:br w:type="page"/>
      </w:r>
    </w:p>
    <w:p w:rsidR="00EC2A2E" w:rsidRPr="006762BB" w:rsidRDefault="00EC2A2E" w:rsidP="006762BB">
      <w:pPr>
        <w:pStyle w:val="Heading2"/>
        <w:ind w:left="0"/>
        <w:rPr>
          <w:rFonts w:cs="Arial"/>
          <w:b/>
          <w:caps/>
          <w:color w:val="000000"/>
          <w:szCs w:val="24"/>
        </w:rPr>
      </w:pPr>
      <w:r w:rsidRPr="006762BB">
        <w:rPr>
          <w:rFonts w:cs="Arial"/>
          <w:b/>
          <w:caps/>
          <w:color w:val="000000"/>
          <w:szCs w:val="24"/>
        </w:rPr>
        <w:lastRenderedPageBreak/>
        <w:t>Stan</w:t>
      </w:r>
      <w:r w:rsidR="00EC6958">
        <w:rPr>
          <w:rFonts w:cs="Arial"/>
          <w:b/>
          <w:caps/>
          <w:color w:val="000000"/>
          <w:szCs w:val="24"/>
        </w:rPr>
        <w:t>dar 6. PeMBIAYAAN,</w:t>
      </w:r>
      <w:r w:rsidR="006762BB" w:rsidRPr="006762BB">
        <w:rPr>
          <w:rFonts w:cs="Arial"/>
          <w:b/>
          <w:caps/>
          <w:color w:val="000000"/>
          <w:szCs w:val="24"/>
        </w:rPr>
        <w:t xml:space="preserve"> Prasarana, </w:t>
      </w:r>
      <w:r w:rsidRPr="006762BB">
        <w:rPr>
          <w:rFonts w:cs="Arial"/>
          <w:b/>
          <w:caps/>
          <w:color w:val="000000"/>
          <w:szCs w:val="24"/>
        </w:rPr>
        <w:t>Sarana</w:t>
      </w:r>
      <w:r w:rsidR="006762BB" w:rsidRPr="006762BB">
        <w:rPr>
          <w:rFonts w:cs="Arial"/>
          <w:b/>
          <w:caps/>
          <w:color w:val="000000"/>
          <w:szCs w:val="24"/>
        </w:rPr>
        <w:t>, DAN SISTEM INFORMASI</w:t>
      </w:r>
    </w:p>
    <w:p w:rsidR="00A1314E" w:rsidRDefault="006762BB" w:rsidP="00E83DF3">
      <w:pPr>
        <w:ind w:left="540" w:hanging="497"/>
        <w:jc w:val="left"/>
        <w:rPr>
          <w:bCs/>
          <w:szCs w:val="24"/>
        </w:rPr>
      </w:pPr>
      <w:r>
        <w:rPr>
          <w:bCs/>
          <w:szCs w:val="24"/>
        </w:rPr>
        <w:t>6</w:t>
      </w:r>
      <w:r w:rsidR="00AB600E">
        <w:rPr>
          <w:bCs/>
          <w:szCs w:val="24"/>
        </w:rPr>
        <w:t>.</w:t>
      </w:r>
      <w:r w:rsidR="00EC2A2E">
        <w:rPr>
          <w:bCs/>
          <w:szCs w:val="24"/>
        </w:rPr>
        <w:t xml:space="preserve">1 </w:t>
      </w:r>
      <w:r w:rsidR="00AB600E">
        <w:rPr>
          <w:bCs/>
          <w:szCs w:val="24"/>
        </w:rPr>
        <w:t xml:space="preserve"> </w:t>
      </w:r>
      <w:r w:rsidR="00E83DF3">
        <w:rPr>
          <w:bCs/>
          <w:szCs w:val="24"/>
        </w:rPr>
        <w:t xml:space="preserve"> </w:t>
      </w:r>
      <w:r w:rsidR="00A1314E">
        <w:rPr>
          <w:bCs/>
          <w:szCs w:val="24"/>
        </w:rPr>
        <w:t>Pengelolaan Dana</w:t>
      </w:r>
    </w:p>
    <w:p w:rsidR="0004631F" w:rsidRDefault="0004631F" w:rsidP="00BB1B27">
      <w:pPr>
        <w:ind w:left="540"/>
        <w:jc w:val="left"/>
        <w:rPr>
          <w:rFonts w:cs="Arial"/>
        </w:rPr>
      </w:pPr>
    </w:p>
    <w:p w:rsidR="00E96220" w:rsidRDefault="00BB1B27" w:rsidP="00E96220">
      <w:pPr>
        <w:ind w:left="540"/>
        <w:rPr>
          <w:rFonts w:cs="Arial"/>
          <w:lang w:val="it-IT"/>
        </w:rPr>
      </w:pPr>
      <w:r w:rsidRPr="00AB600E">
        <w:rPr>
          <w:rFonts w:cs="Arial"/>
          <w:lang w:val="id-ID"/>
        </w:rPr>
        <w:t>K</w:t>
      </w:r>
      <w:r w:rsidRPr="00AB600E">
        <w:rPr>
          <w:rFonts w:cs="Arial"/>
          <w:lang w:val="it-IT"/>
        </w:rPr>
        <w:t xml:space="preserve">eterlibatan aktif </w:t>
      </w:r>
      <w:r w:rsidR="0051551B">
        <w:rPr>
          <w:rFonts w:cs="Arial"/>
          <w:lang w:val="it-IT"/>
        </w:rPr>
        <w:t xml:space="preserve">Program </w:t>
      </w:r>
      <w:r w:rsidR="00660898">
        <w:rPr>
          <w:rFonts w:cs="Arial"/>
          <w:lang w:val="it-IT"/>
        </w:rPr>
        <w:t>PPG</w:t>
      </w:r>
      <w:r w:rsidR="00660898">
        <w:rPr>
          <w:rFonts w:cs="Arial"/>
          <w:color w:val="FF0000"/>
          <w:lang w:val="it-IT"/>
        </w:rPr>
        <w:t xml:space="preserve">  </w:t>
      </w:r>
      <w:r w:rsidRPr="00AB600E">
        <w:rPr>
          <w:rFonts w:cs="Arial"/>
          <w:lang w:val="id-ID"/>
        </w:rPr>
        <w:t xml:space="preserve">harus </w:t>
      </w:r>
      <w:r w:rsidR="00660898" w:rsidRPr="00AB600E">
        <w:rPr>
          <w:rFonts w:cs="Arial"/>
          <w:lang w:val="id-ID"/>
        </w:rPr>
        <w:t>ter</w:t>
      </w:r>
      <w:r w:rsidR="00660898">
        <w:rPr>
          <w:rFonts w:cs="Arial"/>
        </w:rPr>
        <w:t>gambar</w:t>
      </w:r>
      <w:r w:rsidR="00660898" w:rsidRPr="00AB600E">
        <w:rPr>
          <w:rFonts w:cs="Arial"/>
          <w:lang w:val="id-ID"/>
        </w:rPr>
        <w:t xml:space="preserve">kan </w:t>
      </w:r>
      <w:r>
        <w:rPr>
          <w:rFonts w:cs="Arial"/>
        </w:rPr>
        <w:t>dalam dokumen</w:t>
      </w:r>
      <w:r w:rsidRPr="00AB600E">
        <w:rPr>
          <w:rFonts w:cs="Arial"/>
          <w:lang w:val="id-ID"/>
        </w:rPr>
        <w:t xml:space="preserve"> tentang </w:t>
      </w:r>
      <w:r w:rsidRPr="00AB600E">
        <w:rPr>
          <w:rFonts w:cs="Arial"/>
          <w:lang w:val="it-IT"/>
        </w:rPr>
        <w:t>proses perencanaan, pengelolaan</w:t>
      </w:r>
      <w:r w:rsidR="00660898">
        <w:rPr>
          <w:rFonts w:cs="Arial"/>
          <w:lang w:val="it-IT"/>
        </w:rPr>
        <w:t>,</w:t>
      </w:r>
      <w:r w:rsidRPr="00AB600E">
        <w:rPr>
          <w:rFonts w:cs="Arial"/>
          <w:lang w:val="it-IT"/>
        </w:rPr>
        <w:t xml:space="preserve"> dan pelaporan serta pertanggungjawab</w:t>
      </w:r>
      <w:r w:rsidRPr="00AB600E">
        <w:rPr>
          <w:rFonts w:cs="Arial"/>
          <w:lang w:val="id-ID"/>
        </w:rPr>
        <w:t>an</w:t>
      </w:r>
      <w:r w:rsidRPr="00AB600E">
        <w:rPr>
          <w:rFonts w:cs="Arial"/>
          <w:lang w:val="it-IT"/>
        </w:rPr>
        <w:t xml:space="preserve"> penggunaan dana kepada </w:t>
      </w:r>
      <w:r w:rsidRPr="00AB600E">
        <w:rPr>
          <w:rFonts w:cs="Arial"/>
          <w:lang w:val="id-ID"/>
        </w:rPr>
        <w:t>pemangku kepentingan</w:t>
      </w:r>
      <w:r w:rsidRPr="00AB600E">
        <w:rPr>
          <w:rFonts w:cs="Arial"/>
          <w:lang w:val="it-IT"/>
        </w:rPr>
        <w:t xml:space="preserve"> melalui mekanisme yang transparan dan akuntabel.</w:t>
      </w:r>
    </w:p>
    <w:p w:rsidR="00A1314E" w:rsidRDefault="00A1314E" w:rsidP="00E83DF3">
      <w:pPr>
        <w:ind w:left="540" w:hanging="497"/>
        <w:jc w:val="left"/>
        <w:rPr>
          <w:bCs/>
          <w:szCs w:val="24"/>
        </w:rPr>
      </w:pPr>
    </w:p>
    <w:p w:rsidR="008078BD" w:rsidRDefault="00E96220" w:rsidP="000F6B69">
      <w:pPr>
        <w:ind w:left="540"/>
        <w:jc w:val="left"/>
        <w:rPr>
          <w:rFonts w:cs="Arial"/>
          <w:lang w:val="id-ID"/>
        </w:rPr>
      </w:pPr>
      <w:r w:rsidRPr="00E96220">
        <w:rPr>
          <w:rFonts w:cs="Arial"/>
          <w:lang w:val="de-DE"/>
        </w:rPr>
        <w:t>Jelaskan keterlibatan Program PPG dalam perencanaan anggaran dan pengelolaan dana.</w:t>
      </w:r>
    </w:p>
    <w:p w:rsidR="00FC5B22" w:rsidRDefault="00FC5B22" w:rsidP="00FC5B22">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FC5B22" w:rsidRDefault="00FC5B22" w:rsidP="00FC5B22">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FC5B22" w:rsidRDefault="00FC5B22" w:rsidP="00FC5B22">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FC5B22" w:rsidRDefault="00FC5B22" w:rsidP="00FC5B22">
      <w:pPr>
        <w:rPr>
          <w:bCs/>
          <w:lang w:val="id-ID"/>
        </w:rPr>
      </w:pPr>
    </w:p>
    <w:p w:rsidR="00E83DF3" w:rsidRPr="00B65A5A" w:rsidRDefault="00E96220" w:rsidP="00EC2A2E">
      <w:pPr>
        <w:ind w:left="426" w:hanging="425"/>
        <w:jc w:val="left"/>
        <w:rPr>
          <w:lang w:val="de-DE"/>
        </w:rPr>
      </w:pPr>
      <w:r w:rsidRPr="00E96220">
        <w:rPr>
          <w:lang w:val="de-DE"/>
        </w:rPr>
        <w:t>6.2   Perolehan dan Alokasi Dana</w:t>
      </w:r>
    </w:p>
    <w:p w:rsidR="00EF4D78" w:rsidRPr="00B65A5A" w:rsidRDefault="00EF4D78" w:rsidP="00EF4D78">
      <w:pPr>
        <w:jc w:val="left"/>
        <w:rPr>
          <w:lang w:val="de-DE"/>
        </w:rPr>
      </w:pPr>
    </w:p>
    <w:p w:rsidR="00E96220" w:rsidRPr="00E96220" w:rsidRDefault="004E1185" w:rsidP="00E96220">
      <w:pPr>
        <w:ind w:left="993" w:hanging="993"/>
        <w:jc w:val="left"/>
        <w:rPr>
          <w:b/>
          <w:i/>
          <w:color w:val="FF0000"/>
          <w:lang w:val="de-DE"/>
        </w:rPr>
      </w:pPr>
      <w:r>
        <w:rPr>
          <w:lang w:val="id-ID"/>
        </w:rPr>
        <w:t xml:space="preserve">Tabel </w:t>
      </w:r>
      <w:r w:rsidR="00225B32">
        <w:t>6.2.</w:t>
      </w:r>
      <w:r>
        <w:rPr>
          <w:lang w:val="id-ID"/>
        </w:rPr>
        <w:t>A.</w:t>
      </w:r>
      <w:r w:rsidR="00E96220" w:rsidRPr="00E96220">
        <w:rPr>
          <w:lang w:val="de-DE"/>
        </w:rPr>
        <w:t xml:space="preserve">  Tuliskan realisasi perolehan dana dalam juta rupiah selama tiga tahun terakhir, pada tabel berikut. </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50"/>
        <w:gridCol w:w="1890"/>
        <w:gridCol w:w="1260"/>
        <w:gridCol w:w="1260"/>
        <w:gridCol w:w="1350"/>
        <w:gridCol w:w="1440"/>
      </w:tblGrid>
      <w:tr w:rsidR="00FC5569" w:rsidRPr="00B667CF" w:rsidTr="004A035E">
        <w:trPr>
          <w:cantSplit/>
          <w:trHeight w:val="207"/>
        </w:trPr>
        <w:tc>
          <w:tcPr>
            <w:tcW w:w="22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C5569" w:rsidRDefault="00FC5569" w:rsidP="004A035E">
            <w:pPr>
              <w:jc w:val="center"/>
              <w:rPr>
                <w:b/>
                <w:bCs/>
                <w:sz w:val="18"/>
                <w:szCs w:val="18"/>
                <w:lang w:val="nb-NO"/>
              </w:rPr>
            </w:pPr>
            <w:r w:rsidRPr="00CC071D">
              <w:rPr>
                <w:b/>
                <w:bCs/>
                <w:sz w:val="18"/>
                <w:szCs w:val="18"/>
                <w:lang w:val="nb-NO"/>
              </w:rPr>
              <w:t>Sumber Dana</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C5569" w:rsidRDefault="00FC5569" w:rsidP="004A035E">
            <w:pPr>
              <w:jc w:val="center"/>
              <w:rPr>
                <w:b/>
                <w:bCs/>
                <w:sz w:val="18"/>
                <w:szCs w:val="18"/>
                <w:lang w:val="nb-NO"/>
              </w:rPr>
            </w:pPr>
            <w:r w:rsidRPr="00CC071D">
              <w:rPr>
                <w:b/>
                <w:bCs/>
                <w:sz w:val="18"/>
                <w:szCs w:val="18"/>
                <w:lang w:val="nb-NO"/>
              </w:rPr>
              <w:t>Jenis Dana</w:t>
            </w:r>
          </w:p>
        </w:tc>
        <w:tc>
          <w:tcPr>
            <w:tcW w:w="5310" w:type="dxa"/>
            <w:gridSpan w:val="4"/>
            <w:tcBorders>
              <w:top w:val="single" w:sz="4" w:space="0" w:color="auto"/>
              <w:left w:val="single" w:sz="4" w:space="0" w:color="auto"/>
              <w:bottom w:val="single" w:sz="4" w:space="0" w:color="auto"/>
              <w:right w:val="single" w:sz="4" w:space="0" w:color="auto"/>
            </w:tcBorders>
            <w:vAlign w:val="center"/>
          </w:tcPr>
          <w:p w:rsidR="00FC5569" w:rsidRDefault="00FC5569" w:rsidP="004A035E">
            <w:pPr>
              <w:jc w:val="center"/>
              <w:rPr>
                <w:b/>
                <w:bCs/>
                <w:sz w:val="18"/>
                <w:szCs w:val="18"/>
                <w:lang w:val="nb-NO"/>
              </w:rPr>
            </w:pPr>
            <w:r w:rsidRPr="00CC071D">
              <w:rPr>
                <w:b/>
                <w:bCs/>
                <w:sz w:val="18"/>
                <w:szCs w:val="18"/>
                <w:lang w:val="nb-NO"/>
              </w:rPr>
              <w:t>Jumlah</w:t>
            </w:r>
            <w:r>
              <w:rPr>
                <w:b/>
                <w:bCs/>
                <w:sz w:val="18"/>
                <w:szCs w:val="18"/>
                <w:lang w:val="nb-NO"/>
              </w:rPr>
              <w:t xml:space="preserve"> Dana (Juta R</w:t>
            </w:r>
            <w:r w:rsidRPr="00CC071D">
              <w:rPr>
                <w:b/>
                <w:bCs/>
                <w:sz w:val="18"/>
                <w:szCs w:val="18"/>
                <w:lang w:val="nb-NO"/>
              </w:rPr>
              <w:t>upiah)</w:t>
            </w:r>
          </w:p>
        </w:tc>
      </w:tr>
      <w:tr w:rsidR="00FC5569" w:rsidRPr="00CC071D" w:rsidTr="00FC5569">
        <w:trPr>
          <w:cantSplit/>
          <w:trHeight w:val="253"/>
        </w:trPr>
        <w:tc>
          <w:tcPr>
            <w:tcW w:w="225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C5569" w:rsidRDefault="00FC5569" w:rsidP="004A035E">
            <w:pPr>
              <w:jc w:val="center"/>
              <w:rPr>
                <w:lang w:val="fi-FI"/>
              </w:rPr>
            </w:pPr>
          </w:p>
        </w:tc>
        <w:tc>
          <w:tcPr>
            <w:tcW w:w="1890" w:type="dxa"/>
            <w:vMerge/>
            <w:tcBorders>
              <w:top w:val="single" w:sz="4" w:space="0" w:color="auto"/>
              <w:left w:val="single" w:sz="4" w:space="0" w:color="auto"/>
              <w:bottom w:val="single" w:sz="4" w:space="0" w:color="auto"/>
              <w:right w:val="single" w:sz="4" w:space="0" w:color="auto"/>
            </w:tcBorders>
            <w:shd w:val="clear" w:color="auto" w:fill="auto"/>
            <w:vAlign w:val="center"/>
          </w:tcPr>
          <w:p w:rsidR="00FC5569" w:rsidRDefault="00FC5569" w:rsidP="004A035E">
            <w:pPr>
              <w:jc w:val="center"/>
              <w:rPr>
                <w:b/>
                <w:bCs/>
                <w:sz w:val="18"/>
                <w:szCs w:val="18"/>
                <w:lang w:val="fi-FI"/>
              </w:rPr>
            </w:pP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FC5569" w:rsidRDefault="00FC5569" w:rsidP="004A035E">
            <w:pPr>
              <w:jc w:val="center"/>
              <w:rPr>
                <w:b/>
                <w:bCs/>
                <w:sz w:val="18"/>
                <w:szCs w:val="18"/>
                <w:lang w:val="nb-NO"/>
              </w:rPr>
            </w:pPr>
            <w:r>
              <w:rPr>
                <w:b/>
                <w:bCs/>
                <w:sz w:val="18"/>
                <w:szCs w:val="18"/>
                <w:lang w:val="nb-NO"/>
              </w:rPr>
              <w:t>TS-2</w:t>
            </w:r>
          </w:p>
        </w:tc>
        <w:tc>
          <w:tcPr>
            <w:tcW w:w="1260" w:type="dxa"/>
            <w:tcBorders>
              <w:top w:val="single" w:sz="4" w:space="0" w:color="auto"/>
              <w:left w:val="single" w:sz="4" w:space="0" w:color="auto"/>
              <w:bottom w:val="single" w:sz="4" w:space="0" w:color="auto"/>
              <w:right w:val="single" w:sz="4" w:space="0" w:color="auto"/>
            </w:tcBorders>
            <w:vAlign w:val="center"/>
          </w:tcPr>
          <w:p w:rsidR="00FC5569" w:rsidRDefault="00FC5569" w:rsidP="004A035E">
            <w:pPr>
              <w:jc w:val="center"/>
              <w:rPr>
                <w:b/>
                <w:bCs/>
                <w:sz w:val="18"/>
                <w:szCs w:val="18"/>
                <w:lang w:val="nb-NO"/>
              </w:rPr>
            </w:pPr>
            <w:r>
              <w:rPr>
                <w:b/>
                <w:bCs/>
                <w:sz w:val="18"/>
                <w:szCs w:val="18"/>
                <w:lang w:val="nb-NO"/>
              </w:rPr>
              <w:t>TS-1</w:t>
            </w:r>
          </w:p>
        </w:tc>
        <w:tc>
          <w:tcPr>
            <w:tcW w:w="1350" w:type="dxa"/>
            <w:tcBorders>
              <w:top w:val="single" w:sz="4" w:space="0" w:color="auto"/>
              <w:left w:val="single" w:sz="4" w:space="0" w:color="auto"/>
              <w:bottom w:val="single" w:sz="4" w:space="0" w:color="auto"/>
              <w:right w:val="single" w:sz="4" w:space="0" w:color="auto"/>
            </w:tcBorders>
            <w:vAlign w:val="center"/>
          </w:tcPr>
          <w:p w:rsidR="00FC5569" w:rsidRDefault="00FC5569" w:rsidP="004A035E">
            <w:pPr>
              <w:jc w:val="center"/>
              <w:rPr>
                <w:b/>
                <w:bCs/>
                <w:sz w:val="18"/>
                <w:szCs w:val="18"/>
                <w:lang w:val="nb-NO"/>
              </w:rPr>
            </w:pPr>
            <w:r>
              <w:rPr>
                <w:b/>
                <w:bCs/>
                <w:sz w:val="18"/>
                <w:szCs w:val="18"/>
                <w:lang w:val="nb-NO"/>
              </w:rPr>
              <w:t>TS</w:t>
            </w:r>
          </w:p>
        </w:tc>
        <w:tc>
          <w:tcPr>
            <w:tcW w:w="1440" w:type="dxa"/>
            <w:tcBorders>
              <w:top w:val="single" w:sz="4" w:space="0" w:color="auto"/>
              <w:left w:val="single" w:sz="4" w:space="0" w:color="auto"/>
              <w:bottom w:val="single" w:sz="4" w:space="0" w:color="auto"/>
              <w:right w:val="single" w:sz="4" w:space="0" w:color="auto"/>
            </w:tcBorders>
            <w:vAlign w:val="center"/>
          </w:tcPr>
          <w:p w:rsidR="00FC5569" w:rsidRDefault="00FC5569" w:rsidP="004A035E">
            <w:pPr>
              <w:jc w:val="center"/>
              <w:rPr>
                <w:b/>
                <w:bCs/>
                <w:sz w:val="18"/>
                <w:szCs w:val="18"/>
              </w:rPr>
            </w:pPr>
            <w:r>
              <w:rPr>
                <w:b/>
                <w:bCs/>
                <w:sz w:val="18"/>
                <w:szCs w:val="18"/>
                <w:lang w:val="id-ID"/>
              </w:rPr>
              <w:t>Rata-Rata</w:t>
            </w:r>
          </w:p>
        </w:tc>
      </w:tr>
      <w:tr w:rsidR="00FC5569" w:rsidRPr="00CC071D" w:rsidTr="00FC5569">
        <w:trPr>
          <w:cantSplit/>
        </w:trPr>
        <w:tc>
          <w:tcPr>
            <w:tcW w:w="2250" w:type="dxa"/>
            <w:tcBorders>
              <w:top w:val="single" w:sz="4" w:space="0" w:color="auto"/>
              <w:left w:val="single" w:sz="4" w:space="0" w:color="auto"/>
              <w:bottom w:val="single" w:sz="4" w:space="0" w:color="auto"/>
              <w:right w:val="single" w:sz="4" w:space="0" w:color="auto"/>
            </w:tcBorders>
            <w:vAlign w:val="center"/>
          </w:tcPr>
          <w:p w:rsidR="00FC5569" w:rsidRDefault="00FC5569" w:rsidP="004A035E">
            <w:pPr>
              <w:jc w:val="center"/>
              <w:rPr>
                <w:b/>
                <w:bCs/>
                <w:sz w:val="18"/>
                <w:szCs w:val="18"/>
                <w:lang w:val="nb-NO"/>
              </w:rPr>
            </w:pPr>
            <w:r w:rsidRPr="00CC071D">
              <w:rPr>
                <w:b/>
                <w:bCs/>
                <w:sz w:val="18"/>
                <w:szCs w:val="18"/>
                <w:lang w:val="nb-NO"/>
              </w:rPr>
              <w:t>(1)</w:t>
            </w:r>
          </w:p>
        </w:tc>
        <w:tc>
          <w:tcPr>
            <w:tcW w:w="1890" w:type="dxa"/>
            <w:tcBorders>
              <w:top w:val="single" w:sz="4" w:space="0" w:color="auto"/>
              <w:left w:val="single" w:sz="4" w:space="0" w:color="auto"/>
              <w:bottom w:val="single" w:sz="4" w:space="0" w:color="auto"/>
              <w:right w:val="single" w:sz="4" w:space="0" w:color="auto"/>
            </w:tcBorders>
            <w:vAlign w:val="center"/>
          </w:tcPr>
          <w:p w:rsidR="00FC5569" w:rsidRDefault="00FC5569" w:rsidP="004A035E">
            <w:pPr>
              <w:jc w:val="center"/>
              <w:rPr>
                <w:b/>
                <w:bCs/>
                <w:sz w:val="18"/>
                <w:szCs w:val="18"/>
                <w:lang w:val="nb-NO"/>
              </w:rPr>
            </w:pPr>
            <w:r w:rsidRPr="00CC071D">
              <w:rPr>
                <w:b/>
                <w:bCs/>
                <w:sz w:val="18"/>
                <w:szCs w:val="18"/>
                <w:lang w:val="nb-NO"/>
              </w:rPr>
              <w:t>(2)</w:t>
            </w:r>
          </w:p>
        </w:tc>
        <w:tc>
          <w:tcPr>
            <w:tcW w:w="1260" w:type="dxa"/>
            <w:tcBorders>
              <w:top w:val="single" w:sz="4" w:space="0" w:color="auto"/>
              <w:left w:val="single" w:sz="4" w:space="0" w:color="auto"/>
              <w:bottom w:val="single" w:sz="4" w:space="0" w:color="auto"/>
              <w:right w:val="single" w:sz="4" w:space="0" w:color="auto"/>
            </w:tcBorders>
            <w:vAlign w:val="center"/>
          </w:tcPr>
          <w:p w:rsidR="00FC5569" w:rsidRDefault="00FC5569" w:rsidP="004A035E">
            <w:pPr>
              <w:jc w:val="center"/>
              <w:rPr>
                <w:b/>
                <w:bCs/>
                <w:sz w:val="18"/>
                <w:szCs w:val="18"/>
                <w:lang w:val="nb-NO"/>
              </w:rPr>
            </w:pPr>
            <w:r>
              <w:rPr>
                <w:b/>
                <w:bCs/>
                <w:sz w:val="18"/>
                <w:szCs w:val="18"/>
                <w:lang w:val="nb-NO"/>
              </w:rPr>
              <w:t>(3)</w:t>
            </w:r>
          </w:p>
        </w:tc>
        <w:tc>
          <w:tcPr>
            <w:tcW w:w="1260" w:type="dxa"/>
            <w:tcBorders>
              <w:top w:val="single" w:sz="4" w:space="0" w:color="auto"/>
              <w:left w:val="single" w:sz="4" w:space="0" w:color="auto"/>
              <w:bottom w:val="single" w:sz="4" w:space="0" w:color="auto"/>
              <w:right w:val="single" w:sz="4" w:space="0" w:color="auto"/>
            </w:tcBorders>
            <w:vAlign w:val="center"/>
          </w:tcPr>
          <w:p w:rsidR="00FC5569" w:rsidRDefault="00FC5569" w:rsidP="004A035E">
            <w:pPr>
              <w:jc w:val="center"/>
              <w:rPr>
                <w:b/>
                <w:bCs/>
                <w:sz w:val="18"/>
                <w:szCs w:val="18"/>
                <w:lang w:val="nb-NO"/>
              </w:rPr>
            </w:pPr>
            <w:r>
              <w:rPr>
                <w:b/>
                <w:bCs/>
                <w:sz w:val="18"/>
                <w:szCs w:val="18"/>
                <w:lang w:val="nb-NO"/>
              </w:rPr>
              <w:t>(4)</w:t>
            </w:r>
          </w:p>
        </w:tc>
        <w:tc>
          <w:tcPr>
            <w:tcW w:w="1350" w:type="dxa"/>
            <w:tcBorders>
              <w:top w:val="single" w:sz="4" w:space="0" w:color="auto"/>
              <w:left w:val="single" w:sz="4" w:space="0" w:color="auto"/>
              <w:bottom w:val="single" w:sz="4" w:space="0" w:color="auto"/>
              <w:right w:val="single" w:sz="4" w:space="0" w:color="auto"/>
            </w:tcBorders>
            <w:vAlign w:val="center"/>
          </w:tcPr>
          <w:p w:rsidR="00FC5569" w:rsidRDefault="00FC5569" w:rsidP="004A035E">
            <w:pPr>
              <w:jc w:val="center"/>
              <w:rPr>
                <w:b/>
                <w:bCs/>
                <w:sz w:val="18"/>
                <w:szCs w:val="18"/>
                <w:lang w:val="nb-NO"/>
              </w:rPr>
            </w:pPr>
            <w:r>
              <w:rPr>
                <w:b/>
                <w:bCs/>
                <w:sz w:val="18"/>
                <w:szCs w:val="18"/>
                <w:lang w:val="nb-NO"/>
              </w:rPr>
              <w:t>(5)</w:t>
            </w:r>
          </w:p>
        </w:tc>
        <w:tc>
          <w:tcPr>
            <w:tcW w:w="1440" w:type="dxa"/>
            <w:tcBorders>
              <w:top w:val="single" w:sz="4" w:space="0" w:color="auto"/>
              <w:left w:val="single" w:sz="4" w:space="0" w:color="auto"/>
              <w:bottom w:val="single" w:sz="4" w:space="0" w:color="auto"/>
              <w:right w:val="single" w:sz="4" w:space="0" w:color="auto"/>
            </w:tcBorders>
            <w:vAlign w:val="center"/>
          </w:tcPr>
          <w:p w:rsidR="00FC5569" w:rsidRDefault="00FC5569" w:rsidP="004A035E">
            <w:pPr>
              <w:jc w:val="center"/>
              <w:rPr>
                <w:b/>
                <w:bCs/>
                <w:sz w:val="18"/>
                <w:szCs w:val="18"/>
              </w:rPr>
            </w:pPr>
            <w:r>
              <w:rPr>
                <w:b/>
                <w:bCs/>
                <w:sz w:val="18"/>
                <w:szCs w:val="18"/>
              </w:rPr>
              <w:t>(6)</w:t>
            </w:r>
          </w:p>
        </w:tc>
      </w:tr>
      <w:tr w:rsidR="00660898" w:rsidRPr="00CC071D" w:rsidTr="00FC5569">
        <w:trPr>
          <w:cantSplit/>
        </w:trPr>
        <w:tc>
          <w:tcPr>
            <w:tcW w:w="2250" w:type="dxa"/>
            <w:vMerge w:val="restart"/>
            <w:tcBorders>
              <w:top w:val="single" w:sz="4" w:space="0" w:color="auto"/>
              <w:left w:val="single" w:sz="4" w:space="0" w:color="auto"/>
              <w:bottom w:val="single" w:sz="4" w:space="0" w:color="auto"/>
              <w:right w:val="single" w:sz="4" w:space="0" w:color="auto"/>
            </w:tcBorders>
            <w:vAlign w:val="center"/>
          </w:tcPr>
          <w:p w:rsidR="00660898" w:rsidRDefault="002F3C0D" w:rsidP="000C5E09">
            <w:pPr>
              <w:jc w:val="left"/>
              <w:rPr>
                <w:sz w:val="20"/>
              </w:rPr>
            </w:pPr>
            <w:r>
              <w:rPr>
                <w:sz w:val="20"/>
              </w:rPr>
              <w:t>Mahasiswa</w:t>
            </w:r>
          </w:p>
        </w:tc>
        <w:tc>
          <w:tcPr>
            <w:tcW w:w="1890" w:type="dxa"/>
            <w:tcBorders>
              <w:top w:val="single" w:sz="4" w:space="0" w:color="auto"/>
              <w:left w:val="single" w:sz="4" w:space="0" w:color="auto"/>
              <w:bottom w:val="single" w:sz="4" w:space="0" w:color="auto"/>
              <w:right w:val="single" w:sz="4" w:space="0" w:color="auto"/>
            </w:tcBorders>
          </w:tcPr>
          <w:p w:rsidR="00660898" w:rsidRPr="00CC071D" w:rsidRDefault="00660898" w:rsidP="000C5E09">
            <w:pPr>
              <w:jc w:val="left"/>
              <w:rPr>
                <w:sz w:val="20"/>
                <w:lang w:val="nb-NO"/>
              </w:rPr>
            </w:pPr>
          </w:p>
        </w:tc>
        <w:tc>
          <w:tcPr>
            <w:tcW w:w="1260" w:type="dxa"/>
            <w:tcBorders>
              <w:top w:val="single" w:sz="4" w:space="0" w:color="auto"/>
              <w:left w:val="single" w:sz="4" w:space="0" w:color="auto"/>
              <w:bottom w:val="single" w:sz="4" w:space="0" w:color="auto"/>
              <w:right w:val="single" w:sz="4" w:space="0" w:color="auto"/>
            </w:tcBorders>
          </w:tcPr>
          <w:p w:rsidR="00660898" w:rsidRPr="00CC071D" w:rsidRDefault="00660898" w:rsidP="000C5E09">
            <w:pPr>
              <w:jc w:val="left"/>
              <w:rPr>
                <w:sz w:val="20"/>
                <w:lang w:val="nb-NO"/>
              </w:rPr>
            </w:pPr>
          </w:p>
        </w:tc>
        <w:tc>
          <w:tcPr>
            <w:tcW w:w="1260" w:type="dxa"/>
            <w:tcBorders>
              <w:top w:val="single" w:sz="4" w:space="0" w:color="auto"/>
              <w:left w:val="single" w:sz="4" w:space="0" w:color="auto"/>
              <w:bottom w:val="single" w:sz="4" w:space="0" w:color="auto"/>
              <w:right w:val="single" w:sz="4" w:space="0" w:color="auto"/>
            </w:tcBorders>
          </w:tcPr>
          <w:p w:rsidR="00660898" w:rsidRPr="00CC071D" w:rsidRDefault="00660898" w:rsidP="000C5E09">
            <w:pPr>
              <w:jc w:val="left"/>
              <w:rPr>
                <w:sz w:val="20"/>
                <w:lang w:val="nb-NO"/>
              </w:rPr>
            </w:pPr>
          </w:p>
        </w:tc>
        <w:tc>
          <w:tcPr>
            <w:tcW w:w="1350" w:type="dxa"/>
            <w:tcBorders>
              <w:top w:val="single" w:sz="4" w:space="0" w:color="auto"/>
              <w:left w:val="single" w:sz="4" w:space="0" w:color="auto"/>
              <w:bottom w:val="single" w:sz="4" w:space="0" w:color="auto"/>
              <w:right w:val="single" w:sz="4" w:space="0" w:color="auto"/>
            </w:tcBorders>
          </w:tcPr>
          <w:p w:rsidR="00660898" w:rsidRPr="00CC071D" w:rsidRDefault="00660898" w:rsidP="000C5E09">
            <w:pPr>
              <w:jc w:val="left"/>
              <w:rPr>
                <w:sz w:val="20"/>
                <w:lang w:val="nb-NO"/>
              </w:rPr>
            </w:pPr>
          </w:p>
        </w:tc>
        <w:tc>
          <w:tcPr>
            <w:tcW w:w="1440" w:type="dxa"/>
            <w:tcBorders>
              <w:top w:val="single" w:sz="4" w:space="0" w:color="auto"/>
              <w:left w:val="single" w:sz="4" w:space="0" w:color="auto"/>
              <w:bottom w:val="single" w:sz="4" w:space="0" w:color="auto"/>
              <w:right w:val="single" w:sz="4" w:space="0" w:color="auto"/>
            </w:tcBorders>
          </w:tcPr>
          <w:p w:rsidR="00660898" w:rsidRPr="00CC071D" w:rsidRDefault="00660898" w:rsidP="000C5E09">
            <w:pPr>
              <w:jc w:val="left"/>
              <w:rPr>
                <w:sz w:val="20"/>
                <w:lang w:val="nb-NO"/>
              </w:rPr>
            </w:pPr>
          </w:p>
        </w:tc>
      </w:tr>
      <w:tr w:rsidR="00660898" w:rsidRPr="00CC071D" w:rsidTr="00FC5569">
        <w:trPr>
          <w:cantSplit/>
        </w:trPr>
        <w:tc>
          <w:tcPr>
            <w:tcW w:w="2250" w:type="dxa"/>
            <w:vMerge/>
            <w:tcBorders>
              <w:top w:val="single" w:sz="4" w:space="0" w:color="auto"/>
              <w:left w:val="single" w:sz="4" w:space="0" w:color="auto"/>
              <w:bottom w:val="single" w:sz="4" w:space="0" w:color="auto"/>
              <w:right w:val="single" w:sz="4" w:space="0" w:color="auto"/>
            </w:tcBorders>
            <w:vAlign w:val="center"/>
          </w:tcPr>
          <w:p w:rsidR="00660898" w:rsidRPr="00CC071D" w:rsidRDefault="00660898" w:rsidP="000C5E09">
            <w:pPr>
              <w:jc w:val="left"/>
              <w:rPr>
                <w:sz w:val="20"/>
                <w:lang w:val="nb-NO"/>
              </w:rPr>
            </w:pPr>
          </w:p>
        </w:tc>
        <w:tc>
          <w:tcPr>
            <w:tcW w:w="1890" w:type="dxa"/>
            <w:tcBorders>
              <w:top w:val="single" w:sz="4" w:space="0" w:color="auto"/>
              <w:left w:val="single" w:sz="4" w:space="0" w:color="auto"/>
              <w:bottom w:val="single" w:sz="4" w:space="0" w:color="auto"/>
              <w:right w:val="single" w:sz="4" w:space="0" w:color="auto"/>
            </w:tcBorders>
          </w:tcPr>
          <w:p w:rsidR="00660898" w:rsidRPr="00CC071D" w:rsidRDefault="00660898" w:rsidP="000C5E09">
            <w:pPr>
              <w:jc w:val="left"/>
              <w:rPr>
                <w:sz w:val="20"/>
                <w:lang w:val="nb-NO"/>
              </w:rPr>
            </w:pPr>
          </w:p>
        </w:tc>
        <w:tc>
          <w:tcPr>
            <w:tcW w:w="1260" w:type="dxa"/>
            <w:tcBorders>
              <w:top w:val="single" w:sz="4" w:space="0" w:color="auto"/>
              <w:left w:val="single" w:sz="4" w:space="0" w:color="auto"/>
              <w:bottom w:val="single" w:sz="4" w:space="0" w:color="auto"/>
              <w:right w:val="single" w:sz="4" w:space="0" w:color="auto"/>
            </w:tcBorders>
          </w:tcPr>
          <w:p w:rsidR="00660898" w:rsidRPr="00CC071D" w:rsidRDefault="00660898" w:rsidP="000C5E09">
            <w:pPr>
              <w:jc w:val="left"/>
              <w:rPr>
                <w:sz w:val="20"/>
                <w:lang w:val="nb-NO"/>
              </w:rPr>
            </w:pPr>
          </w:p>
        </w:tc>
        <w:tc>
          <w:tcPr>
            <w:tcW w:w="1260" w:type="dxa"/>
            <w:tcBorders>
              <w:top w:val="single" w:sz="4" w:space="0" w:color="auto"/>
              <w:left w:val="single" w:sz="4" w:space="0" w:color="auto"/>
              <w:bottom w:val="single" w:sz="4" w:space="0" w:color="auto"/>
              <w:right w:val="single" w:sz="4" w:space="0" w:color="auto"/>
            </w:tcBorders>
          </w:tcPr>
          <w:p w:rsidR="00660898" w:rsidRPr="00CC071D" w:rsidRDefault="00660898" w:rsidP="000C5E09">
            <w:pPr>
              <w:jc w:val="left"/>
              <w:rPr>
                <w:sz w:val="20"/>
                <w:lang w:val="nb-NO"/>
              </w:rPr>
            </w:pPr>
          </w:p>
        </w:tc>
        <w:tc>
          <w:tcPr>
            <w:tcW w:w="1350" w:type="dxa"/>
            <w:tcBorders>
              <w:top w:val="single" w:sz="4" w:space="0" w:color="auto"/>
              <w:left w:val="single" w:sz="4" w:space="0" w:color="auto"/>
              <w:bottom w:val="single" w:sz="4" w:space="0" w:color="auto"/>
              <w:right w:val="single" w:sz="4" w:space="0" w:color="auto"/>
            </w:tcBorders>
          </w:tcPr>
          <w:p w:rsidR="00660898" w:rsidRPr="00CC071D" w:rsidRDefault="00660898" w:rsidP="000C5E09">
            <w:pPr>
              <w:jc w:val="left"/>
              <w:rPr>
                <w:sz w:val="20"/>
                <w:lang w:val="nb-NO"/>
              </w:rPr>
            </w:pPr>
          </w:p>
        </w:tc>
        <w:tc>
          <w:tcPr>
            <w:tcW w:w="1440" w:type="dxa"/>
            <w:tcBorders>
              <w:top w:val="single" w:sz="4" w:space="0" w:color="auto"/>
              <w:left w:val="single" w:sz="4" w:space="0" w:color="auto"/>
              <w:bottom w:val="single" w:sz="4" w:space="0" w:color="auto"/>
              <w:right w:val="single" w:sz="4" w:space="0" w:color="auto"/>
            </w:tcBorders>
          </w:tcPr>
          <w:p w:rsidR="00660898" w:rsidRPr="00CC071D" w:rsidRDefault="00660898" w:rsidP="000C5E09">
            <w:pPr>
              <w:jc w:val="left"/>
              <w:rPr>
                <w:sz w:val="20"/>
                <w:lang w:val="nb-NO"/>
              </w:rPr>
            </w:pPr>
          </w:p>
        </w:tc>
      </w:tr>
      <w:tr w:rsidR="00660898" w:rsidTr="00FC5569">
        <w:trPr>
          <w:cantSplit/>
        </w:trPr>
        <w:tc>
          <w:tcPr>
            <w:tcW w:w="2250" w:type="dxa"/>
            <w:vMerge w:val="restart"/>
            <w:tcBorders>
              <w:top w:val="single" w:sz="4" w:space="0" w:color="auto"/>
              <w:left w:val="single" w:sz="4" w:space="0" w:color="auto"/>
              <w:bottom w:val="single" w:sz="4" w:space="0" w:color="auto"/>
              <w:right w:val="single" w:sz="4" w:space="0" w:color="auto"/>
            </w:tcBorders>
            <w:vAlign w:val="center"/>
          </w:tcPr>
          <w:p w:rsidR="00660898" w:rsidRDefault="00660898" w:rsidP="000C5E09">
            <w:pPr>
              <w:jc w:val="left"/>
              <w:rPr>
                <w:sz w:val="20"/>
              </w:rPr>
            </w:pPr>
            <w:r>
              <w:rPr>
                <w:sz w:val="20"/>
              </w:rPr>
              <w:t>Pemerintah (Pusat &amp; Daerah)</w:t>
            </w:r>
          </w:p>
        </w:tc>
        <w:tc>
          <w:tcPr>
            <w:tcW w:w="189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26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26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35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44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r>
      <w:tr w:rsidR="00660898" w:rsidTr="00FC5569">
        <w:trPr>
          <w:cantSplit/>
        </w:trPr>
        <w:tc>
          <w:tcPr>
            <w:tcW w:w="2250" w:type="dxa"/>
            <w:vMerge/>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89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26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26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35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44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r>
      <w:tr w:rsidR="00660898" w:rsidTr="00FC5569">
        <w:trPr>
          <w:cantSplit/>
        </w:trPr>
        <w:tc>
          <w:tcPr>
            <w:tcW w:w="2250" w:type="dxa"/>
            <w:vMerge/>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89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26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26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35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44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r>
      <w:tr w:rsidR="00660898" w:rsidRPr="00225B32" w:rsidTr="0041643C">
        <w:trPr>
          <w:cantSplit/>
          <w:trHeight w:val="425"/>
        </w:trPr>
        <w:tc>
          <w:tcPr>
            <w:tcW w:w="2250" w:type="dxa"/>
            <w:vMerge w:val="restart"/>
            <w:tcBorders>
              <w:top w:val="single" w:sz="4" w:space="0" w:color="auto"/>
              <w:left w:val="single" w:sz="4" w:space="0" w:color="auto"/>
              <w:bottom w:val="single" w:sz="4" w:space="0" w:color="auto"/>
              <w:right w:val="single" w:sz="4" w:space="0" w:color="auto"/>
            </w:tcBorders>
          </w:tcPr>
          <w:p w:rsidR="00E96220" w:rsidRPr="00E96220" w:rsidRDefault="00E96220">
            <w:pPr>
              <w:jc w:val="left"/>
              <w:rPr>
                <w:sz w:val="20"/>
                <w:lang w:val="de-DE"/>
              </w:rPr>
            </w:pPr>
            <w:r w:rsidRPr="00E96220">
              <w:rPr>
                <w:sz w:val="20"/>
                <w:lang w:val="de-DE"/>
              </w:rPr>
              <w:t xml:space="preserve">Sumber lain </w:t>
            </w:r>
          </w:p>
        </w:tc>
        <w:tc>
          <w:tcPr>
            <w:tcW w:w="1890" w:type="dxa"/>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c>
          <w:tcPr>
            <w:tcW w:w="1260" w:type="dxa"/>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c>
          <w:tcPr>
            <w:tcW w:w="1260" w:type="dxa"/>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c>
          <w:tcPr>
            <w:tcW w:w="1350" w:type="dxa"/>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c>
          <w:tcPr>
            <w:tcW w:w="1440" w:type="dxa"/>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r>
      <w:tr w:rsidR="00660898" w:rsidRPr="00225B32" w:rsidTr="00FC5569">
        <w:trPr>
          <w:cantSplit/>
          <w:trHeight w:val="443"/>
        </w:trPr>
        <w:tc>
          <w:tcPr>
            <w:tcW w:w="2250" w:type="dxa"/>
            <w:vMerge/>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c>
          <w:tcPr>
            <w:tcW w:w="1890" w:type="dxa"/>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c>
          <w:tcPr>
            <w:tcW w:w="1260" w:type="dxa"/>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c>
          <w:tcPr>
            <w:tcW w:w="1260" w:type="dxa"/>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c>
          <w:tcPr>
            <w:tcW w:w="1350" w:type="dxa"/>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c>
          <w:tcPr>
            <w:tcW w:w="1440" w:type="dxa"/>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r>
      <w:tr w:rsidR="00660898" w:rsidRPr="00225B32" w:rsidTr="00FC5569">
        <w:trPr>
          <w:cantSplit/>
        </w:trPr>
        <w:tc>
          <w:tcPr>
            <w:tcW w:w="2250" w:type="dxa"/>
            <w:vMerge/>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c>
          <w:tcPr>
            <w:tcW w:w="1890" w:type="dxa"/>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c>
          <w:tcPr>
            <w:tcW w:w="1260" w:type="dxa"/>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c>
          <w:tcPr>
            <w:tcW w:w="1260" w:type="dxa"/>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c>
          <w:tcPr>
            <w:tcW w:w="1350" w:type="dxa"/>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c>
          <w:tcPr>
            <w:tcW w:w="1440" w:type="dxa"/>
            <w:tcBorders>
              <w:top w:val="single" w:sz="4" w:space="0" w:color="auto"/>
              <w:left w:val="single" w:sz="4" w:space="0" w:color="auto"/>
              <w:bottom w:val="single" w:sz="4" w:space="0" w:color="auto"/>
              <w:right w:val="single" w:sz="4" w:space="0" w:color="auto"/>
            </w:tcBorders>
          </w:tcPr>
          <w:p w:rsidR="00660898" w:rsidRPr="00B65A5A" w:rsidRDefault="00660898" w:rsidP="000C5E09">
            <w:pPr>
              <w:jc w:val="left"/>
              <w:rPr>
                <w:sz w:val="20"/>
                <w:lang w:val="de-DE"/>
              </w:rPr>
            </w:pPr>
          </w:p>
        </w:tc>
      </w:tr>
      <w:tr w:rsidR="00660898" w:rsidTr="00FC5569">
        <w:trPr>
          <w:cantSplit/>
        </w:trPr>
        <w:tc>
          <w:tcPr>
            <w:tcW w:w="4140" w:type="dxa"/>
            <w:gridSpan w:val="2"/>
            <w:tcBorders>
              <w:top w:val="single" w:sz="4" w:space="0" w:color="auto"/>
              <w:left w:val="single" w:sz="4" w:space="0" w:color="auto"/>
              <w:bottom w:val="single" w:sz="4" w:space="0" w:color="auto"/>
              <w:right w:val="single" w:sz="4" w:space="0" w:color="auto"/>
            </w:tcBorders>
          </w:tcPr>
          <w:p w:rsidR="00660898" w:rsidRPr="00DF4685" w:rsidRDefault="00660898" w:rsidP="000C5E09">
            <w:pPr>
              <w:jc w:val="center"/>
              <w:rPr>
                <w:b/>
                <w:sz w:val="20"/>
              </w:rPr>
            </w:pPr>
            <w:r w:rsidRPr="00DF4685">
              <w:rPr>
                <w:b/>
                <w:sz w:val="20"/>
              </w:rPr>
              <w:t>Total</w:t>
            </w:r>
          </w:p>
        </w:tc>
        <w:tc>
          <w:tcPr>
            <w:tcW w:w="126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26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35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c>
          <w:tcPr>
            <w:tcW w:w="1440" w:type="dxa"/>
            <w:tcBorders>
              <w:top w:val="single" w:sz="4" w:space="0" w:color="auto"/>
              <w:left w:val="single" w:sz="4" w:space="0" w:color="auto"/>
              <w:bottom w:val="single" w:sz="4" w:space="0" w:color="auto"/>
              <w:right w:val="single" w:sz="4" w:space="0" w:color="auto"/>
            </w:tcBorders>
          </w:tcPr>
          <w:p w:rsidR="00660898" w:rsidRDefault="00660898" w:rsidP="000C5E09">
            <w:pPr>
              <w:jc w:val="left"/>
              <w:rPr>
                <w:sz w:val="20"/>
              </w:rPr>
            </w:pPr>
          </w:p>
        </w:tc>
      </w:tr>
    </w:tbl>
    <w:p w:rsidR="00BB1086" w:rsidRDefault="00DE1700" w:rsidP="00BB1086">
      <w:pPr>
        <w:ind w:left="1134" w:hanging="774"/>
        <w:rPr>
          <w:rFonts w:cs="Arial"/>
          <w:sz w:val="20"/>
        </w:rPr>
      </w:pPr>
      <w:r>
        <w:t xml:space="preserve">Keterangan: </w:t>
      </w:r>
      <w:r w:rsidR="00BB1086">
        <w:rPr>
          <w:rFonts w:cs="Arial"/>
          <w:sz w:val="20"/>
        </w:rPr>
        <w:t xml:space="preserve">TS adalah tahun </w:t>
      </w:r>
      <w:r w:rsidR="00BB1086">
        <w:rPr>
          <w:rFonts w:cs="Arial"/>
          <w:sz w:val="20"/>
          <w:lang w:val="id-ID"/>
        </w:rPr>
        <w:t xml:space="preserve">akademik penuh yang terakhir pada saat pengisian </w:t>
      </w:r>
      <w:r w:rsidR="00BB1086">
        <w:rPr>
          <w:rFonts w:cs="Arial"/>
          <w:sz w:val="20"/>
        </w:rPr>
        <w:t xml:space="preserve">borang ini. </w:t>
      </w:r>
    </w:p>
    <w:p w:rsidR="00EE709A" w:rsidRDefault="00EE709A" w:rsidP="00E82561">
      <w:pPr>
        <w:jc w:val="left"/>
      </w:pPr>
    </w:p>
    <w:p w:rsidR="00E96220" w:rsidRPr="00E96220" w:rsidRDefault="004E1185" w:rsidP="00E96220">
      <w:pPr>
        <w:ind w:left="993" w:hanging="992"/>
        <w:jc w:val="left"/>
        <w:rPr>
          <w:lang w:val="id-ID"/>
        </w:rPr>
      </w:pPr>
      <w:r>
        <w:rPr>
          <w:lang w:val="id-ID"/>
        </w:rPr>
        <w:t xml:space="preserve">Tabel </w:t>
      </w:r>
      <w:r w:rsidR="00225B32">
        <w:t>6.2.</w:t>
      </w:r>
      <w:r>
        <w:rPr>
          <w:lang w:val="id-ID"/>
        </w:rPr>
        <w:t xml:space="preserve">B. </w:t>
      </w:r>
      <w:r w:rsidR="00E96220" w:rsidRPr="00E96220">
        <w:rPr>
          <w:lang w:val="id-ID"/>
        </w:rPr>
        <w:t xml:space="preserve"> Tuliskan realisasi penggunaan dana dalam juta rupiah selama tiga tahun terakhir, pada tabel berikut. . </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5"/>
        <w:gridCol w:w="3475"/>
        <w:gridCol w:w="1260"/>
        <w:gridCol w:w="1260"/>
        <w:gridCol w:w="1350"/>
        <w:gridCol w:w="1440"/>
      </w:tblGrid>
      <w:tr w:rsidR="00660898" w:rsidRPr="0046130B" w:rsidTr="001054B6">
        <w:tc>
          <w:tcPr>
            <w:tcW w:w="665" w:type="dxa"/>
            <w:vMerge w:val="restart"/>
            <w:shd w:val="clear" w:color="auto" w:fill="auto"/>
            <w:vAlign w:val="center"/>
          </w:tcPr>
          <w:p w:rsidR="00660898" w:rsidRPr="0046130B" w:rsidRDefault="00660898" w:rsidP="00D80F18">
            <w:pPr>
              <w:jc w:val="center"/>
              <w:rPr>
                <w:b/>
                <w:sz w:val="20"/>
                <w:lang w:val="fi-FI"/>
              </w:rPr>
            </w:pPr>
            <w:r w:rsidRPr="0046130B">
              <w:rPr>
                <w:b/>
                <w:sz w:val="20"/>
                <w:lang w:val="fi-FI"/>
              </w:rPr>
              <w:t>No.</w:t>
            </w:r>
          </w:p>
        </w:tc>
        <w:tc>
          <w:tcPr>
            <w:tcW w:w="3475" w:type="dxa"/>
            <w:vMerge w:val="restart"/>
            <w:shd w:val="clear" w:color="auto" w:fill="auto"/>
            <w:vAlign w:val="center"/>
          </w:tcPr>
          <w:p w:rsidR="00660898" w:rsidRPr="0046130B" w:rsidRDefault="00660898" w:rsidP="00D80F18">
            <w:pPr>
              <w:jc w:val="center"/>
              <w:rPr>
                <w:b/>
                <w:sz w:val="20"/>
                <w:lang w:val="fi-FI"/>
              </w:rPr>
            </w:pPr>
            <w:r w:rsidRPr="0046130B">
              <w:rPr>
                <w:b/>
                <w:sz w:val="20"/>
                <w:lang w:val="fi-FI"/>
              </w:rPr>
              <w:t>Jenis Penggunaan</w:t>
            </w:r>
          </w:p>
        </w:tc>
        <w:tc>
          <w:tcPr>
            <w:tcW w:w="5310" w:type="dxa"/>
            <w:gridSpan w:val="4"/>
            <w:vAlign w:val="center"/>
          </w:tcPr>
          <w:p w:rsidR="00660898" w:rsidRDefault="001054B6">
            <w:pPr>
              <w:jc w:val="center"/>
              <w:rPr>
                <w:b/>
                <w:bCs/>
                <w:sz w:val="18"/>
                <w:szCs w:val="18"/>
                <w:lang w:val="nb-NO"/>
              </w:rPr>
            </w:pPr>
            <w:r>
              <w:rPr>
                <w:b/>
                <w:bCs/>
                <w:sz w:val="18"/>
                <w:szCs w:val="18"/>
                <w:lang w:val="nb-NO"/>
              </w:rPr>
              <w:t>Jumlah Dana (Juta Rupiah)</w:t>
            </w:r>
          </w:p>
        </w:tc>
      </w:tr>
      <w:tr w:rsidR="00660898" w:rsidRPr="0046130B" w:rsidTr="001054B6">
        <w:tc>
          <w:tcPr>
            <w:tcW w:w="665" w:type="dxa"/>
            <w:vMerge/>
            <w:shd w:val="clear" w:color="auto" w:fill="auto"/>
            <w:vAlign w:val="center"/>
          </w:tcPr>
          <w:p w:rsidR="00660898" w:rsidRPr="0046130B" w:rsidRDefault="00660898" w:rsidP="00D80F18">
            <w:pPr>
              <w:jc w:val="center"/>
              <w:rPr>
                <w:b/>
                <w:sz w:val="20"/>
                <w:lang w:val="fi-FI"/>
              </w:rPr>
            </w:pPr>
          </w:p>
        </w:tc>
        <w:tc>
          <w:tcPr>
            <w:tcW w:w="3475" w:type="dxa"/>
            <w:vMerge/>
            <w:shd w:val="clear" w:color="auto" w:fill="auto"/>
            <w:vAlign w:val="center"/>
          </w:tcPr>
          <w:p w:rsidR="00660898" w:rsidRPr="0046130B" w:rsidRDefault="00660898" w:rsidP="00D80F18">
            <w:pPr>
              <w:jc w:val="center"/>
              <w:rPr>
                <w:b/>
                <w:sz w:val="20"/>
                <w:lang w:val="fi-FI"/>
              </w:rPr>
            </w:pPr>
          </w:p>
        </w:tc>
        <w:tc>
          <w:tcPr>
            <w:tcW w:w="1260" w:type="dxa"/>
            <w:shd w:val="clear" w:color="auto" w:fill="auto"/>
          </w:tcPr>
          <w:p w:rsidR="00E96220" w:rsidRDefault="00660898" w:rsidP="00E96220">
            <w:pPr>
              <w:jc w:val="center"/>
              <w:rPr>
                <w:b/>
                <w:sz w:val="20"/>
                <w:lang w:val="fi-FI"/>
              </w:rPr>
            </w:pPr>
            <w:r>
              <w:rPr>
                <w:b/>
                <w:bCs/>
                <w:sz w:val="18"/>
                <w:szCs w:val="18"/>
                <w:lang w:val="nb-NO"/>
              </w:rPr>
              <w:t>TS-2</w:t>
            </w:r>
          </w:p>
        </w:tc>
        <w:tc>
          <w:tcPr>
            <w:tcW w:w="1260" w:type="dxa"/>
            <w:shd w:val="clear" w:color="auto" w:fill="auto"/>
            <w:vAlign w:val="center"/>
          </w:tcPr>
          <w:p w:rsidR="00E96220" w:rsidRDefault="00660898" w:rsidP="00E96220">
            <w:pPr>
              <w:jc w:val="center"/>
              <w:rPr>
                <w:b/>
                <w:sz w:val="20"/>
                <w:lang w:val="fi-FI"/>
              </w:rPr>
            </w:pPr>
            <w:r>
              <w:rPr>
                <w:b/>
                <w:bCs/>
                <w:sz w:val="18"/>
                <w:szCs w:val="18"/>
                <w:lang w:val="nb-NO"/>
              </w:rPr>
              <w:t>TS-1</w:t>
            </w:r>
          </w:p>
        </w:tc>
        <w:tc>
          <w:tcPr>
            <w:tcW w:w="1350" w:type="dxa"/>
            <w:shd w:val="clear" w:color="auto" w:fill="auto"/>
            <w:vAlign w:val="center"/>
          </w:tcPr>
          <w:p w:rsidR="00E96220" w:rsidRDefault="00660898" w:rsidP="00E96220">
            <w:pPr>
              <w:ind w:left="87"/>
              <w:jc w:val="center"/>
              <w:rPr>
                <w:b/>
                <w:sz w:val="20"/>
                <w:lang w:val="fi-FI"/>
              </w:rPr>
            </w:pPr>
            <w:r>
              <w:rPr>
                <w:b/>
                <w:bCs/>
                <w:sz w:val="18"/>
                <w:szCs w:val="18"/>
                <w:lang w:val="nb-NO"/>
              </w:rPr>
              <w:t>TS</w:t>
            </w:r>
          </w:p>
        </w:tc>
        <w:tc>
          <w:tcPr>
            <w:tcW w:w="1440" w:type="dxa"/>
          </w:tcPr>
          <w:p w:rsidR="00660898" w:rsidRDefault="00660898" w:rsidP="00E74C0E">
            <w:pPr>
              <w:ind w:left="87"/>
              <w:rPr>
                <w:b/>
                <w:bCs/>
                <w:sz w:val="18"/>
                <w:szCs w:val="18"/>
                <w:lang w:val="nb-NO"/>
              </w:rPr>
            </w:pPr>
            <w:r>
              <w:rPr>
                <w:b/>
                <w:bCs/>
                <w:sz w:val="18"/>
                <w:szCs w:val="18"/>
                <w:lang w:val="nb-NO"/>
              </w:rPr>
              <w:t>Rata-rata</w:t>
            </w:r>
          </w:p>
        </w:tc>
      </w:tr>
      <w:tr w:rsidR="00660898" w:rsidRPr="0046130B" w:rsidTr="00E61317">
        <w:tc>
          <w:tcPr>
            <w:tcW w:w="665" w:type="dxa"/>
            <w:tcBorders>
              <w:bottom w:val="single" w:sz="4" w:space="0" w:color="auto"/>
            </w:tcBorders>
            <w:shd w:val="clear" w:color="auto" w:fill="auto"/>
          </w:tcPr>
          <w:p w:rsidR="00660898" w:rsidRDefault="00660898">
            <w:pPr>
              <w:jc w:val="center"/>
              <w:rPr>
                <w:b/>
                <w:bCs/>
                <w:sz w:val="18"/>
                <w:szCs w:val="18"/>
              </w:rPr>
            </w:pPr>
            <w:r w:rsidRPr="0046130B">
              <w:rPr>
                <w:b/>
                <w:bCs/>
                <w:sz w:val="18"/>
                <w:szCs w:val="18"/>
              </w:rPr>
              <w:t>(1)</w:t>
            </w:r>
          </w:p>
        </w:tc>
        <w:tc>
          <w:tcPr>
            <w:tcW w:w="3475" w:type="dxa"/>
            <w:shd w:val="clear" w:color="auto" w:fill="auto"/>
          </w:tcPr>
          <w:p w:rsidR="00660898" w:rsidRDefault="00660898">
            <w:pPr>
              <w:jc w:val="center"/>
              <w:rPr>
                <w:b/>
                <w:bCs/>
                <w:sz w:val="18"/>
                <w:szCs w:val="18"/>
              </w:rPr>
            </w:pPr>
            <w:r w:rsidRPr="0046130B">
              <w:rPr>
                <w:b/>
                <w:bCs/>
                <w:sz w:val="18"/>
                <w:szCs w:val="18"/>
              </w:rPr>
              <w:t>(2)</w:t>
            </w:r>
          </w:p>
        </w:tc>
        <w:tc>
          <w:tcPr>
            <w:tcW w:w="1260" w:type="dxa"/>
            <w:tcBorders>
              <w:bottom w:val="single" w:sz="4" w:space="0" w:color="auto"/>
            </w:tcBorders>
            <w:shd w:val="clear" w:color="auto" w:fill="auto"/>
          </w:tcPr>
          <w:p w:rsidR="00660898" w:rsidRDefault="00660898" w:rsidP="00660898">
            <w:pPr>
              <w:ind w:left="147"/>
              <w:jc w:val="center"/>
              <w:rPr>
                <w:b/>
                <w:bCs/>
                <w:sz w:val="18"/>
                <w:szCs w:val="18"/>
              </w:rPr>
            </w:pPr>
            <w:r>
              <w:rPr>
                <w:b/>
                <w:bCs/>
                <w:sz w:val="18"/>
                <w:szCs w:val="18"/>
              </w:rPr>
              <w:t>(3)</w:t>
            </w:r>
          </w:p>
        </w:tc>
        <w:tc>
          <w:tcPr>
            <w:tcW w:w="1260" w:type="dxa"/>
            <w:tcBorders>
              <w:bottom w:val="single" w:sz="4" w:space="0" w:color="auto"/>
            </w:tcBorders>
            <w:shd w:val="clear" w:color="auto" w:fill="auto"/>
          </w:tcPr>
          <w:p w:rsidR="00660898" w:rsidRDefault="00660898" w:rsidP="00660898">
            <w:pPr>
              <w:jc w:val="center"/>
              <w:rPr>
                <w:b/>
                <w:bCs/>
                <w:sz w:val="18"/>
                <w:szCs w:val="18"/>
              </w:rPr>
            </w:pPr>
            <w:r>
              <w:rPr>
                <w:b/>
                <w:bCs/>
                <w:sz w:val="18"/>
                <w:szCs w:val="18"/>
              </w:rPr>
              <w:t>(4)</w:t>
            </w:r>
          </w:p>
        </w:tc>
        <w:tc>
          <w:tcPr>
            <w:tcW w:w="1350" w:type="dxa"/>
            <w:tcBorders>
              <w:bottom w:val="single" w:sz="4" w:space="0" w:color="auto"/>
            </w:tcBorders>
            <w:shd w:val="clear" w:color="auto" w:fill="auto"/>
          </w:tcPr>
          <w:p w:rsidR="00660898" w:rsidRDefault="00660898" w:rsidP="00660898">
            <w:pPr>
              <w:ind w:left="162"/>
              <w:jc w:val="center"/>
              <w:rPr>
                <w:b/>
                <w:bCs/>
                <w:sz w:val="18"/>
                <w:szCs w:val="18"/>
              </w:rPr>
            </w:pPr>
            <w:r>
              <w:rPr>
                <w:b/>
                <w:bCs/>
                <w:sz w:val="18"/>
                <w:szCs w:val="18"/>
              </w:rPr>
              <w:t>(5)</w:t>
            </w:r>
          </w:p>
        </w:tc>
        <w:tc>
          <w:tcPr>
            <w:tcW w:w="1440" w:type="dxa"/>
            <w:tcBorders>
              <w:bottom w:val="single" w:sz="4" w:space="0" w:color="auto"/>
            </w:tcBorders>
          </w:tcPr>
          <w:p w:rsidR="00660898" w:rsidRDefault="00660898" w:rsidP="00660898">
            <w:pPr>
              <w:ind w:left="162"/>
              <w:jc w:val="center"/>
              <w:rPr>
                <w:b/>
                <w:bCs/>
                <w:sz w:val="18"/>
                <w:szCs w:val="18"/>
              </w:rPr>
            </w:pPr>
            <w:r>
              <w:rPr>
                <w:b/>
                <w:bCs/>
                <w:sz w:val="18"/>
                <w:szCs w:val="18"/>
              </w:rPr>
              <w:t>(6)</w:t>
            </w:r>
          </w:p>
        </w:tc>
      </w:tr>
      <w:tr w:rsidR="00660898" w:rsidRPr="0046130B" w:rsidTr="00E61317">
        <w:tc>
          <w:tcPr>
            <w:tcW w:w="665" w:type="dxa"/>
            <w:tcBorders>
              <w:bottom w:val="nil"/>
            </w:tcBorders>
          </w:tcPr>
          <w:p w:rsidR="00E96220" w:rsidRPr="00E96220" w:rsidRDefault="00E61317" w:rsidP="00E96220">
            <w:pPr>
              <w:jc w:val="center"/>
              <w:rPr>
                <w:lang w:val="id-ID"/>
              </w:rPr>
            </w:pPr>
            <w:r>
              <w:rPr>
                <w:lang w:val="id-ID"/>
              </w:rPr>
              <w:t>A</w:t>
            </w:r>
          </w:p>
        </w:tc>
        <w:tc>
          <w:tcPr>
            <w:tcW w:w="3475" w:type="dxa"/>
          </w:tcPr>
          <w:p w:rsidR="00660898" w:rsidRPr="00E61317" w:rsidRDefault="00BD4780" w:rsidP="00DD338C">
            <w:pPr>
              <w:jc w:val="left"/>
              <w:rPr>
                <w:rFonts w:cs="Arial"/>
                <w:lang w:val="fi-FI"/>
              </w:rPr>
            </w:pPr>
            <w:r w:rsidRPr="00BD4780">
              <w:rPr>
                <w:rFonts w:cs="Arial"/>
                <w:lang w:val="fi-FI"/>
              </w:rPr>
              <w:t>Operasional pendidikan</w:t>
            </w:r>
          </w:p>
        </w:tc>
        <w:tc>
          <w:tcPr>
            <w:tcW w:w="1260" w:type="dxa"/>
            <w:shd w:val="horzCross" w:color="auto" w:fill="auto"/>
          </w:tcPr>
          <w:p w:rsidR="00660898" w:rsidRPr="0046130B" w:rsidRDefault="00660898" w:rsidP="00D80F18">
            <w:pPr>
              <w:jc w:val="left"/>
              <w:rPr>
                <w:lang w:val="fi-FI"/>
              </w:rPr>
            </w:pPr>
          </w:p>
        </w:tc>
        <w:tc>
          <w:tcPr>
            <w:tcW w:w="1260" w:type="dxa"/>
            <w:shd w:val="horzCross" w:color="auto" w:fill="auto"/>
          </w:tcPr>
          <w:p w:rsidR="00660898" w:rsidRPr="0046130B" w:rsidRDefault="00660898" w:rsidP="00D80F18">
            <w:pPr>
              <w:jc w:val="left"/>
              <w:rPr>
                <w:lang w:val="fi-FI"/>
              </w:rPr>
            </w:pPr>
          </w:p>
        </w:tc>
        <w:tc>
          <w:tcPr>
            <w:tcW w:w="1350" w:type="dxa"/>
            <w:shd w:val="horzCross" w:color="auto" w:fill="auto"/>
          </w:tcPr>
          <w:p w:rsidR="00660898" w:rsidRPr="0046130B" w:rsidRDefault="00660898" w:rsidP="00D80F18">
            <w:pPr>
              <w:jc w:val="left"/>
              <w:rPr>
                <w:lang w:val="fi-FI"/>
              </w:rPr>
            </w:pPr>
          </w:p>
        </w:tc>
        <w:tc>
          <w:tcPr>
            <w:tcW w:w="1440" w:type="dxa"/>
            <w:shd w:val="horzCross" w:color="auto" w:fill="auto"/>
          </w:tcPr>
          <w:p w:rsidR="00660898" w:rsidRPr="0046130B" w:rsidRDefault="00660898" w:rsidP="00D80F18">
            <w:pPr>
              <w:jc w:val="left"/>
              <w:rPr>
                <w:lang w:val="fi-FI"/>
              </w:rPr>
            </w:pPr>
          </w:p>
        </w:tc>
      </w:tr>
      <w:tr w:rsidR="00660898" w:rsidRPr="0046130B" w:rsidTr="00E61317">
        <w:tc>
          <w:tcPr>
            <w:tcW w:w="665" w:type="dxa"/>
            <w:tcBorders>
              <w:top w:val="nil"/>
              <w:bottom w:val="nil"/>
            </w:tcBorders>
          </w:tcPr>
          <w:p w:rsidR="00E96220" w:rsidRDefault="00E96220" w:rsidP="00E96220">
            <w:pPr>
              <w:jc w:val="center"/>
              <w:rPr>
                <w:lang w:val="fi-FI"/>
              </w:rPr>
            </w:pPr>
          </w:p>
        </w:tc>
        <w:tc>
          <w:tcPr>
            <w:tcW w:w="3475" w:type="dxa"/>
          </w:tcPr>
          <w:p w:rsidR="00E96220" w:rsidRDefault="00E96220" w:rsidP="00E96220">
            <w:pPr>
              <w:pStyle w:val="ListParagraph"/>
              <w:numPr>
                <w:ilvl w:val="0"/>
                <w:numId w:val="42"/>
              </w:numPr>
              <w:ind w:left="361"/>
              <w:rPr>
                <w:rFonts w:cs="Arial"/>
                <w:lang w:val="fi-FI"/>
              </w:rPr>
            </w:pPr>
            <w:r w:rsidRPr="00E96220">
              <w:rPr>
                <w:rFonts w:ascii="Arial" w:hAnsi="Arial" w:cs="Arial"/>
                <w:sz w:val="22"/>
                <w:lang w:val="id-ID"/>
              </w:rPr>
              <w:t>Pendidikan</w:t>
            </w:r>
          </w:p>
        </w:tc>
        <w:tc>
          <w:tcPr>
            <w:tcW w:w="1260" w:type="dxa"/>
          </w:tcPr>
          <w:p w:rsidR="00660898" w:rsidRPr="0046130B" w:rsidRDefault="00660898" w:rsidP="00D80F18">
            <w:pPr>
              <w:jc w:val="left"/>
              <w:rPr>
                <w:lang w:val="fi-FI"/>
              </w:rPr>
            </w:pPr>
          </w:p>
        </w:tc>
        <w:tc>
          <w:tcPr>
            <w:tcW w:w="1260" w:type="dxa"/>
          </w:tcPr>
          <w:p w:rsidR="00660898" w:rsidRPr="0046130B" w:rsidRDefault="00660898" w:rsidP="00D80F18">
            <w:pPr>
              <w:jc w:val="left"/>
              <w:rPr>
                <w:lang w:val="fi-FI"/>
              </w:rPr>
            </w:pPr>
          </w:p>
        </w:tc>
        <w:tc>
          <w:tcPr>
            <w:tcW w:w="1350" w:type="dxa"/>
          </w:tcPr>
          <w:p w:rsidR="00660898" w:rsidRPr="0046130B" w:rsidRDefault="00660898" w:rsidP="00D80F18">
            <w:pPr>
              <w:jc w:val="left"/>
              <w:rPr>
                <w:lang w:val="fi-FI"/>
              </w:rPr>
            </w:pPr>
          </w:p>
        </w:tc>
        <w:tc>
          <w:tcPr>
            <w:tcW w:w="1440" w:type="dxa"/>
          </w:tcPr>
          <w:p w:rsidR="00660898" w:rsidRPr="0046130B" w:rsidRDefault="00660898" w:rsidP="00D80F18">
            <w:pPr>
              <w:jc w:val="left"/>
              <w:rPr>
                <w:lang w:val="fi-FI"/>
              </w:rPr>
            </w:pPr>
          </w:p>
        </w:tc>
      </w:tr>
      <w:tr w:rsidR="00660898" w:rsidRPr="0046130B" w:rsidTr="00E61317">
        <w:tc>
          <w:tcPr>
            <w:tcW w:w="665" w:type="dxa"/>
            <w:tcBorders>
              <w:top w:val="nil"/>
              <w:bottom w:val="nil"/>
            </w:tcBorders>
          </w:tcPr>
          <w:p w:rsidR="00E96220" w:rsidRDefault="00E96220" w:rsidP="00E96220">
            <w:pPr>
              <w:jc w:val="center"/>
              <w:rPr>
                <w:lang w:val="fi-FI"/>
              </w:rPr>
            </w:pPr>
          </w:p>
        </w:tc>
        <w:tc>
          <w:tcPr>
            <w:tcW w:w="3475" w:type="dxa"/>
          </w:tcPr>
          <w:p w:rsidR="00E96220" w:rsidRDefault="00E96220" w:rsidP="00E96220">
            <w:pPr>
              <w:pStyle w:val="ListParagraph"/>
              <w:numPr>
                <w:ilvl w:val="0"/>
                <w:numId w:val="42"/>
              </w:numPr>
              <w:ind w:left="361"/>
              <w:rPr>
                <w:rFonts w:cs="Arial"/>
                <w:lang w:val="fi-FI"/>
              </w:rPr>
            </w:pPr>
            <w:r w:rsidRPr="00E96220">
              <w:rPr>
                <w:rFonts w:ascii="Arial" w:hAnsi="Arial" w:cs="Arial"/>
                <w:sz w:val="22"/>
                <w:lang w:val="id-ID"/>
              </w:rPr>
              <w:t>Penelitian</w:t>
            </w:r>
          </w:p>
        </w:tc>
        <w:tc>
          <w:tcPr>
            <w:tcW w:w="1260" w:type="dxa"/>
          </w:tcPr>
          <w:p w:rsidR="00660898" w:rsidRPr="0046130B" w:rsidRDefault="00660898" w:rsidP="00D80F18">
            <w:pPr>
              <w:jc w:val="left"/>
              <w:rPr>
                <w:lang w:val="fi-FI"/>
              </w:rPr>
            </w:pPr>
          </w:p>
        </w:tc>
        <w:tc>
          <w:tcPr>
            <w:tcW w:w="1260" w:type="dxa"/>
          </w:tcPr>
          <w:p w:rsidR="00660898" w:rsidRPr="0046130B" w:rsidRDefault="00660898" w:rsidP="00D80F18">
            <w:pPr>
              <w:jc w:val="left"/>
              <w:rPr>
                <w:lang w:val="fi-FI"/>
              </w:rPr>
            </w:pPr>
          </w:p>
        </w:tc>
        <w:tc>
          <w:tcPr>
            <w:tcW w:w="1350" w:type="dxa"/>
          </w:tcPr>
          <w:p w:rsidR="00660898" w:rsidRPr="0046130B" w:rsidRDefault="00660898" w:rsidP="00D80F18">
            <w:pPr>
              <w:jc w:val="left"/>
              <w:rPr>
                <w:lang w:val="fi-FI"/>
              </w:rPr>
            </w:pPr>
          </w:p>
        </w:tc>
        <w:tc>
          <w:tcPr>
            <w:tcW w:w="1440" w:type="dxa"/>
          </w:tcPr>
          <w:p w:rsidR="00660898" w:rsidRPr="0046130B" w:rsidRDefault="00660898" w:rsidP="00D80F18">
            <w:pPr>
              <w:jc w:val="left"/>
              <w:rPr>
                <w:lang w:val="fi-FI"/>
              </w:rPr>
            </w:pPr>
          </w:p>
        </w:tc>
      </w:tr>
      <w:tr w:rsidR="00E61317" w:rsidRPr="0046130B" w:rsidTr="00E61317">
        <w:tc>
          <w:tcPr>
            <w:tcW w:w="665" w:type="dxa"/>
            <w:tcBorders>
              <w:top w:val="nil"/>
              <w:bottom w:val="single" w:sz="4" w:space="0" w:color="auto"/>
            </w:tcBorders>
          </w:tcPr>
          <w:p w:rsidR="00E96220" w:rsidRDefault="00E96220" w:rsidP="00E96220">
            <w:pPr>
              <w:jc w:val="center"/>
              <w:rPr>
                <w:lang w:val="fi-FI"/>
              </w:rPr>
            </w:pPr>
          </w:p>
        </w:tc>
        <w:tc>
          <w:tcPr>
            <w:tcW w:w="3475" w:type="dxa"/>
          </w:tcPr>
          <w:p w:rsidR="00E96220" w:rsidRPr="00E96220" w:rsidRDefault="00E96220" w:rsidP="00E96220">
            <w:pPr>
              <w:pStyle w:val="ListParagraph"/>
              <w:numPr>
                <w:ilvl w:val="0"/>
                <w:numId w:val="42"/>
              </w:numPr>
              <w:ind w:left="361"/>
              <w:rPr>
                <w:rFonts w:cs="Arial"/>
                <w:lang w:val="id-ID"/>
              </w:rPr>
            </w:pPr>
            <w:r w:rsidRPr="00E96220">
              <w:rPr>
                <w:rFonts w:ascii="Arial" w:hAnsi="Arial" w:cs="Arial"/>
                <w:sz w:val="22"/>
                <w:lang w:val="id-ID"/>
              </w:rPr>
              <w:t xml:space="preserve">Pelayanan/pengabdian kepada masyarakat </w:t>
            </w:r>
          </w:p>
        </w:tc>
        <w:tc>
          <w:tcPr>
            <w:tcW w:w="1260" w:type="dxa"/>
          </w:tcPr>
          <w:p w:rsidR="00E61317" w:rsidRPr="0046130B" w:rsidRDefault="00E61317" w:rsidP="00D80F18">
            <w:pPr>
              <w:jc w:val="left"/>
              <w:rPr>
                <w:lang w:val="fi-FI"/>
              </w:rPr>
            </w:pPr>
          </w:p>
        </w:tc>
        <w:tc>
          <w:tcPr>
            <w:tcW w:w="1260" w:type="dxa"/>
          </w:tcPr>
          <w:p w:rsidR="00E61317" w:rsidRPr="0046130B" w:rsidRDefault="00E61317" w:rsidP="00D80F18">
            <w:pPr>
              <w:jc w:val="left"/>
              <w:rPr>
                <w:lang w:val="fi-FI"/>
              </w:rPr>
            </w:pPr>
          </w:p>
        </w:tc>
        <w:tc>
          <w:tcPr>
            <w:tcW w:w="1350" w:type="dxa"/>
          </w:tcPr>
          <w:p w:rsidR="00E61317" w:rsidRPr="0046130B" w:rsidRDefault="00E61317" w:rsidP="00D80F18">
            <w:pPr>
              <w:jc w:val="left"/>
              <w:rPr>
                <w:lang w:val="fi-FI"/>
              </w:rPr>
            </w:pPr>
          </w:p>
        </w:tc>
        <w:tc>
          <w:tcPr>
            <w:tcW w:w="1440" w:type="dxa"/>
          </w:tcPr>
          <w:p w:rsidR="00E61317" w:rsidRPr="0046130B" w:rsidRDefault="00E61317" w:rsidP="00D80F18">
            <w:pPr>
              <w:jc w:val="left"/>
              <w:rPr>
                <w:lang w:val="fi-FI"/>
              </w:rPr>
            </w:pPr>
          </w:p>
        </w:tc>
      </w:tr>
      <w:tr w:rsidR="00E61317" w:rsidRPr="0046130B" w:rsidTr="00E61317">
        <w:tc>
          <w:tcPr>
            <w:tcW w:w="4140" w:type="dxa"/>
            <w:gridSpan w:val="2"/>
            <w:tcBorders>
              <w:top w:val="nil"/>
              <w:bottom w:val="single" w:sz="4" w:space="0" w:color="auto"/>
            </w:tcBorders>
          </w:tcPr>
          <w:p w:rsidR="00E96220" w:rsidRDefault="00E61317" w:rsidP="00E96220">
            <w:pPr>
              <w:pStyle w:val="ListParagraph"/>
              <w:ind w:left="1"/>
              <w:rPr>
                <w:rFonts w:ascii="Arial" w:hAnsi="Arial" w:cs="Arial"/>
                <w:sz w:val="22"/>
                <w:lang w:val="id-ID"/>
              </w:rPr>
            </w:pPr>
            <w:r>
              <w:rPr>
                <w:rFonts w:ascii="Arial" w:hAnsi="Arial" w:cs="Arial"/>
                <w:sz w:val="22"/>
                <w:lang w:val="id-ID"/>
              </w:rPr>
              <w:t>Total dana operasional</w:t>
            </w:r>
          </w:p>
        </w:tc>
        <w:tc>
          <w:tcPr>
            <w:tcW w:w="1260" w:type="dxa"/>
            <w:tcBorders>
              <w:bottom w:val="single" w:sz="4" w:space="0" w:color="auto"/>
            </w:tcBorders>
          </w:tcPr>
          <w:p w:rsidR="00E61317" w:rsidRPr="0046130B" w:rsidRDefault="00E61317" w:rsidP="00D80F18">
            <w:pPr>
              <w:jc w:val="left"/>
              <w:rPr>
                <w:lang w:val="fi-FI"/>
              </w:rPr>
            </w:pPr>
          </w:p>
        </w:tc>
        <w:tc>
          <w:tcPr>
            <w:tcW w:w="1260" w:type="dxa"/>
            <w:tcBorders>
              <w:bottom w:val="single" w:sz="4" w:space="0" w:color="auto"/>
            </w:tcBorders>
          </w:tcPr>
          <w:p w:rsidR="00E61317" w:rsidRPr="0046130B" w:rsidRDefault="00E61317" w:rsidP="00D80F18">
            <w:pPr>
              <w:jc w:val="left"/>
              <w:rPr>
                <w:lang w:val="fi-FI"/>
              </w:rPr>
            </w:pPr>
          </w:p>
        </w:tc>
        <w:tc>
          <w:tcPr>
            <w:tcW w:w="1350" w:type="dxa"/>
            <w:tcBorders>
              <w:bottom w:val="single" w:sz="4" w:space="0" w:color="auto"/>
            </w:tcBorders>
          </w:tcPr>
          <w:p w:rsidR="00E61317" w:rsidRPr="0046130B" w:rsidRDefault="00E61317" w:rsidP="00D80F18">
            <w:pPr>
              <w:jc w:val="left"/>
              <w:rPr>
                <w:lang w:val="fi-FI"/>
              </w:rPr>
            </w:pPr>
          </w:p>
        </w:tc>
        <w:tc>
          <w:tcPr>
            <w:tcW w:w="1440" w:type="dxa"/>
            <w:tcBorders>
              <w:bottom w:val="single" w:sz="4" w:space="0" w:color="auto"/>
            </w:tcBorders>
          </w:tcPr>
          <w:p w:rsidR="00E61317" w:rsidRPr="0046130B" w:rsidRDefault="00E61317" w:rsidP="00D80F18">
            <w:pPr>
              <w:jc w:val="left"/>
              <w:rPr>
                <w:lang w:val="fi-FI"/>
              </w:rPr>
            </w:pPr>
          </w:p>
        </w:tc>
      </w:tr>
      <w:tr w:rsidR="00E61317" w:rsidRPr="0046130B" w:rsidTr="00E61317">
        <w:tc>
          <w:tcPr>
            <w:tcW w:w="665" w:type="dxa"/>
            <w:tcBorders>
              <w:bottom w:val="nil"/>
            </w:tcBorders>
          </w:tcPr>
          <w:p w:rsidR="00E96220" w:rsidRPr="00E96220" w:rsidRDefault="00E61317" w:rsidP="00E96220">
            <w:pPr>
              <w:jc w:val="center"/>
              <w:rPr>
                <w:lang w:val="id-ID"/>
              </w:rPr>
            </w:pPr>
            <w:r>
              <w:rPr>
                <w:lang w:val="id-ID"/>
              </w:rPr>
              <w:t>B</w:t>
            </w:r>
          </w:p>
        </w:tc>
        <w:tc>
          <w:tcPr>
            <w:tcW w:w="3475" w:type="dxa"/>
          </w:tcPr>
          <w:p w:rsidR="00E96220" w:rsidRPr="00E96220" w:rsidRDefault="00E96220" w:rsidP="00E96220">
            <w:pPr>
              <w:pStyle w:val="ListParagraph"/>
              <w:ind w:left="0"/>
              <w:rPr>
                <w:rFonts w:ascii="Arial" w:hAnsi="Arial" w:cs="Arial"/>
                <w:lang w:val="id-ID"/>
              </w:rPr>
            </w:pPr>
            <w:r w:rsidRPr="00E96220">
              <w:rPr>
                <w:rFonts w:ascii="Arial" w:hAnsi="Arial" w:cs="Arial"/>
                <w:sz w:val="22"/>
                <w:lang w:val="id-ID"/>
              </w:rPr>
              <w:t>Investasi</w:t>
            </w:r>
          </w:p>
        </w:tc>
        <w:tc>
          <w:tcPr>
            <w:tcW w:w="1260" w:type="dxa"/>
            <w:shd w:val="horzCross" w:color="auto" w:fill="auto"/>
          </w:tcPr>
          <w:p w:rsidR="00E61317" w:rsidRPr="0046130B" w:rsidRDefault="00E61317" w:rsidP="00D80F18">
            <w:pPr>
              <w:jc w:val="left"/>
              <w:rPr>
                <w:lang w:val="fi-FI"/>
              </w:rPr>
            </w:pPr>
          </w:p>
        </w:tc>
        <w:tc>
          <w:tcPr>
            <w:tcW w:w="1260" w:type="dxa"/>
            <w:shd w:val="horzCross" w:color="auto" w:fill="auto"/>
          </w:tcPr>
          <w:p w:rsidR="00E61317" w:rsidRPr="0046130B" w:rsidRDefault="00E61317" w:rsidP="00D80F18">
            <w:pPr>
              <w:jc w:val="left"/>
              <w:rPr>
                <w:lang w:val="fi-FI"/>
              </w:rPr>
            </w:pPr>
          </w:p>
        </w:tc>
        <w:tc>
          <w:tcPr>
            <w:tcW w:w="1350" w:type="dxa"/>
            <w:shd w:val="horzCross" w:color="auto" w:fill="auto"/>
          </w:tcPr>
          <w:p w:rsidR="00E61317" w:rsidRPr="0046130B" w:rsidRDefault="00E61317" w:rsidP="00D80F18">
            <w:pPr>
              <w:jc w:val="left"/>
              <w:rPr>
                <w:lang w:val="fi-FI"/>
              </w:rPr>
            </w:pPr>
          </w:p>
        </w:tc>
        <w:tc>
          <w:tcPr>
            <w:tcW w:w="1440" w:type="dxa"/>
            <w:shd w:val="horzCross" w:color="auto" w:fill="auto"/>
          </w:tcPr>
          <w:p w:rsidR="00E61317" w:rsidRPr="0046130B" w:rsidRDefault="00E61317" w:rsidP="00D80F18">
            <w:pPr>
              <w:jc w:val="left"/>
              <w:rPr>
                <w:lang w:val="fi-FI"/>
              </w:rPr>
            </w:pPr>
          </w:p>
        </w:tc>
      </w:tr>
      <w:tr w:rsidR="00E61317" w:rsidRPr="0046130B" w:rsidTr="00E61317">
        <w:tc>
          <w:tcPr>
            <w:tcW w:w="665" w:type="dxa"/>
            <w:tcBorders>
              <w:top w:val="nil"/>
              <w:bottom w:val="nil"/>
            </w:tcBorders>
          </w:tcPr>
          <w:p w:rsidR="00E96220" w:rsidRPr="00E96220" w:rsidRDefault="00E96220" w:rsidP="00E96220">
            <w:pPr>
              <w:jc w:val="center"/>
              <w:rPr>
                <w:lang w:val="id-ID"/>
              </w:rPr>
            </w:pPr>
          </w:p>
        </w:tc>
        <w:tc>
          <w:tcPr>
            <w:tcW w:w="3475" w:type="dxa"/>
          </w:tcPr>
          <w:p w:rsidR="00E96220" w:rsidRDefault="00E96220" w:rsidP="00E96220">
            <w:pPr>
              <w:pStyle w:val="ListParagraph"/>
              <w:numPr>
                <w:ilvl w:val="0"/>
                <w:numId w:val="43"/>
              </w:numPr>
              <w:ind w:left="361"/>
              <w:rPr>
                <w:rFonts w:cs="Arial"/>
                <w:lang w:val="fi-FI"/>
              </w:rPr>
            </w:pPr>
            <w:r w:rsidRPr="00E96220">
              <w:rPr>
                <w:rFonts w:ascii="Arial" w:hAnsi="Arial" w:cs="Arial"/>
                <w:sz w:val="22"/>
                <w:lang w:val="fi-FI"/>
              </w:rPr>
              <w:t>Investasi prasarana</w:t>
            </w:r>
          </w:p>
        </w:tc>
        <w:tc>
          <w:tcPr>
            <w:tcW w:w="1260" w:type="dxa"/>
          </w:tcPr>
          <w:p w:rsidR="00E61317" w:rsidRPr="0046130B" w:rsidRDefault="00E61317" w:rsidP="00D80F18">
            <w:pPr>
              <w:jc w:val="left"/>
              <w:rPr>
                <w:lang w:val="fi-FI"/>
              </w:rPr>
            </w:pPr>
          </w:p>
        </w:tc>
        <w:tc>
          <w:tcPr>
            <w:tcW w:w="1260" w:type="dxa"/>
          </w:tcPr>
          <w:p w:rsidR="00E61317" w:rsidRPr="0046130B" w:rsidRDefault="00E61317" w:rsidP="00D80F18">
            <w:pPr>
              <w:jc w:val="left"/>
              <w:rPr>
                <w:lang w:val="fi-FI"/>
              </w:rPr>
            </w:pPr>
          </w:p>
        </w:tc>
        <w:tc>
          <w:tcPr>
            <w:tcW w:w="1350" w:type="dxa"/>
          </w:tcPr>
          <w:p w:rsidR="00E61317" w:rsidRPr="0046130B" w:rsidRDefault="00E61317" w:rsidP="00D80F18">
            <w:pPr>
              <w:jc w:val="left"/>
              <w:rPr>
                <w:lang w:val="fi-FI"/>
              </w:rPr>
            </w:pPr>
          </w:p>
        </w:tc>
        <w:tc>
          <w:tcPr>
            <w:tcW w:w="1440" w:type="dxa"/>
          </w:tcPr>
          <w:p w:rsidR="00E61317" w:rsidRPr="0046130B" w:rsidRDefault="00E61317" w:rsidP="00D80F18">
            <w:pPr>
              <w:jc w:val="left"/>
              <w:rPr>
                <w:lang w:val="fi-FI"/>
              </w:rPr>
            </w:pPr>
          </w:p>
        </w:tc>
      </w:tr>
      <w:tr w:rsidR="00E61317" w:rsidRPr="0046130B" w:rsidTr="00E61317">
        <w:tc>
          <w:tcPr>
            <w:tcW w:w="665" w:type="dxa"/>
            <w:tcBorders>
              <w:top w:val="nil"/>
              <w:bottom w:val="nil"/>
            </w:tcBorders>
          </w:tcPr>
          <w:p w:rsidR="00E96220" w:rsidRDefault="00E96220" w:rsidP="00E96220">
            <w:pPr>
              <w:jc w:val="center"/>
              <w:rPr>
                <w:lang w:val="fi-FI"/>
              </w:rPr>
            </w:pPr>
          </w:p>
        </w:tc>
        <w:tc>
          <w:tcPr>
            <w:tcW w:w="3475" w:type="dxa"/>
          </w:tcPr>
          <w:p w:rsidR="00E96220" w:rsidRDefault="00E96220" w:rsidP="00E96220">
            <w:pPr>
              <w:pStyle w:val="ListParagraph"/>
              <w:numPr>
                <w:ilvl w:val="0"/>
                <w:numId w:val="43"/>
              </w:numPr>
              <w:ind w:left="361"/>
              <w:rPr>
                <w:rFonts w:cs="Arial"/>
                <w:lang w:val="fi-FI"/>
              </w:rPr>
            </w:pPr>
            <w:r w:rsidRPr="00E96220">
              <w:rPr>
                <w:rFonts w:ascii="Arial" w:hAnsi="Arial" w:cs="Arial"/>
                <w:sz w:val="22"/>
                <w:lang w:val="fi-FI"/>
              </w:rPr>
              <w:t>Investasi sarana</w:t>
            </w:r>
          </w:p>
        </w:tc>
        <w:tc>
          <w:tcPr>
            <w:tcW w:w="1260" w:type="dxa"/>
          </w:tcPr>
          <w:p w:rsidR="00E61317" w:rsidRPr="0046130B" w:rsidRDefault="00E61317" w:rsidP="00D80F18">
            <w:pPr>
              <w:jc w:val="left"/>
              <w:rPr>
                <w:lang w:val="fi-FI"/>
              </w:rPr>
            </w:pPr>
          </w:p>
        </w:tc>
        <w:tc>
          <w:tcPr>
            <w:tcW w:w="1260" w:type="dxa"/>
          </w:tcPr>
          <w:p w:rsidR="00E61317" w:rsidRPr="0046130B" w:rsidRDefault="00E61317" w:rsidP="00D80F18">
            <w:pPr>
              <w:jc w:val="left"/>
              <w:rPr>
                <w:lang w:val="fi-FI"/>
              </w:rPr>
            </w:pPr>
          </w:p>
        </w:tc>
        <w:tc>
          <w:tcPr>
            <w:tcW w:w="1350" w:type="dxa"/>
          </w:tcPr>
          <w:p w:rsidR="00E61317" w:rsidRPr="0046130B" w:rsidRDefault="00E61317" w:rsidP="00D80F18">
            <w:pPr>
              <w:jc w:val="left"/>
              <w:rPr>
                <w:lang w:val="fi-FI"/>
              </w:rPr>
            </w:pPr>
          </w:p>
        </w:tc>
        <w:tc>
          <w:tcPr>
            <w:tcW w:w="1440" w:type="dxa"/>
          </w:tcPr>
          <w:p w:rsidR="00E61317" w:rsidRPr="0046130B" w:rsidRDefault="00E61317" w:rsidP="00D80F18">
            <w:pPr>
              <w:jc w:val="left"/>
              <w:rPr>
                <w:lang w:val="fi-FI"/>
              </w:rPr>
            </w:pPr>
          </w:p>
        </w:tc>
      </w:tr>
      <w:tr w:rsidR="00E61317" w:rsidRPr="0046130B" w:rsidTr="00E61317">
        <w:tc>
          <w:tcPr>
            <w:tcW w:w="665" w:type="dxa"/>
            <w:tcBorders>
              <w:top w:val="nil"/>
            </w:tcBorders>
          </w:tcPr>
          <w:p w:rsidR="00E96220" w:rsidRPr="00E96220" w:rsidRDefault="00E96220" w:rsidP="00E96220">
            <w:pPr>
              <w:jc w:val="center"/>
              <w:rPr>
                <w:lang w:val="id-ID"/>
              </w:rPr>
            </w:pPr>
          </w:p>
        </w:tc>
        <w:tc>
          <w:tcPr>
            <w:tcW w:w="3475" w:type="dxa"/>
          </w:tcPr>
          <w:p w:rsidR="00E96220" w:rsidRDefault="00E96220" w:rsidP="00E96220">
            <w:pPr>
              <w:pStyle w:val="ListParagraph"/>
              <w:numPr>
                <w:ilvl w:val="0"/>
                <w:numId w:val="43"/>
              </w:numPr>
              <w:ind w:left="361"/>
              <w:rPr>
                <w:rFonts w:cs="Arial"/>
                <w:lang w:val="fi-FI"/>
              </w:rPr>
            </w:pPr>
            <w:r w:rsidRPr="00E96220">
              <w:rPr>
                <w:rFonts w:ascii="Arial" w:hAnsi="Arial" w:cs="Arial"/>
                <w:sz w:val="22"/>
                <w:lang w:val="fi-FI"/>
              </w:rPr>
              <w:t>Investasi SDM</w:t>
            </w:r>
          </w:p>
        </w:tc>
        <w:tc>
          <w:tcPr>
            <w:tcW w:w="1260" w:type="dxa"/>
          </w:tcPr>
          <w:p w:rsidR="00E61317" w:rsidRPr="0046130B" w:rsidRDefault="00E61317" w:rsidP="00D80F18">
            <w:pPr>
              <w:jc w:val="left"/>
              <w:rPr>
                <w:lang w:val="fi-FI"/>
              </w:rPr>
            </w:pPr>
          </w:p>
        </w:tc>
        <w:tc>
          <w:tcPr>
            <w:tcW w:w="1260" w:type="dxa"/>
          </w:tcPr>
          <w:p w:rsidR="00E61317" w:rsidRPr="0046130B" w:rsidRDefault="00E61317" w:rsidP="00D80F18">
            <w:pPr>
              <w:jc w:val="left"/>
              <w:rPr>
                <w:lang w:val="fi-FI"/>
              </w:rPr>
            </w:pPr>
          </w:p>
        </w:tc>
        <w:tc>
          <w:tcPr>
            <w:tcW w:w="1350" w:type="dxa"/>
          </w:tcPr>
          <w:p w:rsidR="00E61317" w:rsidRPr="0046130B" w:rsidRDefault="00E61317" w:rsidP="00D80F18">
            <w:pPr>
              <w:jc w:val="left"/>
              <w:rPr>
                <w:lang w:val="fi-FI"/>
              </w:rPr>
            </w:pPr>
          </w:p>
        </w:tc>
        <w:tc>
          <w:tcPr>
            <w:tcW w:w="1440" w:type="dxa"/>
          </w:tcPr>
          <w:p w:rsidR="00E61317" w:rsidRPr="0046130B" w:rsidRDefault="00E61317" w:rsidP="00D80F18">
            <w:pPr>
              <w:jc w:val="left"/>
              <w:rPr>
                <w:lang w:val="fi-FI"/>
              </w:rPr>
            </w:pPr>
          </w:p>
        </w:tc>
      </w:tr>
      <w:tr w:rsidR="00E61317" w:rsidRPr="0046130B" w:rsidTr="00C63571">
        <w:tc>
          <w:tcPr>
            <w:tcW w:w="4140" w:type="dxa"/>
            <w:gridSpan w:val="2"/>
            <w:tcBorders>
              <w:top w:val="nil"/>
            </w:tcBorders>
          </w:tcPr>
          <w:p w:rsidR="00E96220" w:rsidRDefault="00E61317" w:rsidP="00E96220">
            <w:pPr>
              <w:pStyle w:val="ListParagraph"/>
              <w:ind w:left="34"/>
              <w:rPr>
                <w:rFonts w:ascii="Arial" w:hAnsi="Arial" w:cs="Arial"/>
                <w:sz w:val="22"/>
                <w:lang w:val="fi-FI"/>
              </w:rPr>
            </w:pPr>
            <w:r>
              <w:rPr>
                <w:rFonts w:ascii="Arial" w:hAnsi="Arial" w:cs="Arial"/>
                <w:sz w:val="22"/>
                <w:lang w:val="id-ID"/>
              </w:rPr>
              <w:t>Total dana investasi</w:t>
            </w:r>
          </w:p>
        </w:tc>
        <w:tc>
          <w:tcPr>
            <w:tcW w:w="1260" w:type="dxa"/>
          </w:tcPr>
          <w:p w:rsidR="00E61317" w:rsidRPr="0046130B" w:rsidRDefault="00E61317" w:rsidP="00D80F18">
            <w:pPr>
              <w:jc w:val="left"/>
              <w:rPr>
                <w:lang w:val="fi-FI"/>
              </w:rPr>
            </w:pPr>
          </w:p>
        </w:tc>
        <w:tc>
          <w:tcPr>
            <w:tcW w:w="1260" w:type="dxa"/>
          </w:tcPr>
          <w:p w:rsidR="00E61317" w:rsidRPr="0046130B" w:rsidRDefault="00E61317" w:rsidP="00D80F18">
            <w:pPr>
              <w:jc w:val="left"/>
              <w:rPr>
                <w:lang w:val="fi-FI"/>
              </w:rPr>
            </w:pPr>
          </w:p>
        </w:tc>
        <w:tc>
          <w:tcPr>
            <w:tcW w:w="1350" w:type="dxa"/>
          </w:tcPr>
          <w:p w:rsidR="00E61317" w:rsidRPr="0046130B" w:rsidRDefault="00E61317" w:rsidP="00D80F18">
            <w:pPr>
              <w:jc w:val="left"/>
              <w:rPr>
                <w:lang w:val="fi-FI"/>
              </w:rPr>
            </w:pPr>
          </w:p>
        </w:tc>
        <w:tc>
          <w:tcPr>
            <w:tcW w:w="1440" w:type="dxa"/>
          </w:tcPr>
          <w:p w:rsidR="00E61317" w:rsidRPr="0046130B" w:rsidRDefault="00E61317" w:rsidP="00D80F18">
            <w:pPr>
              <w:jc w:val="left"/>
              <w:rPr>
                <w:lang w:val="fi-FI"/>
              </w:rPr>
            </w:pPr>
          </w:p>
        </w:tc>
      </w:tr>
      <w:tr w:rsidR="00E61317" w:rsidRPr="0046130B" w:rsidTr="001054B6">
        <w:tc>
          <w:tcPr>
            <w:tcW w:w="665" w:type="dxa"/>
          </w:tcPr>
          <w:p w:rsidR="00E96220" w:rsidRPr="00E96220" w:rsidRDefault="00E61317" w:rsidP="00E96220">
            <w:pPr>
              <w:jc w:val="center"/>
              <w:rPr>
                <w:lang w:val="id-ID"/>
              </w:rPr>
            </w:pPr>
            <w:r>
              <w:rPr>
                <w:lang w:val="id-ID"/>
              </w:rPr>
              <w:t>C</w:t>
            </w:r>
          </w:p>
        </w:tc>
        <w:tc>
          <w:tcPr>
            <w:tcW w:w="3475" w:type="dxa"/>
          </w:tcPr>
          <w:p w:rsidR="00E61317" w:rsidRPr="0046130B" w:rsidRDefault="00E61317" w:rsidP="00D80F18">
            <w:pPr>
              <w:jc w:val="left"/>
              <w:rPr>
                <w:lang w:val="fi-FI"/>
              </w:rPr>
            </w:pPr>
            <w:r w:rsidRPr="0046130B">
              <w:rPr>
                <w:lang w:val="fi-FI"/>
              </w:rPr>
              <w:t>Lain-lain</w:t>
            </w:r>
          </w:p>
        </w:tc>
        <w:tc>
          <w:tcPr>
            <w:tcW w:w="1260" w:type="dxa"/>
          </w:tcPr>
          <w:p w:rsidR="00E61317" w:rsidRPr="0046130B" w:rsidRDefault="00E61317" w:rsidP="00D80F18">
            <w:pPr>
              <w:jc w:val="left"/>
              <w:rPr>
                <w:lang w:val="fi-FI"/>
              </w:rPr>
            </w:pPr>
          </w:p>
        </w:tc>
        <w:tc>
          <w:tcPr>
            <w:tcW w:w="1260" w:type="dxa"/>
          </w:tcPr>
          <w:p w:rsidR="00E61317" w:rsidRPr="0046130B" w:rsidRDefault="00E61317" w:rsidP="00D80F18">
            <w:pPr>
              <w:jc w:val="left"/>
              <w:rPr>
                <w:lang w:val="fi-FI"/>
              </w:rPr>
            </w:pPr>
          </w:p>
        </w:tc>
        <w:tc>
          <w:tcPr>
            <w:tcW w:w="1350" w:type="dxa"/>
          </w:tcPr>
          <w:p w:rsidR="00E61317" w:rsidRPr="0046130B" w:rsidRDefault="00E61317" w:rsidP="00D80F18">
            <w:pPr>
              <w:jc w:val="left"/>
              <w:rPr>
                <w:lang w:val="fi-FI"/>
              </w:rPr>
            </w:pPr>
          </w:p>
        </w:tc>
        <w:tc>
          <w:tcPr>
            <w:tcW w:w="1440" w:type="dxa"/>
          </w:tcPr>
          <w:p w:rsidR="00E61317" w:rsidRPr="0046130B" w:rsidRDefault="00E61317" w:rsidP="00D80F18">
            <w:pPr>
              <w:jc w:val="left"/>
              <w:rPr>
                <w:lang w:val="fi-FI"/>
              </w:rPr>
            </w:pPr>
          </w:p>
        </w:tc>
      </w:tr>
      <w:tr w:rsidR="00E61317" w:rsidRPr="0046130B" w:rsidTr="001054B6">
        <w:tc>
          <w:tcPr>
            <w:tcW w:w="4140" w:type="dxa"/>
            <w:gridSpan w:val="2"/>
          </w:tcPr>
          <w:p w:rsidR="00E61317" w:rsidRDefault="00E61317">
            <w:pPr>
              <w:jc w:val="center"/>
              <w:rPr>
                <w:lang w:val="fi-FI"/>
              </w:rPr>
            </w:pPr>
            <w:r>
              <w:rPr>
                <w:lang w:val="fi-FI"/>
              </w:rPr>
              <w:t>Total</w:t>
            </w:r>
          </w:p>
        </w:tc>
        <w:tc>
          <w:tcPr>
            <w:tcW w:w="1260" w:type="dxa"/>
          </w:tcPr>
          <w:p w:rsidR="00E61317" w:rsidRPr="0046130B" w:rsidRDefault="00E61317" w:rsidP="00D80F18">
            <w:pPr>
              <w:jc w:val="left"/>
              <w:rPr>
                <w:lang w:val="fi-FI"/>
              </w:rPr>
            </w:pPr>
          </w:p>
        </w:tc>
        <w:tc>
          <w:tcPr>
            <w:tcW w:w="1260" w:type="dxa"/>
          </w:tcPr>
          <w:p w:rsidR="00E61317" w:rsidRPr="0046130B" w:rsidRDefault="00E61317" w:rsidP="00D80F18">
            <w:pPr>
              <w:jc w:val="left"/>
              <w:rPr>
                <w:lang w:val="fi-FI"/>
              </w:rPr>
            </w:pPr>
          </w:p>
        </w:tc>
        <w:tc>
          <w:tcPr>
            <w:tcW w:w="1350" w:type="dxa"/>
          </w:tcPr>
          <w:p w:rsidR="00E61317" w:rsidRPr="0046130B" w:rsidRDefault="00E61317" w:rsidP="00D80F18">
            <w:pPr>
              <w:jc w:val="left"/>
              <w:rPr>
                <w:lang w:val="fi-FI"/>
              </w:rPr>
            </w:pPr>
          </w:p>
        </w:tc>
        <w:tc>
          <w:tcPr>
            <w:tcW w:w="1440" w:type="dxa"/>
            <w:shd w:val="horzCross" w:color="auto" w:fill="auto"/>
          </w:tcPr>
          <w:p w:rsidR="00E61317" w:rsidRPr="0046130B" w:rsidRDefault="00E61317" w:rsidP="00D80F18">
            <w:pPr>
              <w:jc w:val="left"/>
              <w:rPr>
                <w:lang w:val="fi-FI"/>
              </w:rPr>
            </w:pPr>
          </w:p>
        </w:tc>
      </w:tr>
    </w:tbl>
    <w:p w:rsidR="00F14954" w:rsidRDefault="00F14954" w:rsidP="005126E8">
      <w:pPr>
        <w:ind w:left="540" w:hanging="540"/>
        <w:jc w:val="left"/>
        <w:rPr>
          <w:rFonts w:cs="Arial"/>
          <w:lang w:val="id-ID"/>
        </w:rPr>
      </w:pPr>
    </w:p>
    <w:p w:rsidR="00E96220" w:rsidRPr="00E96220" w:rsidRDefault="00E96220" w:rsidP="00E96220">
      <w:pPr>
        <w:ind w:left="426" w:hanging="426"/>
        <w:jc w:val="left"/>
        <w:rPr>
          <w:rFonts w:cs="Arial"/>
          <w:lang w:val="id-ID"/>
        </w:rPr>
      </w:pPr>
      <w:r w:rsidRPr="00E96220">
        <w:rPr>
          <w:rFonts w:cs="Arial"/>
          <w:lang w:val="id-ID"/>
        </w:rPr>
        <w:t>6.</w:t>
      </w:r>
      <w:r w:rsidR="004E1185">
        <w:rPr>
          <w:rFonts w:cs="Arial"/>
          <w:lang w:val="id-ID"/>
        </w:rPr>
        <w:t xml:space="preserve">3 </w:t>
      </w:r>
      <w:r w:rsidRPr="00E96220">
        <w:rPr>
          <w:rFonts w:cs="Arial"/>
          <w:lang w:val="id-ID"/>
        </w:rPr>
        <w:t xml:space="preserve"> </w:t>
      </w:r>
      <w:r w:rsidR="005126E8" w:rsidRPr="00B4241E">
        <w:rPr>
          <w:rFonts w:cs="Arial"/>
          <w:szCs w:val="22"/>
          <w:lang w:val="nl-NL"/>
        </w:rPr>
        <w:t>Tuliskan judul penelitian</w:t>
      </w:r>
      <w:r w:rsidR="005126E8">
        <w:rPr>
          <w:rFonts w:cs="Arial"/>
          <w:szCs w:val="22"/>
          <w:lang w:val="nl-NL"/>
        </w:rPr>
        <w:t xml:space="preserve"> </w:t>
      </w:r>
      <w:r w:rsidR="005126E8" w:rsidRPr="00B4241E">
        <w:rPr>
          <w:rFonts w:cs="Arial"/>
          <w:szCs w:val="22"/>
          <w:lang w:val="nl-NL"/>
        </w:rPr>
        <w:t xml:space="preserve">yang dilakukan oleh dosen tetap </w:t>
      </w:r>
      <w:r w:rsidR="009D10B4">
        <w:rPr>
          <w:rFonts w:cs="Arial"/>
          <w:szCs w:val="22"/>
          <w:lang w:val="nl-NL"/>
        </w:rPr>
        <w:t>P</w:t>
      </w:r>
      <w:r w:rsidR="009B3EA4">
        <w:rPr>
          <w:rFonts w:cs="Arial"/>
          <w:szCs w:val="22"/>
          <w:lang w:val="nl-NL"/>
        </w:rPr>
        <w:t xml:space="preserve">rogram </w:t>
      </w:r>
      <w:r w:rsidR="009D10B4">
        <w:rPr>
          <w:rFonts w:cs="Arial"/>
          <w:szCs w:val="22"/>
          <w:lang w:val="nl-NL"/>
        </w:rPr>
        <w:t>PPG</w:t>
      </w:r>
      <w:r w:rsidR="005126E8">
        <w:rPr>
          <w:rFonts w:cs="Arial"/>
          <w:szCs w:val="22"/>
          <w:lang w:val="nl-NL"/>
        </w:rPr>
        <w:t xml:space="preserve"> </w:t>
      </w:r>
      <w:r w:rsidR="005126E8" w:rsidRPr="00B4241E">
        <w:rPr>
          <w:rFonts w:cs="Arial"/>
          <w:szCs w:val="22"/>
          <w:lang w:val="nl-NL"/>
        </w:rPr>
        <w:t>yang bid</w:t>
      </w:r>
      <w:r w:rsidR="005126E8">
        <w:rPr>
          <w:rFonts w:cs="Arial"/>
          <w:szCs w:val="22"/>
          <w:lang w:val="nl-NL"/>
        </w:rPr>
        <w:t xml:space="preserve">ang keahliannya sesuai dengan bidang </w:t>
      </w:r>
      <w:r w:rsidR="00660898">
        <w:rPr>
          <w:rFonts w:cs="Arial"/>
          <w:szCs w:val="22"/>
          <w:lang w:val="nl-NL"/>
        </w:rPr>
        <w:t xml:space="preserve">profesi </w:t>
      </w:r>
      <w:r w:rsidR="00776D7A">
        <w:rPr>
          <w:rFonts w:cs="Arial"/>
          <w:szCs w:val="22"/>
          <w:lang w:val="nl-NL"/>
        </w:rPr>
        <w:t>ke</w:t>
      </w:r>
      <w:r w:rsidR="00660898">
        <w:rPr>
          <w:rFonts w:cs="Arial"/>
          <w:szCs w:val="22"/>
          <w:lang w:val="nl-NL"/>
        </w:rPr>
        <w:t>guru</w:t>
      </w:r>
      <w:r w:rsidR="00776D7A">
        <w:rPr>
          <w:rFonts w:cs="Arial"/>
          <w:szCs w:val="22"/>
          <w:lang w:val="nl-NL"/>
        </w:rPr>
        <w:t>an dan kependidikan</w:t>
      </w:r>
      <w:r w:rsidR="005126E8">
        <w:rPr>
          <w:rFonts w:cs="Arial"/>
          <w:szCs w:val="22"/>
          <w:lang w:val="nl-NL"/>
        </w:rPr>
        <w:t>, sumber dan jumlah dananya</w:t>
      </w:r>
      <w:r w:rsidR="005126E8" w:rsidRPr="00B4241E">
        <w:rPr>
          <w:rFonts w:cs="Arial"/>
          <w:szCs w:val="22"/>
          <w:lang w:val="nl-NL"/>
        </w:rPr>
        <w:t xml:space="preserve">  selama tiga tahun terakhir dengan mengikuti format tabel berikut</w:t>
      </w:r>
      <w:r w:rsidR="005126E8">
        <w:rPr>
          <w:rFonts w:cs="Arial"/>
          <w:szCs w:val="22"/>
          <w:lang w:val="nl-NL"/>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60"/>
        <w:gridCol w:w="3697"/>
        <w:gridCol w:w="2273"/>
        <w:gridCol w:w="2268"/>
      </w:tblGrid>
      <w:tr w:rsidR="003D7A91" w:rsidRPr="003D7A91" w:rsidTr="007915A0">
        <w:tc>
          <w:tcPr>
            <w:tcW w:w="1260" w:type="dxa"/>
            <w:tcBorders>
              <w:top w:val="single" w:sz="4" w:space="0" w:color="auto"/>
              <w:left w:val="single" w:sz="4" w:space="0" w:color="auto"/>
              <w:bottom w:val="single" w:sz="4" w:space="0" w:color="auto"/>
              <w:right w:val="single" w:sz="4" w:space="0" w:color="auto"/>
            </w:tcBorders>
            <w:vAlign w:val="center"/>
          </w:tcPr>
          <w:p w:rsidR="003D7A91" w:rsidRPr="003D7A91" w:rsidRDefault="003D7A91" w:rsidP="00F80387">
            <w:pPr>
              <w:jc w:val="center"/>
              <w:rPr>
                <w:rFonts w:cs="Arial"/>
                <w:b/>
                <w:bCs/>
                <w:sz w:val="20"/>
              </w:rPr>
            </w:pPr>
            <w:r w:rsidRPr="003D7A91">
              <w:rPr>
                <w:rFonts w:cs="Arial"/>
                <w:b/>
                <w:bCs/>
                <w:sz w:val="20"/>
              </w:rPr>
              <w:lastRenderedPageBreak/>
              <w:t>Tahun</w:t>
            </w:r>
          </w:p>
        </w:tc>
        <w:tc>
          <w:tcPr>
            <w:tcW w:w="3697" w:type="dxa"/>
            <w:tcBorders>
              <w:top w:val="single" w:sz="4" w:space="0" w:color="auto"/>
              <w:left w:val="single" w:sz="4" w:space="0" w:color="auto"/>
              <w:bottom w:val="single" w:sz="4" w:space="0" w:color="auto"/>
              <w:right w:val="single" w:sz="4" w:space="0" w:color="auto"/>
            </w:tcBorders>
            <w:vAlign w:val="center"/>
          </w:tcPr>
          <w:p w:rsidR="003D7A91" w:rsidRPr="003D7A91" w:rsidRDefault="003D7A91" w:rsidP="00F80387">
            <w:pPr>
              <w:jc w:val="center"/>
              <w:rPr>
                <w:rFonts w:cs="Arial"/>
                <w:b/>
                <w:bCs/>
                <w:sz w:val="20"/>
              </w:rPr>
            </w:pPr>
            <w:r w:rsidRPr="003D7A91">
              <w:rPr>
                <w:rFonts w:cs="Arial"/>
                <w:b/>
                <w:bCs/>
                <w:sz w:val="20"/>
              </w:rPr>
              <w:t>Judul Penelitian</w:t>
            </w:r>
          </w:p>
        </w:tc>
        <w:tc>
          <w:tcPr>
            <w:tcW w:w="2273" w:type="dxa"/>
            <w:tcBorders>
              <w:top w:val="single" w:sz="4" w:space="0" w:color="auto"/>
              <w:left w:val="single" w:sz="4" w:space="0" w:color="auto"/>
              <w:bottom w:val="single" w:sz="4" w:space="0" w:color="auto"/>
              <w:right w:val="single" w:sz="4" w:space="0" w:color="auto"/>
            </w:tcBorders>
            <w:vAlign w:val="center"/>
          </w:tcPr>
          <w:p w:rsidR="003D7A91" w:rsidRPr="003D7A91" w:rsidRDefault="003D7A91" w:rsidP="00F80387">
            <w:pPr>
              <w:jc w:val="center"/>
              <w:rPr>
                <w:rFonts w:cs="Arial"/>
                <w:b/>
                <w:bCs/>
                <w:sz w:val="20"/>
              </w:rPr>
            </w:pPr>
            <w:r w:rsidRPr="003D7A91">
              <w:rPr>
                <w:rFonts w:cs="Arial"/>
                <w:b/>
                <w:bCs/>
                <w:sz w:val="20"/>
              </w:rPr>
              <w:t>Sumber Dana</w:t>
            </w:r>
          </w:p>
        </w:tc>
        <w:tc>
          <w:tcPr>
            <w:tcW w:w="2268" w:type="dxa"/>
            <w:tcBorders>
              <w:top w:val="single" w:sz="4" w:space="0" w:color="auto"/>
              <w:left w:val="single" w:sz="4" w:space="0" w:color="auto"/>
              <w:bottom w:val="single" w:sz="4" w:space="0" w:color="auto"/>
              <w:right w:val="single" w:sz="4" w:space="0" w:color="auto"/>
            </w:tcBorders>
            <w:vAlign w:val="center"/>
          </w:tcPr>
          <w:p w:rsidR="003D7A91" w:rsidRPr="003D7A91" w:rsidRDefault="003D7A91" w:rsidP="00F80387">
            <w:pPr>
              <w:jc w:val="center"/>
              <w:rPr>
                <w:rFonts w:cs="Arial"/>
                <w:b/>
                <w:bCs/>
                <w:sz w:val="20"/>
                <w:lang w:val="pl-PL"/>
              </w:rPr>
            </w:pPr>
            <w:r w:rsidRPr="003D7A91">
              <w:rPr>
                <w:rFonts w:cs="Arial"/>
                <w:b/>
                <w:bCs/>
                <w:sz w:val="20"/>
                <w:lang w:val="pl-PL"/>
              </w:rPr>
              <w:t>Jumlah Dana*</w:t>
            </w:r>
          </w:p>
          <w:p w:rsidR="003D7A91" w:rsidRPr="003D7A91" w:rsidRDefault="003D7A91" w:rsidP="00F80387">
            <w:pPr>
              <w:jc w:val="center"/>
              <w:rPr>
                <w:rFonts w:cs="Arial"/>
                <w:b/>
                <w:bCs/>
                <w:sz w:val="20"/>
                <w:lang w:val="pl-PL"/>
              </w:rPr>
            </w:pPr>
            <w:r w:rsidRPr="003D7A91">
              <w:rPr>
                <w:rFonts w:cs="Arial"/>
                <w:b/>
                <w:bCs/>
                <w:sz w:val="20"/>
                <w:lang w:val="pl-PL"/>
              </w:rPr>
              <w:t>(Dalam Juta Rupiah)</w:t>
            </w:r>
          </w:p>
        </w:tc>
      </w:tr>
      <w:tr w:rsidR="003D7A91" w:rsidRPr="003D7A91" w:rsidTr="007915A0">
        <w:tc>
          <w:tcPr>
            <w:tcW w:w="1260"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center"/>
              <w:rPr>
                <w:rFonts w:cs="Arial"/>
                <w:b/>
                <w:bCs/>
                <w:sz w:val="20"/>
              </w:rPr>
            </w:pPr>
            <w:r w:rsidRPr="003D7A91">
              <w:rPr>
                <w:rFonts w:cs="Arial"/>
                <w:b/>
                <w:bCs/>
                <w:sz w:val="20"/>
              </w:rPr>
              <w:t>(1)</w:t>
            </w:r>
          </w:p>
        </w:tc>
        <w:tc>
          <w:tcPr>
            <w:tcW w:w="3697"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center"/>
              <w:rPr>
                <w:rFonts w:cs="Arial"/>
                <w:b/>
                <w:bCs/>
                <w:sz w:val="20"/>
              </w:rPr>
            </w:pPr>
            <w:r w:rsidRPr="003D7A91">
              <w:rPr>
                <w:rFonts w:cs="Arial"/>
                <w:b/>
                <w:bCs/>
                <w:sz w:val="20"/>
              </w:rPr>
              <w:t>(2)</w:t>
            </w:r>
          </w:p>
        </w:tc>
        <w:tc>
          <w:tcPr>
            <w:tcW w:w="2273"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center"/>
              <w:rPr>
                <w:rFonts w:cs="Arial"/>
                <w:b/>
                <w:bCs/>
                <w:sz w:val="20"/>
              </w:rPr>
            </w:pPr>
            <w:r w:rsidRPr="003D7A91">
              <w:rPr>
                <w:rFonts w:cs="Arial"/>
                <w:b/>
                <w:bCs/>
                <w:sz w:val="20"/>
              </w:rPr>
              <w:t>(3)</w:t>
            </w:r>
          </w:p>
        </w:tc>
        <w:tc>
          <w:tcPr>
            <w:tcW w:w="2268"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center"/>
              <w:rPr>
                <w:rFonts w:cs="Arial"/>
                <w:b/>
                <w:bCs/>
                <w:sz w:val="20"/>
              </w:rPr>
            </w:pPr>
            <w:r w:rsidRPr="003D7A91">
              <w:rPr>
                <w:rFonts w:cs="Arial"/>
                <w:b/>
                <w:bCs/>
                <w:sz w:val="20"/>
              </w:rPr>
              <w:t>(4)</w:t>
            </w:r>
          </w:p>
        </w:tc>
      </w:tr>
      <w:tr w:rsidR="003D7A91" w:rsidRPr="003D7A91" w:rsidTr="007915A0">
        <w:tc>
          <w:tcPr>
            <w:tcW w:w="1260" w:type="dxa"/>
            <w:tcBorders>
              <w:top w:val="single" w:sz="4" w:space="0" w:color="auto"/>
              <w:left w:val="single" w:sz="4" w:space="0" w:color="auto"/>
              <w:bottom w:val="single" w:sz="4" w:space="0" w:color="auto"/>
              <w:right w:val="single" w:sz="4" w:space="0" w:color="auto"/>
            </w:tcBorders>
          </w:tcPr>
          <w:p w:rsidR="003D7A91" w:rsidRPr="003D7A91" w:rsidRDefault="00776D7A" w:rsidP="00F80387">
            <w:pPr>
              <w:jc w:val="left"/>
              <w:rPr>
                <w:rFonts w:cs="Arial"/>
                <w:sz w:val="20"/>
              </w:rPr>
            </w:pPr>
            <w:r>
              <w:rPr>
                <w:rFonts w:cs="Arial"/>
                <w:sz w:val="20"/>
              </w:rPr>
              <w:t>TS-2</w:t>
            </w:r>
          </w:p>
        </w:tc>
        <w:tc>
          <w:tcPr>
            <w:tcW w:w="3697"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c>
          <w:tcPr>
            <w:tcW w:w="2273"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c>
          <w:tcPr>
            <w:tcW w:w="2268"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r>
      <w:tr w:rsidR="003D7A91" w:rsidRPr="003D7A91" w:rsidTr="007915A0">
        <w:tc>
          <w:tcPr>
            <w:tcW w:w="1260" w:type="dxa"/>
            <w:tcBorders>
              <w:top w:val="single" w:sz="4" w:space="0" w:color="auto"/>
              <w:left w:val="single" w:sz="4" w:space="0" w:color="auto"/>
              <w:bottom w:val="single" w:sz="4" w:space="0" w:color="auto"/>
              <w:right w:val="single" w:sz="4" w:space="0" w:color="auto"/>
            </w:tcBorders>
          </w:tcPr>
          <w:p w:rsidR="003D7A91" w:rsidRPr="003D7A91" w:rsidRDefault="00776D7A" w:rsidP="00F80387">
            <w:pPr>
              <w:jc w:val="left"/>
              <w:rPr>
                <w:rFonts w:cs="Arial"/>
                <w:sz w:val="20"/>
              </w:rPr>
            </w:pPr>
            <w:r>
              <w:rPr>
                <w:rFonts w:cs="Arial"/>
                <w:sz w:val="20"/>
              </w:rPr>
              <w:t>TS-1</w:t>
            </w:r>
          </w:p>
        </w:tc>
        <w:tc>
          <w:tcPr>
            <w:tcW w:w="3697"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c>
          <w:tcPr>
            <w:tcW w:w="2273"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c>
          <w:tcPr>
            <w:tcW w:w="2268"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r>
      <w:tr w:rsidR="003D7A91" w:rsidRPr="003D7A91" w:rsidTr="007915A0">
        <w:tc>
          <w:tcPr>
            <w:tcW w:w="1260" w:type="dxa"/>
            <w:tcBorders>
              <w:top w:val="single" w:sz="4" w:space="0" w:color="auto"/>
              <w:left w:val="single" w:sz="4" w:space="0" w:color="auto"/>
              <w:bottom w:val="single" w:sz="4" w:space="0" w:color="auto"/>
              <w:right w:val="single" w:sz="4" w:space="0" w:color="auto"/>
            </w:tcBorders>
          </w:tcPr>
          <w:p w:rsidR="003D7A91" w:rsidRPr="003D7A91" w:rsidRDefault="00776D7A" w:rsidP="00F80387">
            <w:pPr>
              <w:jc w:val="left"/>
              <w:rPr>
                <w:rFonts w:cs="Arial"/>
                <w:sz w:val="20"/>
              </w:rPr>
            </w:pPr>
            <w:r>
              <w:rPr>
                <w:rFonts w:cs="Arial"/>
                <w:sz w:val="20"/>
              </w:rPr>
              <w:t>TS</w:t>
            </w:r>
          </w:p>
        </w:tc>
        <w:tc>
          <w:tcPr>
            <w:tcW w:w="3697"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c>
          <w:tcPr>
            <w:tcW w:w="2273"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c>
          <w:tcPr>
            <w:tcW w:w="2268"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r>
      <w:tr w:rsidR="003D7A91" w:rsidRPr="003D7A91" w:rsidTr="007915A0">
        <w:tc>
          <w:tcPr>
            <w:tcW w:w="7230" w:type="dxa"/>
            <w:gridSpan w:val="3"/>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center"/>
              <w:rPr>
                <w:rFonts w:cs="Arial"/>
                <w:b/>
                <w:bCs/>
                <w:sz w:val="20"/>
              </w:rPr>
            </w:pPr>
            <w:r w:rsidRPr="003D7A91">
              <w:rPr>
                <w:rFonts w:cs="Arial"/>
                <w:b/>
                <w:bCs/>
                <w:sz w:val="20"/>
              </w:rPr>
              <w:t>Jumlah</w:t>
            </w:r>
          </w:p>
        </w:tc>
        <w:tc>
          <w:tcPr>
            <w:tcW w:w="2268"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b/>
                <w:bCs/>
                <w:sz w:val="20"/>
              </w:rPr>
            </w:pPr>
          </w:p>
        </w:tc>
      </w:tr>
    </w:tbl>
    <w:p w:rsidR="003D7A91" w:rsidRPr="003D7A91" w:rsidRDefault="003D7A91" w:rsidP="003D7A91">
      <w:pPr>
        <w:jc w:val="left"/>
        <w:rPr>
          <w:rFonts w:cs="Arial"/>
          <w:sz w:val="20"/>
        </w:rPr>
      </w:pPr>
      <w:r w:rsidRPr="003D7A91">
        <w:rPr>
          <w:rFonts w:cs="Arial"/>
          <w:sz w:val="20"/>
        </w:rPr>
        <w:t xml:space="preserve"> * </w:t>
      </w:r>
      <w:r w:rsidR="00E96220" w:rsidRPr="00E96220">
        <w:rPr>
          <w:rFonts w:cs="Arial"/>
          <w:i/>
          <w:sz w:val="20"/>
        </w:rPr>
        <w:t>Di luar dana penelitian/penulisan disertasi sebagai bagian dari beasiswa</w:t>
      </w:r>
      <w:r w:rsidRPr="003D7A91">
        <w:rPr>
          <w:rFonts w:cs="Arial"/>
          <w:sz w:val="20"/>
        </w:rPr>
        <w:t>.</w:t>
      </w:r>
    </w:p>
    <w:p w:rsidR="003D7A91" w:rsidRPr="003D7A91" w:rsidRDefault="003D7A91" w:rsidP="003D7A91">
      <w:pPr>
        <w:jc w:val="left"/>
        <w:rPr>
          <w:rFonts w:cs="Arial"/>
          <w:sz w:val="20"/>
        </w:rPr>
      </w:pPr>
    </w:p>
    <w:p w:rsidR="00E96220" w:rsidRDefault="003D7A91" w:rsidP="00E96220">
      <w:pPr>
        <w:ind w:left="426" w:hanging="426"/>
        <w:jc w:val="left"/>
        <w:rPr>
          <w:rFonts w:cs="Arial"/>
          <w:lang w:val="sv-SE"/>
        </w:rPr>
      </w:pPr>
      <w:r w:rsidRPr="003D7A91">
        <w:rPr>
          <w:rFonts w:cs="Arial"/>
          <w:lang w:val="sv-SE"/>
        </w:rPr>
        <w:t>6.</w:t>
      </w:r>
      <w:r w:rsidR="004E1185">
        <w:rPr>
          <w:rFonts w:cs="Arial"/>
          <w:lang w:val="id-ID"/>
        </w:rPr>
        <w:t xml:space="preserve">4 </w:t>
      </w:r>
      <w:r w:rsidRPr="003D7A91">
        <w:rPr>
          <w:rFonts w:cs="Arial"/>
          <w:lang w:val="sv-SE"/>
        </w:rPr>
        <w:t xml:space="preserve"> </w:t>
      </w:r>
      <w:r w:rsidR="005126E8" w:rsidRPr="00B4241E">
        <w:rPr>
          <w:rFonts w:cs="Arial"/>
          <w:szCs w:val="22"/>
          <w:lang w:val="nl-NL"/>
        </w:rPr>
        <w:t xml:space="preserve">Tuliskan judul </w:t>
      </w:r>
      <w:r w:rsidR="005126E8">
        <w:rPr>
          <w:rFonts w:cs="Arial"/>
          <w:szCs w:val="22"/>
          <w:lang w:val="nl-NL"/>
        </w:rPr>
        <w:t xml:space="preserve">kegiatan </w:t>
      </w:r>
      <w:r w:rsidR="005126E8" w:rsidRPr="000606AD">
        <w:rPr>
          <w:rFonts w:cs="Arial"/>
          <w:bCs/>
          <w:sz w:val="24"/>
          <w:lang w:val="sv-SE"/>
        </w:rPr>
        <w:t>pelayanan/pengabdian kepada masyarakat</w:t>
      </w:r>
      <w:r w:rsidR="005126E8" w:rsidRPr="005126E8">
        <w:rPr>
          <w:rFonts w:cs="Arial"/>
          <w:sz w:val="28"/>
          <w:szCs w:val="22"/>
          <w:lang w:val="nl-NL"/>
        </w:rPr>
        <w:t xml:space="preserve"> </w:t>
      </w:r>
      <w:r w:rsidR="005126E8" w:rsidRPr="00B4241E">
        <w:rPr>
          <w:rFonts w:cs="Arial"/>
          <w:szCs w:val="22"/>
          <w:lang w:val="nl-NL"/>
        </w:rPr>
        <w:t xml:space="preserve">yang dilakukan oleh dosen tetap </w:t>
      </w:r>
      <w:r w:rsidR="009D10B4">
        <w:rPr>
          <w:rFonts w:cs="Arial"/>
          <w:szCs w:val="22"/>
          <w:lang w:val="nl-NL"/>
        </w:rPr>
        <w:t>P</w:t>
      </w:r>
      <w:r w:rsidR="009B3EA4">
        <w:rPr>
          <w:rFonts w:cs="Arial"/>
          <w:szCs w:val="22"/>
          <w:lang w:val="nl-NL"/>
        </w:rPr>
        <w:t xml:space="preserve">rogram </w:t>
      </w:r>
      <w:r w:rsidR="009D10B4">
        <w:rPr>
          <w:rFonts w:cs="Arial"/>
          <w:szCs w:val="22"/>
          <w:lang w:val="nl-NL"/>
        </w:rPr>
        <w:t>PPG</w:t>
      </w:r>
      <w:r w:rsidR="005126E8">
        <w:rPr>
          <w:rFonts w:cs="Arial"/>
          <w:szCs w:val="22"/>
          <w:lang w:val="nl-NL"/>
        </w:rPr>
        <w:t xml:space="preserve"> </w:t>
      </w:r>
      <w:r w:rsidR="005126E8" w:rsidRPr="00B4241E">
        <w:rPr>
          <w:rFonts w:cs="Arial"/>
          <w:szCs w:val="22"/>
          <w:lang w:val="nl-NL"/>
        </w:rPr>
        <w:t>yang bid</w:t>
      </w:r>
      <w:r w:rsidR="005126E8">
        <w:rPr>
          <w:rFonts w:cs="Arial"/>
          <w:szCs w:val="22"/>
          <w:lang w:val="nl-NL"/>
        </w:rPr>
        <w:t xml:space="preserve">ang keahliannya sesuai dengan bidang </w:t>
      </w:r>
      <w:r w:rsidR="00776D7A">
        <w:rPr>
          <w:rFonts w:cs="Arial"/>
          <w:szCs w:val="22"/>
          <w:lang w:val="nl-NL"/>
        </w:rPr>
        <w:t>profesi keguruan dan kependidikan</w:t>
      </w:r>
      <w:r w:rsidR="005126E8">
        <w:rPr>
          <w:rFonts w:cs="Arial"/>
          <w:szCs w:val="22"/>
          <w:lang w:val="nl-NL"/>
        </w:rPr>
        <w:t>, sumber dan jumlah dananya</w:t>
      </w:r>
      <w:r w:rsidR="005126E8" w:rsidRPr="00B4241E">
        <w:rPr>
          <w:rFonts w:cs="Arial"/>
          <w:szCs w:val="22"/>
          <w:lang w:val="nl-NL"/>
        </w:rPr>
        <w:t xml:space="preserve">  selama tiga tahun terakhir dengan mengikuti format tabel berikut</w:t>
      </w:r>
      <w:r w:rsidRPr="003D7A91">
        <w:rPr>
          <w:rFonts w:cs="Arial"/>
          <w:lang w:val="sv-SE"/>
        </w:rPr>
        <w:t xml:space="preserve">: </w:t>
      </w:r>
    </w:p>
    <w:p w:rsidR="003D7A91" w:rsidRPr="003D7A91" w:rsidRDefault="003D7A91" w:rsidP="003D7A91">
      <w:pPr>
        <w:jc w:val="left"/>
        <w:rPr>
          <w:rFonts w:cs="Arial"/>
          <w:lang w:val="sv-SE"/>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60"/>
        <w:gridCol w:w="3697"/>
        <w:gridCol w:w="2273"/>
        <w:gridCol w:w="2268"/>
      </w:tblGrid>
      <w:tr w:rsidR="003D7A91" w:rsidRPr="003D7A91" w:rsidTr="007915A0">
        <w:tc>
          <w:tcPr>
            <w:tcW w:w="1260" w:type="dxa"/>
            <w:tcBorders>
              <w:top w:val="single" w:sz="4" w:space="0" w:color="auto"/>
              <w:left w:val="single" w:sz="4" w:space="0" w:color="auto"/>
              <w:bottom w:val="single" w:sz="4" w:space="0" w:color="auto"/>
              <w:right w:val="single" w:sz="4" w:space="0" w:color="auto"/>
            </w:tcBorders>
            <w:vAlign w:val="center"/>
          </w:tcPr>
          <w:p w:rsidR="003D7A91" w:rsidRPr="003D7A91" w:rsidRDefault="003D7A91" w:rsidP="00F80387">
            <w:pPr>
              <w:jc w:val="center"/>
              <w:rPr>
                <w:rFonts w:cs="Arial"/>
                <w:b/>
                <w:bCs/>
                <w:sz w:val="20"/>
              </w:rPr>
            </w:pPr>
            <w:r w:rsidRPr="003D7A91">
              <w:rPr>
                <w:rFonts w:cs="Arial"/>
                <w:b/>
                <w:bCs/>
                <w:sz w:val="20"/>
              </w:rPr>
              <w:t>Tahun</w:t>
            </w:r>
          </w:p>
        </w:tc>
        <w:tc>
          <w:tcPr>
            <w:tcW w:w="3697" w:type="dxa"/>
            <w:tcBorders>
              <w:top w:val="single" w:sz="4" w:space="0" w:color="auto"/>
              <w:left w:val="single" w:sz="4" w:space="0" w:color="auto"/>
              <w:bottom w:val="single" w:sz="4" w:space="0" w:color="auto"/>
              <w:right w:val="single" w:sz="4" w:space="0" w:color="auto"/>
            </w:tcBorders>
            <w:vAlign w:val="center"/>
          </w:tcPr>
          <w:p w:rsidR="003D7A91" w:rsidRPr="003D7A91" w:rsidRDefault="003D7A91" w:rsidP="00F80387">
            <w:pPr>
              <w:jc w:val="center"/>
              <w:rPr>
                <w:rFonts w:cs="Arial"/>
                <w:b/>
                <w:bCs/>
                <w:sz w:val="20"/>
              </w:rPr>
            </w:pPr>
            <w:r w:rsidRPr="003D7A91">
              <w:rPr>
                <w:rFonts w:cs="Arial"/>
                <w:b/>
                <w:bCs/>
                <w:sz w:val="20"/>
              </w:rPr>
              <w:t>Judul Kegiatan Pelayanan/Pengabdian kepada Masyarakat</w:t>
            </w:r>
          </w:p>
        </w:tc>
        <w:tc>
          <w:tcPr>
            <w:tcW w:w="2273" w:type="dxa"/>
            <w:tcBorders>
              <w:top w:val="single" w:sz="4" w:space="0" w:color="auto"/>
              <w:left w:val="single" w:sz="4" w:space="0" w:color="auto"/>
              <w:bottom w:val="single" w:sz="4" w:space="0" w:color="auto"/>
              <w:right w:val="single" w:sz="4" w:space="0" w:color="auto"/>
            </w:tcBorders>
            <w:vAlign w:val="center"/>
          </w:tcPr>
          <w:p w:rsidR="003D7A91" w:rsidRPr="003D7A91" w:rsidRDefault="003D7A91" w:rsidP="00F80387">
            <w:pPr>
              <w:jc w:val="center"/>
              <w:rPr>
                <w:rFonts w:cs="Arial"/>
                <w:b/>
                <w:bCs/>
                <w:sz w:val="20"/>
              </w:rPr>
            </w:pPr>
            <w:r w:rsidRPr="003D7A91">
              <w:rPr>
                <w:rFonts w:cs="Arial"/>
                <w:b/>
                <w:bCs/>
                <w:sz w:val="20"/>
              </w:rPr>
              <w:t>Sumber Dana</w:t>
            </w:r>
          </w:p>
        </w:tc>
        <w:tc>
          <w:tcPr>
            <w:tcW w:w="2268" w:type="dxa"/>
            <w:tcBorders>
              <w:top w:val="single" w:sz="4" w:space="0" w:color="auto"/>
              <w:left w:val="single" w:sz="4" w:space="0" w:color="auto"/>
              <w:bottom w:val="single" w:sz="4" w:space="0" w:color="auto"/>
              <w:right w:val="single" w:sz="4" w:space="0" w:color="auto"/>
            </w:tcBorders>
            <w:vAlign w:val="center"/>
          </w:tcPr>
          <w:p w:rsidR="003D7A91" w:rsidRPr="003D7A91" w:rsidRDefault="003D7A91" w:rsidP="00F80387">
            <w:pPr>
              <w:jc w:val="center"/>
              <w:rPr>
                <w:rFonts w:cs="Arial"/>
                <w:b/>
                <w:bCs/>
                <w:sz w:val="20"/>
                <w:lang w:val="pl-PL"/>
              </w:rPr>
            </w:pPr>
            <w:r w:rsidRPr="003D7A91">
              <w:rPr>
                <w:rFonts w:cs="Arial"/>
                <w:b/>
                <w:bCs/>
                <w:sz w:val="20"/>
                <w:lang w:val="pl-PL"/>
              </w:rPr>
              <w:t>Jumlah Dana</w:t>
            </w:r>
          </w:p>
          <w:p w:rsidR="003D7A91" w:rsidRPr="003D7A91" w:rsidRDefault="003D7A91" w:rsidP="00F80387">
            <w:pPr>
              <w:jc w:val="center"/>
              <w:rPr>
                <w:rFonts w:cs="Arial"/>
                <w:b/>
                <w:bCs/>
                <w:sz w:val="20"/>
                <w:lang w:val="pl-PL"/>
              </w:rPr>
            </w:pPr>
            <w:r w:rsidRPr="003D7A91">
              <w:rPr>
                <w:rFonts w:cs="Arial"/>
                <w:b/>
                <w:bCs/>
                <w:sz w:val="20"/>
                <w:lang w:val="pl-PL"/>
              </w:rPr>
              <w:t>(</w:t>
            </w:r>
            <w:r w:rsidR="007915A0">
              <w:rPr>
                <w:rFonts w:cs="Arial"/>
                <w:b/>
                <w:bCs/>
                <w:sz w:val="20"/>
                <w:lang w:val="id-ID"/>
              </w:rPr>
              <w:t>D</w:t>
            </w:r>
            <w:r w:rsidRPr="003D7A91">
              <w:rPr>
                <w:rFonts w:cs="Arial"/>
                <w:b/>
                <w:bCs/>
                <w:sz w:val="20"/>
                <w:lang w:val="pl-PL"/>
              </w:rPr>
              <w:t xml:space="preserve">alam </w:t>
            </w:r>
            <w:r w:rsidR="007915A0">
              <w:rPr>
                <w:rFonts w:cs="Arial"/>
                <w:b/>
                <w:bCs/>
                <w:sz w:val="20"/>
                <w:lang w:val="id-ID"/>
              </w:rPr>
              <w:t>J</w:t>
            </w:r>
            <w:r w:rsidRPr="003D7A91">
              <w:rPr>
                <w:rFonts w:cs="Arial"/>
                <w:b/>
                <w:bCs/>
                <w:sz w:val="20"/>
                <w:lang w:val="pl-PL"/>
              </w:rPr>
              <w:t xml:space="preserve">uta </w:t>
            </w:r>
            <w:r w:rsidR="007915A0">
              <w:rPr>
                <w:rFonts w:cs="Arial"/>
                <w:b/>
                <w:bCs/>
                <w:sz w:val="20"/>
                <w:lang w:val="id-ID"/>
              </w:rPr>
              <w:t>R</w:t>
            </w:r>
            <w:r w:rsidRPr="003D7A91">
              <w:rPr>
                <w:rFonts w:cs="Arial"/>
                <w:b/>
                <w:bCs/>
                <w:sz w:val="20"/>
                <w:lang w:val="pl-PL"/>
              </w:rPr>
              <w:t>upiah)</w:t>
            </w:r>
          </w:p>
        </w:tc>
      </w:tr>
      <w:tr w:rsidR="003D7A91" w:rsidRPr="003D7A91" w:rsidTr="007915A0">
        <w:tc>
          <w:tcPr>
            <w:tcW w:w="1260"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center"/>
              <w:rPr>
                <w:rFonts w:cs="Arial"/>
                <w:b/>
                <w:bCs/>
                <w:sz w:val="20"/>
              </w:rPr>
            </w:pPr>
            <w:r w:rsidRPr="003D7A91">
              <w:rPr>
                <w:rFonts w:cs="Arial"/>
                <w:b/>
                <w:bCs/>
                <w:sz w:val="20"/>
              </w:rPr>
              <w:t>(1)</w:t>
            </w:r>
          </w:p>
        </w:tc>
        <w:tc>
          <w:tcPr>
            <w:tcW w:w="3697"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center"/>
              <w:rPr>
                <w:rFonts w:cs="Arial"/>
                <w:b/>
                <w:bCs/>
                <w:sz w:val="20"/>
              </w:rPr>
            </w:pPr>
            <w:r w:rsidRPr="003D7A91">
              <w:rPr>
                <w:rFonts w:cs="Arial"/>
                <w:b/>
                <w:bCs/>
                <w:sz w:val="20"/>
              </w:rPr>
              <w:t>(2)</w:t>
            </w:r>
          </w:p>
        </w:tc>
        <w:tc>
          <w:tcPr>
            <w:tcW w:w="2273"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center"/>
              <w:rPr>
                <w:rFonts w:cs="Arial"/>
                <w:b/>
                <w:bCs/>
                <w:sz w:val="20"/>
              </w:rPr>
            </w:pPr>
            <w:r w:rsidRPr="003D7A91">
              <w:rPr>
                <w:rFonts w:cs="Arial"/>
                <w:b/>
                <w:bCs/>
                <w:sz w:val="20"/>
              </w:rPr>
              <w:t>(3)</w:t>
            </w:r>
          </w:p>
        </w:tc>
        <w:tc>
          <w:tcPr>
            <w:tcW w:w="2268"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center"/>
              <w:rPr>
                <w:rFonts w:cs="Arial"/>
                <w:b/>
                <w:bCs/>
                <w:sz w:val="20"/>
              </w:rPr>
            </w:pPr>
            <w:r w:rsidRPr="003D7A91">
              <w:rPr>
                <w:rFonts w:cs="Arial"/>
                <w:b/>
                <w:bCs/>
                <w:sz w:val="20"/>
              </w:rPr>
              <w:t>(4)</w:t>
            </w:r>
          </w:p>
        </w:tc>
      </w:tr>
      <w:tr w:rsidR="003D7A91" w:rsidRPr="003D7A91" w:rsidTr="007915A0">
        <w:tc>
          <w:tcPr>
            <w:tcW w:w="1260"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r w:rsidRPr="003D7A91">
              <w:rPr>
                <w:rFonts w:cs="Arial"/>
                <w:sz w:val="20"/>
              </w:rPr>
              <w:t>TS-2</w:t>
            </w:r>
          </w:p>
        </w:tc>
        <w:tc>
          <w:tcPr>
            <w:tcW w:w="3697"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c>
          <w:tcPr>
            <w:tcW w:w="2273"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c>
          <w:tcPr>
            <w:tcW w:w="2268"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r>
      <w:tr w:rsidR="003D7A91" w:rsidRPr="003D7A91" w:rsidTr="007915A0">
        <w:tc>
          <w:tcPr>
            <w:tcW w:w="1260"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r w:rsidRPr="003D7A91">
              <w:rPr>
                <w:rFonts w:cs="Arial"/>
                <w:sz w:val="20"/>
              </w:rPr>
              <w:t>TS-1</w:t>
            </w:r>
          </w:p>
        </w:tc>
        <w:tc>
          <w:tcPr>
            <w:tcW w:w="3697"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c>
          <w:tcPr>
            <w:tcW w:w="2273"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c>
          <w:tcPr>
            <w:tcW w:w="2268"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r>
      <w:tr w:rsidR="003D7A91" w:rsidRPr="003D7A91" w:rsidTr="007915A0">
        <w:tc>
          <w:tcPr>
            <w:tcW w:w="1260"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r w:rsidRPr="003D7A91">
              <w:rPr>
                <w:rFonts w:cs="Arial"/>
                <w:sz w:val="20"/>
              </w:rPr>
              <w:t>TS</w:t>
            </w:r>
          </w:p>
        </w:tc>
        <w:tc>
          <w:tcPr>
            <w:tcW w:w="3697"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c>
          <w:tcPr>
            <w:tcW w:w="2273"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c>
          <w:tcPr>
            <w:tcW w:w="2268"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sz w:val="20"/>
              </w:rPr>
            </w:pPr>
          </w:p>
        </w:tc>
      </w:tr>
      <w:tr w:rsidR="003D7A91" w:rsidRPr="003D7A91" w:rsidTr="007915A0">
        <w:tc>
          <w:tcPr>
            <w:tcW w:w="7230" w:type="dxa"/>
            <w:gridSpan w:val="3"/>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b/>
                <w:bCs/>
                <w:sz w:val="20"/>
              </w:rPr>
            </w:pPr>
            <w:r w:rsidRPr="003D7A91">
              <w:rPr>
                <w:rFonts w:cs="Arial"/>
                <w:b/>
                <w:bCs/>
                <w:sz w:val="20"/>
              </w:rPr>
              <w:t>Jumlah</w:t>
            </w:r>
          </w:p>
        </w:tc>
        <w:tc>
          <w:tcPr>
            <w:tcW w:w="2268" w:type="dxa"/>
            <w:tcBorders>
              <w:top w:val="single" w:sz="4" w:space="0" w:color="auto"/>
              <w:left w:val="single" w:sz="4" w:space="0" w:color="auto"/>
              <w:bottom w:val="single" w:sz="4" w:space="0" w:color="auto"/>
              <w:right w:val="single" w:sz="4" w:space="0" w:color="auto"/>
            </w:tcBorders>
          </w:tcPr>
          <w:p w:rsidR="003D7A91" w:rsidRPr="003D7A91" w:rsidRDefault="003D7A91" w:rsidP="00F80387">
            <w:pPr>
              <w:jc w:val="left"/>
              <w:rPr>
                <w:rFonts w:cs="Arial"/>
                <w:b/>
                <w:bCs/>
                <w:sz w:val="20"/>
              </w:rPr>
            </w:pPr>
          </w:p>
        </w:tc>
      </w:tr>
    </w:tbl>
    <w:p w:rsidR="003D7A91" w:rsidRPr="003D7A91" w:rsidRDefault="003D7A91" w:rsidP="003D7A91">
      <w:pPr>
        <w:jc w:val="left"/>
        <w:rPr>
          <w:rFonts w:cs="Arial"/>
        </w:rPr>
      </w:pPr>
    </w:p>
    <w:p w:rsidR="006A5E39" w:rsidRDefault="006A5E39" w:rsidP="007E18C4">
      <w:pPr>
        <w:rPr>
          <w:rFonts w:cs="Arial"/>
          <w:bCs/>
        </w:rPr>
      </w:pPr>
    </w:p>
    <w:p w:rsidR="0030003A" w:rsidRDefault="006762BB" w:rsidP="007E18C4">
      <w:pPr>
        <w:rPr>
          <w:rFonts w:cs="Arial"/>
          <w:bCs/>
        </w:rPr>
      </w:pPr>
      <w:r>
        <w:rPr>
          <w:rFonts w:cs="Arial"/>
          <w:bCs/>
        </w:rPr>
        <w:t>6</w:t>
      </w:r>
      <w:r w:rsidR="002B4961">
        <w:rPr>
          <w:rFonts w:cs="Arial"/>
          <w:bCs/>
        </w:rPr>
        <w:t>.</w:t>
      </w:r>
      <w:r w:rsidR="004E1185">
        <w:rPr>
          <w:rFonts w:cs="Arial"/>
          <w:bCs/>
          <w:lang w:val="id-ID"/>
        </w:rPr>
        <w:t>5</w:t>
      </w:r>
      <w:r w:rsidR="009B5E0D">
        <w:rPr>
          <w:rFonts w:cs="Arial"/>
          <w:bCs/>
        </w:rPr>
        <w:t xml:space="preserve"> </w:t>
      </w:r>
      <w:r w:rsidR="00AA3272" w:rsidRPr="00B033FB">
        <w:rPr>
          <w:rFonts w:cs="Arial"/>
          <w:bCs/>
        </w:rPr>
        <w:t xml:space="preserve">  </w:t>
      </w:r>
      <w:r w:rsidR="0030003A">
        <w:rPr>
          <w:rFonts w:cs="Arial"/>
          <w:bCs/>
        </w:rPr>
        <w:t>Prasarana</w:t>
      </w:r>
    </w:p>
    <w:p w:rsidR="0030003A" w:rsidRDefault="0030003A" w:rsidP="00AB600E">
      <w:pPr>
        <w:ind w:left="810" w:hanging="603"/>
        <w:rPr>
          <w:rFonts w:cs="Arial"/>
          <w:bCs/>
        </w:rPr>
      </w:pPr>
    </w:p>
    <w:p w:rsidR="00970A05" w:rsidRDefault="002B4961">
      <w:pPr>
        <w:ind w:left="630" w:hanging="630"/>
        <w:jc w:val="left"/>
        <w:rPr>
          <w:rFonts w:cs="Arial"/>
          <w:bCs/>
        </w:rPr>
      </w:pPr>
      <w:r>
        <w:rPr>
          <w:rFonts w:cs="Arial"/>
          <w:bCs/>
        </w:rPr>
        <w:t>6.</w:t>
      </w:r>
      <w:r w:rsidR="004E1185">
        <w:rPr>
          <w:rFonts w:cs="Arial"/>
          <w:bCs/>
          <w:lang w:val="id-ID"/>
        </w:rPr>
        <w:t>5</w:t>
      </w:r>
      <w:r w:rsidR="0030003A">
        <w:rPr>
          <w:rFonts w:cs="Arial"/>
          <w:bCs/>
        </w:rPr>
        <w:t>.</w:t>
      </w:r>
      <w:r w:rsidR="0041579B">
        <w:rPr>
          <w:rFonts w:cs="Arial"/>
          <w:bCs/>
        </w:rPr>
        <w:t>1</w:t>
      </w:r>
      <w:r w:rsidR="0041579B" w:rsidRPr="00B033FB">
        <w:rPr>
          <w:rFonts w:cs="Arial"/>
          <w:bCs/>
        </w:rPr>
        <w:t xml:space="preserve">  </w:t>
      </w:r>
      <w:r w:rsidR="00AA3272" w:rsidRPr="00B033FB">
        <w:rPr>
          <w:rFonts w:cs="Arial"/>
          <w:bCs/>
        </w:rPr>
        <w:t xml:space="preserve">Tuliskan data </w:t>
      </w:r>
      <w:r w:rsidR="00AA3272" w:rsidRPr="00B033FB">
        <w:rPr>
          <w:rFonts w:cs="Arial"/>
        </w:rPr>
        <w:t>prasarana</w:t>
      </w:r>
      <w:r w:rsidR="00AA3272" w:rsidRPr="00B033FB">
        <w:rPr>
          <w:rFonts w:cs="Arial"/>
          <w:b/>
          <w:bCs/>
        </w:rPr>
        <w:t xml:space="preserve"> </w:t>
      </w:r>
      <w:r w:rsidR="00AA3272" w:rsidRPr="00B033FB">
        <w:rPr>
          <w:rFonts w:cs="Arial"/>
        </w:rPr>
        <w:t xml:space="preserve">(kantor, </w:t>
      </w:r>
      <w:r w:rsidR="00CC71BF">
        <w:rPr>
          <w:rFonts w:cs="Arial"/>
          <w:lang w:val="id-ID"/>
        </w:rPr>
        <w:t xml:space="preserve">ruang dosen, </w:t>
      </w:r>
      <w:r w:rsidR="00AA3272" w:rsidRPr="00B033FB">
        <w:rPr>
          <w:rFonts w:cs="Arial"/>
        </w:rPr>
        <w:t xml:space="preserve">ruang </w:t>
      </w:r>
      <w:r w:rsidR="00E96220" w:rsidRPr="00E96220">
        <w:rPr>
          <w:rFonts w:cs="Arial"/>
          <w:i/>
        </w:rPr>
        <w:t>workshop</w:t>
      </w:r>
      <w:r w:rsidR="00AA3272" w:rsidRPr="00B033FB">
        <w:rPr>
          <w:rFonts w:cs="Arial"/>
        </w:rPr>
        <w:t>, ruang laboratorium</w:t>
      </w:r>
      <w:r w:rsidR="00246DF0">
        <w:rPr>
          <w:rFonts w:cs="Arial"/>
          <w:lang w:val="id-ID"/>
        </w:rPr>
        <w:t xml:space="preserve"> terutama laboratorium </w:t>
      </w:r>
      <w:r w:rsidR="00E96220" w:rsidRPr="00E96220">
        <w:rPr>
          <w:rFonts w:cs="Arial"/>
          <w:i/>
          <w:lang w:val="id-ID"/>
        </w:rPr>
        <w:t>micro teaching</w:t>
      </w:r>
      <w:r w:rsidR="00AA3272" w:rsidRPr="00B033FB">
        <w:rPr>
          <w:rFonts w:cs="Arial"/>
        </w:rPr>
        <w:t xml:space="preserve">, </w:t>
      </w:r>
      <w:r w:rsidR="002A7163">
        <w:rPr>
          <w:rFonts w:cs="Arial"/>
        </w:rPr>
        <w:t xml:space="preserve">ruang seminar, </w:t>
      </w:r>
      <w:r w:rsidR="00AA3272" w:rsidRPr="00B033FB">
        <w:rPr>
          <w:rFonts w:cs="Arial"/>
        </w:rPr>
        <w:t xml:space="preserve">ruang perpustakaan, </w:t>
      </w:r>
      <w:r w:rsidR="0048783E">
        <w:rPr>
          <w:rFonts w:cs="Arial"/>
        </w:rPr>
        <w:t xml:space="preserve">sarana </w:t>
      </w:r>
      <w:r w:rsidR="00613D93">
        <w:rPr>
          <w:rFonts w:cs="Arial"/>
        </w:rPr>
        <w:t>pengembangan instruksional</w:t>
      </w:r>
      <w:r w:rsidR="0048783E">
        <w:rPr>
          <w:rFonts w:cs="Arial"/>
        </w:rPr>
        <w:t xml:space="preserve">, </w:t>
      </w:r>
      <w:r w:rsidR="00AA3272" w:rsidRPr="00B033FB">
        <w:rPr>
          <w:rFonts w:cs="Arial"/>
        </w:rPr>
        <w:t xml:space="preserve">dsb.) </w:t>
      </w:r>
      <w:r w:rsidR="00AA3272" w:rsidRPr="00B033FB">
        <w:rPr>
          <w:rFonts w:cs="Arial"/>
          <w:bCs/>
        </w:rPr>
        <w:t xml:space="preserve">yang dipergunakan </w:t>
      </w:r>
      <w:r w:rsidR="009D10B4">
        <w:rPr>
          <w:rFonts w:cs="Arial"/>
          <w:bCs/>
        </w:rPr>
        <w:t>P</w:t>
      </w:r>
      <w:r w:rsidR="009B3EA4">
        <w:rPr>
          <w:rFonts w:cs="Arial"/>
          <w:bCs/>
        </w:rPr>
        <w:t>rogram</w:t>
      </w:r>
      <w:r w:rsidR="00776D7A">
        <w:rPr>
          <w:rFonts w:cs="Arial"/>
          <w:bCs/>
        </w:rPr>
        <w:t xml:space="preserve"> </w:t>
      </w:r>
      <w:r w:rsidR="009D10B4">
        <w:rPr>
          <w:rFonts w:cs="Arial"/>
          <w:bCs/>
        </w:rPr>
        <w:t>PPG</w:t>
      </w:r>
      <w:r w:rsidR="00AA3272" w:rsidRPr="00B033FB">
        <w:rPr>
          <w:rFonts w:cs="Arial"/>
          <w:bCs/>
        </w:rPr>
        <w:t xml:space="preserve"> dalam proses </w:t>
      </w:r>
      <w:r w:rsidR="00BE0883">
        <w:rPr>
          <w:rFonts w:cs="Arial"/>
          <w:bCs/>
        </w:rPr>
        <w:t xml:space="preserve">pembelajaran </w:t>
      </w:r>
      <w:r w:rsidR="00AA3272" w:rsidRPr="00B033FB">
        <w:rPr>
          <w:rFonts w:cs="Arial"/>
          <w:bCs/>
        </w:rPr>
        <w:t>dengan  mengikuti format tabel berikut: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8"/>
        <w:gridCol w:w="1657"/>
        <w:gridCol w:w="1079"/>
        <w:gridCol w:w="854"/>
        <w:gridCol w:w="764"/>
        <w:gridCol w:w="850"/>
        <w:gridCol w:w="955"/>
        <w:gridCol w:w="964"/>
        <w:gridCol w:w="1767"/>
      </w:tblGrid>
      <w:tr w:rsidR="00AA3272" w:rsidRPr="00B033FB" w:rsidTr="00C63571">
        <w:trPr>
          <w:cantSplit/>
          <w:trHeight w:val="370"/>
        </w:trPr>
        <w:tc>
          <w:tcPr>
            <w:tcW w:w="608" w:type="dxa"/>
            <w:vMerge w:val="restart"/>
            <w:shd w:val="clear" w:color="auto" w:fill="auto"/>
            <w:vAlign w:val="center"/>
          </w:tcPr>
          <w:p w:rsidR="00AA3272" w:rsidRPr="00B033FB" w:rsidRDefault="00AA3272">
            <w:pPr>
              <w:jc w:val="center"/>
              <w:rPr>
                <w:rFonts w:cs="Arial"/>
                <w:b/>
                <w:bCs/>
                <w:sz w:val="18"/>
              </w:rPr>
            </w:pPr>
            <w:r w:rsidRPr="00B033FB">
              <w:rPr>
                <w:rFonts w:cs="Arial"/>
                <w:b/>
                <w:bCs/>
                <w:sz w:val="18"/>
              </w:rPr>
              <w:t>No.</w:t>
            </w:r>
          </w:p>
        </w:tc>
        <w:tc>
          <w:tcPr>
            <w:tcW w:w="1657" w:type="dxa"/>
            <w:vMerge w:val="restart"/>
            <w:shd w:val="clear" w:color="auto" w:fill="auto"/>
            <w:vAlign w:val="center"/>
          </w:tcPr>
          <w:p w:rsidR="00AA3272" w:rsidRPr="00B033FB" w:rsidRDefault="00E82561">
            <w:pPr>
              <w:jc w:val="center"/>
              <w:rPr>
                <w:rFonts w:cs="Arial"/>
                <w:b/>
                <w:bCs/>
                <w:sz w:val="18"/>
              </w:rPr>
            </w:pPr>
            <w:r>
              <w:rPr>
                <w:rFonts w:cs="Arial"/>
                <w:b/>
                <w:bCs/>
                <w:sz w:val="18"/>
              </w:rPr>
              <w:t>Nama</w:t>
            </w:r>
            <w:r w:rsidR="00AA3272" w:rsidRPr="00B033FB">
              <w:rPr>
                <w:rFonts w:cs="Arial"/>
                <w:b/>
                <w:bCs/>
                <w:sz w:val="18"/>
              </w:rPr>
              <w:t xml:space="preserve"> Prasarana</w:t>
            </w:r>
          </w:p>
        </w:tc>
        <w:tc>
          <w:tcPr>
            <w:tcW w:w="1079" w:type="dxa"/>
            <w:vMerge w:val="restart"/>
            <w:shd w:val="clear" w:color="auto" w:fill="auto"/>
            <w:vAlign w:val="center"/>
          </w:tcPr>
          <w:p w:rsidR="00AA3272" w:rsidRPr="00B033FB" w:rsidRDefault="00AA3272">
            <w:pPr>
              <w:jc w:val="center"/>
              <w:rPr>
                <w:rFonts w:cs="Arial"/>
                <w:b/>
                <w:bCs/>
                <w:sz w:val="18"/>
              </w:rPr>
            </w:pPr>
            <w:r w:rsidRPr="00B033FB">
              <w:rPr>
                <w:rFonts w:cs="Arial"/>
                <w:b/>
                <w:bCs/>
                <w:sz w:val="18"/>
              </w:rPr>
              <w:t>Jumlah Unit</w:t>
            </w:r>
          </w:p>
        </w:tc>
        <w:tc>
          <w:tcPr>
            <w:tcW w:w="854" w:type="dxa"/>
            <w:vMerge w:val="restart"/>
            <w:shd w:val="clear" w:color="auto" w:fill="auto"/>
            <w:vAlign w:val="center"/>
          </w:tcPr>
          <w:p w:rsidR="00AA3272" w:rsidRPr="00B033FB" w:rsidRDefault="00AA3272">
            <w:pPr>
              <w:jc w:val="center"/>
              <w:rPr>
                <w:rFonts w:cs="Arial"/>
                <w:b/>
                <w:bCs/>
                <w:sz w:val="18"/>
              </w:rPr>
            </w:pPr>
            <w:r w:rsidRPr="00B033FB">
              <w:rPr>
                <w:rFonts w:cs="Arial"/>
                <w:b/>
                <w:bCs/>
                <w:sz w:val="18"/>
              </w:rPr>
              <w:t>Total Luas (m</w:t>
            </w:r>
            <w:r w:rsidRPr="00B033FB">
              <w:rPr>
                <w:rFonts w:cs="Arial"/>
                <w:b/>
                <w:bCs/>
                <w:sz w:val="18"/>
                <w:vertAlign w:val="superscript"/>
              </w:rPr>
              <w:t>2</w:t>
            </w:r>
            <w:r w:rsidRPr="00B033FB">
              <w:rPr>
                <w:rFonts w:cs="Arial"/>
                <w:b/>
                <w:bCs/>
                <w:sz w:val="18"/>
              </w:rPr>
              <w:t>)</w:t>
            </w:r>
          </w:p>
        </w:tc>
        <w:tc>
          <w:tcPr>
            <w:tcW w:w="1614" w:type="dxa"/>
            <w:gridSpan w:val="2"/>
            <w:tcBorders>
              <w:bottom w:val="single" w:sz="4" w:space="0" w:color="auto"/>
            </w:tcBorders>
            <w:shd w:val="clear" w:color="auto" w:fill="auto"/>
            <w:vAlign w:val="center"/>
          </w:tcPr>
          <w:p w:rsidR="00AA3272" w:rsidRPr="00C63571" w:rsidRDefault="00AA3272">
            <w:pPr>
              <w:jc w:val="center"/>
              <w:rPr>
                <w:rFonts w:cs="Arial"/>
                <w:b/>
                <w:bCs/>
                <w:sz w:val="18"/>
                <w:lang w:val="id-ID"/>
              </w:rPr>
            </w:pPr>
            <w:r w:rsidRPr="00B033FB">
              <w:rPr>
                <w:rFonts w:cs="Arial"/>
                <w:b/>
                <w:bCs/>
                <w:sz w:val="18"/>
              </w:rPr>
              <w:t>Kepemilikan</w:t>
            </w:r>
            <w:r w:rsidR="00C63571">
              <w:rPr>
                <w:rFonts w:cs="Arial"/>
                <w:b/>
                <w:bCs/>
                <w:sz w:val="18"/>
                <w:lang w:val="id-ID"/>
              </w:rPr>
              <w:t xml:space="preserve"> 1)</w:t>
            </w:r>
          </w:p>
        </w:tc>
        <w:tc>
          <w:tcPr>
            <w:tcW w:w="1919" w:type="dxa"/>
            <w:gridSpan w:val="2"/>
            <w:tcBorders>
              <w:bottom w:val="single" w:sz="4" w:space="0" w:color="auto"/>
            </w:tcBorders>
            <w:shd w:val="clear" w:color="auto" w:fill="auto"/>
            <w:vAlign w:val="center"/>
          </w:tcPr>
          <w:p w:rsidR="00AA3272" w:rsidRPr="00C63571" w:rsidRDefault="00AA3272">
            <w:pPr>
              <w:jc w:val="center"/>
              <w:rPr>
                <w:rFonts w:cs="Arial"/>
                <w:b/>
                <w:bCs/>
                <w:sz w:val="18"/>
                <w:lang w:val="id-ID"/>
              </w:rPr>
            </w:pPr>
            <w:r w:rsidRPr="00B033FB">
              <w:rPr>
                <w:rFonts w:cs="Arial"/>
                <w:b/>
                <w:bCs/>
                <w:sz w:val="18"/>
              </w:rPr>
              <w:t>Kondisi</w:t>
            </w:r>
            <w:r w:rsidR="00C63571">
              <w:rPr>
                <w:rFonts w:cs="Arial"/>
                <w:b/>
                <w:bCs/>
                <w:sz w:val="18"/>
                <w:lang w:val="id-ID"/>
              </w:rPr>
              <w:t xml:space="preserve"> 2)</w:t>
            </w:r>
          </w:p>
        </w:tc>
        <w:tc>
          <w:tcPr>
            <w:tcW w:w="1767" w:type="dxa"/>
            <w:vMerge w:val="restart"/>
            <w:shd w:val="clear" w:color="auto" w:fill="auto"/>
            <w:vAlign w:val="center"/>
          </w:tcPr>
          <w:p w:rsidR="00AA3272" w:rsidRPr="00B033FB" w:rsidRDefault="00AA3272">
            <w:pPr>
              <w:jc w:val="center"/>
              <w:rPr>
                <w:rFonts w:cs="Arial"/>
                <w:b/>
                <w:bCs/>
                <w:sz w:val="18"/>
              </w:rPr>
            </w:pPr>
            <w:r w:rsidRPr="00B033FB">
              <w:rPr>
                <w:rFonts w:cs="Arial"/>
                <w:b/>
                <w:bCs/>
                <w:sz w:val="18"/>
              </w:rPr>
              <w:t>Utilisasi (Jam/minggu)</w:t>
            </w:r>
          </w:p>
        </w:tc>
      </w:tr>
      <w:tr w:rsidR="00AA3272" w:rsidRPr="00B033FB" w:rsidTr="00C63571">
        <w:trPr>
          <w:cantSplit/>
          <w:trHeight w:val="276"/>
        </w:trPr>
        <w:tc>
          <w:tcPr>
            <w:tcW w:w="608" w:type="dxa"/>
            <w:vMerge/>
            <w:tcBorders>
              <w:bottom w:val="double" w:sz="4" w:space="0" w:color="auto"/>
            </w:tcBorders>
            <w:shd w:val="clear" w:color="auto" w:fill="auto"/>
            <w:vAlign w:val="center"/>
          </w:tcPr>
          <w:p w:rsidR="00AA3272" w:rsidRPr="00B033FB" w:rsidRDefault="00AA3272">
            <w:pPr>
              <w:jc w:val="center"/>
              <w:rPr>
                <w:rFonts w:cs="Arial"/>
                <w:b/>
                <w:bCs/>
                <w:sz w:val="18"/>
              </w:rPr>
            </w:pPr>
          </w:p>
        </w:tc>
        <w:tc>
          <w:tcPr>
            <w:tcW w:w="1657" w:type="dxa"/>
            <w:vMerge/>
            <w:tcBorders>
              <w:bottom w:val="double" w:sz="4" w:space="0" w:color="auto"/>
            </w:tcBorders>
            <w:shd w:val="clear" w:color="auto" w:fill="auto"/>
            <w:vAlign w:val="center"/>
          </w:tcPr>
          <w:p w:rsidR="00AA3272" w:rsidRPr="00B033FB" w:rsidRDefault="00AA3272">
            <w:pPr>
              <w:jc w:val="center"/>
              <w:rPr>
                <w:rFonts w:cs="Arial"/>
                <w:b/>
                <w:bCs/>
                <w:sz w:val="18"/>
              </w:rPr>
            </w:pPr>
          </w:p>
        </w:tc>
        <w:tc>
          <w:tcPr>
            <w:tcW w:w="1079" w:type="dxa"/>
            <w:vMerge/>
            <w:tcBorders>
              <w:bottom w:val="double" w:sz="4" w:space="0" w:color="auto"/>
            </w:tcBorders>
            <w:shd w:val="clear" w:color="auto" w:fill="auto"/>
            <w:vAlign w:val="center"/>
          </w:tcPr>
          <w:p w:rsidR="00AA3272" w:rsidRPr="00B033FB" w:rsidRDefault="00AA3272">
            <w:pPr>
              <w:jc w:val="center"/>
              <w:rPr>
                <w:rFonts w:cs="Arial"/>
                <w:b/>
                <w:bCs/>
                <w:sz w:val="18"/>
              </w:rPr>
            </w:pPr>
          </w:p>
        </w:tc>
        <w:tc>
          <w:tcPr>
            <w:tcW w:w="854" w:type="dxa"/>
            <w:vMerge/>
            <w:tcBorders>
              <w:bottom w:val="double" w:sz="4" w:space="0" w:color="auto"/>
            </w:tcBorders>
            <w:shd w:val="clear" w:color="auto" w:fill="auto"/>
            <w:vAlign w:val="center"/>
          </w:tcPr>
          <w:p w:rsidR="00AA3272" w:rsidRPr="00B033FB" w:rsidRDefault="00AA3272">
            <w:pPr>
              <w:jc w:val="center"/>
              <w:rPr>
                <w:rFonts w:cs="Arial"/>
                <w:b/>
                <w:bCs/>
                <w:sz w:val="18"/>
              </w:rPr>
            </w:pPr>
          </w:p>
        </w:tc>
        <w:tc>
          <w:tcPr>
            <w:tcW w:w="764" w:type="dxa"/>
            <w:tcBorders>
              <w:bottom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SD</w:t>
            </w:r>
          </w:p>
        </w:tc>
        <w:tc>
          <w:tcPr>
            <w:tcW w:w="850" w:type="dxa"/>
            <w:tcBorders>
              <w:bottom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SW</w:t>
            </w:r>
          </w:p>
        </w:tc>
        <w:tc>
          <w:tcPr>
            <w:tcW w:w="955" w:type="dxa"/>
            <w:tcBorders>
              <w:bottom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Terawat</w:t>
            </w:r>
          </w:p>
        </w:tc>
        <w:tc>
          <w:tcPr>
            <w:tcW w:w="964" w:type="dxa"/>
            <w:tcBorders>
              <w:bottom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Tidak Terawat</w:t>
            </w:r>
          </w:p>
        </w:tc>
        <w:tc>
          <w:tcPr>
            <w:tcW w:w="1767" w:type="dxa"/>
            <w:vMerge/>
            <w:tcBorders>
              <w:bottom w:val="double" w:sz="4" w:space="0" w:color="auto"/>
            </w:tcBorders>
            <w:shd w:val="clear" w:color="auto" w:fill="auto"/>
            <w:vAlign w:val="center"/>
          </w:tcPr>
          <w:p w:rsidR="00AA3272" w:rsidRPr="00B033FB" w:rsidRDefault="00AA3272">
            <w:pPr>
              <w:jc w:val="center"/>
              <w:rPr>
                <w:rFonts w:cs="Arial"/>
                <w:b/>
                <w:bCs/>
                <w:sz w:val="18"/>
              </w:rPr>
            </w:pPr>
          </w:p>
        </w:tc>
      </w:tr>
      <w:tr w:rsidR="00AA3272" w:rsidRPr="00B033FB" w:rsidTr="00C63571">
        <w:trPr>
          <w:trHeight w:val="280"/>
        </w:trPr>
        <w:tc>
          <w:tcPr>
            <w:tcW w:w="608"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(1)</w:t>
            </w:r>
          </w:p>
        </w:tc>
        <w:tc>
          <w:tcPr>
            <w:tcW w:w="1657"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(2)</w:t>
            </w:r>
          </w:p>
        </w:tc>
        <w:tc>
          <w:tcPr>
            <w:tcW w:w="1079"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(3)</w:t>
            </w:r>
          </w:p>
        </w:tc>
        <w:tc>
          <w:tcPr>
            <w:tcW w:w="854"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(4)</w:t>
            </w:r>
          </w:p>
        </w:tc>
        <w:tc>
          <w:tcPr>
            <w:tcW w:w="764"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(5)</w:t>
            </w:r>
          </w:p>
        </w:tc>
        <w:tc>
          <w:tcPr>
            <w:tcW w:w="850"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(6)</w:t>
            </w:r>
          </w:p>
        </w:tc>
        <w:tc>
          <w:tcPr>
            <w:tcW w:w="955"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(7)</w:t>
            </w:r>
          </w:p>
        </w:tc>
        <w:tc>
          <w:tcPr>
            <w:tcW w:w="964"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(8)</w:t>
            </w:r>
          </w:p>
        </w:tc>
        <w:tc>
          <w:tcPr>
            <w:tcW w:w="1767"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(9)</w:t>
            </w:r>
          </w:p>
        </w:tc>
      </w:tr>
      <w:tr w:rsidR="00AA3272" w:rsidRPr="00B033FB" w:rsidTr="00C63571">
        <w:tc>
          <w:tcPr>
            <w:tcW w:w="608" w:type="dxa"/>
          </w:tcPr>
          <w:p w:rsidR="00AA3272" w:rsidRPr="00B033FB" w:rsidRDefault="00AA3272">
            <w:pPr>
              <w:rPr>
                <w:rFonts w:cs="Arial"/>
                <w:bCs/>
              </w:rPr>
            </w:pPr>
          </w:p>
        </w:tc>
        <w:tc>
          <w:tcPr>
            <w:tcW w:w="1657" w:type="dxa"/>
          </w:tcPr>
          <w:p w:rsidR="00AA3272" w:rsidRPr="00B033FB" w:rsidRDefault="00AA3272">
            <w:pPr>
              <w:rPr>
                <w:rFonts w:cs="Arial"/>
                <w:bCs/>
              </w:rPr>
            </w:pPr>
          </w:p>
        </w:tc>
        <w:tc>
          <w:tcPr>
            <w:tcW w:w="1079" w:type="dxa"/>
          </w:tcPr>
          <w:p w:rsidR="00AA3272" w:rsidRPr="00B033FB" w:rsidRDefault="00AA3272">
            <w:pPr>
              <w:rPr>
                <w:rFonts w:cs="Arial"/>
                <w:bCs/>
              </w:rPr>
            </w:pPr>
          </w:p>
        </w:tc>
        <w:tc>
          <w:tcPr>
            <w:tcW w:w="854" w:type="dxa"/>
          </w:tcPr>
          <w:p w:rsidR="00AA3272" w:rsidRPr="00B033FB" w:rsidRDefault="00AA3272">
            <w:pPr>
              <w:rPr>
                <w:rFonts w:cs="Arial"/>
                <w:bCs/>
              </w:rPr>
            </w:pPr>
          </w:p>
        </w:tc>
        <w:tc>
          <w:tcPr>
            <w:tcW w:w="764" w:type="dxa"/>
          </w:tcPr>
          <w:p w:rsidR="00AA3272" w:rsidRPr="00B033FB" w:rsidRDefault="00AA3272">
            <w:pPr>
              <w:rPr>
                <w:rFonts w:cs="Arial"/>
                <w:bCs/>
              </w:rPr>
            </w:pPr>
          </w:p>
        </w:tc>
        <w:tc>
          <w:tcPr>
            <w:tcW w:w="850" w:type="dxa"/>
          </w:tcPr>
          <w:p w:rsidR="00AA3272" w:rsidRPr="00B033FB" w:rsidRDefault="00AA3272">
            <w:pPr>
              <w:rPr>
                <w:rFonts w:cs="Arial"/>
                <w:bCs/>
              </w:rPr>
            </w:pPr>
          </w:p>
        </w:tc>
        <w:tc>
          <w:tcPr>
            <w:tcW w:w="955" w:type="dxa"/>
          </w:tcPr>
          <w:p w:rsidR="00AA3272" w:rsidRPr="00B033FB" w:rsidRDefault="00AA3272">
            <w:pPr>
              <w:rPr>
                <w:rFonts w:cs="Arial"/>
                <w:bCs/>
              </w:rPr>
            </w:pPr>
          </w:p>
        </w:tc>
        <w:tc>
          <w:tcPr>
            <w:tcW w:w="964" w:type="dxa"/>
          </w:tcPr>
          <w:p w:rsidR="00AA3272" w:rsidRPr="00B033FB" w:rsidRDefault="00AA3272">
            <w:pPr>
              <w:rPr>
                <w:rFonts w:cs="Arial"/>
                <w:bCs/>
              </w:rPr>
            </w:pPr>
          </w:p>
        </w:tc>
        <w:tc>
          <w:tcPr>
            <w:tcW w:w="1767" w:type="dxa"/>
          </w:tcPr>
          <w:p w:rsidR="00AA3272" w:rsidRPr="00B033FB" w:rsidRDefault="00AA3272">
            <w:pPr>
              <w:rPr>
                <w:rFonts w:cs="Arial"/>
                <w:bCs/>
              </w:rPr>
            </w:pPr>
          </w:p>
        </w:tc>
      </w:tr>
      <w:tr w:rsidR="00AA3272" w:rsidRPr="00B033FB" w:rsidTr="00C63571">
        <w:tc>
          <w:tcPr>
            <w:tcW w:w="608" w:type="dxa"/>
          </w:tcPr>
          <w:p w:rsidR="00AA3272" w:rsidRPr="00B033FB" w:rsidRDefault="00AA3272">
            <w:pPr>
              <w:rPr>
                <w:rFonts w:cs="Arial"/>
                <w:bCs/>
              </w:rPr>
            </w:pPr>
          </w:p>
        </w:tc>
        <w:tc>
          <w:tcPr>
            <w:tcW w:w="1657" w:type="dxa"/>
          </w:tcPr>
          <w:p w:rsidR="00AA3272" w:rsidRPr="00B033FB" w:rsidRDefault="00AA3272">
            <w:pPr>
              <w:rPr>
                <w:rFonts w:cs="Arial"/>
                <w:bCs/>
              </w:rPr>
            </w:pPr>
          </w:p>
        </w:tc>
        <w:tc>
          <w:tcPr>
            <w:tcW w:w="1079" w:type="dxa"/>
          </w:tcPr>
          <w:p w:rsidR="00AA3272" w:rsidRPr="00B033FB" w:rsidRDefault="00AA3272">
            <w:pPr>
              <w:rPr>
                <w:rFonts w:cs="Arial"/>
                <w:bCs/>
              </w:rPr>
            </w:pPr>
          </w:p>
        </w:tc>
        <w:tc>
          <w:tcPr>
            <w:tcW w:w="854" w:type="dxa"/>
          </w:tcPr>
          <w:p w:rsidR="00AA3272" w:rsidRPr="00B033FB" w:rsidRDefault="00AA3272">
            <w:pPr>
              <w:rPr>
                <w:rFonts w:cs="Arial"/>
                <w:bCs/>
              </w:rPr>
            </w:pPr>
          </w:p>
        </w:tc>
        <w:tc>
          <w:tcPr>
            <w:tcW w:w="764" w:type="dxa"/>
          </w:tcPr>
          <w:p w:rsidR="00AA3272" w:rsidRPr="00B033FB" w:rsidRDefault="00AA3272">
            <w:pPr>
              <w:rPr>
                <w:rFonts w:cs="Arial"/>
                <w:bCs/>
              </w:rPr>
            </w:pPr>
          </w:p>
        </w:tc>
        <w:tc>
          <w:tcPr>
            <w:tcW w:w="850" w:type="dxa"/>
          </w:tcPr>
          <w:p w:rsidR="00AA3272" w:rsidRPr="00B033FB" w:rsidRDefault="00AA3272">
            <w:pPr>
              <w:rPr>
                <w:rFonts w:cs="Arial"/>
                <w:bCs/>
              </w:rPr>
            </w:pPr>
          </w:p>
        </w:tc>
        <w:tc>
          <w:tcPr>
            <w:tcW w:w="955" w:type="dxa"/>
          </w:tcPr>
          <w:p w:rsidR="00AA3272" w:rsidRPr="00B033FB" w:rsidRDefault="00AA3272">
            <w:pPr>
              <w:rPr>
                <w:rFonts w:cs="Arial"/>
                <w:bCs/>
              </w:rPr>
            </w:pPr>
          </w:p>
        </w:tc>
        <w:tc>
          <w:tcPr>
            <w:tcW w:w="964" w:type="dxa"/>
          </w:tcPr>
          <w:p w:rsidR="00AA3272" w:rsidRPr="00B033FB" w:rsidRDefault="00AA3272">
            <w:pPr>
              <w:rPr>
                <w:rFonts w:cs="Arial"/>
                <w:bCs/>
              </w:rPr>
            </w:pPr>
          </w:p>
        </w:tc>
        <w:tc>
          <w:tcPr>
            <w:tcW w:w="1767" w:type="dxa"/>
          </w:tcPr>
          <w:p w:rsidR="00AA3272" w:rsidRPr="00B033FB" w:rsidRDefault="00AA3272">
            <w:pPr>
              <w:rPr>
                <w:rFonts w:cs="Arial"/>
                <w:bCs/>
              </w:rPr>
            </w:pPr>
          </w:p>
        </w:tc>
      </w:tr>
      <w:tr w:rsidR="00AA3272" w:rsidRPr="00B033FB" w:rsidTr="00C63571">
        <w:tc>
          <w:tcPr>
            <w:tcW w:w="608" w:type="dxa"/>
          </w:tcPr>
          <w:p w:rsidR="00AA3272" w:rsidRPr="00B033FB" w:rsidRDefault="00AA3272">
            <w:pPr>
              <w:rPr>
                <w:rFonts w:cs="Arial"/>
                <w:bCs/>
              </w:rPr>
            </w:pPr>
          </w:p>
        </w:tc>
        <w:tc>
          <w:tcPr>
            <w:tcW w:w="1657" w:type="dxa"/>
          </w:tcPr>
          <w:p w:rsidR="00AA3272" w:rsidRPr="00B033FB" w:rsidRDefault="00AA3272">
            <w:pPr>
              <w:rPr>
                <w:rFonts w:cs="Arial"/>
                <w:bCs/>
              </w:rPr>
            </w:pPr>
          </w:p>
        </w:tc>
        <w:tc>
          <w:tcPr>
            <w:tcW w:w="1079" w:type="dxa"/>
          </w:tcPr>
          <w:p w:rsidR="00AA3272" w:rsidRPr="00B033FB" w:rsidRDefault="00AA3272">
            <w:pPr>
              <w:rPr>
                <w:rFonts w:cs="Arial"/>
                <w:bCs/>
              </w:rPr>
            </w:pPr>
          </w:p>
        </w:tc>
        <w:tc>
          <w:tcPr>
            <w:tcW w:w="854" w:type="dxa"/>
          </w:tcPr>
          <w:p w:rsidR="00AA3272" w:rsidRPr="00B033FB" w:rsidRDefault="00AA3272">
            <w:pPr>
              <w:rPr>
                <w:rFonts w:cs="Arial"/>
                <w:bCs/>
              </w:rPr>
            </w:pPr>
          </w:p>
        </w:tc>
        <w:tc>
          <w:tcPr>
            <w:tcW w:w="764" w:type="dxa"/>
          </w:tcPr>
          <w:p w:rsidR="00AA3272" w:rsidRPr="00B033FB" w:rsidRDefault="00AA3272">
            <w:pPr>
              <w:rPr>
                <w:rFonts w:cs="Arial"/>
                <w:bCs/>
              </w:rPr>
            </w:pPr>
          </w:p>
        </w:tc>
        <w:tc>
          <w:tcPr>
            <w:tcW w:w="850" w:type="dxa"/>
          </w:tcPr>
          <w:p w:rsidR="00AA3272" w:rsidRPr="00B033FB" w:rsidRDefault="00AA3272">
            <w:pPr>
              <w:rPr>
                <w:rFonts w:cs="Arial"/>
                <w:bCs/>
              </w:rPr>
            </w:pPr>
          </w:p>
        </w:tc>
        <w:tc>
          <w:tcPr>
            <w:tcW w:w="955" w:type="dxa"/>
          </w:tcPr>
          <w:p w:rsidR="00AA3272" w:rsidRPr="00B033FB" w:rsidRDefault="00AA3272">
            <w:pPr>
              <w:rPr>
                <w:rFonts w:cs="Arial"/>
                <w:bCs/>
              </w:rPr>
            </w:pPr>
          </w:p>
        </w:tc>
        <w:tc>
          <w:tcPr>
            <w:tcW w:w="964" w:type="dxa"/>
          </w:tcPr>
          <w:p w:rsidR="00AA3272" w:rsidRPr="00B033FB" w:rsidRDefault="00AA3272">
            <w:pPr>
              <w:rPr>
                <w:rFonts w:cs="Arial"/>
                <w:bCs/>
              </w:rPr>
            </w:pPr>
          </w:p>
        </w:tc>
        <w:tc>
          <w:tcPr>
            <w:tcW w:w="1767" w:type="dxa"/>
          </w:tcPr>
          <w:p w:rsidR="00AA3272" w:rsidRPr="00B033FB" w:rsidRDefault="00AA3272">
            <w:pPr>
              <w:rPr>
                <w:rFonts w:cs="Arial"/>
                <w:bCs/>
              </w:rPr>
            </w:pPr>
          </w:p>
        </w:tc>
      </w:tr>
    </w:tbl>
    <w:p w:rsidR="00AA3272" w:rsidRPr="001D27CE" w:rsidRDefault="00AA3272">
      <w:pPr>
        <w:ind w:left="450"/>
        <w:rPr>
          <w:rFonts w:cs="Arial"/>
          <w:bCs/>
          <w:sz w:val="16"/>
          <w:szCs w:val="16"/>
        </w:rPr>
      </w:pPr>
      <w:r w:rsidRPr="001D27CE">
        <w:rPr>
          <w:rFonts w:cs="Arial"/>
          <w:bCs/>
          <w:sz w:val="16"/>
          <w:szCs w:val="16"/>
        </w:rPr>
        <w:t>Keterangan:</w:t>
      </w:r>
    </w:p>
    <w:p w:rsidR="00E96220" w:rsidRPr="00E96220" w:rsidRDefault="00E96220" w:rsidP="00E96220">
      <w:pPr>
        <w:pStyle w:val="ListParagraph"/>
        <w:numPr>
          <w:ilvl w:val="0"/>
          <w:numId w:val="44"/>
        </w:numPr>
        <w:ind w:left="709" w:hanging="261"/>
        <w:rPr>
          <w:rFonts w:cs="Arial"/>
          <w:bCs/>
          <w:sz w:val="16"/>
          <w:szCs w:val="16"/>
          <w:lang w:val="de-DE"/>
        </w:rPr>
      </w:pPr>
      <w:r w:rsidRPr="00E96220">
        <w:rPr>
          <w:rFonts w:ascii="Arial" w:hAnsi="Arial" w:cs="Arial"/>
          <w:bCs/>
          <w:sz w:val="16"/>
          <w:szCs w:val="16"/>
          <w:lang w:val="de-DE"/>
        </w:rPr>
        <w:t>SD = Milik PT/fakultas/jurusan sendiri; SW = Sewa/Kontrak/Kerjasama</w:t>
      </w:r>
    </w:p>
    <w:p w:rsidR="00E96220" w:rsidRPr="00E96220" w:rsidRDefault="00E96220" w:rsidP="00E96220">
      <w:pPr>
        <w:pStyle w:val="ListParagraph"/>
        <w:numPr>
          <w:ilvl w:val="0"/>
          <w:numId w:val="44"/>
        </w:numPr>
        <w:ind w:left="709" w:hanging="261"/>
        <w:rPr>
          <w:rFonts w:cs="Arial"/>
          <w:bCs/>
          <w:sz w:val="16"/>
          <w:szCs w:val="16"/>
          <w:lang w:val="de-DE"/>
        </w:rPr>
      </w:pPr>
      <w:r w:rsidRPr="00E96220">
        <w:rPr>
          <w:rFonts w:ascii="Arial" w:hAnsi="Arial" w:cs="Arial"/>
          <w:bCs/>
          <w:sz w:val="16"/>
          <w:szCs w:val="16"/>
          <w:lang w:val="de-DE"/>
        </w:rPr>
        <w:t xml:space="preserve">Beri tanda </w:t>
      </w:r>
      <w:r w:rsidRPr="00E96220">
        <w:rPr>
          <w:rFonts w:ascii="Arial" w:hAnsi="Arial" w:cs="Arial"/>
        </w:rPr>
        <w:sym w:font="Mathematica1" w:char="F0D6"/>
      </w:r>
      <w:r w:rsidRPr="00E96220">
        <w:rPr>
          <w:rFonts w:ascii="Arial" w:hAnsi="Arial" w:cs="Arial"/>
          <w:bCs/>
          <w:sz w:val="16"/>
          <w:szCs w:val="16"/>
          <w:lang w:val="de-DE"/>
        </w:rPr>
        <w:t xml:space="preserve"> pada kolom yang sesuai.</w:t>
      </w:r>
    </w:p>
    <w:p w:rsidR="00AA3272" w:rsidRPr="00B65A5A" w:rsidRDefault="00AA3272">
      <w:pPr>
        <w:ind w:left="540" w:hanging="360"/>
        <w:jc w:val="left"/>
        <w:rPr>
          <w:rFonts w:cs="Arial"/>
          <w:bCs/>
          <w:lang w:val="de-DE"/>
        </w:rPr>
      </w:pPr>
    </w:p>
    <w:p w:rsidR="00E96220" w:rsidRPr="00E96220" w:rsidRDefault="00E96220" w:rsidP="00E96220">
      <w:pPr>
        <w:pStyle w:val="ListParagraph"/>
        <w:numPr>
          <w:ilvl w:val="2"/>
          <w:numId w:val="49"/>
        </w:numPr>
        <w:ind w:left="709"/>
        <w:rPr>
          <w:rFonts w:ascii="Arial" w:hAnsi="Arial" w:cs="Arial"/>
          <w:bCs/>
          <w:szCs w:val="22"/>
          <w:lang w:val="de-DE"/>
        </w:rPr>
      </w:pPr>
      <w:r w:rsidRPr="00E96220">
        <w:rPr>
          <w:rFonts w:ascii="Arial" w:hAnsi="Arial" w:cs="Arial"/>
          <w:bCs/>
          <w:szCs w:val="22"/>
          <w:lang w:val="de-DE"/>
        </w:rPr>
        <w:t xml:space="preserve">Tuliskan data </w:t>
      </w:r>
      <w:r w:rsidRPr="00E96220">
        <w:rPr>
          <w:rFonts w:ascii="Arial" w:hAnsi="Arial" w:cs="Arial"/>
          <w:szCs w:val="22"/>
          <w:lang w:val="de-DE"/>
        </w:rPr>
        <w:t xml:space="preserve">prasarana lain </w:t>
      </w:r>
      <w:r w:rsidRPr="00E96220">
        <w:rPr>
          <w:rFonts w:ascii="Arial" w:hAnsi="Arial" w:cs="Arial"/>
          <w:bCs/>
          <w:szCs w:val="22"/>
          <w:lang w:val="de-DE"/>
        </w:rPr>
        <w:t xml:space="preserve">yang menunjang </w:t>
      </w:r>
      <w:r w:rsidRPr="00E96220">
        <w:rPr>
          <w:rFonts w:ascii="Arial" w:hAnsi="Arial" w:cs="Arial"/>
          <w:szCs w:val="22"/>
          <w:lang w:val="de-DE"/>
        </w:rPr>
        <w:t xml:space="preserve">(misalnya tempat olah raga, ruang bersama, ruang himpunan mahasiswa, pusat sumber belajar) dengan </w:t>
      </w:r>
      <w:r w:rsidRPr="00E96220">
        <w:rPr>
          <w:rFonts w:ascii="Arial" w:hAnsi="Arial" w:cs="Arial"/>
          <w:bCs/>
          <w:szCs w:val="22"/>
          <w:lang w:val="de-DE"/>
        </w:rPr>
        <w:t>mengikuti format tabel berikut: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2040"/>
        <w:gridCol w:w="964"/>
        <w:gridCol w:w="854"/>
        <w:gridCol w:w="732"/>
        <w:gridCol w:w="850"/>
        <w:gridCol w:w="904"/>
        <w:gridCol w:w="900"/>
        <w:gridCol w:w="1545"/>
      </w:tblGrid>
      <w:tr w:rsidR="00AA3272" w:rsidRPr="00B033FB" w:rsidTr="00C63571">
        <w:trPr>
          <w:cantSplit/>
          <w:trHeight w:val="370"/>
        </w:trPr>
        <w:tc>
          <w:tcPr>
            <w:tcW w:w="709" w:type="dxa"/>
            <w:vMerge w:val="restart"/>
            <w:shd w:val="clear" w:color="auto" w:fill="auto"/>
            <w:vAlign w:val="center"/>
          </w:tcPr>
          <w:p w:rsidR="00AA3272" w:rsidRPr="00B033FB" w:rsidRDefault="00AA3272">
            <w:pPr>
              <w:jc w:val="center"/>
              <w:rPr>
                <w:rFonts w:cs="Arial"/>
                <w:b/>
                <w:bCs/>
                <w:sz w:val="18"/>
              </w:rPr>
            </w:pPr>
            <w:r w:rsidRPr="00B033FB">
              <w:rPr>
                <w:rFonts w:cs="Arial"/>
                <w:b/>
                <w:bCs/>
                <w:sz w:val="18"/>
              </w:rPr>
              <w:t>No.</w:t>
            </w:r>
          </w:p>
        </w:tc>
        <w:tc>
          <w:tcPr>
            <w:tcW w:w="2040" w:type="dxa"/>
            <w:vMerge w:val="restart"/>
            <w:shd w:val="clear" w:color="auto" w:fill="auto"/>
            <w:vAlign w:val="center"/>
          </w:tcPr>
          <w:p w:rsidR="00AA3272" w:rsidRPr="00B033FB" w:rsidRDefault="00AA3272">
            <w:pPr>
              <w:jc w:val="center"/>
              <w:rPr>
                <w:rFonts w:cs="Arial"/>
                <w:b/>
                <w:bCs/>
                <w:sz w:val="18"/>
              </w:rPr>
            </w:pPr>
            <w:r w:rsidRPr="00B033FB">
              <w:rPr>
                <w:rFonts w:cs="Arial"/>
                <w:b/>
                <w:bCs/>
                <w:sz w:val="18"/>
              </w:rPr>
              <w:t>Jenis Prasarana</w:t>
            </w:r>
            <w:r w:rsidR="00197382">
              <w:rPr>
                <w:rFonts w:cs="Arial"/>
                <w:b/>
                <w:bCs/>
                <w:sz w:val="18"/>
              </w:rPr>
              <w:t xml:space="preserve"> Penunjang</w:t>
            </w:r>
          </w:p>
        </w:tc>
        <w:tc>
          <w:tcPr>
            <w:tcW w:w="964" w:type="dxa"/>
            <w:vMerge w:val="restart"/>
            <w:shd w:val="clear" w:color="auto" w:fill="auto"/>
            <w:vAlign w:val="center"/>
          </w:tcPr>
          <w:p w:rsidR="00AA3272" w:rsidRPr="00B033FB" w:rsidRDefault="00AA3272">
            <w:pPr>
              <w:jc w:val="center"/>
              <w:rPr>
                <w:rFonts w:cs="Arial"/>
                <w:b/>
                <w:bCs/>
                <w:sz w:val="18"/>
              </w:rPr>
            </w:pPr>
            <w:r w:rsidRPr="00B033FB">
              <w:rPr>
                <w:rFonts w:cs="Arial"/>
                <w:b/>
                <w:bCs/>
                <w:sz w:val="18"/>
              </w:rPr>
              <w:t>Jumlah Unit</w:t>
            </w:r>
          </w:p>
        </w:tc>
        <w:tc>
          <w:tcPr>
            <w:tcW w:w="854" w:type="dxa"/>
            <w:vMerge w:val="restart"/>
            <w:shd w:val="clear" w:color="auto" w:fill="auto"/>
            <w:vAlign w:val="center"/>
          </w:tcPr>
          <w:p w:rsidR="00AA3272" w:rsidRPr="00B033FB" w:rsidRDefault="00AA3272">
            <w:pPr>
              <w:jc w:val="center"/>
              <w:rPr>
                <w:rFonts w:cs="Arial"/>
                <w:b/>
                <w:bCs/>
                <w:sz w:val="18"/>
              </w:rPr>
            </w:pPr>
            <w:r w:rsidRPr="00B033FB">
              <w:rPr>
                <w:rFonts w:cs="Arial"/>
                <w:b/>
                <w:bCs/>
                <w:sz w:val="18"/>
              </w:rPr>
              <w:t>Total Luas (m</w:t>
            </w:r>
            <w:r w:rsidRPr="00B033FB">
              <w:rPr>
                <w:rFonts w:cs="Arial"/>
                <w:b/>
                <w:bCs/>
                <w:sz w:val="18"/>
                <w:vertAlign w:val="superscript"/>
              </w:rPr>
              <w:t>2</w:t>
            </w:r>
            <w:r w:rsidRPr="00B033FB">
              <w:rPr>
                <w:rFonts w:cs="Arial"/>
                <w:b/>
                <w:bCs/>
                <w:sz w:val="18"/>
              </w:rPr>
              <w:t>)</w:t>
            </w:r>
          </w:p>
        </w:tc>
        <w:tc>
          <w:tcPr>
            <w:tcW w:w="1582" w:type="dxa"/>
            <w:gridSpan w:val="2"/>
            <w:tcBorders>
              <w:bottom w:val="single" w:sz="4" w:space="0" w:color="auto"/>
            </w:tcBorders>
            <w:shd w:val="clear" w:color="auto" w:fill="auto"/>
            <w:vAlign w:val="center"/>
          </w:tcPr>
          <w:p w:rsidR="00AA3272" w:rsidRPr="00C63571" w:rsidRDefault="00AA3272">
            <w:pPr>
              <w:jc w:val="center"/>
              <w:rPr>
                <w:rFonts w:cs="Arial"/>
                <w:b/>
                <w:bCs/>
                <w:sz w:val="18"/>
                <w:lang w:val="id-ID"/>
              </w:rPr>
            </w:pPr>
            <w:r w:rsidRPr="00B033FB">
              <w:rPr>
                <w:rFonts w:cs="Arial"/>
                <w:b/>
                <w:bCs/>
                <w:sz w:val="18"/>
              </w:rPr>
              <w:t>Kepemilikan</w:t>
            </w:r>
            <w:r w:rsidR="00C63571">
              <w:rPr>
                <w:rFonts w:cs="Arial"/>
                <w:b/>
                <w:bCs/>
                <w:sz w:val="18"/>
                <w:lang w:val="id-ID"/>
              </w:rPr>
              <w:t xml:space="preserve"> 1)</w:t>
            </w:r>
          </w:p>
        </w:tc>
        <w:tc>
          <w:tcPr>
            <w:tcW w:w="1804" w:type="dxa"/>
            <w:gridSpan w:val="2"/>
            <w:tcBorders>
              <w:bottom w:val="single" w:sz="4" w:space="0" w:color="auto"/>
            </w:tcBorders>
            <w:shd w:val="clear" w:color="auto" w:fill="auto"/>
            <w:vAlign w:val="center"/>
          </w:tcPr>
          <w:p w:rsidR="00AA3272" w:rsidRPr="00C63571" w:rsidRDefault="00AA3272">
            <w:pPr>
              <w:jc w:val="center"/>
              <w:rPr>
                <w:rFonts w:cs="Arial"/>
                <w:b/>
                <w:bCs/>
                <w:sz w:val="18"/>
                <w:lang w:val="id-ID"/>
              </w:rPr>
            </w:pPr>
            <w:r w:rsidRPr="00B033FB">
              <w:rPr>
                <w:rFonts w:cs="Arial"/>
                <w:b/>
                <w:bCs/>
                <w:sz w:val="18"/>
              </w:rPr>
              <w:t>Kondisi</w:t>
            </w:r>
            <w:r w:rsidR="00C63571">
              <w:rPr>
                <w:rFonts w:cs="Arial"/>
                <w:b/>
                <w:bCs/>
                <w:sz w:val="18"/>
                <w:lang w:val="id-ID"/>
              </w:rPr>
              <w:t xml:space="preserve"> 2)</w:t>
            </w:r>
          </w:p>
        </w:tc>
        <w:tc>
          <w:tcPr>
            <w:tcW w:w="1545" w:type="dxa"/>
            <w:vMerge w:val="restart"/>
            <w:shd w:val="clear" w:color="auto" w:fill="auto"/>
            <w:vAlign w:val="center"/>
          </w:tcPr>
          <w:p w:rsidR="00AA3272" w:rsidRPr="00B033FB" w:rsidRDefault="00AA3272">
            <w:pPr>
              <w:jc w:val="center"/>
              <w:rPr>
                <w:rFonts w:cs="Arial"/>
                <w:b/>
                <w:bCs/>
                <w:sz w:val="18"/>
              </w:rPr>
            </w:pPr>
            <w:r w:rsidRPr="00B033FB">
              <w:rPr>
                <w:rFonts w:cs="Arial"/>
                <w:b/>
                <w:bCs/>
                <w:sz w:val="18"/>
              </w:rPr>
              <w:t>Unit Pengelola</w:t>
            </w:r>
          </w:p>
        </w:tc>
      </w:tr>
      <w:tr w:rsidR="00AA3272" w:rsidRPr="00B033FB" w:rsidTr="00C63571">
        <w:trPr>
          <w:cantSplit/>
          <w:trHeight w:val="276"/>
        </w:trPr>
        <w:tc>
          <w:tcPr>
            <w:tcW w:w="709" w:type="dxa"/>
            <w:vMerge/>
            <w:tcBorders>
              <w:bottom w:val="double" w:sz="4" w:space="0" w:color="auto"/>
            </w:tcBorders>
            <w:shd w:val="clear" w:color="auto" w:fill="auto"/>
            <w:vAlign w:val="center"/>
          </w:tcPr>
          <w:p w:rsidR="00AA3272" w:rsidRPr="00B033FB" w:rsidRDefault="00AA3272">
            <w:pPr>
              <w:jc w:val="center"/>
              <w:rPr>
                <w:rFonts w:cs="Arial"/>
                <w:b/>
                <w:bCs/>
                <w:sz w:val="18"/>
              </w:rPr>
            </w:pPr>
          </w:p>
        </w:tc>
        <w:tc>
          <w:tcPr>
            <w:tcW w:w="2040" w:type="dxa"/>
            <w:vMerge/>
            <w:tcBorders>
              <w:bottom w:val="double" w:sz="4" w:space="0" w:color="auto"/>
            </w:tcBorders>
            <w:shd w:val="clear" w:color="auto" w:fill="auto"/>
            <w:vAlign w:val="center"/>
          </w:tcPr>
          <w:p w:rsidR="00AA3272" w:rsidRPr="00B033FB" w:rsidRDefault="00AA3272">
            <w:pPr>
              <w:jc w:val="center"/>
              <w:rPr>
                <w:rFonts w:cs="Arial"/>
                <w:b/>
                <w:bCs/>
                <w:sz w:val="18"/>
              </w:rPr>
            </w:pPr>
          </w:p>
        </w:tc>
        <w:tc>
          <w:tcPr>
            <w:tcW w:w="964" w:type="dxa"/>
            <w:vMerge/>
            <w:tcBorders>
              <w:bottom w:val="double" w:sz="4" w:space="0" w:color="auto"/>
            </w:tcBorders>
            <w:shd w:val="clear" w:color="auto" w:fill="auto"/>
            <w:vAlign w:val="center"/>
          </w:tcPr>
          <w:p w:rsidR="00AA3272" w:rsidRPr="00B033FB" w:rsidRDefault="00AA3272">
            <w:pPr>
              <w:jc w:val="center"/>
              <w:rPr>
                <w:rFonts w:cs="Arial"/>
                <w:b/>
                <w:bCs/>
                <w:sz w:val="18"/>
              </w:rPr>
            </w:pPr>
          </w:p>
        </w:tc>
        <w:tc>
          <w:tcPr>
            <w:tcW w:w="854" w:type="dxa"/>
            <w:vMerge/>
            <w:tcBorders>
              <w:bottom w:val="double" w:sz="4" w:space="0" w:color="auto"/>
            </w:tcBorders>
            <w:shd w:val="clear" w:color="auto" w:fill="auto"/>
            <w:vAlign w:val="center"/>
          </w:tcPr>
          <w:p w:rsidR="00AA3272" w:rsidRPr="00B033FB" w:rsidRDefault="00AA3272">
            <w:pPr>
              <w:jc w:val="center"/>
              <w:rPr>
                <w:rFonts w:cs="Arial"/>
                <w:b/>
                <w:bCs/>
                <w:sz w:val="18"/>
              </w:rPr>
            </w:pPr>
          </w:p>
        </w:tc>
        <w:tc>
          <w:tcPr>
            <w:tcW w:w="732" w:type="dxa"/>
            <w:tcBorders>
              <w:bottom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SD</w:t>
            </w:r>
          </w:p>
        </w:tc>
        <w:tc>
          <w:tcPr>
            <w:tcW w:w="850" w:type="dxa"/>
            <w:tcBorders>
              <w:bottom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SW</w:t>
            </w:r>
          </w:p>
        </w:tc>
        <w:tc>
          <w:tcPr>
            <w:tcW w:w="904" w:type="dxa"/>
            <w:tcBorders>
              <w:bottom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Terawat</w:t>
            </w:r>
          </w:p>
        </w:tc>
        <w:tc>
          <w:tcPr>
            <w:tcW w:w="900" w:type="dxa"/>
            <w:tcBorders>
              <w:bottom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Tidak Terawat</w:t>
            </w:r>
          </w:p>
        </w:tc>
        <w:tc>
          <w:tcPr>
            <w:tcW w:w="1545" w:type="dxa"/>
            <w:vMerge/>
            <w:tcBorders>
              <w:bottom w:val="double" w:sz="4" w:space="0" w:color="auto"/>
            </w:tcBorders>
            <w:shd w:val="clear" w:color="auto" w:fill="auto"/>
            <w:vAlign w:val="center"/>
          </w:tcPr>
          <w:p w:rsidR="00AA3272" w:rsidRPr="00B033FB" w:rsidRDefault="00AA3272">
            <w:pPr>
              <w:jc w:val="center"/>
              <w:rPr>
                <w:rFonts w:cs="Arial"/>
                <w:b/>
                <w:bCs/>
                <w:sz w:val="18"/>
              </w:rPr>
            </w:pPr>
          </w:p>
        </w:tc>
      </w:tr>
      <w:tr w:rsidR="00AA3272" w:rsidRPr="00B033FB" w:rsidTr="00C63571">
        <w:trPr>
          <w:trHeight w:val="280"/>
        </w:trPr>
        <w:tc>
          <w:tcPr>
            <w:tcW w:w="709"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(1)</w:t>
            </w:r>
          </w:p>
        </w:tc>
        <w:tc>
          <w:tcPr>
            <w:tcW w:w="2040"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(2)</w:t>
            </w:r>
          </w:p>
        </w:tc>
        <w:tc>
          <w:tcPr>
            <w:tcW w:w="964"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(3)</w:t>
            </w:r>
          </w:p>
        </w:tc>
        <w:tc>
          <w:tcPr>
            <w:tcW w:w="854"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(4)</w:t>
            </w:r>
          </w:p>
        </w:tc>
        <w:tc>
          <w:tcPr>
            <w:tcW w:w="732"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(5)</w:t>
            </w:r>
          </w:p>
        </w:tc>
        <w:tc>
          <w:tcPr>
            <w:tcW w:w="850"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(6)</w:t>
            </w:r>
          </w:p>
        </w:tc>
        <w:tc>
          <w:tcPr>
            <w:tcW w:w="904"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(7)</w:t>
            </w:r>
          </w:p>
        </w:tc>
        <w:tc>
          <w:tcPr>
            <w:tcW w:w="900"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(8)</w:t>
            </w:r>
          </w:p>
        </w:tc>
        <w:tc>
          <w:tcPr>
            <w:tcW w:w="1545" w:type="dxa"/>
            <w:tcBorders>
              <w:top w:val="double" w:sz="4" w:space="0" w:color="auto"/>
            </w:tcBorders>
            <w:shd w:val="clear" w:color="auto" w:fill="auto"/>
            <w:vAlign w:val="center"/>
          </w:tcPr>
          <w:p w:rsidR="00AA3272" w:rsidRPr="00B033FB" w:rsidRDefault="00AA3272">
            <w:pPr>
              <w:jc w:val="center"/>
              <w:rPr>
                <w:rFonts w:cs="Arial"/>
                <w:b/>
                <w:bCs/>
                <w:sz w:val="18"/>
              </w:rPr>
            </w:pPr>
            <w:r w:rsidRPr="00B033FB">
              <w:rPr>
                <w:rFonts w:cs="Arial"/>
                <w:b/>
                <w:bCs/>
                <w:sz w:val="18"/>
              </w:rPr>
              <w:t>(9)</w:t>
            </w:r>
          </w:p>
        </w:tc>
      </w:tr>
      <w:tr w:rsidR="00AA3272" w:rsidRPr="00B033FB" w:rsidTr="00C63571">
        <w:tc>
          <w:tcPr>
            <w:tcW w:w="709" w:type="dxa"/>
          </w:tcPr>
          <w:p w:rsidR="00AA3272" w:rsidRPr="00B033FB" w:rsidRDefault="00AA3272">
            <w:pPr>
              <w:rPr>
                <w:rFonts w:cs="Arial"/>
                <w:bCs/>
              </w:rPr>
            </w:pPr>
          </w:p>
        </w:tc>
        <w:tc>
          <w:tcPr>
            <w:tcW w:w="2040" w:type="dxa"/>
          </w:tcPr>
          <w:p w:rsidR="00AA3272" w:rsidRPr="00B033FB" w:rsidRDefault="00AA3272">
            <w:pPr>
              <w:rPr>
                <w:rFonts w:cs="Arial"/>
                <w:bCs/>
              </w:rPr>
            </w:pPr>
          </w:p>
        </w:tc>
        <w:tc>
          <w:tcPr>
            <w:tcW w:w="964" w:type="dxa"/>
          </w:tcPr>
          <w:p w:rsidR="00AA3272" w:rsidRPr="00B033FB" w:rsidRDefault="00AA3272">
            <w:pPr>
              <w:rPr>
                <w:rFonts w:cs="Arial"/>
                <w:bCs/>
              </w:rPr>
            </w:pPr>
          </w:p>
        </w:tc>
        <w:tc>
          <w:tcPr>
            <w:tcW w:w="854" w:type="dxa"/>
          </w:tcPr>
          <w:p w:rsidR="00AA3272" w:rsidRPr="00B033FB" w:rsidRDefault="00AA3272">
            <w:pPr>
              <w:rPr>
                <w:rFonts w:cs="Arial"/>
                <w:bCs/>
              </w:rPr>
            </w:pPr>
          </w:p>
        </w:tc>
        <w:tc>
          <w:tcPr>
            <w:tcW w:w="732" w:type="dxa"/>
          </w:tcPr>
          <w:p w:rsidR="00AA3272" w:rsidRPr="00B033FB" w:rsidRDefault="00AA3272">
            <w:pPr>
              <w:rPr>
                <w:rFonts w:cs="Arial"/>
                <w:bCs/>
              </w:rPr>
            </w:pPr>
          </w:p>
        </w:tc>
        <w:tc>
          <w:tcPr>
            <w:tcW w:w="850" w:type="dxa"/>
          </w:tcPr>
          <w:p w:rsidR="00AA3272" w:rsidRPr="00B033FB" w:rsidRDefault="00AA3272">
            <w:pPr>
              <w:rPr>
                <w:rFonts w:cs="Arial"/>
                <w:bCs/>
              </w:rPr>
            </w:pPr>
          </w:p>
        </w:tc>
        <w:tc>
          <w:tcPr>
            <w:tcW w:w="904" w:type="dxa"/>
          </w:tcPr>
          <w:p w:rsidR="00AA3272" w:rsidRPr="00B033FB" w:rsidRDefault="00AA3272">
            <w:pPr>
              <w:rPr>
                <w:rFonts w:cs="Arial"/>
                <w:bCs/>
              </w:rPr>
            </w:pPr>
          </w:p>
        </w:tc>
        <w:tc>
          <w:tcPr>
            <w:tcW w:w="900" w:type="dxa"/>
          </w:tcPr>
          <w:p w:rsidR="00AA3272" w:rsidRPr="00B033FB" w:rsidRDefault="00AA3272">
            <w:pPr>
              <w:rPr>
                <w:rFonts w:cs="Arial"/>
                <w:bCs/>
              </w:rPr>
            </w:pPr>
          </w:p>
        </w:tc>
        <w:tc>
          <w:tcPr>
            <w:tcW w:w="1545" w:type="dxa"/>
          </w:tcPr>
          <w:p w:rsidR="00AA3272" w:rsidRPr="00B033FB" w:rsidRDefault="00AA3272">
            <w:pPr>
              <w:rPr>
                <w:rFonts w:cs="Arial"/>
                <w:bCs/>
              </w:rPr>
            </w:pPr>
          </w:p>
        </w:tc>
      </w:tr>
      <w:tr w:rsidR="00AA3272" w:rsidRPr="00B033FB" w:rsidTr="00C63571">
        <w:tc>
          <w:tcPr>
            <w:tcW w:w="709" w:type="dxa"/>
          </w:tcPr>
          <w:p w:rsidR="00AA3272" w:rsidRPr="00B033FB" w:rsidRDefault="00AA3272">
            <w:pPr>
              <w:rPr>
                <w:rFonts w:cs="Arial"/>
                <w:bCs/>
              </w:rPr>
            </w:pPr>
          </w:p>
        </w:tc>
        <w:tc>
          <w:tcPr>
            <w:tcW w:w="2040" w:type="dxa"/>
          </w:tcPr>
          <w:p w:rsidR="00AA3272" w:rsidRPr="00B033FB" w:rsidRDefault="00AA3272">
            <w:pPr>
              <w:rPr>
                <w:rFonts w:cs="Arial"/>
                <w:bCs/>
              </w:rPr>
            </w:pPr>
          </w:p>
        </w:tc>
        <w:tc>
          <w:tcPr>
            <w:tcW w:w="964" w:type="dxa"/>
          </w:tcPr>
          <w:p w:rsidR="00AA3272" w:rsidRPr="00B033FB" w:rsidRDefault="00AA3272">
            <w:pPr>
              <w:rPr>
                <w:rFonts w:cs="Arial"/>
                <w:bCs/>
              </w:rPr>
            </w:pPr>
          </w:p>
        </w:tc>
        <w:tc>
          <w:tcPr>
            <w:tcW w:w="854" w:type="dxa"/>
          </w:tcPr>
          <w:p w:rsidR="00AA3272" w:rsidRPr="00B033FB" w:rsidRDefault="00AA3272">
            <w:pPr>
              <w:rPr>
                <w:rFonts w:cs="Arial"/>
                <w:bCs/>
              </w:rPr>
            </w:pPr>
          </w:p>
        </w:tc>
        <w:tc>
          <w:tcPr>
            <w:tcW w:w="732" w:type="dxa"/>
          </w:tcPr>
          <w:p w:rsidR="00AA3272" w:rsidRPr="00B033FB" w:rsidRDefault="00AA3272">
            <w:pPr>
              <w:rPr>
                <w:rFonts w:cs="Arial"/>
                <w:bCs/>
              </w:rPr>
            </w:pPr>
          </w:p>
        </w:tc>
        <w:tc>
          <w:tcPr>
            <w:tcW w:w="850" w:type="dxa"/>
          </w:tcPr>
          <w:p w:rsidR="00AA3272" w:rsidRPr="00B033FB" w:rsidRDefault="00AA3272">
            <w:pPr>
              <w:rPr>
                <w:rFonts w:cs="Arial"/>
                <w:bCs/>
              </w:rPr>
            </w:pPr>
          </w:p>
        </w:tc>
        <w:tc>
          <w:tcPr>
            <w:tcW w:w="904" w:type="dxa"/>
          </w:tcPr>
          <w:p w:rsidR="00AA3272" w:rsidRPr="00B033FB" w:rsidRDefault="00AA3272">
            <w:pPr>
              <w:rPr>
                <w:rFonts w:cs="Arial"/>
                <w:bCs/>
              </w:rPr>
            </w:pPr>
          </w:p>
        </w:tc>
        <w:tc>
          <w:tcPr>
            <w:tcW w:w="900" w:type="dxa"/>
          </w:tcPr>
          <w:p w:rsidR="00AA3272" w:rsidRPr="00B033FB" w:rsidRDefault="00AA3272">
            <w:pPr>
              <w:rPr>
                <w:rFonts w:cs="Arial"/>
                <w:bCs/>
              </w:rPr>
            </w:pPr>
          </w:p>
        </w:tc>
        <w:tc>
          <w:tcPr>
            <w:tcW w:w="1545" w:type="dxa"/>
          </w:tcPr>
          <w:p w:rsidR="00AA3272" w:rsidRPr="00B033FB" w:rsidRDefault="00AA3272">
            <w:pPr>
              <w:rPr>
                <w:rFonts w:cs="Arial"/>
                <w:bCs/>
              </w:rPr>
            </w:pPr>
          </w:p>
        </w:tc>
      </w:tr>
      <w:tr w:rsidR="00AA3272" w:rsidRPr="00B033FB" w:rsidTr="00C63571">
        <w:tc>
          <w:tcPr>
            <w:tcW w:w="709" w:type="dxa"/>
          </w:tcPr>
          <w:p w:rsidR="00AA3272" w:rsidRPr="00B033FB" w:rsidRDefault="00AA3272">
            <w:pPr>
              <w:rPr>
                <w:rFonts w:cs="Arial"/>
                <w:bCs/>
              </w:rPr>
            </w:pPr>
          </w:p>
        </w:tc>
        <w:tc>
          <w:tcPr>
            <w:tcW w:w="2040" w:type="dxa"/>
          </w:tcPr>
          <w:p w:rsidR="00AA3272" w:rsidRPr="00B033FB" w:rsidRDefault="00AA3272">
            <w:pPr>
              <w:rPr>
                <w:rFonts w:cs="Arial"/>
                <w:bCs/>
              </w:rPr>
            </w:pPr>
          </w:p>
        </w:tc>
        <w:tc>
          <w:tcPr>
            <w:tcW w:w="964" w:type="dxa"/>
          </w:tcPr>
          <w:p w:rsidR="00AA3272" w:rsidRPr="00B033FB" w:rsidRDefault="00AA3272">
            <w:pPr>
              <w:rPr>
                <w:rFonts w:cs="Arial"/>
                <w:bCs/>
              </w:rPr>
            </w:pPr>
          </w:p>
        </w:tc>
        <w:tc>
          <w:tcPr>
            <w:tcW w:w="854" w:type="dxa"/>
          </w:tcPr>
          <w:p w:rsidR="00AA3272" w:rsidRPr="00B033FB" w:rsidRDefault="00AA3272">
            <w:pPr>
              <w:rPr>
                <w:rFonts w:cs="Arial"/>
                <w:bCs/>
              </w:rPr>
            </w:pPr>
          </w:p>
        </w:tc>
        <w:tc>
          <w:tcPr>
            <w:tcW w:w="732" w:type="dxa"/>
          </w:tcPr>
          <w:p w:rsidR="00AA3272" w:rsidRPr="00B033FB" w:rsidRDefault="00AA3272">
            <w:pPr>
              <w:rPr>
                <w:rFonts w:cs="Arial"/>
                <w:bCs/>
              </w:rPr>
            </w:pPr>
          </w:p>
        </w:tc>
        <w:tc>
          <w:tcPr>
            <w:tcW w:w="850" w:type="dxa"/>
          </w:tcPr>
          <w:p w:rsidR="00AA3272" w:rsidRPr="00B033FB" w:rsidRDefault="00AA3272">
            <w:pPr>
              <w:rPr>
                <w:rFonts w:cs="Arial"/>
                <w:bCs/>
              </w:rPr>
            </w:pPr>
          </w:p>
        </w:tc>
        <w:tc>
          <w:tcPr>
            <w:tcW w:w="904" w:type="dxa"/>
          </w:tcPr>
          <w:p w:rsidR="00AA3272" w:rsidRPr="00B033FB" w:rsidRDefault="00AA3272">
            <w:pPr>
              <w:rPr>
                <w:rFonts w:cs="Arial"/>
                <w:bCs/>
              </w:rPr>
            </w:pPr>
          </w:p>
        </w:tc>
        <w:tc>
          <w:tcPr>
            <w:tcW w:w="900" w:type="dxa"/>
          </w:tcPr>
          <w:p w:rsidR="00AA3272" w:rsidRPr="00B033FB" w:rsidRDefault="00AA3272">
            <w:pPr>
              <w:rPr>
                <w:rFonts w:cs="Arial"/>
                <w:bCs/>
              </w:rPr>
            </w:pPr>
          </w:p>
        </w:tc>
        <w:tc>
          <w:tcPr>
            <w:tcW w:w="1545" w:type="dxa"/>
          </w:tcPr>
          <w:p w:rsidR="00AA3272" w:rsidRPr="00B033FB" w:rsidRDefault="00AA3272">
            <w:pPr>
              <w:rPr>
                <w:rFonts w:cs="Arial"/>
                <w:bCs/>
              </w:rPr>
            </w:pPr>
          </w:p>
        </w:tc>
      </w:tr>
    </w:tbl>
    <w:p w:rsidR="00E96220" w:rsidRDefault="00AA3272" w:rsidP="00E96220">
      <w:pPr>
        <w:ind w:left="426"/>
        <w:rPr>
          <w:rFonts w:cs="Arial"/>
          <w:bCs/>
          <w:sz w:val="20"/>
        </w:rPr>
      </w:pPr>
      <w:r w:rsidRPr="00B033FB">
        <w:rPr>
          <w:rFonts w:cs="Arial"/>
          <w:bCs/>
          <w:sz w:val="20"/>
        </w:rPr>
        <w:t>Keterangan:</w:t>
      </w:r>
    </w:p>
    <w:p w:rsidR="00E96220" w:rsidRPr="00E96220" w:rsidRDefault="00E96220" w:rsidP="00E96220">
      <w:pPr>
        <w:pStyle w:val="ListParagraph"/>
        <w:numPr>
          <w:ilvl w:val="0"/>
          <w:numId w:val="45"/>
        </w:numPr>
        <w:ind w:left="709" w:hanging="283"/>
        <w:rPr>
          <w:rFonts w:cs="Arial"/>
          <w:bCs/>
          <w:sz w:val="16"/>
          <w:szCs w:val="16"/>
          <w:lang w:val="de-DE"/>
        </w:rPr>
      </w:pPr>
      <w:r w:rsidRPr="00E96220">
        <w:rPr>
          <w:rFonts w:ascii="Arial" w:hAnsi="Arial" w:cs="Arial"/>
          <w:bCs/>
          <w:sz w:val="16"/>
          <w:szCs w:val="16"/>
          <w:lang w:val="de-DE"/>
        </w:rPr>
        <w:t>SD = Milik PT/fakultas/jurusan sendiri; SW = Sewa/Kontrak/Kerjasama.</w:t>
      </w:r>
    </w:p>
    <w:p w:rsidR="00E96220" w:rsidRPr="00E96220" w:rsidRDefault="00E96220" w:rsidP="00E96220">
      <w:pPr>
        <w:pStyle w:val="ListParagraph"/>
        <w:numPr>
          <w:ilvl w:val="0"/>
          <w:numId w:val="45"/>
        </w:numPr>
        <w:ind w:left="709" w:hanging="283"/>
        <w:rPr>
          <w:rFonts w:cs="Arial"/>
          <w:bCs/>
          <w:sz w:val="16"/>
          <w:szCs w:val="16"/>
          <w:lang w:val="de-DE"/>
        </w:rPr>
      </w:pPr>
      <w:r w:rsidRPr="00E96220">
        <w:rPr>
          <w:rFonts w:ascii="Arial" w:hAnsi="Arial" w:cs="Arial"/>
          <w:bCs/>
          <w:sz w:val="16"/>
          <w:szCs w:val="16"/>
          <w:lang w:val="de-DE"/>
        </w:rPr>
        <w:t xml:space="preserve">Beri tanda </w:t>
      </w:r>
      <w:r w:rsidRPr="00E96220">
        <w:rPr>
          <w:rFonts w:ascii="Arial" w:hAnsi="Arial" w:cs="Arial"/>
        </w:rPr>
        <w:sym w:font="Mathematica1" w:char="F0D6"/>
      </w:r>
      <w:r w:rsidRPr="00E96220">
        <w:rPr>
          <w:rFonts w:ascii="Arial" w:hAnsi="Arial" w:cs="Arial"/>
          <w:bCs/>
          <w:sz w:val="16"/>
          <w:szCs w:val="16"/>
          <w:lang w:val="de-DE"/>
        </w:rPr>
        <w:t xml:space="preserve"> pada kolom yang sesuai.</w:t>
      </w:r>
    </w:p>
    <w:p w:rsidR="00AA3272" w:rsidRPr="00B65A5A" w:rsidRDefault="00AA3272">
      <w:pPr>
        <w:ind w:left="142" w:firstLine="38"/>
        <w:rPr>
          <w:sz w:val="18"/>
          <w:szCs w:val="18"/>
          <w:lang w:val="de-DE"/>
        </w:rPr>
      </w:pPr>
    </w:p>
    <w:p w:rsidR="00E96220" w:rsidRPr="00E96220" w:rsidRDefault="00E96220" w:rsidP="00E96220">
      <w:pPr>
        <w:ind w:left="709" w:hanging="725"/>
        <w:rPr>
          <w:rFonts w:cs="Arial"/>
          <w:bCs/>
          <w:lang w:val="de-DE"/>
        </w:rPr>
      </w:pPr>
      <w:r w:rsidRPr="00E96220">
        <w:rPr>
          <w:rFonts w:cs="Arial"/>
          <w:bCs/>
          <w:lang w:val="de-DE"/>
        </w:rPr>
        <w:t>6.</w:t>
      </w:r>
      <w:r w:rsidR="004E1185">
        <w:rPr>
          <w:rFonts w:cs="Arial"/>
          <w:bCs/>
          <w:lang w:val="id-ID"/>
        </w:rPr>
        <w:t>5</w:t>
      </w:r>
      <w:r w:rsidRPr="00E96220">
        <w:rPr>
          <w:rFonts w:cs="Arial"/>
          <w:bCs/>
          <w:lang w:val="de-DE"/>
        </w:rPr>
        <w:t>.3.</w:t>
      </w:r>
      <w:r w:rsidR="002201DB">
        <w:rPr>
          <w:rFonts w:cs="Arial"/>
          <w:bCs/>
          <w:lang w:val="id-ID"/>
        </w:rPr>
        <w:t xml:space="preserve"> </w:t>
      </w:r>
      <w:r w:rsidRPr="00E96220">
        <w:rPr>
          <w:rFonts w:cs="Arial"/>
          <w:bCs/>
          <w:lang w:val="de-DE"/>
        </w:rPr>
        <w:t>Tuliskan satuan pendidikan yang</w:t>
      </w:r>
      <w:r w:rsidRPr="00E96220">
        <w:rPr>
          <w:rFonts w:cs="Arial"/>
          <w:lang w:val="de-DE"/>
        </w:rPr>
        <w:t xml:space="preserve"> digunakan untuk tempat kegiatan PPL</w:t>
      </w:r>
      <w:r w:rsidRPr="00E96220">
        <w:rPr>
          <w:rFonts w:cs="Arial"/>
          <w:bCs/>
          <w:lang w:val="de-DE"/>
        </w:rPr>
        <w:t xml:space="preserve"> </w:t>
      </w:r>
      <w:r w:rsidRPr="00E96220">
        <w:rPr>
          <w:rFonts w:cs="Arial"/>
          <w:lang w:val="de-DE"/>
        </w:rPr>
        <w:t xml:space="preserve">dengan </w:t>
      </w:r>
      <w:r w:rsidRPr="00E96220">
        <w:rPr>
          <w:rFonts w:cs="Arial"/>
          <w:bCs/>
          <w:lang w:val="de-DE"/>
        </w:rPr>
        <w:t>mengikuti format tabel berikut:</w:t>
      </w:r>
    </w:p>
    <w:p w:rsidR="00970A05" w:rsidRPr="00B65A5A" w:rsidRDefault="00970A05">
      <w:pPr>
        <w:ind w:left="666" w:firstLine="38"/>
        <w:rPr>
          <w:sz w:val="18"/>
          <w:szCs w:val="18"/>
          <w:lang w:val="de-DE"/>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2040"/>
        <w:gridCol w:w="795"/>
        <w:gridCol w:w="851"/>
        <w:gridCol w:w="1757"/>
        <w:gridCol w:w="1620"/>
        <w:gridCol w:w="1726"/>
      </w:tblGrid>
      <w:tr w:rsidR="003243EE" w:rsidRPr="00B033FB" w:rsidTr="007915A0">
        <w:trPr>
          <w:cantSplit/>
          <w:trHeight w:val="370"/>
        </w:trPr>
        <w:tc>
          <w:tcPr>
            <w:tcW w:w="709" w:type="dxa"/>
            <w:vMerge w:val="restart"/>
            <w:shd w:val="clear" w:color="auto" w:fill="auto"/>
            <w:vAlign w:val="center"/>
          </w:tcPr>
          <w:p w:rsidR="003243EE" w:rsidRDefault="003243EE">
            <w:pPr>
              <w:jc w:val="center"/>
              <w:rPr>
                <w:rFonts w:cs="Arial"/>
                <w:b/>
                <w:bCs/>
                <w:sz w:val="18"/>
              </w:rPr>
            </w:pPr>
            <w:r w:rsidRPr="00B033FB">
              <w:rPr>
                <w:rFonts w:cs="Arial"/>
                <w:b/>
                <w:bCs/>
                <w:sz w:val="18"/>
              </w:rPr>
              <w:lastRenderedPageBreak/>
              <w:t>No.</w:t>
            </w:r>
          </w:p>
        </w:tc>
        <w:tc>
          <w:tcPr>
            <w:tcW w:w="2040" w:type="dxa"/>
            <w:vMerge w:val="restart"/>
            <w:shd w:val="clear" w:color="auto" w:fill="auto"/>
            <w:vAlign w:val="center"/>
          </w:tcPr>
          <w:p w:rsidR="003243EE" w:rsidRDefault="003243EE">
            <w:pPr>
              <w:jc w:val="center"/>
              <w:rPr>
                <w:rFonts w:cs="Arial"/>
                <w:b/>
                <w:bCs/>
                <w:sz w:val="18"/>
              </w:rPr>
            </w:pPr>
            <w:r>
              <w:rPr>
                <w:rFonts w:cs="Arial"/>
                <w:b/>
                <w:bCs/>
                <w:sz w:val="18"/>
              </w:rPr>
              <w:t>Nama</w:t>
            </w:r>
            <w:r w:rsidRPr="00B033FB">
              <w:rPr>
                <w:rFonts w:cs="Arial"/>
                <w:b/>
                <w:bCs/>
                <w:sz w:val="18"/>
              </w:rPr>
              <w:t xml:space="preserve"> </w:t>
            </w:r>
            <w:r>
              <w:rPr>
                <w:rFonts w:cs="Arial"/>
                <w:b/>
                <w:bCs/>
                <w:sz w:val="18"/>
              </w:rPr>
              <w:t xml:space="preserve">Institusi </w:t>
            </w:r>
          </w:p>
        </w:tc>
        <w:tc>
          <w:tcPr>
            <w:tcW w:w="1646" w:type="dxa"/>
            <w:gridSpan w:val="2"/>
            <w:tcBorders>
              <w:bottom w:val="single" w:sz="4" w:space="0" w:color="auto"/>
            </w:tcBorders>
            <w:shd w:val="clear" w:color="auto" w:fill="auto"/>
            <w:vAlign w:val="center"/>
          </w:tcPr>
          <w:p w:rsidR="003243EE" w:rsidRPr="007915A0" w:rsidRDefault="003243EE">
            <w:pPr>
              <w:jc w:val="center"/>
              <w:rPr>
                <w:rFonts w:cs="Arial"/>
                <w:b/>
                <w:bCs/>
                <w:sz w:val="18"/>
                <w:lang w:val="id-ID"/>
              </w:rPr>
            </w:pPr>
            <w:r w:rsidRPr="00B033FB">
              <w:rPr>
                <w:rFonts w:cs="Arial"/>
                <w:b/>
                <w:bCs/>
                <w:sz w:val="18"/>
              </w:rPr>
              <w:t>Kepemilikan</w:t>
            </w:r>
            <w:r w:rsidR="007915A0">
              <w:rPr>
                <w:rFonts w:cs="Arial"/>
                <w:b/>
                <w:bCs/>
                <w:sz w:val="18"/>
                <w:lang w:val="id-ID"/>
              </w:rPr>
              <w:t xml:space="preserve"> 1)</w:t>
            </w:r>
          </w:p>
        </w:tc>
        <w:tc>
          <w:tcPr>
            <w:tcW w:w="1757" w:type="dxa"/>
            <w:vMerge w:val="restart"/>
            <w:shd w:val="clear" w:color="auto" w:fill="auto"/>
            <w:vAlign w:val="center"/>
          </w:tcPr>
          <w:p w:rsidR="003243EE" w:rsidRPr="00601A05" w:rsidRDefault="003243EE" w:rsidP="002A7163">
            <w:pPr>
              <w:jc w:val="center"/>
              <w:rPr>
                <w:rFonts w:cs="Arial"/>
                <w:b/>
                <w:bCs/>
                <w:sz w:val="18"/>
                <w:lang w:val="id-ID"/>
                <w:rPrChange w:id="11" w:author="I. G. Putu Purnaba" w:date="2011-11-29T10:50:00Z">
                  <w:rPr>
                    <w:rFonts w:cs="Arial"/>
                    <w:b/>
                    <w:bCs/>
                    <w:sz w:val="18"/>
                  </w:rPr>
                </w:rPrChange>
              </w:rPr>
            </w:pPr>
            <w:r>
              <w:rPr>
                <w:rFonts w:cs="Arial"/>
                <w:b/>
                <w:bCs/>
                <w:sz w:val="18"/>
              </w:rPr>
              <w:t xml:space="preserve">Banyak </w:t>
            </w:r>
            <w:r w:rsidR="007915A0">
              <w:rPr>
                <w:rFonts w:cs="Arial"/>
                <w:b/>
                <w:bCs/>
                <w:sz w:val="18"/>
                <w:lang w:val="id-ID"/>
              </w:rPr>
              <w:t>R</w:t>
            </w:r>
            <w:r>
              <w:rPr>
                <w:rFonts w:cs="Arial"/>
                <w:b/>
                <w:bCs/>
                <w:sz w:val="18"/>
              </w:rPr>
              <w:t xml:space="preserve">uang </w:t>
            </w:r>
            <w:r w:rsidR="007915A0">
              <w:rPr>
                <w:rFonts w:cs="Arial"/>
                <w:b/>
                <w:bCs/>
                <w:sz w:val="18"/>
                <w:lang w:val="id-ID"/>
              </w:rPr>
              <w:t>K</w:t>
            </w:r>
            <w:r>
              <w:rPr>
                <w:rFonts w:cs="Arial"/>
                <w:b/>
                <w:bCs/>
                <w:sz w:val="18"/>
              </w:rPr>
              <w:t>elas</w:t>
            </w:r>
            <w:ins w:id="12" w:author="I. G. Putu Purnaba" w:date="2011-11-29T10:50:00Z">
              <w:r w:rsidR="00601A05">
                <w:rPr>
                  <w:rFonts w:cs="Arial"/>
                  <w:b/>
                  <w:bCs/>
                  <w:sz w:val="18"/>
                  <w:lang w:val="id-ID"/>
                </w:rPr>
                <w:t xml:space="preserve"> untuk PPL</w:t>
              </w:r>
            </w:ins>
          </w:p>
        </w:tc>
        <w:tc>
          <w:tcPr>
            <w:tcW w:w="1620" w:type="dxa"/>
            <w:vMerge w:val="restart"/>
          </w:tcPr>
          <w:p w:rsidR="003243EE" w:rsidDel="002A7163" w:rsidRDefault="003243EE" w:rsidP="002A7163">
            <w:pPr>
              <w:jc w:val="center"/>
              <w:rPr>
                <w:rFonts w:cs="Arial"/>
                <w:b/>
                <w:bCs/>
                <w:sz w:val="18"/>
              </w:rPr>
            </w:pPr>
            <w:r>
              <w:rPr>
                <w:rFonts w:cs="Arial"/>
                <w:b/>
                <w:bCs/>
                <w:sz w:val="18"/>
              </w:rPr>
              <w:t xml:space="preserve">Jumlah </w:t>
            </w:r>
            <w:r w:rsidR="007915A0">
              <w:rPr>
                <w:rFonts w:cs="Arial"/>
                <w:b/>
                <w:bCs/>
                <w:sz w:val="18"/>
                <w:lang w:val="id-ID"/>
              </w:rPr>
              <w:t>M</w:t>
            </w:r>
            <w:r>
              <w:rPr>
                <w:rFonts w:cs="Arial"/>
                <w:b/>
                <w:bCs/>
                <w:sz w:val="18"/>
              </w:rPr>
              <w:t xml:space="preserve">ahasiswa </w:t>
            </w:r>
            <w:r w:rsidR="007915A0">
              <w:rPr>
                <w:rFonts w:cs="Arial"/>
                <w:b/>
                <w:bCs/>
                <w:sz w:val="18"/>
                <w:lang w:val="id-ID"/>
              </w:rPr>
              <w:t>P</w:t>
            </w:r>
            <w:r>
              <w:rPr>
                <w:rFonts w:cs="Arial"/>
                <w:b/>
                <w:bCs/>
                <w:sz w:val="18"/>
              </w:rPr>
              <w:t>raktik</w:t>
            </w:r>
          </w:p>
        </w:tc>
        <w:tc>
          <w:tcPr>
            <w:tcW w:w="1726" w:type="dxa"/>
            <w:vMerge w:val="restart"/>
            <w:shd w:val="clear" w:color="auto" w:fill="auto"/>
            <w:vAlign w:val="center"/>
          </w:tcPr>
          <w:p w:rsidR="003243EE" w:rsidRDefault="003243EE" w:rsidP="002A7163">
            <w:pPr>
              <w:jc w:val="center"/>
              <w:rPr>
                <w:rFonts w:cs="Arial"/>
                <w:b/>
                <w:bCs/>
                <w:sz w:val="18"/>
              </w:rPr>
            </w:pPr>
            <w:r>
              <w:rPr>
                <w:rFonts w:cs="Arial"/>
                <w:b/>
                <w:bCs/>
                <w:sz w:val="18"/>
              </w:rPr>
              <w:t xml:space="preserve">Waktu </w:t>
            </w:r>
            <w:r w:rsidR="007915A0">
              <w:rPr>
                <w:rFonts w:cs="Arial"/>
                <w:b/>
                <w:bCs/>
                <w:sz w:val="18"/>
                <w:lang w:val="id-ID"/>
              </w:rPr>
              <w:t>P</w:t>
            </w:r>
            <w:r>
              <w:rPr>
                <w:rFonts w:cs="Arial"/>
                <w:b/>
                <w:bCs/>
                <w:sz w:val="18"/>
              </w:rPr>
              <w:t xml:space="preserve">raktik per </w:t>
            </w:r>
            <w:r w:rsidR="007915A0">
              <w:rPr>
                <w:rFonts w:cs="Arial"/>
                <w:b/>
                <w:bCs/>
                <w:sz w:val="18"/>
                <w:lang w:val="id-ID"/>
              </w:rPr>
              <w:t>M</w:t>
            </w:r>
            <w:r>
              <w:rPr>
                <w:rFonts w:cs="Arial"/>
                <w:b/>
                <w:bCs/>
                <w:sz w:val="18"/>
              </w:rPr>
              <w:t>inggu</w:t>
            </w:r>
          </w:p>
        </w:tc>
      </w:tr>
      <w:tr w:rsidR="003243EE" w:rsidRPr="00B033FB" w:rsidTr="007915A0">
        <w:trPr>
          <w:cantSplit/>
          <w:trHeight w:val="276"/>
        </w:trPr>
        <w:tc>
          <w:tcPr>
            <w:tcW w:w="709" w:type="dxa"/>
            <w:vMerge/>
            <w:tcBorders>
              <w:bottom w:val="double" w:sz="4" w:space="0" w:color="auto"/>
            </w:tcBorders>
            <w:shd w:val="clear" w:color="auto" w:fill="CCCCCC"/>
            <w:vAlign w:val="center"/>
          </w:tcPr>
          <w:p w:rsidR="003243EE" w:rsidRDefault="003243EE">
            <w:pPr>
              <w:jc w:val="center"/>
              <w:rPr>
                <w:rFonts w:cs="Arial"/>
                <w:b/>
                <w:bCs/>
                <w:sz w:val="18"/>
              </w:rPr>
            </w:pPr>
          </w:p>
        </w:tc>
        <w:tc>
          <w:tcPr>
            <w:tcW w:w="2040" w:type="dxa"/>
            <w:vMerge/>
            <w:tcBorders>
              <w:bottom w:val="double" w:sz="4" w:space="0" w:color="auto"/>
            </w:tcBorders>
            <w:vAlign w:val="center"/>
          </w:tcPr>
          <w:p w:rsidR="003243EE" w:rsidRDefault="003243EE">
            <w:pPr>
              <w:jc w:val="center"/>
              <w:rPr>
                <w:rFonts w:cs="Arial"/>
                <w:b/>
                <w:bCs/>
                <w:sz w:val="18"/>
              </w:rPr>
            </w:pPr>
          </w:p>
        </w:tc>
        <w:tc>
          <w:tcPr>
            <w:tcW w:w="795" w:type="dxa"/>
            <w:tcBorders>
              <w:bottom w:val="double" w:sz="4" w:space="0" w:color="auto"/>
            </w:tcBorders>
            <w:shd w:val="clear" w:color="auto" w:fill="auto"/>
            <w:vAlign w:val="center"/>
          </w:tcPr>
          <w:p w:rsidR="003243EE" w:rsidRDefault="003243EE">
            <w:pPr>
              <w:jc w:val="center"/>
              <w:rPr>
                <w:rFonts w:cs="Arial"/>
                <w:b/>
                <w:bCs/>
                <w:sz w:val="18"/>
              </w:rPr>
            </w:pPr>
            <w:r w:rsidRPr="00B033FB">
              <w:rPr>
                <w:rFonts w:cs="Arial"/>
                <w:b/>
                <w:bCs/>
                <w:sz w:val="18"/>
              </w:rPr>
              <w:t>SD</w:t>
            </w:r>
          </w:p>
        </w:tc>
        <w:tc>
          <w:tcPr>
            <w:tcW w:w="851" w:type="dxa"/>
            <w:tcBorders>
              <w:bottom w:val="double" w:sz="4" w:space="0" w:color="auto"/>
            </w:tcBorders>
            <w:shd w:val="clear" w:color="auto" w:fill="auto"/>
            <w:vAlign w:val="center"/>
          </w:tcPr>
          <w:p w:rsidR="003243EE" w:rsidRPr="00615A28" w:rsidRDefault="00615A28">
            <w:pPr>
              <w:jc w:val="center"/>
              <w:rPr>
                <w:rFonts w:cs="Arial"/>
                <w:b/>
                <w:bCs/>
                <w:sz w:val="18"/>
                <w:lang w:val="id-ID"/>
              </w:rPr>
            </w:pPr>
            <w:r>
              <w:rPr>
                <w:rFonts w:cs="Arial"/>
                <w:b/>
                <w:bCs/>
                <w:sz w:val="18"/>
                <w:lang w:val="id-ID"/>
              </w:rPr>
              <w:t>SW</w:t>
            </w:r>
          </w:p>
        </w:tc>
        <w:tc>
          <w:tcPr>
            <w:tcW w:w="1757" w:type="dxa"/>
            <w:vMerge/>
            <w:tcBorders>
              <w:bottom w:val="double" w:sz="4" w:space="0" w:color="auto"/>
            </w:tcBorders>
            <w:shd w:val="clear" w:color="auto" w:fill="auto"/>
            <w:vAlign w:val="center"/>
          </w:tcPr>
          <w:p w:rsidR="003243EE" w:rsidRDefault="003243EE">
            <w:pPr>
              <w:jc w:val="center"/>
              <w:rPr>
                <w:rFonts w:cs="Arial"/>
                <w:b/>
                <w:bCs/>
                <w:sz w:val="18"/>
              </w:rPr>
            </w:pPr>
          </w:p>
        </w:tc>
        <w:tc>
          <w:tcPr>
            <w:tcW w:w="1620" w:type="dxa"/>
            <w:vMerge/>
            <w:tcBorders>
              <w:bottom w:val="double" w:sz="4" w:space="0" w:color="auto"/>
            </w:tcBorders>
          </w:tcPr>
          <w:p w:rsidR="003243EE" w:rsidRDefault="003243EE">
            <w:pPr>
              <w:jc w:val="center"/>
              <w:rPr>
                <w:rFonts w:cs="Arial"/>
                <w:b/>
                <w:bCs/>
                <w:sz w:val="18"/>
              </w:rPr>
            </w:pPr>
          </w:p>
        </w:tc>
        <w:tc>
          <w:tcPr>
            <w:tcW w:w="1726" w:type="dxa"/>
            <w:vMerge/>
            <w:tcBorders>
              <w:bottom w:val="double" w:sz="4" w:space="0" w:color="auto"/>
            </w:tcBorders>
            <w:shd w:val="clear" w:color="auto" w:fill="auto"/>
            <w:vAlign w:val="center"/>
          </w:tcPr>
          <w:p w:rsidR="003243EE" w:rsidRDefault="003243EE">
            <w:pPr>
              <w:jc w:val="center"/>
              <w:rPr>
                <w:rFonts w:cs="Arial"/>
                <w:b/>
                <w:bCs/>
                <w:sz w:val="18"/>
              </w:rPr>
            </w:pPr>
          </w:p>
        </w:tc>
      </w:tr>
      <w:tr w:rsidR="003243EE" w:rsidRPr="00B033FB" w:rsidTr="007915A0">
        <w:trPr>
          <w:trHeight w:val="280"/>
        </w:trPr>
        <w:tc>
          <w:tcPr>
            <w:tcW w:w="709" w:type="dxa"/>
            <w:tcBorders>
              <w:top w:val="double" w:sz="4" w:space="0" w:color="auto"/>
            </w:tcBorders>
            <w:vAlign w:val="center"/>
          </w:tcPr>
          <w:p w:rsidR="006B501B" w:rsidRDefault="003243EE">
            <w:pPr>
              <w:jc w:val="center"/>
              <w:rPr>
                <w:rFonts w:cs="Arial"/>
                <w:b/>
                <w:bCs/>
                <w:sz w:val="18"/>
              </w:rPr>
            </w:pPr>
            <w:r w:rsidRPr="00B033FB">
              <w:rPr>
                <w:rFonts w:cs="Arial"/>
                <w:b/>
                <w:bCs/>
                <w:sz w:val="18"/>
              </w:rPr>
              <w:t>(1)</w:t>
            </w:r>
          </w:p>
        </w:tc>
        <w:tc>
          <w:tcPr>
            <w:tcW w:w="2040" w:type="dxa"/>
            <w:tcBorders>
              <w:top w:val="double" w:sz="4" w:space="0" w:color="auto"/>
            </w:tcBorders>
            <w:vAlign w:val="center"/>
          </w:tcPr>
          <w:p w:rsidR="006B501B" w:rsidRDefault="003243EE">
            <w:pPr>
              <w:jc w:val="center"/>
              <w:rPr>
                <w:rFonts w:cs="Arial"/>
                <w:b/>
                <w:bCs/>
                <w:sz w:val="18"/>
              </w:rPr>
            </w:pPr>
            <w:r w:rsidRPr="00B033FB">
              <w:rPr>
                <w:rFonts w:cs="Arial"/>
                <w:b/>
                <w:bCs/>
                <w:sz w:val="18"/>
              </w:rPr>
              <w:t>(2)</w:t>
            </w:r>
          </w:p>
        </w:tc>
        <w:tc>
          <w:tcPr>
            <w:tcW w:w="795" w:type="dxa"/>
            <w:tcBorders>
              <w:top w:val="double" w:sz="4" w:space="0" w:color="auto"/>
            </w:tcBorders>
            <w:vAlign w:val="center"/>
          </w:tcPr>
          <w:p w:rsidR="006B501B" w:rsidRDefault="003243EE">
            <w:pPr>
              <w:jc w:val="center"/>
              <w:rPr>
                <w:rFonts w:cs="Arial"/>
                <w:b/>
                <w:bCs/>
                <w:sz w:val="18"/>
              </w:rPr>
            </w:pPr>
            <w:r w:rsidRPr="00B033FB">
              <w:rPr>
                <w:rFonts w:cs="Arial"/>
                <w:b/>
                <w:bCs/>
                <w:sz w:val="18"/>
              </w:rPr>
              <w:t>(</w:t>
            </w:r>
            <w:r>
              <w:rPr>
                <w:rFonts w:cs="Arial"/>
                <w:b/>
                <w:bCs/>
                <w:sz w:val="18"/>
              </w:rPr>
              <w:t>3</w:t>
            </w:r>
            <w:r w:rsidRPr="00B033FB">
              <w:rPr>
                <w:rFonts w:cs="Arial"/>
                <w:b/>
                <w:bCs/>
                <w:sz w:val="18"/>
              </w:rPr>
              <w:t>)</w:t>
            </w:r>
          </w:p>
        </w:tc>
        <w:tc>
          <w:tcPr>
            <w:tcW w:w="851" w:type="dxa"/>
            <w:tcBorders>
              <w:top w:val="double" w:sz="4" w:space="0" w:color="auto"/>
            </w:tcBorders>
            <w:vAlign w:val="center"/>
          </w:tcPr>
          <w:p w:rsidR="006B501B" w:rsidRDefault="003243EE">
            <w:pPr>
              <w:jc w:val="center"/>
              <w:rPr>
                <w:rFonts w:cs="Arial"/>
                <w:b/>
                <w:bCs/>
                <w:sz w:val="18"/>
              </w:rPr>
            </w:pPr>
            <w:r w:rsidRPr="00B033FB">
              <w:rPr>
                <w:rFonts w:cs="Arial"/>
                <w:b/>
                <w:bCs/>
                <w:sz w:val="18"/>
              </w:rPr>
              <w:t>(</w:t>
            </w:r>
            <w:r>
              <w:rPr>
                <w:rFonts w:cs="Arial"/>
                <w:b/>
                <w:bCs/>
                <w:sz w:val="18"/>
              </w:rPr>
              <w:t>4</w:t>
            </w:r>
            <w:r w:rsidRPr="00B033FB">
              <w:rPr>
                <w:rFonts w:cs="Arial"/>
                <w:b/>
                <w:bCs/>
                <w:sz w:val="18"/>
              </w:rPr>
              <w:t>)</w:t>
            </w:r>
          </w:p>
        </w:tc>
        <w:tc>
          <w:tcPr>
            <w:tcW w:w="1757" w:type="dxa"/>
            <w:tcBorders>
              <w:top w:val="double" w:sz="4" w:space="0" w:color="auto"/>
            </w:tcBorders>
            <w:vAlign w:val="center"/>
          </w:tcPr>
          <w:p w:rsidR="006B501B" w:rsidRDefault="003243EE">
            <w:pPr>
              <w:jc w:val="center"/>
              <w:rPr>
                <w:rFonts w:cs="Arial"/>
                <w:b/>
                <w:bCs/>
                <w:sz w:val="18"/>
              </w:rPr>
            </w:pPr>
            <w:r>
              <w:rPr>
                <w:rFonts w:cs="Arial"/>
                <w:b/>
                <w:bCs/>
                <w:sz w:val="18"/>
              </w:rPr>
              <w:t>(5)</w:t>
            </w:r>
          </w:p>
        </w:tc>
        <w:tc>
          <w:tcPr>
            <w:tcW w:w="1620" w:type="dxa"/>
            <w:tcBorders>
              <w:top w:val="double" w:sz="4" w:space="0" w:color="auto"/>
            </w:tcBorders>
            <w:vAlign w:val="center"/>
          </w:tcPr>
          <w:p w:rsidR="006B501B" w:rsidRDefault="00C10E6D">
            <w:pPr>
              <w:jc w:val="center"/>
              <w:rPr>
                <w:rFonts w:cs="Arial"/>
                <w:b/>
                <w:bCs/>
                <w:sz w:val="18"/>
              </w:rPr>
            </w:pPr>
            <w:r w:rsidRPr="00B033FB">
              <w:rPr>
                <w:rFonts w:cs="Arial"/>
                <w:b/>
                <w:bCs/>
                <w:sz w:val="18"/>
              </w:rPr>
              <w:t>(</w:t>
            </w:r>
            <w:r>
              <w:rPr>
                <w:rFonts w:cs="Arial"/>
                <w:b/>
                <w:bCs/>
                <w:sz w:val="18"/>
              </w:rPr>
              <w:t>6</w:t>
            </w:r>
            <w:r w:rsidRPr="00B033FB">
              <w:rPr>
                <w:rFonts w:cs="Arial"/>
                <w:b/>
                <w:bCs/>
                <w:sz w:val="18"/>
              </w:rPr>
              <w:t>)</w:t>
            </w:r>
          </w:p>
        </w:tc>
        <w:tc>
          <w:tcPr>
            <w:tcW w:w="1726" w:type="dxa"/>
            <w:tcBorders>
              <w:top w:val="double" w:sz="4" w:space="0" w:color="auto"/>
            </w:tcBorders>
            <w:vAlign w:val="center"/>
          </w:tcPr>
          <w:p w:rsidR="006B501B" w:rsidRDefault="003243EE">
            <w:pPr>
              <w:jc w:val="center"/>
              <w:rPr>
                <w:rFonts w:cs="Arial"/>
                <w:b/>
                <w:bCs/>
                <w:sz w:val="18"/>
              </w:rPr>
            </w:pPr>
            <w:r w:rsidRPr="00B033FB">
              <w:rPr>
                <w:rFonts w:cs="Arial"/>
                <w:b/>
                <w:bCs/>
                <w:sz w:val="18"/>
              </w:rPr>
              <w:t>(</w:t>
            </w:r>
            <w:r w:rsidR="00C10E6D">
              <w:rPr>
                <w:rFonts w:cs="Arial"/>
                <w:b/>
                <w:bCs/>
                <w:sz w:val="18"/>
                <w:lang w:val="id-ID"/>
              </w:rPr>
              <w:t>7</w:t>
            </w:r>
            <w:r w:rsidRPr="00B033FB">
              <w:rPr>
                <w:rFonts w:cs="Arial"/>
                <w:b/>
                <w:bCs/>
                <w:sz w:val="18"/>
              </w:rPr>
              <w:t>)</w:t>
            </w:r>
          </w:p>
        </w:tc>
      </w:tr>
      <w:tr w:rsidR="003243EE" w:rsidRPr="00B033FB" w:rsidTr="007915A0">
        <w:tc>
          <w:tcPr>
            <w:tcW w:w="709" w:type="dxa"/>
          </w:tcPr>
          <w:p w:rsidR="003243EE" w:rsidRPr="00B033FB" w:rsidRDefault="003243EE" w:rsidP="004C5971">
            <w:pPr>
              <w:rPr>
                <w:rFonts w:cs="Arial"/>
                <w:bCs/>
              </w:rPr>
            </w:pPr>
            <w:r>
              <w:rPr>
                <w:rFonts w:cs="Arial"/>
                <w:bCs/>
              </w:rPr>
              <w:t>1</w:t>
            </w:r>
          </w:p>
        </w:tc>
        <w:tc>
          <w:tcPr>
            <w:tcW w:w="2040" w:type="dxa"/>
          </w:tcPr>
          <w:p w:rsidR="003243EE" w:rsidRPr="00B033FB" w:rsidRDefault="003243EE" w:rsidP="00613D93">
            <w:pPr>
              <w:rPr>
                <w:rFonts w:cs="Arial"/>
                <w:bCs/>
              </w:rPr>
            </w:pPr>
            <w:r>
              <w:rPr>
                <w:rFonts w:cs="Arial"/>
                <w:bCs/>
              </w:rPr>
              <w:t>…………</w:t>
            </w:r>
          </w:p>
        </w:tc>
        <w:tc>
          <w:tcPr>
            <w:tcW w:w="795" w:type="dxa"/>
          </w:tcPr>
          <w:p w:rsidR="003243EE" w:rsidRPr="00B033FB" w:rsidRDefault="003243EE" w:rsidP="004C5971">
            <w:pPr>
              <w:rPr>
                <w:rFonts w:cs="Arial"/>
                <w:bCs/>
              </w:rPr>
            </w:pPr>
          </w:p>
        </w:tc>
        <w:tc>
          <w:tcPr>
            <w:tcW w:w="851" w:type="dxa"/>
          </w:tcPr>
          <w:p w:rsidR="003243EE" w:rsidRPr="00B033FB" w:rsidRDefault="003243EE" w:rsidP="004C5971">
            <w:pPr>
              <w:rPr>
                <w:rFonts w:cs="Arial"/>
                <w:bCs/>
              </w:rPr>
            </w:pPr>
          </w:p>
        </w:tc>
        <w:tc>
          <w:tcPr>
            <w:tcW w:w="1757" w:type="dxa"/>
          </w:tcPr>
          <w:p w:rsidR="003243EE" w:rsidRPr="00B033FB" w:rsidRDefault="003243EE" w:rsidP="004C5971">
            <w:pPr>
              <w:rPr>
                <w:rFonts w:cs="Arial"/>
                <w:bCs/>
              </w:rPr>
            </w:pPr>
          </w:p>
        </w:tc>
        <w:tc>
          <w:tcPr>
            <w:tcW w:w="1620" w:type="dxa"/>
          </w:tcPr>
          <w:p w:rsidR="003243EE" w:rsidRPr="00B033FB" w:rsidRDefault="003243EE" w:rsidP="004C5971">
            <w:pPr>
              <w:rPr>
                <w:rFonts w:cs="Arial"/>
                <w:bCs/>
              </w:rPr>
            </w:pPr>
          </w:p>
        </w:tc>
        <w:tc>
          <w:tcPr>
            <w:tcW w:w="1726" w:type="dxa"/>
          </w:tcPr>
          <w:p w:rsidR="003243EE" w:rsidRPr="00B033FB" w:rsidRDefault="003243EE" w:rsidP="004C5971">
            <w:pPr>
              <w:rPr>
                <w:rFonts w:cs="Arial"/>
                <w:bCs/>
              </w:rPr>
            </w:pPr>
          </w:p>
        </w:tc>
      </w:tr>
      <w:tr w:rsidR="003243EE" w:rsidRPr="00B033FB" w:rsidTr="007915A0">
        <w:tc>
          <w:tcPr>
            <w:tcW w:w="709" w:type="dxa"/>
          </w:tcPr>
          <w:p w:rsidR="003243EE" w:rsidRPr="00B033FB" w:rsidRDefault="003243EE" w:rsidP="004C5971">
            <w:pPr>
              <w:rPr>
                <w:rFonts w:cs="Arial"/>
                <w:bCs/>
              </w:rPr>
            </w:pPr>
            <w:r>
              <w:rPr>
                <w:rFonts w:cs="Arial"/>
                <w:bCs/>
              </w:rPr>
              <w:t>2</w:t>
            </w:r>
          </w:p>
        </w:tc>
        <w:tc>
          <w:tcPr>
            <w:tcW w:w="2040" w:type="dxa"/>
          </w:tcPr>
          <w:p w:rsidR="003243EE" w:rsidRPr="00E3798C" w:rsidRDefault="003243EE" w:rsidP="00613D93">
            <w:pPr>
              <w:rPr>
                <w:rFonts w:cs="Arial"/>
                <w:b/>
                <w:bCs/>
              </w:rPr>
            </w:pPr>
            <w:r>
              <w:rPr>
                <w:rFonts w:cs="Arial"/>
                <w:bCs/>
              </w:rPr>
              <w:t>…………</w:t>
            </w:r>
          </w:p>
        </w:tc>
        <w:tc>
          <w:tcPr>
            <w:tcW w:w="795" w:type="dxa"/>
          </w:tcPr>
          <w:p w:rsidR="003243EE" w:rsidRPr="00B033FB" w:rsidRDefault="003243EE" w:rsidP="004C5971">
            <w:pPr>
              <w:rPr>
                <w:rFonts w:cs="Arial"/>
                <w:bCs/>
              </w:rPr>
            </w:pPr>
          </w:p>
        </w:tc>
        <w:tc>
          <w:tcPr>
            <w:tcW w:w="851" w:type="dxa"/>
          </w:tcPr>
          <w:p w:rsidR="003243EE" w:rsidRPr="00B033FB" w:rsidRDefault="003243EE" w:rsidP="004C5971">
            <w:pPr>
              <w:rPr>
                <w:rFonts w:cs="Arial"/>
                <w:bCs/>
              </w:rPr>
            </w:pPr>
          </w:p>
        </w:tc>
        <w:tc>
          <w:tcPr>
            <w:tcW w:w="1757" w:type="dxa"/>
          </w:tcPr>
          <w:p w:rsidR="003243EE" w:rsidRPr="00B033FB" w:rsidRDefault="003243EE" w:rsidP="004C5971">
            <w:pPr>
              <w:rPr>
                <w:rFonts w:cs="Arial"/>
                <w:bCs/>
              </w:rPr>
            </w:pPr>
          </w:p>
        </w:tc>
        <w:tc>
          <w:tcPr>
            <w:tcW w:w="1620" w:type="dxa"/>
          </w:tcPr>
          <w:p w:rsidR="003243EE" w:rsidRPr="00B033FB" w:rsidRDefault="003243EE" w:rsidP="004C5971">
            <w:pPr>
              <w:rPr>
                <w:rFonts w:cs="Arial"/>
                <w:bCs/>
              </w:rPr>
            </w:pPr>
          </w:p>
        </w:tc>
        <w:tc>
          <w:tcPr>
            <w:tcW w:w="1726" w:type="dxa"/>
          </w:tcPr>
          <w:p w:rsidR="003243EE" w:rsidRPr="00B033FB" w:rsidRDefault="003243EE" w:rsidP="004C5971">
            <w:pPr>
              <w:rPr>
                <w:rFonts w:cs="Arial"/>
                <w:bCs/>
              </w:rPr>
            </w:pPr>
          </w:p>
        </w:tc>
      </w:tr>
      <w:tr w:rsidR="003243EE" w:rsidRPr="00B033FB" w:rsidTr="007915A0">
        <w:tc>
          <w:tcPr>
            <w:tcW w:w="709" w:type="dxa"/>
          </w:tcPr>
          <w:p w:rsidR="003243EE" w:rsidRPr="00B033FB" w:rsidRDefault="003243EE" w:rsidP="004C5971">
            <w:pPr>
              <w:rPr>
                <w:rFonts w:cs="Arial"/>
                <w:bCs/>
              </w:rPr>
            </w:pPr>
            <w:r>
              <w:rPr>
                <w:rFonts w:cs="Arial"/>
                <w:bCs/>
              </w:rPr>
              <w:t>3</w:t>
            </w:r>
          </w:p>
        </w:tc>
        <w:tc>
          <w:tcPr>
            <w:tcW w:w="2040" w:type="dxa"/>
          </w:tcPr>
          <w:p w:rsidR="003243EE" w:rsidRPr="00E3798C" w:rsidRDefault="003243EE" w:rsidP="004C5971">
            <w:pPr>
              <w:rPr>
                <w:rFonts w:cs="Arial"/>
                <w:bCs/>
              </w:rPr>
            </w:pPr>
            <w:r w:rsidRPr="00F32346">
              <w:rPr>
                <w:rFonts w:cs="Arial"/>
                <w:bCs/>
              </w:rPr>
              <w:t>Dst…</w:t>
            </w:r>
          </w:p>
        </w:tc>
        <w:tc>
          <w:tcPr>
            <w:tcW w:w="795" w:type="dxa"/>
          </w:tcPr>
          <w:p w:rsidR="003243EE" w:rsidRPr="00B033FB" w:rsidRDefault="003243EE" w:rsidP="004C5971">
            <w:pPr>
              <w:rPr>
                <w:rFonts w:cs="Arial"/>
                <w:bCs/>
              </w:rPr>
            </w:pPr>
          </w:p>
        </w:tc>
        <w:tc>
          <w:tcPr>
            <w:tcW w:w="851" w:type="dxa"/>
          </w:tcPr>
          <w:p w:rsidR="003243EE" w:rsidRPr="00B033FB" w:rsidRDefault="003243EE" w:rsidP="004C5971">
            <w:pPr>
              <w:rPr>
                <w:rFonts w:cs="Arial"/>
                <w:bCs/>
              </w:rPr>
            </w:pPr>
          </w:p>
        </w:tc>
        <w:tc>
          <w:tcPr>
            <w:tcW w:w="1757" w:type="dxa"/>
          </w:tcPr>
          <w:p w:rsidR="003243EE" w:rsidRPr="00B033FB" w:rsidRDefault="003243EE" w:rsidP="004C5971">
            <w:pPr>
              <w:rPr>
                <w:rFonts w:cs="Arial"/>
                <w:bCs/>
              </w:rPr>
            </w:pPr>
          </w:p>
        </w:tc>
        <w:tc>
          <w:tcPr>
            <w:tcW w:w="1620" w:type="dxa"/>
          </w:tcPr>
          <w:p w:rsidR="003243EE" w:rsidRPr="00B033FB" w:rsidRDefault="003243EE" w:rsidP="004C5971">
            <w:pPr>
              <w:rPr>
                <w:rFonts w:cs="Arial"/>
                <w:bCs/>
              </w:rPr>
            </w:pPr>
          </w:p>
        </w:tc>
        <w:tc>
          <w:tcPr>
            <w:tcW w:w="1726" w:type="dxa"/>
          </w:tcPr>
          <w:p w:rsidR="003243EE" w:rsidRPr="00B033FB" w:rsidRDefault="003243EE" w:rsidP="004C5971">
            <w:pPr>
              <w:rPr>
                <w:rFonts w:cs="Arial"/>
                <w:bCs/>
              </w:rPr>
            </w:pPr>
          </w:p>
        </w:tc>
      </w:tr>
    </w:tbl>
    <w:p w:rsidR="004A517B" w:rsidRPr="00B033FB" w:rsidRDefault="004A517B" w:rsidP="004A517B">
      <w:pPr>
        <w:ind w:left="630"/>
        <w:rPr>
          <w:rFonts w:cs="Arial"/>
          <w:bCs/>
          <w:sz w:val="20"/>
        </w:rPr>
      </w:pPr>
      <w:r w:rsidRPr="00B033FB">
        <w:rPr>
          <w:rFonts w:cs="Arial"/>
          <w:bCs/>
          <w:sz w:val="20"/>
        </w:rPr>
        <w:t>Keterangan:</w:t>
      </w:r>
    </w:p>
    <w:p w:rsidR="00E96220" w:rsidRPr="00E96220" w:rsidRDefault="00E96220" w:rsidP="00E96220">
      <w:pPr>
        <w:pStyle w:val="ListParagraph"/>
        <w:numPr>
          <w:ilvl w:val="0"/>
          <w:numId w:val="46"/>
        </w:numPr>
        <w:ind w:left="851" w:hanging="221"/>
        <w:rPr>
          <w:rFonts w:cs="Arial"/>
          <w:bCs/>
          <w:sz w:val="16"/>
          <w:szCs w:val="16"/>
          <w:lang w:val="id-ID"/>
        </w:rPr>
      </w:pPr>
      <w:r w:rsidRPr="00E96220">
        <w:rPr>
          <w:rFonts w:cs="Arial"/>
          <w:bCs/>
          <w:sz w:val="16"/>
          <w:szCs w:val="16"/>
          <w:lang w:val="de-DE"/>
        </w:rPr>
        <w:t>SD = Milik satuan pendidikan sendiri; SW = Sewa/Kontrak/Kerjasama.</w:t>
      </w:r>
    </w:p>
    <w:p w:rsidR="0041579B" w:rsidRPr="00B65A5A" w:rsidRDefault="0041579B">
      <w:pPr>
        <w:ind w:left="142" w:firstLine="38"/>
        <w:rPr>
          <w:sz w:val="18"/>
          <w:szCs w:val="18"/>
          <w:lang w:val="de-DE"/>
        </w:rPr>
      </w:pPr>
    </w:p>
    <w:p w:rsidR="005D51D8" w:rsidRPr="005D51D8" w:rsidRDefault="00F55D0D">
      <w:pPr>
        <w:jc w:val="left"/>
        <w:rPr>
          <w:ins w:id="13" w:author="I. G. Putu Purnaba" w:date="2011-11-29T13:49:00Z"/>
          <w:color w:val="FF0000"/>
          <w:szCs w:val="22"/>
          <w:lang w:val="id-ID"/>
          <w:rPrChange w:id="14" w:author="I. G. Putu Purnaba" w:date="2011-11-29T13:49:00Z">
            <w:rPr>
              <w:ins w:id="15" w:author="I. G. Putu Purnaba" w:date="2011-11-29T13:49:00Z"/>
              <w:sz w:val="18"/>
              <w:szCs w:val="18"/>
              <w:lang w:val="id-ID"/>
            </w:rPr>
          </w:rPrChange>
        </w:rPr>
      </w:pPr>
      <w:ins w:id="16" w:author="I. G. Putu Purnaba" w:date="2011-11-29T13:49:00Z">
        <w:r w:rsidRPr="00F55D0D">
          <w:rPr>
            <w:color w:val="FF0000"/>
            <w:szCs w:val="22"/>
            <w:lang w:val="id-ID"/>
            <w:rPrChange w:id="17" w:author="I. G. Putu Purnaba" w:date="2011-11-29T13:49:00Z">
              <w:rPr>
                <w:sz w:val="18"/>
                <w:szCs w:val="18"/>
                <w:lang w:val="id-ID"/>
              </w:rPr>
            </w:rPrChange>
          </w:rPr>
          <w:t>Catatan: Tambahkan kolom untuk nilai akreditasi sekolah mitra.</w:t>
        </w:r>
      </w:ins>
    </w:p>
    <w:p w:rsidR="005D51D8" w:rsidRPr="005D51D8" w:rsidRDefault="005D51D8">
      <w:pPr>
        <w:jc w:val="left"/>
        <w:rPr>
          <w:sz w:val="18"/>
          <w:szCs w:val="18"/>
          <w:lang w:val="id-ID"/>
          <w:rPrChange w:id="18" w:author="I. G. Putu Purnaba" w:date="2011-11-29T13:49:00Z">
            <w:rPr>
              <w:sz w:val="18"/>
              <w:szCs w:val="18"/>
              <w:lang w:val="de-DE"/>
            </w:rPr>
          </w:rPrChange>
        </w:rPr>
      </w:pPr>
    </w:p>
    <w:p w:rsidR="00FA778B" w:rsidRPr="00FA778B" w:rsidRDefault="00E96220">
      <w:pPr>
        <w:rPr>
          <w:rFonts w:cs="Arial"/>
          <w:color w:val="000000"/>
          <w:szCs w:val="22"/>
          <w:lang w:val="sv-SE"/>
        </w:rPr>
      </w:pPr>
      <w:r w:rsidRPr="00E96220">
        <w:rPr>
          <w:rFonts w:cs="Arial"/>
          <w:bCs/>
          <w:szCs w:val="22"/>
          <w:lang w:val="id-ID"/>
        </w:rPr>
        <w:t>6.6</w:t>
      </w:r>
      <w:r w:rsidR="00D8358B" w:rsidRPr="00D8358B">
        <w:rPr>
          <w:rFonts w:cs="Arial"/>
          <w:bCs/>
          <w:szCs w:val="22"/>
          <w:lang w:val="sv-SE"/>
        </w:rPr>
        <w:t xml:space="preserve">  </w:t>
      </w:r>
      <w:r w:rsidR="003E7BD4" w:rsidRPr="003E7BD4">
        <w:rPr>
          <w:rFonts w:cs="Arial"/>
          <w:color w:val="000000"/>
          <w:szCs w:val="22"/>
          <w:lang w:val="sv-SE"/>
        </w:rPr>
        <w:t>Pustaka dan Perpustakaan</w:t>
      </w:r>
    </w:p>
    <w:p w:rsidR="00E96220" w:rsidRDefault="00D86355" w:rsidP="00E96220">
      <w:pPr>
        <w:ind w:left="360"/>
        <w:rPr>
          <w:rFonts w:cs="Arial"/>
          <w:bCs/>
          <w:lang w:val="sv-SE"/>
        </w:rPr>
      </w:pPr>
      <w:r>
        <w:rPr>
          <w:rFonts w:cs="Arial"/>
          <w:color w:val="000000"/>
          <w:lang w:val="sv-SE"/>
        </w:rPr>
        <w:t xml:space="preserve"> </w:t>
      </w:r>
    </w:p>
    <w:p w:rsidR="00E96220" w:rsidRDefault="001D27CE" w:rsidP="00E96220">
      <w:pPr>
        <w:ind w:left="709" w:hanging="709"/>
        <w:rPr>
          <w:rFonts w:cs="Arial"/>
          <w:bCs/>
          <w:lang w:val="sv-SE"/>
        </w:rPr>
      </w:pPr>
      <w:r w:rsidRPr="00D86355">
        <w:rPr>
          <w:rFonts w:cs="Arial"/>
          <w:bCs/>
          <w:lang w:val="sv-SE"/>
        </w:rPr>
        <w:t>6</w:t>
      </w:r>
      <w:r w:rsidR="00E96220" w:rsidRPr="00E96220">
        <w:rPr>
          <w:rFonts w:cs="Arial"/>
          <w:bCs/>
          <w:color w:val="000000"/>
          <w:lang w:val="sv-SE"/>
        </w:rPr>
        <w:t>.</w:t>
      </w:r>
      <w:r w:rsidR="004E1185">
        <w:rPr>
          <w:rFonts w:cs="Arial"/>
          <w:bCs/>
          <w:color w:val="000000"/>
          <w:lang w:val="id-ID"/>
        </w:rPr>
        <w:t>6</w:t>
      </w:r>
      <w:r w:rsidR="00E96220" w:rsidRPr="00E96220">
        <w:rPr>
          <w:rFonts w:cs="Arial"/>
          <w:bCs/>
          <w:color w:val="000000"/>
          <w:lang w:val="sv-SE"/>
        </w:rPr>
        <w:t xml:space="preserve">.1  Pustaka (buku teks, karya ilmiah, dan jurnal; termasuk </w:t>
      </w:r>
      <w:r w:rsidR="00AA3272" w:rsidRPr="00D86355">
        <w:rPr>
          <w:rFonts w:cs="Arial"/>
          <w:bCs/>
          <w:lang w:val="sv-SE"/>
        </w:rPr>
        <w:t>j</w:t>
      </w:r>
      <w:r w:rsidR="00AA3272" w:rsidRPr="00804679">
        <w:rPr>
          <w:rFonts w:cs="Arial"/>
          <w:bCs/>
          <w:lang w:val="sv-SE"/>
        </w:rPr>
        <w:t xml:space="preserve">uga dalam bentuk </w:t>
      </w:r>
      <w:r w:rsidR="00F74276">
        <w:rPr>
          <w:rFonts w:cs="Arial"/>
          <w:bCs/>
          <w:lang w:val="id-ID"/>
        </w:rPr>
        <w:t>media elektronik yang dapat diakses</w:t>
      </w:r>
      <w:r w:rsidR="00AA3272" w:rsidRPr="00804679">
        <w:rPr>
          <w:rFonts w:cs="Arial"/>
          <w:bCs/>
          <w:lang w:val="sv-SE"/>
        </w:rPr>
        <w:t>)</w:t>
      </w:r>
    </w:p>
    <w:p w:rsidR="00970A05" w:rsidRDefault="00970A05">
      <w:pPr>
        <w:ind w:left="630"/>
        <w:rPr>
          <w:rFonts w:cs="Arial"/>
          <w:bCs/>
          <w:lang w:val="sv-SE"/>
        </w:rPr>
      </w:pPr>
    </w:p>
    <w:p w:rsidR="00970A05" w:rsidRDefault="00AA3272">
      <w:pPr>
        <w:ind w:left="630"/>
        <w:rPr>
          <w:rFonts w:cs="Arial"/>
          <w:bCs/>
          <w:lang w:val="id-ID"/>
        </w:rPr>
      </w:pPr>
      <w:r w:rsidRPr="00804679">
        <w:rPr>
          <w:rFonts w:cs="Arial"/>
          <w:bCs/>
          <w:lang w:val="sv-SE"/>
        </w:rPr>
        <w:t>Tuliskan rekapitulasi jumla</w:t>
      </w:r>
      <w:r w:rsidRPr="002B0E76">
        <w:rPr>
          <w:rFonts w:cs="Arial"/>
          <w:bCs/>
          <w:lang w:val="sv-SE"/>
        </w:rPr>
        <w:t xml:space="preserve">h ketersediaan pustaka yang relevan dengan </w:t>
      </w:r>
      <w:r w:rsidR="00ED0B98">
        <w:rPr>
          <w:rFonts w:cs="Arial"/>
          <w:bCs/>
          <w:lang w:val="sv-SE"/>
        </w:rPr>
        <w:t>Program PPG</w:t>
      </w:r>
      <w:r w:rsidRPr="002B0E76">
        <w:rPr>
          <w:rFonts w:cs="Arial"/>
          <w:bCs/>
          <w:lang w:val="sv-SE"/>
        </w:rPr>
        <w:t xml:space="preserve"> dengan mengikuti format tabel</w:t>
      </w:r>
      <w:r w:rsidR="00275837">
        <w:rPr>
          <w:rFonts w:cs="Arial"/>
          <w:bCs/>
          <w:lang w:val="sv-SE"/>
        </w:rPr>
        <w:t xml:space="preserve"> </w:t>
      </w:r>
      <w:r w:rsidRPr="002B0E76">
        <w:rPr>
          <w:rFonts w:cs="Arial"/>
          <w:bCs/>
          <w:lang w:val="sv-SE"/>
        </w:rPr>
        <w:t>berikut:</w:t>
      </w:r>
    </w:p>
    <w:p w:rsidR="007915A0" w:rsidRPr="007915A0" w:rsidRDefault="007915A0">
      <w:pPr>
        <w:ind w:left="630"/>
        <w:rPr>
          <w:rFonts w:cs="Arial"/>
          <w:bCs/>
          <w:lang w:val="id-ID"/>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0"/>
        <w:gridCol w:w="4438"/>
        <w:gridCol w:w="2282"/>
        <w:gridCol w:w="2268"/>
      </w:tblGrid>
      <w:tr w:rsidR="007D37F9" w:rsidRPr="00B033FB" w:rsidTr="00FC5B22">
        <w:trPr>
          <w:trHeight w:val="312"/>
          <w:tblHeader/>
        </w:trPr>
        <w:tc>
          <w:tcPr>
            <w:tcW w:w="510" w:type="dxa"/>
            <w:tcBorders>
              <w:bottom w:val="double" w:sz="4" w:space="0" w:color="auto"/>
            </w:tcBorders>
            <w:shd w:val="clear" w:color="auto" w:fill="auto"/>
            <w:vAlign w:val="center"/>
          </w:tcPr>
          <w:p w:rsidR="006B501B" w:rsidRDefault="007D37F9">
            <w:pPr>
              <w:jc w:val="center"/>
              <w:rPr>
                <w:rFonts w:cs="Arial"/>
                <w:b/>
                <w:bCs/>
                <w:sz w:val="20"/>
              </w:rPr>
            </w:pPr>
            <w:r w:rsidRPr="00C47994">
              <w:rPr>
                <w:rFonts w:cs="Arial"/>
                <w:b/>
                <w:bCs/>
                <w:sz w:val="20"/>
              </w:rPr>
              <w:t>No</w:t>
            </w:r>
          </w:p>
        </w:tc>
        <w:tc>
          <w:tcPr>
            <w:tcW w:w="4438" w:type="dxa"/>
            <w:tcBorders>
              <w:bottom w:val="double" w:sz="4" w:space="0" w:color="auto"/>
            </w:tcBorders>
            <w:shd w:val="clear" w:color="auto" w:fill="auto"/>
            <w:vAlign w:val="center"/>
          </w:tcPr>
          <w:p w:rsidR="00560A42" w:rsidRDefault="00E96220">
            <w:pPr>
              <w:jc w:val="center"/>
              <w:rPr>
                <w:rFonts w:cs="Arial"/>
                <w:b/>
                <w:bCs/>
                <w:sz w:val="20"/>
                <w:lang w:val="id-ID"/>
              </w:rPr>
            </w:pPr>
            <w:r w:rsidRPr="00E96220">
              <w:rPr>
                <w:rFonts w:cs="Arial"/>
                <w:b/>
                <w:bCs/>
                <w:sz w:val="20"/>
                <w:lang w:val="de-DE"/>
              </w:rPr>
              <w:t>Jenis Pustaka</w:t>
            </w:r>
            <w:r w:rsidR="00560A42">
              <w:rPr>
                <w:rFonts w:cs="Arial"/>
                <w:b/>
                <w:bCs/>
                <w:sz w:val="20"/>
                <w:lang w:val="id-ID"/>
              </w:rPr>
              <w:t xml:space="preserve"> </w:t>
            </w:r>
          </w:p>
          <w:p w:rsidR="006B501B" w:rsidRPr="00560A42" w:rsidRDefault="00D53AA0">
            <w:pPr>
              <w:jc w:val="center"/>
              <w:rPr>
                <w:rFonts w:cs="Arial"/>
                <w:b/>
                <w:bCs/>
                <w:sz w:val="20"/>
                <w:lang w:val="id-ID"/>
              </w:rPr>
            </w:pPr>
            <w:r>
              <w:rPr>
                <w:rFonts w:cs="Arial"/>
                <w:b/>
                <w:bCs/>
                <w:sz w:val="20"/>
                <w:lang w:val="id-ID"/>
              </w:rPr>
              <w:t>(Termasuk yang Berbentuk</w:t>
            </w:r>
            <w:r w:rsidR="00560A42">
              <w:rPr>
                <w:rFonts w:cs="Arial"/>
                <w:b/>
                <w:bCs/>
                <w:sz w:val="20"/>
                <w:lang w:val="id-ID"/>
              </w:rPr>
              <w:t xml:space="preserve"> Media Elektronik)</w:t>
            </w:r>
          </w:p>
        </w:tc>
        <w:tc>
          <w:tcPr>
            <w:tcW w:w="2282" w:type="dxa"/>
            <w:tcBorders>
              <w:bottom w:val="double" w:sz="4" w:space="0" w:color="auto"/>
            </w:tcBorders>
            <w:shd w:val="clear" w:color="auto" w:fill="auto"/>
            <w:vAlign w:val="center"/>
          </w:tcPr>
          <w:p w:rsidR="006B501B" w:rsidRDefault="007D37F9">
            <w:pPr>
              <w:jc w:val="center"/>
              <w:rPr>
                <w:rFonts w:cs="Arial"/>
                <w:b/>
                <w:bCs/>
                <w:sz w:val="20"/>
              </w:rPr>
            </w:pPr>
            <w:r w:rsidRPr="00C47994">
              <w:rPr>
                <w:rFonts w:cs="Arial"/>
                <w:b/>
                <w:bCs/>
                <w:sz w:val="20"/>
              </w:rPr>
              <w:t>Jumlah Judul</w:t>
            </w:r>
          </w:p>
        </w:tc>
        <w:tc>
          <w:tcPr>
            <w:tcW w:w="2268" w:type="dxa"/>
            <w:tcBorders>
              <w:bottom w:val="double" w:sz="4" w:space="0" w:color="auto"/>
            </w:tcBorders>
            <w:shd w:val="clear" w:color="auto" w:fill="auto"/>
            <w:vAlign w:val="center"/>
          </w:tcPr>
          <w:p w:rsidR="006B501B" w:rsidRDefault="007D37F9">
            <w:pPr>
              <w:jc w:val="center"/>
              <w:rPr>
                <w:rFonts w:cs="Arial"/>
                <w:b/>
                <w:bCs/>
                <w:sz w:val="20"/>
              </w:rPr>
            </w:pPr>
            <w:r w:rsidRPr="00C47994">
              <w:rPr>
                <w:rFonts w:cs="Arial"/>
                <w:b/>
                <w:bCs/>
                <w:sz w:val="20"/>
              </w:rPr>
              <w:t xml:space="preserve">Jumlah </w:t>
            </w:r>
            <w:r w:rsidRPr="00C47994">
              <w:rPr>
                <w:rFonts w:cs="Arial"/>
                <w:b/>
                <w:bCs/>
                <w:i/>
                <w:sz w:val="20"/>
              </w:rPr>
              <w:t>Copy</w:t>
            </w:r>
          </w:p>
        </w:tc>
      </w:tr>
      <w:tr w:rsidR="007D37F9" w:rsidRPr="00B033FB" w:rsidTr="00FC5B22">
        <w:trPr>
          <w:trHeight w:val="149"/>
          <w:tblHeader/>
        </w:trPr>
        <w:tc>
          <w:tcPr>
            <w:tcW w:w="510" w:type="dxa"/>
            <w:tcBorders>
              <w:top w:val="double" w:sz="4" w:space="0" w:color="auto"/>
            </w:tcBorders>
          </w:tcPr>
          <w:p w:rsidR="007D37F9" w:rsidRPr="006526D4" w:rsidRDefault="007D37F9">
            <w:pPr>
              <w:jc w:val="center"/>
              <w:rPr>
                <w:rFonts w:cs="Arial"/>
                <w:b/>
                <w:bCs/>
                <w:sz w:val="20"/>
              </w:rPr>
            </w:pPr>
          </w:p>
        </w:tc>
        <w:tc>
          <w:tcPr>
            <w:tcW w:w="4438" w:type="dxa"/>
            <w:tcBorders>
              <w:top w:val="double" w:sz="4" w:space="0" w:color="auto"/>
            </w:tcBorders>
            <w:vAlign w:val="center"/>
          </w:tcPr>
          <w:p w:rsidR="007D37F9" w:rsidRPr="006526D4" w:rsidRDefault="007D37F9">
            <w:pPr>
              <w:jc w:val="center"/>
              <w:rPr>
                <w:rFonts w:cs="Arial"/>
                <w:b/>
                <w:bCs/>
                <w:sz w:val="20"/>
              </w:rPr>
            </w:pPr>
            <w:r w:rsidRPr="006526D4">
              <w:rPr>
                <w:rFonts w:cs="Arial"/>
                <w:b/>
                <w:bCs/>
                <w:sz w:val="20"/>
              </w:rPr>
              <w:t>(1)</w:t>
            </w:r>
          </w:p>
        </w:tc>
        <w:tc>
          <w:tcPr>
            <w:tcW w:w="2282" w:type="dxa"/>
            <w:tcBorders>
              <w:top w:val="double" w:sz="4" w:space="0" w:color="auto"/>
            </w:tcBorders>
            <w:vAlign w:val="center"/>
          </w:tcPr>
          <w:p w:rsidR="007D37F9" w:rsidRPr="006526D4" w:rsidRDefault="007D37F9">
            <w:pPr>
              <w:jc w:val="center"/>
              <w:rPr>
                <w:rFonts w:cs="Arial"/>
                <w:b/>
                <w:bCs/>
                <w:sz w:val="20"/>
              </w:rPr>
            </w:pPr>
            <w:r w:rsidRPr="006526D4">
              <w:rPr>
                <w:rFonts w:cs="Arial"/>
                <w:b/>
                <w:bCs/>
                <w:sz w:val="20"/>
              </w:rPr>
              <w:t>(2)</w:t>
            </w:r>
          </w:p>
        </w:tc>
        <w:tc>
          <w:tcPr>
            <w:tcW w:w="2268" w:type="dxa"/>
            <w:tcBorders>
              <w:top w:val="double" w:sz="4" w:space="0" w:color="auto"/>
            </w:tcBorders>
          </w:tcPr>
          <w:p w:rsidR="007D37F9" w:rsidRPr="006526D4" w:rsidRDefault="007D37F9">
            <w:pPr>
              <w:jc w:val="center"/>
              <w:rPr>
                <w:rFonts w:cs="Arial"/>
                <w:b/>
                <w:bCs/>
                <w:sz w:val="20"/>
              </w:rPr>
            </w:pPr>
            <w:r w:rsidRPr="006526D4">
              <w:rPr>
                <w:rFonts w:cs="Arial"/>
                <w:b/>
                <w:bCs/>
                <w:sz w:val="20"/>
              </w:rPr>
              <w:t>(3)</w:t>
            </w:r>
          </w:p>
        </w:tc>
      </w:tr>
      <w:tr w:rsidR="007D37F9" w:rsidRPr="00B033FB" w:rsidTr="007915A0">
        <w:tc>
          <w:tcPr>
            <w:tcW w:w="510" w:type="dxa"/>
          </w:tcPr>
          <w:p w:rsidR="00970A05" w:rsidRDefault="007D37F9">
            <w:pPr>
              <w:jc w:val="center"/>
              <w:rPr>
                <w:rFonts w:cs="Arial"/>
                <w:bCs/>
              </w:rPr>
            </w:pPr>
            <w:r>
              <w:rPr>
                <w:rFonts w:cs="Arial"/>
                <w:bCs/>
              </w:rPr>
              <w:t>1</w:t>
            </w:r>
          </w:p>
        </w:tc>
        <w:tc>
          <w:tcPr>
            <w:tcW w:w="4438" w:type="dxa"/>
          </w:tcPr>
          <w:p w:rsidR="007D37F9" w:rsidRPr="0093578B" w:rsidRDefault="007D37F9">
            <w:pPr>
              <w:rPr>
                <w:rFonts w:cs="Arial"/>
                <w:bCs/>
                <w:vertAlign w:val="superscript"/>
                <w:lang w:val="id-ID"/>
              </w:rPr>
            </w:pPr>
            <w:r w:rsidRPr="00B033FB">
              <w:rPr>
                <w:rFonts w:cs="Arial"/>
                <w:bCs/>
              </w:rPr>
              <w:t xml:space="preserve">Buku </w:t>
            </w:r>
            <w:r w:rsidR="0093578B">
              <w:rPr>
                <w:rFonts w:cs="Arial"/>
                <w:bCs/>
                <w:lang w:val="id-ID"/>
              </w:rPr>
              <w:t>pelajaran sekolah</w:t>
            </w:r>
          </w:p>
        </w:tc>
        <w:tc>
          <w:tcPr>
            <w:tcW w:w="2282" w:type="dxa"/>
          </w:tcPr>
          <w:p w:rsidR="007D37F9" w:rsidRPr="00B033FB" w:rsidRDefault="007D37F9">
            <w:pPr>
              <w:rPr>
                <w:rFonts w:cs="Arial"/>
                <w:bCs/>
              </w:rPr>
            </w:pPr>
          </w:p>
        </w:tc>
        <w:tc>
          <w:tcPr>
            <w:tcW w:w="2268" w:type="dxa"/>
            <w:tcBorders>
              <w:bottom w:val="single" w:sz="4" w:space="0" w:color="auto"/>
            </w:tcBorders>
          </w:tcPr>
          <w:p w:rsidR="007D37F9" w:rsidRPr="00B033FB" w:rsidRDefault="007D37F9">
            <w:pPr>
              <w:rPr>
                <w:rFonts w:cs="Arial"/>
                <w:bCs/>
              </w:rPr>
            </w:pPr>
          </w:p>
        </w:tc>
      </w:tr>
      <w:tr w:rsidR="0093578B" w:rsidRPr="00B033FB" w:rsidTr="007915A0">
        <w:tc>
          <w:tcPr>
            <w:tcW w:w="510" w:type="dxa"/>
          </w:tcPr>
          <w:p w:rsidR="0093578B" w:rsidRPr="0093578B" w:rsidRDefault="0093578B">
            <w:pPr>
              <w:jc w:val="center"/>
              <w:rPr>
                <w:rFonts w:cs="Arial"/>
                <w:bCs/>
                <w:lang w:val="id-ID"/>
              </w:rPr>
            </w:pPr>
            <w:r>
              <w:rPr>
                <w:rFonts w:cs="Arial"/>
                <w:bCs/>
                <w:lang w:val="id-ID"/>
              </w:rPr>
              <w:t>2</w:t>
            </w:r>
          </w:p>
        </w:tc>
        <w:tc>
          <w:tcPr>
            <w:tcW w:w="4438" w:type="dxa"/>
          </w:tcPr>
          <w:p w:rsidR="0093578B" w:rsidRPr="0093578B" w:rsidRDefault="0093578B">
            <w:pPr>
              <w:rPr>
                <w:rFonts w:cs="Arial"/>
                <w:bCs/>
                <w:lang w:val="id-ID"/>
              </w:rPr>
            </w:pPr>
            <w:r>
              <w:rPr>
                <w:rFonts w:cs="Arial"/>
                <w:bCs/>
                <w:lang w:val="id-ID"/>
              </w:rPr>
              <w:t xml:space="preserve">Buku referensi </w:t>
            </w:r>
          </w:p>
        </w:tc>
        <w:tc>
          <w:tcPr>
            <w:tcW w:w="2282" w:type="dxa"/>
          </w:tcPr>
          <w:p w:rsidR="0093578B" w:rsidRPr="00B033FB" w:rsidRDefault="0093578B">
            <w:pPr>
              <w:rPr>
                <w:rFonts w:cs="Arial"/>
                <w:bCs/>
              </w:rPr>
            </w:pPr>
          </w:p>
        </w:tc>
        <w:tc>
          <w:tcPr>
            <w:tcW w:w="2268" w:type="dxa"/>
            <w:tcBorders>
              <w:bottom w:val="single" w:sz="4" w:space="0" w:color="auto"/>
            </w:tcBorders>
          </w:tcPr>
          <w:p w:rsidR="0093578B" w:rsidRPr="00B033FB" w:rsidRDefault="0093578B">
            <w:pPr>
              <w:rPr>
                <w:rFonts w:cs="Arial"/>
                <w:bCs/>
              </w:rPr>
            </w:pPr>
          </w:p>
        </w:tc>
      </w:tr>
      <w:tr w:rsidR="00D53AA0" w:rsidRPr="00B033FB" w:rsidTr="00D53AA0">
        <w:tc>
          <w:tcPr>
            <w:tcW w:w="510" w:type="dxa"/>
          </w:tcPr>
          <w:p w:rsidR="00D53AA0" w:rsidRDefault="00D53AA0">
            <w:pPr>
              <w:jc w:val="center"/>
              <w:rPr>
                <w:rFonts w:cs="Arial"/>
                <w:bCs/>
                <w:lang w:val="id-ID"/>
              </w:rPr>
            </w:pPr>
            <w:r>
              <w:rPr>
                <w:rFonts w:cs="Arial"/>
                <w:bCs/>
                <w:lang w:val="id-ID"/>
              </w:rPr>
              <w:t>3</w:t>
            </w:r>
          </w:p>
        </w:tc>
        <w:tc>
          <w:tcPr>
            <w:tcW w:w="4438" w:type="dxa"/>
          </w:tcPr>
          <w:p w:rsidR="00D53AA0" w:rsidRDefault="00D53AA0">
            <w:pPr>
              <w:rPr>
                <w:rFonts w:cs="Arial"/>
                <w:bCs/>
                <w:lang w:val="id-ID"/>
              </w:rPr>
            </w:pPr>
            <w:r w:rsidRPr="00B033FB">
              <w:rPr>
                <w:rFonts w:cs="Arial"/>
                <w:bCs/>
              </w:rPr>
              <w:t>Jurnal yang terakreditasi</w:t>
            </w:r>
            <w:r>
              <w:rPr>
                <w:rFonts w:cs="Arial"/>
                <w:bCs/>
              </w:rPr>
              <w:t>*</w:t>
            </w:r>
          </w:p>
        </w:tc>
        <w:tc>
          <w:tcPr>
            <w:tcW w:w="2282" w:type="dxa"/>
          </w:tcPr>
          <w:p w:rsidR="00D53AA0" w:rsidRPr="00B033FB" w:rsidRDefault="00D53AA0">
            <w:pPr>
              <w:rPr>
                <w:rFonts w:cs="Arial"/>
                <w:bCs/>
              </w:rPr>
            </w:pPr>
          </w:p>
        </w:tc>
        <w:tc>
          <w:tcPr>
            <w:tcW w:w="2268" w:type="dxa"/>
            <w:tcBorders>
              <w:bottom w:val="single" w:sz="4" w:space="0" w:color="auto"/>
            </w:tcBorders>
          </w:tcPr>
          <w:p w:rsidR="00D53AA0" w:rsidRPr="00B033FB" w:rsidRDefault="00D53AA0">
            <w:pPr>
              <w:rPr>
                <w:rFonts w:cs="Arial"/>
                <w:bCs/>
              </w:rPr>
            </w:pPr>
          </w:p>
        </w:tc>
      </w:tr>
      <w:tr w:rsidR="00D53AA0" w:rsidRPr="00B033FB" w:rsidTr="00D53AA0">
        <w:tc>
          <w:tcPr>
            <w:tcW w:w="510" w:type="dxa"/>
          </w:tcPr>
          <w:p w:rsidR="00D53AA0" w:rsidRPr="0093578B" w:rsidRDefault="00D53AA0">
            <w:pPr>
              <w:jc w:val="center"/>
              <w:rPr>
                <w:rFonts w:cs="Arial"/>
                <w:bCs/>
                <w:lang w:val="id-ID"/>
              </w:rPr>
            </w:pPr>
            <w:r>
              <w:rPr>
                <w:rFonts w:cs="Arial"/>
                <w:bCs/>
                <w:lang w:val="id-ID"/>
              </w:rPr>
              <w:t>4</w:t>
            </w:r>
          </w:p>
        </w:tc>
        <w:tc>
          <w:tcPr>
            <w:tcW w:w="4438" w:type="dxa"/>
          </w:tcPr>
          <w:p w:rsidR="00D53AA0" w:rsidRPr="00B033FB" w:rsidRDefault="00D53AA0" w:rsidP="007D37F9">
            <w:pPr>
              <w:rPr>
                <w:rFonts w:cs="Arial"/>
                <w:bCs/>
              </w:rPr>
            </w:pPr>
            <w:r>
              <w:rPr>
                <w:rFonts w:cs="Arial"/>
                <w:bCs/>
              </w:rPr>
              <w:t>Prosiding*</w:t>
            </w:r>
          </w:p>
        </w:tc>
        <w:tc>
          <w:tcPr>
            <w:tcW w:w="2282" w:type="dxa"/>
          </w:tcPr>
          <w:p w:rsidR="00D53AA0" w:rsidRPr="00B033FB" w:rsidRDefault="00D53AA0">
            <w:pPr>
              <w:rPr>
                <w:rFonts w:cs="Arial"/>
                <w:bCs/>
              </w:rPr>
            </w:pPr>
          </w:p>
        </w:tc>
        <w:tc>
          <w:tcPr>
            <w:tcW w:w="2268" w:type="dxa"/>
            <w:tcBorders>
              <w:bottom w:val="single" w:sz="4" w:space="0" w:color="auto"/>
            </w:tcBorders>
            <w:shd w:val="pct35" w:color="auto" w:fill="auto"/>
          </w:tcPr>
          <w:p w:rsidR="00D53AA0" w:rsidRPr="00B033FB" w:rsidRDefault="00D53AA0">
            <w:pPr>
              <w:rPr>
                <w:rFonts w:cs="Arial"/>
                <w:bCs/>
              </w:rPr>
            </w:pPr>
          </w:p>
        </w:tc>
      </w:tr>
      <w:tr w:rsidR="00D53AA0" w:rsidRPr="00B033FB" w:rsidTr="00D53AA0">
        <w:tc>
          <w:tcPr>
            <w:tcW w:w="510" w:type="dxa"/>
          </w:tcPr>
          <w:p w:rsidR="00D53AA0" w:rsidRPr="0093578B" w:rsidRDefault="00D53AA0">
            <w:pPr>
              <w:jc w:val="center"/>
              <w:rPr>
                <w:rFonts w:cs="Arial"/>
                <w:bCs/>
                <w:lang w:val="id-ID"/>
              </w:rPr>
            </w:pPr>
            <w:r>
              <w:rPr>
                <w:rFonts w:cs="Arial"/>
                <w:bCs/>
                <w:lang w:val="id-ID"/>
              </w:rPr>
              <w:t>5</w:t>
            </w:r>
          </w:p>
        </w:tc>
        <w:tc>
          <w:tcPr>
            <w:tcW w:w="4438" w:type="dxa"/>
            <w:vAlign w:val="center"/>
          </w:tcPr>
          <w:p w:rsidR="00E96220" w:rsidRDefault="003F0604" w:rsidP="00E96220">
            <w:pPr>
              <w:jc w:val="left"/>
              <w:rPr>
                <w:rFonts w:cs="Arial"/>
                <w:bCs/>
              </w:rPr>
            </w:pPr>
            <w:r>
              <w:rPr>
                <w:rFonts w:cs="Arial"/>
                <w:bCs/>
                <w:lang w:val="id-ID"/>
              </w:rPr>
              <w:t xml:space="preserve">Pendukung pembelajaran </w:t>
            </w:r>
            <w:r w:rsidR="00B65B4A">
              <w:rPr>
                <w:rFonts w:cs="Arial"/>
                <w:bCs/>
                <w:lang w:val="id-ID"/>
              </w:rPr>
              <w:t>lainnya (</w:t>
            </w:r>
            <w:r>
              <w:rPr>
                <w:rFonts w:cs="Arial"/>
                <w:bCs/>
                <w:lang w:val="id-ID"/>
              </w:rPr>
              <w:t xml:space="preserve">misalnya </w:t>
            </w:r>
            <w:r w:rsidR="00B65B4A">
              <w:rPr>
                <w:rFonts w:cs="Arial"/>
                <w:bCs/>
                <w:lang w:val="id-ID"/>
              </w:rPr>
              <w:t xml:space="preserve">usulan dan laporan PTK, </w:t>
            </w:r>
            <w:r>
              <w:rPr>
                <w:rFonts w:cs="Arial"/>
                <w:bCs/>
                <w:lang w:val="id-ID"/>
              </w:rPr>
              <w:t>l</w:t>
            </w:r>
            <w:r w:rsidR="00B65B4A">
              <w:rPr>
                <w:rFonts w:cs="Arial"/>
                <w:bCs/>
                <w:lang w:val="id-ID"/>
              </w:rPr>
              <w:t>aporan PPL, video  pembelajaran</w:t>
            </w:r>
            <w:r>
              <w:rPr>
                <w:rFonts w:cs="Arial"/>
                <w:bCs/>
                <w:lang w:val="id-ID"/>
              </w:rPr>
              <w:t>)</w:t>
            </w:r>
            <w:r w:rsidR="000E083E">
              <w:rPr>
                <w:rFonts w:cs="Arial"/>
                <w:bCs/>
                <w:lang w:val="id-ID"/>
              </w:rPr>
              <w:t>**</w:t>
            </w:r>
          </w:p>
        </w:tc>
        <w:tc>
          <w:tcPr>
            <w:tcW w:w="2282" w:type="dxa"/>
          </w:tcPr>
          <w:p w:rsidR="00D53AA0" w:rsidRPr="00B033FB" w:rsidRDefault="00D53AA0">
            <w:pPr>
              <w:rPr>
                <w:rFonts w:cs="Arial"/>
                <w:bCs/>
              </w:rPr>
            </w:pPr>
          </w:p>
        </w:tc>
        <w:tc>
          <w:tcPr>
            <w:tcW w:w="2268" w:type="dxa"/>
            <w:tcBorders>
              <w:bottom w:val="single" w:sz="4" w:space="0" w:color="auto"/>
            </w:tcBorders>
            <w:shd w:val="pct35" w:color="auto" w:fill="auto"/>
          </w:tcPr>
          <w:p w:rsidR="00D53AA0" w:rsidRPr="00B033FB" w:rsidRDefault="00D53AA0">
            <w:pPr>
              <w:rPr>
                <w:rFonts w:cs="Arial"/>
                <w:bCs/>
              </w:rPr>
            </w:pPr>
          </w:p>
        </w:tc>
      </w:tr>
    </w:tbl>
    <w:p w:rsidR="00AA3272" w:rsidRDefault="00FF74E4" w:rsidP="00FF74E4">
      <w:pPr>
        <w:ind w:left="-90"/>
        <w:rPr>
          <w:rFonts w:cs="Arial"/>
          <w:bCs/>
          <w:sz w:val="18"/>
          <w:szCs w:val="18"/>
          <w:lang w:val="id-ID"/>
        </w:rPr>
      </w:pPr>
      <w:r>
        <w:rPr>
          <w:rFonts w:cs="Arial"/>
          <w:bCs/>
          <w:sz w:val="18"/>
          <w:szCs w:val="18"/>
        </w:rPr>
        <w:t>* Hanya untuk jurnal atau prosiding terbitan tiga tahun terakhir. Khusus untuk jurnal, dengan seri yang lengkap.</w:t>
      </w:r>
    </w:p>
    <w:p w:rsidR="000E083E" w:rsidRPr="000E083E" w:rsidRDefault="000E083E" w:rsidP="00FF74E4">
      <w:pPr>
        <w:ind w:left="-90"/>
        <w:rPr>
          <w:sz w:val="18"/>
          <w:szCs w:val="18"/>
          <w:lang w:val="id-ID"/>
        </w:rPr>
      </w:pPr>
      <w:r>
        <w:rPr>
          <w:rFonts w:cs="Arial"/>
          <w:bCs/>
          <w:sz w:val="18"/>
          <w:szCs w:val="18"/>
          <w:lang w:val="id-ID"/>
        </w:rPr>
        <w:t xml:space="preserve">** Lampirkan daftar judul/topik </w:t>
      </w:r>
      <w:r w:rsidR="004A13CC">
        <w:rPr>
          <w:rFonts w:cs="Arial"/>
          <w:bCs/>
          <w:sz w:val="18"/>
          <w:szCs w:val="18"/>
          <w:lang w:val="id-ID"/>
        </w:rPr>
        <w:t>usulan atau laporan PTK dan video pembelajaran.</w:t>
      </w:r>
    </w:p>
    <w:p w:rsidR="00AA3272" w:rsidRDefault="00AA3272">
      <w:pPr>
        <w:rPr>
          <w:sz w:val="18"/>
          <w:szCs w:val="18"/>
          <w:lang w:val="id-ID"/>
        </w:rPr>
      </w:pPr>
    </w:p>
    <w:p w:rsidR="00E96220" w:rsidRDefault="00B7706E" w:rsidP="00E96220">
      <w:pPr>
        <w:ind w:left="567"/>
        <w:rPr>
          <w:szCs w:val="22"/>
          <w:lang w:val="id-ID"/>
        </w:rPr>
      </w:pPr>
      <w:r>
        <w:rPr>
          <w:szCs w:val="22"/>
          <w:lang w:val="id-ID"/>
        </w:rPr>
        <w:t xml:space="preserve">Rata-rata judul buku </w:t>
      </w:r>
      <w:r w:rsidR="00235043">
        <w:rPr>
          <w:szCs w:val="22"/>
          <w:lang w:val="id-ID"/>
        </w:rPr>
        <w:t xml:space="preserve">pelajaran sekolah </w:t>
      </w:r>
      <w:r>
        <w:rPr>
          <w:szCs w:val="22"/>
          <w:lang w:val="id-ID"/>
        </w:rPr>
        <w:t xml:space="preserve">per mata pelajaran = ... </w:t>
      </w:r>
    </w:p>
    <w:p w:rsidR="00E96220" w:rsidRPr="00E96220" w:rsidRDefault="00235043" w:rsidP="00E96220">
      <w:pPr>
        <w:ind w:left="567"/>
        <w:rPr>
          <w:szCs w:val="22"/>
          <w:lang w:val="id-ID"/>
        </w:rPr>
      </w:pPr>
      <w:r>
        <w:rPr>
          <w:szCs w:val="22"/>
          <w:lang w:val="id-ID"/>
        </w:rPr>
        <w:t>Rata-rata buku</w:t>
      </w:r>
      <w:r w:rsidR="005977A6">
        <w:rPr>
          <w:szCs w:val="22"/>
          <w:lang w:val="id-ID"/>
        </w:rPr>
        <w:t xml:space="preserve"> referensi per mata kuliah = ...</w:t>
      </w:r>
    </w:p>
    <w:p w:rsidR="00B7706E" w:rsidRPr="00B7706E" w:rsidRDefault="00B7706E">
      <w:pPr>
        <w:rPr>
          <w:sz w:val="18"/>
          <w:szCs w:val="18"/>
          <w:lang w:val="id-ID"/>
        </w:rPr>
      </w:pPr>
    </w:p>
    <w:p w:rsidR="00970A05" w:rsidRPr="00B65A5A" w:rsidRDefault="00E96220">
      <w:pPr>
        <w:ind w:left="720" w:hanging="720"/>
        <w:jc w:val="left"/>
        <w:rPr>
          <w:lang w:val="id-ID"/>
        </w:rPr>
      </w:pPr>
      <w:r w:rsidRPr="00E96220">
        <w:rPr>
          <w:lang w:val="id-ID"/>
        </w:rPr>
        <w:t>6.</w:t>
      </w:r>
      <w:r w:rsidR="004E1185">
        <w:rPr>
          <w:lang w:val="id-ID"/>
        </w:rPr>
        <w:t>6</w:t>
      </w:r>
      <w:r w:rsidRPr="00E96220">
        <w:rPr>
          <w:lang w:val="id-ID"/>
        </w:rPr>
        <w:t xml:space="preserve">.2 </w:t>
      </w:r>
      <w:r w:rsidRPr="00E96220">
        <w:rPr>
          <w:rFonts w:cs="Arial"/>
          <w:bCs/>
          <w:lang w:val="id-ID"/>
        </w:rPr>
        <w:t xml:space="preserve">   </w:t>
      </w:r>
      <w:r w:rsidRPr="00E96220">
        <w:rPr>
          <w:lang w:val="id-ID"/>
        </w:rPr>
        <w:t xml:space="preserve">Sebutkan sumber-sumber pustaka di lembaga lain (lembaga perpustakaan/ sumber dari internet beserta  alamat </w:t>
      </w:r>
      <w:r w:rsidRPr="00E96220">
        <w:rPr>
          <w:i/>
          <w:lang w:val="id-ID"/>
        </w:rPr>
        <w:t>website</w:t>
      </w:r>
      <w:r w:rsidRPr="00E96220">
        <w:rPr>
          <w:lang w:val="id-ID"/>
        </w:rPr>
        <w:t>) yang biasa diakses/dimanfaatkan oleh dosen dan mahasiswa Program PPG ini.</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98"/>
      </w:tblGrid>
      <w:tr w:rsidR="00AA3272" w:rsidRPr="00B033FB">
        <w:tc>
          <w:tcPr>
            <w:tcW w:w="9498" w:type="dxa"/>
          </w:tcPr>
          <w:p w:rsidR="00AA3272" w:rsidRPr="00B65A5A" w:rsidRDefault="00AA3272">
            <w:pPr>
              <w:rPr>
                <w:rFonts w:cs="Arial"/>
                <w:szCs w:val="22"/>
                <w:lang w:val="id-ID"/>
              </w:rPr>
            </w:pPr>
          </w:p>
          <w:p w:rsidR="006C6C57" w:rsidRDefault="006C6C57" w:rsidP="00CA009E">
            <w:pPr>
              <w:numPr>
                <w:ilvl w:val="0"/>
                <w:numId w:val="7"/>
              </w:numPr>
            </w:pPr>
            <w:r>
              <w:t>...</w:t>
            </w:r>
          </w:p>
          <w:p w:rsidR="006C6C57" w:rsidRDefault="006C6C57" w:rsidP="00CA009E">
            <w:pPr>
              <w:numPr>
                <w:ilvl w:val="0"/>
                <w:numId w:val="7"/>
              </w:numPr>
            </w:pPr>
            <w:r>
              <w:t>...</w:t>
            </w:r>
          </w:p>
          <w:p w:rsidR="00C663A1" w:rsidRDefault="006C6C57" w:rsidP="00CA009E">
            <w:pPr>
              <w:numPr>
                <w:ilvl w:val="0"/>
                <w:numId w:val="7"/>
              </w:numPr>
            </w:pPr>
            <w:r>
              <w:t>...</w:t>
            </w:r>
          </w:p>
          <w:p w:rsidR="006C6C57" w:rsidRPr="006C6C57" w:rsidRDefault="006C6C57" w:rsidP="00CA009E">
            <w:pPr>
              <w:numPr>
                <w:ilvl w:val="0"/>
                <w:numId w:val="7"/>
              </w:numPr>
            </w:pPr>
            <w:r>
              <w:t>dst</w:t>
            </w:r>
          </w:p>
          <w:p w:rsidR="00AA3272" w:rsidRPr="00B033FB" w:rsidRDefault="00AA3272">
            <w:pPr>
              <w:rPr>
                <w:rFonts w:cs="Arial"/>
                <w:szCs w:val="22"/>
              </w:rPr>
            </w:pPr>
          </w:p>
        </w:tc>
      </w:tr>
    </w:tbl>
    <w:p w:rsidR="001D27CE" w:rsidRDefault="001D27CE" w:rsidP="007E18C4">
      <w:pPr>
        <w:jc w:val="left"/>
      </w:pPr>
    </w:p>
    <w:p w:rsidR="006C6C57" w:rsidRDefault="007C78D1" w:rsidP="007E18C4">
      <w:pPr>
        <w:jc w:val="left"/>
      </w:pPr>
      <w:r>
        <w:br w:type="page"/>
      </w:r>
      <w:r w:rsidR="00E83DF3">
        <w:lastRenderedPageBreak/>
        <w:t>6.</w:t>
      </w:r>
      <w:r w:rsidR="004E1185">
        <w:rPr>
          <w:lang w:val="id-ID"/>
        </w:rPr>
        <w:t>7</w:t>
      </w:r>
      <w:r w:rsidR="006C6C57">
        <w:t xml:space="preserve">   Sistem Informasi</w:t>
      </w:r>
    </w:p>
    <w:p w:rsidR="006C6C57" w:rsidRDefault="006C6C57" w:rsidP="006C6C57">
      <w:pPr>
        <w:ind w:left="630" w:hanging="630"/>
        <w:jc w:val="left"/>
      </w:pPr>
    </w:p>
    <w:p w:rsidR="006C6C57" w:rsidRPr="009E5A6F" w:rsidRDefault="00E83DF3" w:rsidP="006C6C57">
      <w:pPr>
        <w:ind w:left="720" w:hanging="720"/>
        <w:jc w:val="left"/>
      </w:pPr>
      <w:r>
        <w:t>6.</w:t>
      </w:r>
      <w:r w:rsidR="004E1185">
        <w:rPr>
          <w:lang w:val="id-ID"/>
        </w:rPr>
        <w:t>7</w:t>
      </w:r>
      <w:r w:rsidR="006C6C57" w:rsidRPr="009E5A6F">
        <w:t>.</w:t>
      </w:r>
      <w:r w:rsidR="006C6C57">
        <w:t>1</w:t>
      </w:r>
      <w:r w:rsidR="006C6C57" w:rsidRPr="009E5A6F">
        <w:t xml:space="preserve">  </w:t>
      </w:r>
      <w:r w:rsidR="006C6C57">
        <w:t xml:space="preserve"> </w:t>
      </w:r>
      <w:r w:rsidR="006C6C57" w:rsidRPr="009E5A6F">
        <w:t>Jelaskan sistem informasi dan fas</w:t>
      </w:r>
      <w:r w:rsidR="006C6C57">
        <w:t xml:space="preserve">ilitas yang digunakan </w:t>
      </w:r>
      <w:r w:rsidR="00B875AE">
        <w:t xml:space="preserve">oleh </w:t>
      </w:r>
      <w:r w:rsidR="00FB5FE5">
        <w:t xml:space="preserve">Program </w:t>
      </w:r>
      <w:r w:rsidR="009B3EA4">
        <w:t xml:space="preserve">PPG </w:t>
      </w:r>
      <w:r w:rsidR="006C6C57" w:rsidRPr="009E5A6F">
        <w:t>(</w:t>
      </w:r>
      <w:r w:rsidR="006C6C57" w:rsidRPr="009649A2">
        <w:rPr>
          <w:i/>
        </w:rPr>
        <w:t>hardware</w:t>
      </w:r>
      <w:r w:rsidR="006C6C57">
        <w:t xml:space="preserve">, </w:t>
      </w:r>
      <w:r w:rsidR="006C6C57" w:rsidRPr="009E5A6F">
        <w:rPr>
          <w:i/>
          <w:iCs/>
        </w:rPr>
        <w:t>software</w:t>
      </w:r>
      <w:r w:rsidR="006C6C57" w:rsidRPr="009E5A6F">
        <w:t xml:space="preserve">, </w:t>
      </w:r>
      <w:r w:rsidR="006C6C57" w:rsidRPr="009E5A6F">
        <w:rPr>
          <w:i/>
          <w:iCs/>
        </w:rPr>
        <w:t>e-learning</w:t>
      </w:r>
      <w:r w:rsidR="006C6C57">
        <w:rPr>
          <w:i/>
          <w:iCs/>
        </w:rPr>
        <w:t>,</w:t>
      </w:r>
      <w:r w:rsidR="006C6C57" w:rsidRPr="00F2569C">
        <w:t xml:space="preserve"> </w:t>
      </w:r>
      <w:r w:rsidR="00F32346" w:rsidRPr="00F32346">
        <w:rPr>
          <w:i/>
        </w:rPr>
        <w:t>e-library</w:t>
      </w:r>
      <w:r w:rsidR="00275837">
        <w:t>,</w:t>
      </w:r>
      <w:r w:rsidR="006C6C57">
        <w:t xml:space="preserve"> dll.</w:t>
      </w:r>
      <w:r w:rsidR="006C6C57" w:rsidRPr="009E5A6F">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75"/>
      </w:tblGrid>
      <w:tr w:rsidR="006C6C57" w:rsidRPr="009E5A6F">
        <w:tc>
          <w:tcPr>
            <w:tcW w:w="9175" w:type="dxa"/>
            <w:tcBorders>
              <w:top w:val="single" w:sz="4" w:space="0" w:color="auto"/>
              <w:left w:val="single" w:sz="4" w:space="0" w:color="auto"/>
              <w:bottom w:val="single" w:sz="4" w:space="0" w:color="auto"/>
              <w:right w:val="single" w:sz="4" w:space="0" w:color="auto"/>
            </w:tcBorders>
          </w:tcPr>
          <w:p w:rsidR="006C6C57" w:rsidRPr="009E5A6F" w:rsidRDefault="006C6C57" w:rsidP="00CD1B4F">
            <w:pPr>
              <w:pStyle w:val="Header"/>
              <w:tabs>
                <w:tab w:val="clear" w:pos="4320"/>
                <w:tab w:val="clear" w:pos="8640"/>
              </w:tabs>
            </w:pPr>
          </w:p>
          <w:p w:rsidR="006C6C57" w:rsidRDefault="006C6C57" w:rsidP="00CD1B4F">
            <w:pPr>
              <w:pStyle w:val="Header"/>
              <w:tabs>
                <w:tab w:val="clear" w:pos="4320"/>
                <w:tab w:val="clear" w:pos="8640"/>
              </w:tabs>
            </w:pPr>
          </w:p>
          <w:p w:rsidR="006C6C57" w:rsidRDefault="006C6C57" w:rsidP="00CD1B4F">
            <w:pPr>
              <w:pStyle w:val="Header"/>
              <w:tabs>
                <w:tab w:val="clear" w:pos="4320"/>
                <w:tab w:val="clear" w:pos="8640"/>
              </w:tabs>
            </w:pPr>
          </w:p>
          <w:p w:rsidR="006C6C57" w:rsidRPr="009E5A6F" w:rsidRDefault="006C6C57" w:rsidP="00CD1B4F">
            <w:pPr>
              <w:pStyle w:val="Header"/>
              <w:tabs>
                <w:tab w:val="clear" w:pos="4320"/>
                <w:tab w:val="clear" w:pos="8640"/>
              </w:tabs>
            </w:pPr>
          </w:p>
          <w:p w:rsidR="006C6C57" w:rsidRPr="009E5A6F" w:rsidRDefault="006C6C57" w:rsidP="00CD1B4F">
            <w:pPr>
              <w:pStyle w:val="Header"/>
              <w:tabs>
                <w:tab w:val="clear" w:pos="4320"/>
                <w:tab w:val="clear" w:pos="8640"/>
              </w:tabs>
            </w:pPr>
          </w:p>
        </w:tc>
      </w:tr>
    </w:tbl>
    <w:p w:rsidR="00AA3272" w:rsidRDefault="00AA3272">
      <w:pPr>
        <w:pStyle w:val="Heading1"/>
        <w:rPr>
          <w:lang w:val="en-US"/>
        </w:rPr>
      </w:pPr>
    </w:p>
    <w:p w:rsidR="00AA3272" w:rsidRPr="00B65A5A" w:rsidRDefault="00E96220" w:rsidP="006C6C57">
      <w:pPr>
        <w:ind w:left="720" w:hanging="720"/>
        <w:jc w:val="left"/>
        <w:rPr>
          <w:lang w:val="de-DE"/>
        </w:rPr>
      </w:pPr>
      <w:r w:rsidRPr="00E96220">
        <w:rPr>
          <w:lang w:val="de-DE"/>
        </w:rPr>
        <w:t>6.</w:t>
      </w:r>
      <w:r w:rsidR="004E1185">
        <w:rPr>
          <w:lang w:val="id-ID"/>
        </w:rPr>
        <w:t>7</w:t>
      </w:r>
      <w:r w:rsidRPr="00E96220">
        <w:rPr>
          <w:lang w:val="de-DE"/>
        </w:rPr>
        <w:t>.2    Beri tanda centang (</w:t>
      </w:r>
      <w:r w:rsidRPr="00E96220">
        <w:rPr>
          <w:rFonts w:cs="Arial"/>
          <w:lang w:val="de-DE"/>
        </w:rPr>
        <w:t>√</w:t>
      </w:r>
      <w:r w:rsidRPr="00E96220">
        <w:rPr>
          <w:lang w:val="de-DE"/>
        </w:rPr>
        <w:t xml:space="preserve"> )pada kolom yang sesuai dengan aksesibilitas tiap jenis data, dengan mengikuti format tabel berikut:</w:t>
      </w: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2"/>
        <w:gridCol w:w="3112"/>
        <w:gridCol w:w="1388"/>
        <w:gridCol w:w="1440"/>
        <w:gridCol w:w="1440"/>
        <w:gridCol w:w="1440"/>
      </w:tblGrid>
      <w:tr w:rsidR="00B20D51" w:rsidRPr="00606BAD" w:rsidTr="00275837">
        <w:trPr>
          <w:cantSplit/>
          <w:tblHeader/>
        </w:trPr>
        <w:tc>
          <w:tcPr>
            <w:tcW w:w="772" w:type="dxa"/>
            <w:vMerge w:val="restart"/>
            <w:tcBorders>
              <w:top w:val="single" w:sz="4" w:space="0" w:color="auto"/>
            </w:tcBorders>
            <w:shd w:val="clear" w:color="auto" w:fill="auto"/>
            <w:vAlign w:val="center"/>
          </w:tcPr>
          <w:p w:rsidR="00970A05" w:rsidRPr="007915A0" w:rsidRDefault="00E96220">
            <w:pPr>
              <w:jc w:val="center"/>
              <w:rPr>
                <w:b/>
                <w:bCs/>
                <w:sz w:val="20"/>
                <w:lang w:val="sv-SE"/>
              </w:rPr>
            </w:pPr>
            <w:r w:rsidRPr="00E96220">
              <w:rPr>
                <w:b/>
                <w:bCs/>
                <w:sz w:val="20"/>
                <w:lang w:val="sv-SE"/>
              </w:rPr>
              <w:t>No.</w:t>
            </w:r>
          </w:p>
        </w:tc>
        <w:tc>
          <w:tcPr>
            <w:tcW w:w="3112" w:type="dxa"/>
            <w:vMerge w:val="restart"/>
            <w:tcBorders>
              <w:top w:val="single" w:sz="4" w:space="0" w:color="auto"/>
            </w:tcBorders>
            <w:shd w:val="clear" w:color="auto" w:fill="auto"/>
            <w:vAlign w:val="center"/>
          </w:tcPr>
          <w:p w:rsidR="00970A05" w:rsidRPr="007915A0" w:rsidRDefault="00E96220">
            <w:pPr>
              <w:jc w:val="center"/>
              <w:rPr>
                <w:b/>
                <w:bCs/>
                <w:sz w:val="20"/>
                <w:lang w:val="sv-SE"/>
              </w:rPr>
            </w:pPr>
            <w:r w:rsidRPr="00E96220">
              <w:rPr>
                <w:b/>
                <w:bCs/>
                <w:sz w:val="20"/>
                <w:lang w:val="sv-SE"/>
              </w:rPr>
              <w:t>Jenis Data</w:t>
            </w:r>
          </w:p>
        </w:tc>
        <w:tc>
          <w:tcPr>
            <w:tcW w:w="5708" w:type="dxa"/>
            <w:gridSpan w:val="4"/>
            <w:tcBorders>
              <w:top w:val="single" w:sz="4" w:space="0" w:color="auto"/>
              <w:bottom w:val="single" w:sz="4" w:space="0" w:color="auto"/>
            </w:tcBorders>
            <w:shd w:val="clear" w:color="auto" w:fill="auto"/>
            <w:vAlign w:val="center"/>
          </w:tcPr>
          <w:p w:rsidR="00970A05" w:rsidRPr="007915A0" w:rsidRDefault="00E96220">
            <w:pPr>
              <w:jc w:val="center"/>
              <w:rPr>
                <w:b/>
                <w:bCs/>
                <w:sz w:val="20"/>
                <w:lang w:val="sv-SE"/>
              </w:rPr>
            </w:pPr>
            <w:r w:rsidRPr="00E96220">
              <w:rPr>
                <w:b/>
                <w:bCs/>
                <w:sz w:val="20"/>
                <w:lang w:val="sv-SE"/>
              </w:rPr>
              <w:t>Sistem Pengelolaan Data</w:t>
            </w:r>
          </w:p>
        </w:tc>
      </w:tr>
      <w:tr w:rsidR="00B20D51" w:rsidRPr="00225B32" w:rsidTr="00275837">
        <w:trPr>
          <w:cantSplit/>
          <w:tblHeader/>
        </w:trPr>
        <w:tc>
          <w:tcPr>
            <w:tcW w:w="772" w:type="dxa"/>
            <w:vMerge/>
            <w:tcBorders>
              <w:bottom w:val="double" w:sz="4" w:space="0" w:color="auto"/>
            </w:tcBorders>
            <w:shd w:val="clear" w:color="auto" w:fill="auto"/>
            <w:vAlign w:val="center"/>
          </w:tcPr>
          <w:p w:rsidR="00970A05" w:rsidRPr="007915A0" w:rsidRDefault="00970A05">
            <w:pPr>
              <w:keepNext/>
              <w:ind w:left="1800" w:hanging="1800"/>
              <w:jc w:val="center"/>
              <w:outlineLvl w:val="0"/>
              <w:rPr>
                <w:b/>
                <w:bCs/>
                <w:sz w:val="20"/>
                <w:lang w:val="sv-SE"/>
              </w:rPr>
            </w:pPr>
          </w:p>
        </w:tc>
        <w:tc>
          <w:tcPr>
            <w:tcW w:w="3112" w:type="dxa"/>
            <w:vMerge/>
            <w:tcBorders>
              <w:bottom w:val="double" w:sz="4" w:space="0" w:color="auto"/>
            </w:tcBorders>
            <w:shd w:val="clear" w:color="auto" w:fill="auto"/>
            <w:vAlign w:val="center"/>
          </w:tcPr>
          <w:p w:rsidR="00970A05" w:rsidRPr="007915A0" w:rsidRDefault="00970A05">
            <w:pPr>
              <w:keepNext/>
              <w:ind w:left="1800" w:hanging="1800"/>
              <w:jc w:val="center"/>
              <w:outlineLvl w:val="0"/>
              <w:rPr>
                <w:b/>
                <w:bCs/>
                <w:sz w:val="20"/>
                <w:lang w:val="sv-SE"/>
              </w:rPr>
            </w:pPr>
          </w:p>
        </w:tc>
        <w:tc>
          <w:tcPr>
            <w:tcW w:w="1388" w:type="dxa"/>
            <w:tcBorders>
              <w:top w:val="single" w:sz="4" w:space="0" w:color="auto"/>
              <w:bottom w:val="double" w:sz="4" w:space="0" w:color="auto"/>
            </w:tcBorders>
            <w:shd w:val="clear" w:color="auto" w:fill="auto"/>
            <w:vAlign w:val="center"/>
          </w:tcPr>
          <w:p w:rsidR="00970A05" w:rsidRPr="007915A0" w:rsidRDefault="00E96220">
            <w:pPr>
              <w:jc w:val="center"/>
              <w:rPr>
                <w:b/>
                <w:bCs/>
                <w:sz w:val="20"/>
                <w:lang w:val="sv-SE"/>
              </w:rPr>
            </w:pPr>
            <w:r w:rsidRPr="00E96220">
              <w:rPr>
                <w:b/>
                <w:bCs/>
                <w:sz w:val="20"/>
                <w:lang w:val="sv-SE"/>
              </w:rPr>
              <w:t>Secara Manual</w:t>
            </w:r>
          </w:p>
        </w:tc>
        <w:tc>
          <w:tcPr>
            <w:tcW w:w="1440" w:type="dxa"/>
            <w:tcBorders>
              <w:top w:val="single" w:sz="4" w:space="0" w:color="auto"/>
              <w:bottom w:val="double" w:sz="4" w:space="0" w:color="auto"/>
            </w:tcBorders>
            <w:shd w:val="clear" w:color="auto" w:fill="auto"/>
            <w:vAlign w:val="center"/>
          </w:tcPr>
          <w:p w:rsidR="00970A05" w:rsidRPr="007915A0" w:rsidRDefault="00E96220">
            <w:pPr>
              <w:jc w:val="center"/>
              <w:rPr>
                <w:b/>
                <w:bCs/>
                <w:sz w:val="20"/>
                <w:lang w:val="sv-SE"/>
              </w:rPr>
            </w:pPr>
            <w:r w:rsidRPr="00E96220">
              <w:rPr>
                <w:b/>
                <w:bCs/>
                <w:sz w:val="20"/>
                <w:lang w:val="sv-SE"/>
              </w:rPr>
              <w:t>Dengan Komputer Tanpa Jaringan</w:t>
            </w:r>
          </w:p>
        </w:tc>
        <w:tc>
          <w:tcPr>
            <w:tcW w:w="1440" w:type="dxa"/>
            <w:tcBorders>
              <w:top w:val="single" w:sz="4" w:space="0" w:color="auto"/>
              <w:bottom w:val="double" w:sz="4" w:space="0" w:color="auto"/>
            </w:tcBorders>
            <w:shd w:val="clear" w:color="auto" w:fill="auto"/>
            <w:vAlign w:val="center"/>
          </w:tcPr>
          <w:p w:rsidR="00970A05" w:rsidRPr="007915A0" w:rsidRDefault="00E96220">
            <w:pPr>
              <w:jc w:val="center"/>
              <w:rPr>
                <w:b/>
                <w:bCs/>
                <w:sz w:val="20"/>
                <w:lang w:val="sv-SE"/>
              </w:rPr>
            </w:pPr>
            <w:r w:rsidRPr="00E96220">
              <w:rPr>
                <w:b/>
                <w:bCs/>
                <w:sz w:val="20"/>
                <w:lang w:val="sv-SE"/>
              </w:rPr>
              <w:t>Dengan Komputer Jaringan Lokal (LAN)</w:t>
            </w:r>
          </w:p>
        </w:tc>
        <w:tc>
          <w:tcPr>
            <w:tcW w:w="1440" w:type="dxa"/>
            <w:tcBorders>
              <w:top w:val="single" w:sz="4" w:space="0" w:color="auto"/>
              <w:bottom w:val="double" w:sz="4" w:space="0" w:color="auto"/>
            </w:tcBorders>
            <w:shd w:val="clear" w:color="auto" w:fill="auto"/>
            <w:vAlign w:val="center"/>
          </w:tcPr>
          <w:p w:rsidR="00970A05" w:rsidRPr="00B65A5A" w:rsidRDefault="00E96220">
            <w:pPr>
              <w:jc w:val="center"/>
              <w:rPr>
                <w:b/>
                <w:bCs/>
                <w:sz w:val="20"/>
                <w:lang w:val="de-DE"/>
              </w:rPr>
            </w:pPr>
            <w:r w:rsidRPr="00E96220">
              <w:rPr>
                <w:b/>
                <w:bCs/>
                <w:sz w:val="20"/>
                <w:lang w:val="de-DE"/>
              </w:rPr>
              <w:t>Dengan Komputer Jaringan Luas (WAN)</w:t>
            </w:r>
          </w:p>
        </w:tc>
      </w:tr>
      <w:tr w:rsidR="00B20D51" w:rsidRPr="00B033FB">
        <w:trPr>
          <w:tblHeader/>
        </w:trPr>
        <w:tc>
          <w:tcPr>
            <w:tcW w:w="772" w:type="dxa"/>
            <w:tcBorders>
              <w:top w:val="double" w:sz="4" w:space="0" w:color="auto"/>
              <w:bottom w:val="single" w:sz="4" w:space="0" w:color="auto"/>
            </w:tcBorders>
          </w:tcPr>
          <w:p w:rsidR="00B20D51" w:rsidRPr="007915A0" w:rsidRDefault="00E96220" w:rsidP="0017318C">
            <w:pPr>
              <w:jc w:val="center"/>
              <w:rPr>
                <w:b/>
                <w:bCs/>
                <w:sz w:val="20"/>
              </w:rPr>
            </w:pPr>
            <w:r w:rsidRPr="00E96220">
              <w:rPr>
                <w:b/>
                <w:bCs/>
                <w:sz w:val="20"/>
              </w:rPr>
              <w:t>(1)</w:t>
            </w:r>
          </w:p>
        </w:tc>
        <w:tc>
          <w:tcPr>
            <w:tcW w:w="3112" w:type="dxa"/>
            <w:tcBorders>
              <w:top w:val="double" w:sz="4" w:space="0" w:color="auto"/>
              <w:bottom w:val="single" w:sz="4" w:space="0" w:color="auto"/>
            </w:tcBorders>
          </w:tcPr>
          <w:p w:rsidR="00B20D51" w:rsidRPr="007915A0" w:rsidRDefault="00E96220" w:rsidP="0017318C">
            <w:pPr>
              <w:jc w:val="center"/>
              <w:rPr>
                <w:b/>
                <w:bCs/>
                <w:sz w:val="20"/>
              </w:rPr>
            </w:pPr>
            <w:r w:rsidRPr="00E96220">
              <w:rPr>
                <w:b/>
                <w:bCs/>
                <w:sz w:val="20"/>
              </w:rPr>
              <w:t>(2)</w:t>
            </w:r>
          </w:p>
        </w:tc>
        <w:tc>
          <w:tcPr>
            <w:tcW w:w="1388" w:type="dxa"/>
            <w:tcBorders>
              <w:top w:val="double" w:sz="4" w:space="0" w:color="auto"/>
              <w:bottom w:val="single" w:sz="4" w:space="0" w:color="auto"/>
            </w:tcBorders>
          </w:tcPr>
          <w:p w:rsidR="00B20D51" w:rsidRPr="007915A0" w:rsidRDefault="00E96220" w:rsidP="0017318C">
            <w:pPr>
              <w:jc w:val="center"/>
              <w:rPr>
                <w:b/>
                <w:bCs/>
                <w:sz w:val="20"/>
              </w:rPr>
            </w:pPr>
            <w:r w:rsidRPr="00E96220">
              <w:rPr>
                <w:b/>
                <w:bCs/>
                <w:sz w:val="20"/>
              </w:rPr>
              <w:t>(3)</w:t>
            </w:r>
          </w:p>
        </w:tc>
        <w:tc>
          <w:tcPr>
            <w:tcW w:w="1440" w:type="dxa"/>
            <w:tcBorders>
              <w:top w:val="double" w:sz="4" w:space="0" w:color="auto"/>
              <w:bottom w:val="single" w:sz="4" w:space="0" w:color="auto"/>
            </w:tcBorders>
          </w:tcPr>
          <w:p w:rsidR="00B20D51" w:rsidRPr="007915A0" w:rsidRDefault="00E96220" w:rsidP="0017318C">
            <w:pPr>
              <w:jc w:val="center"/>
              <w:rPr>
                <w:b/>
                <w:bCs/>
                <w:sz w:val="20"/>
              </w:rPr>
            </w:pPr>
            <w:r w:rsidRPr="00E96220">
              <w:rPr>
                <w:b/>
                <w:bCs/>
                <w:sz w:val="20"/>
              </w:rPr>
              <w:t>(4)</w:t>
            </w:r>
          </w:p>
        </w:tc>
        <w:tc>
          <w:tcPr>
            <w:tcW w:w="1440" w:type="dxa"/>
            <w:tcBorders>
              <w:top w:val="double" w:sz="4" w:space="0" w:color="auto"/>
              <w:bottom w:val="single" w:sz="4" w:space="0" w:color="auto"/>
            </w:tcBorders>
          </w:tcPr>
          <w:p w:rsidR="00B20D51" w:rsidRPr="007915A0" w:rsidRDefault="00E96220" w:rsidP="0017318C">
            <w:pPr>
              <w:jc w:val="center"/>
              <w:rPr>
                <w:b/>
                <w:bCs/>
                <w:sz w:val="20"/>
              </w:rPr>
            </w:pPr>
            <w:r w:rsidRPr="00E96220">
              <w:rPr>
                <w:b/>
                <w:bCs/>
                <w:sz w:val="20"/>
              </w:rPr>
              <w:t>(5)</w:t>
            </w:r>
          </w:p>
        </w:tc>
        <w:tc>
          <w:tcPr>
            <w:tcW w:w="1440" w:type="dxa"/>
            <w:tcBorders>
              <w:top w:val="double" w:sz="4" w:space="0" w:color="auto"/>
              <w:bottom w:val="single" w:sz="4" w:space="0" w:color="auto"/>
            </w:tcBorders>
          </w:tcPr>
          <w:p w:rsidR="00B20D51" w:rsidRPr="007915A0" w:rsidRDefault="00E96220">
            <w:pPr>
              <w:jc w:val="center"/>
              <w:rPr>
                <w:b/>
                <w:bCs/>
                <w:sz w:val="20"/>
              </w:rPr>
            </w:pPr>
            <w:r w:rsidRPr="00E96220">
              <w:rPr>
                <w:b/>
                <w:bCs/>
                <w:sz w:val="20"/>
              </w:rPr>
              <w:t>(6)</w:t>
            </w:r>
          </w:p>
        </w:tc>
      </w:tr>
      <w:tr w:rsidR="00B20D51" w:rsidRPr="00B033FB">
        <w:trPr>
          <w:tblHeader/>
        </w:trPr>
        <w:tc>
          <w:tcPr>
            <w:tcW w:w="772" w:type="dxa"/>
            <w:tcBorders>
              <w:top w:val="single" w:sz="4" w:space="0" w:color="auto"/>
              <w:bottom w:val="nil"/>
            </w:tcBorders>
          </w:tcPr>
          <w:p w:rsidR="00B20D51" w:rsidRPr="00B033FB" w:rsidRDefault="00B20D51">
            <w:pPr>
              <w:jc w:val="center"/>
              <w:rPr>
                <w:bCs/>
                <w:sz w:val="6"/>
              </w:rPr>
            </w:pPr>
          </w:p>
        </w:tc>
        <w:tc>
          <w:tcPr>
            <w:tcW w:w="3112" w:type="dxa"/>
            <w:tcBorders>
              <w:top w:val="single" w:sz="4" w:space="0" w:color="auto"/>
              <w:bottom w:val="nil"/>
            </w:tcBorders>
          </w:tcPr>
          <w:p w:rsidR="00B20D51" w:rsidRPr="00B033FB" w:rsidRDefault="00B20D51">
            <w:pPr>
              <w:jc w:val="center"/>
              <w:rPr>
                <w:bCs/>
                <w:sz w:val="6"/>
              </w:rPr>
            </w:pPr>
          </w:p>
        </w:tc>
        <w:tc>
          <w:tcPr>
            <w:tcW w:w="1388" w:type="dxa"/>
            <w:tcBorders>
              <w:top w:val="single" w:sz="4" w:space="0" w:color="auto"/>
              <w:bottom w:val="nil"/>
            </w:tcBorders>
          </w:tcPr>
          <w:p w:rsidR="00B20D51" w:rsidRPr="00B033FB" w:rsidRDefault="00B20D51">
            <w:pPr>
              <w:jc w:val="center"/>
              <w:rPr>
                <w:bCs/>
                <w:sz w:val="6"/>
              </w:rPr>
            </w:pPr>
          </w:p>
        </w:tc>
        <w:tc>
          <w:tcPr>
            <w:tcW w:w="1440" w:type="dxa"/>
            <w:tcBorders>
              <w:top w:val="single" w:sz="4" w:space="0" w:color="auto"/>
              <w:bottom w:val="nil"/>
            </w:tcBorders>
          </w:tcPr>
          <w:p w:rsidR="00B20D51" w:rsidRPr="00B033FB" w:rsidRDefault="00B20D51">
            <w:pPr>
              <w:jc w:val="center"/>
              <w:rPr>
                <w:bCs/>
                <w:sz w:val="6"/>
              </w:rPr>
            </w:pPr>
          </w:p>
        </w:tc>
        <w:tc>
          <w:tcPr>
            <w:tcW w:w="1440" w:type="dxa"/>
            <w:tcBorders>
              <w:top w:val="single" w:sz="4" w:space="0" w:color="auto"/>
              <w:bottom w:val="nil"/>
            </w:tcBorders>
          </w:tcPr>
          <w:p w:rsidR="00B20D51" w:rsidRPr="00B033FB" w:rsidRDefault="00B20D51">
            <w:pPr>
              <w:jc w:val="center"/>
              <w:rPr>
                <w:bCs/>
                <w:sz w:val="6"/>
              </w:rPr>
            </w:pPr>
          </w:p>
        </w:tc>
        <w:tc>
          <w:tcPr>
            <w:tcW w:w="1440" w:type="dxa"/>
            <w:tcBorders>
              <w:top w:val="single" w:sz="4" w:space="0" w:color="auto"/>
              <w:bottom w:val="nil"/>
            </w:tcBorders>
          </w:tcPr>
          <w:p w:rsidR="00B20D51" w:rsidRPr="00B033FB" w:rsidRDefault="00B20D51">
            <w:pPr>
              <w:jc w:val="center"/>
              <w:rPr>
                <w:bCs/>
                <w:sz w:val="6"/>
              </w:rPr>
            </w:pPr>
          </w:p>
        </w:tc>
      </w:tr>
      <w:tr w:rsidR="00B20D51" w:rsidRPr="00B033FB">
        <w:tc>
          <w:tcPr>
            <w:tcW w:w="772" w:type="dxa"/>
            <w:tcBorders>
              <w:top w:val="nil"/>
            </w:tcBorders>
          </w:tcPr>
          <w:p w:rsidR="00B20D51" w:rsidRPr="00B033FB" w:rsidRDefault="00B20D51" w:rsidP="00B20D51">
            <w:pPr>
              <w:jc w:val="center"/>
              <w:rPr>
                <w:bCs/>
              </w:rPr>
            </w:pPr>
            <w:r>
              <w:rPr>
                <w:bCs/>
              </w:rPr>
              <w:t>1</w:t>
            </w:r>
          </w:p>
        </w:tc>
        <w:tc>
          <w:tcPr>
            <w:tcW w:w="3112" w:type="dxa"/>
            <w:tcBorders>
              <w:top w:val="nil"/>
            </w:tcBorders>
          </w:tcPr>
          <w:p w:rsidR="00B20D51" w:rsidRPr="00B033FB" w:rsidRDefault="00B20D51">
            <w:pPr>
              <w:rPr>
                <w:bCs/>
              </w:rPr>
            </w:pPr>
            <w:r w:rsidRPr="00B033FB">
              <w:rPr>
                <w:bCs/>
              </w:rPr>
              <w:t>Mahasiswa</w:t>
            </w:r>
          </w:p>
        </w:tc>
        <w:tc>
          <w:tcPr>
            <w:tcW w:w="1388" w:type="dxa"/>
            <w:tcBorders>
              <w:top w:val="nil"/>
            </w:tcBorders>
          </w:tcPr>
          <w:p w:rsidR="00B20D51" w:rsidRPr="00B033FB" w:rsidRDefault="00B20D51">
            <w:pPr>
              <w:rPr>
                <w:bCs/>
              </w:rPr>
            </w:pPr>
          </w:p>
        </w:tc>
        <w:tc>
          <w:tcPr>
            <w:tcW w:w="1440" w:type="dxa"/>
            <w:tcBorders>
              <w:top w:val="nil"/>
            </w:tcBorders>
          </w:tcPr>
          <w:p w:rsidR="00B20D51" w:rsidRPr="00B033FB" w:rsidRDefault="00B20D51">
            <w:pPr>
              <w:rPr>
                <w:bCs/>
              </w:rPr>
            </w:pPr>
          </w:p>
        </w:tc>
        <w:tc>
          <w:tcPr>
            <w:tcW w:w="1440" w:type="dxa"/>
            <w:tcBorders>
              <w:top w:val="nil"/>
            </w:tcBorders>
          </w:tcPr>
          <w:p w:rsidR="00B20D51" w:rsidRPr="00B033FB" w:rsidRDefault="00B20D51">
            <w:pPr>
              <w:rPr>
                <w:bCs/>
              </w:rPr>
            </w:pPr>
          </w:p>
        </w:tc>
        <w:tc>
          <w:tcPr>
            <w:tcW w:w="1440" w:type="dxa"/>
            <w:tcBorders>
              <w:top w:val="nil"/>
            </w:tcBorders>
          </w:tcPr>
          <w:p w:rsidR="00B20D51" w:rsidRPr="00B033FB" w:rsidRDefault="00B20D51">
            <w:pPr>
              <w:rPr>
                <w:bCs/>
              </w:rPr>
            </w:pPr>
          </w:p>
        </w:tc>
      </w:tr>
      <w:tr w:rsidR="00B20D51" w:rsidRPr="00B033FB">
        <w:tc>
          <w:tcPr>
            <w:tcW w:w="772" w:type="dxa"/>
          </w:tcPr>
          <w:p w:rsidR="00B20D51" w:rsidRPr="00B033FB" w:rsidRDefault="00B20D51" w:rsidP="00B20D51">
            <w:pPr>
              <w:ind w:left="252" w:hanging="252"/>
              <w:jc w:val="center"/>
              <w:rPr>
                <w:bCs/>
              </w:rPr>
            </w:pPr>
            <w:r>
              <w:rPr>
                <w:bCs/>
              </w:rPr>
              <w:t>2</w:t>
            </w:r>
          </w:p>
        </w:tc>
        <w:tc>
          <w:tcPr>
            <w:tcW w:w="3112" w:type="dxa"/>
          </w:tcPr>
          <w:p w:rsidR="00B20D51" w:rsidRPr="00B033FB" w:rsidRDefault="00B20D51">
            <w:pPr>
              <w:ind w:left="252" w:hanging="252"/>
              <w:jc w:val="left"/>
              <w:rPr>
                <w:bCs/>
              </w:rPr>
            </w:pPr>
            <w:r w:rsidRPr="00B033FB">
              <w:rPr>
                <w:bCs/>
              </w:rPr>
              <w:t>Kartu Rencana Studi (KRS)</w:t>
            </w:r>
          </w:p>
        </w:tc>
        <w:tc>
          <w:tcPr>
            <w:tcW w:w="1388" w:type="dxa"/>
            <w:vAlign w:val="center"/>
          </w:tcPr>
          <w:p w:rsidR="00B20D51" w:rsidRPr="00B033FB" w:rsidRDefault="00B20D51" w:rsidP="00F32990">
            <w:pPr>
              <w:jc w:val="left"/>
              <w:rPr>
                <w:bCs/>
              </w:rPr>
            </w:pPr>
          </w:p>
        </w:tc>
        <w:tc>
          <w:tcPr>
            <w:tcW w:w="1440" w:type="dxa"/>
            <w:vAlign w:val="center"/>
          </w:tcPr>
          <w:p w:rsidR="00B20D51" w:rsidRPr="00B033FB" w:rsidRDefault="00B20D51">
            <w:pPr>
              <w:jc w:val="center"/>
              <w:rPr>
                <w:bCs/>
              </w:rPr>
            </w:pPr>
          </w:p>
        </w:tc>
        <w:tc>
          <w:tcPr>
            <w:tcW w:w="1440" w:type="dxa"/>
            <w:vAlign w:val="center"/>
          </w:tcPr>
          <w:p w:rsidR="00B20D51" w:rsidRPr="00B033FB" w:rsidRDefault="00B20D51">
            <w:pPr>
              <w:jc w:val="center"/>
              <w:rPr>
                <w:bCs/>
              </w:rPr>
            </w:pPr>
          </w:p>
        </w:tc>
        <w:tc>
          <w:tcPr>
            <w:tcW w:w="1440" w:type="dxa"/>
            <w:vAlign w:val="center"/>
          </w:tcPr>
          <w:p w:rsidR="00B20D51" w:rsidRPr="00B033FB" w:rsidRDefault="00B20D51">
            <w:pPr>
              <w:jc w:val="center"/>
              <w:rPr>
                <w:bCs/>
              </w:rPr>
            </w:pPr>
          </w:p>
        </w:tc>
      </w:tr>
      <w:tr w:rsidR="00B20D51" w:rsidRPr="00B033FB">
        <w:tc>
          <w:tcPr>
            <w:tcW w:w="772" w:type="dxa"/>
          </w:tcPr>
          <w:p w:rsidR="00B20D51" w:rsidRPr="00B033FB" w:rsidRDefault="00B20D51" w:rsidP="00B20D51">
            <w:pPr>
              <w:jc w:val="center"/>
              <w:rPr>
                <w:bCs/>
              </w:rPr>
            </w:pPr>
            <w:r>
              <w:rPr>
                <w:bCs/>
              </w:rPr>
              <w:t>3</w:t>
            </w:r>
          </w:p>
        </w:tc>
        <w:tc>
          <w:tcPr>
            <w:tcW w:w="3112" w:type="dxa"/>
          </w:tcPr>
          <w:p w:rsidR="00B20D51" w:rsidRPr="00B033FB" w:rsidRDefault="00B20D51">
            <w:pPr>
              <w:rPr>
                <w:bCs/>
              </w:rPr>
            </w:pPr>
            <w:r w:rsidRPr="00B033FB">
              <w:rPr>
                <w:bCs/>
              </w:rPr>
              <w:t>Jadwal mata kuliah</w:t>
            </w:r>
          </w:p>
        </w:tc>
        <w:tc>
          <w:tcPr>
            <w:tcW w:w="1388" w:type="dxa"/>
          </w:tcPr>
          <w:p w:rsidR="00B20D51" w:rsidRPr="00B033FB" w:rsidRDefault="00B20D51">
            <w:pPr>
              <w:rPr>
                <w:bCs/>
              </w:rPr>
            </w:pPr>
          </w:p>
        </w:tc>
        <w:tc>
          <w:tcPr>
            <w:tcW w:w="1440" w:type="dxa"/>
          </w:tcPr>
          <w:p w:rsidR="00B20D51" w:rsidRPr="00B033FB" w:rsidRDefault="00B20D51">
            <w:pPr>
              <w:rPr>
                <w:bCs/>
              </w:rPr>
            </w:pPr>
          </w:p>
        </w:tc>
        <w:tc>
          <w:tcPr>
            <w:tcW w:w="1440" w:type="dxa"/>
          </w:tcPr>
          <w:p w:rsidR="00B20D51" w:rsidRPr="00B033FB" w:rsidRDefault="00B20D51">
            <w:pPr>
              <w:rPr>
                <w:bCs/>
              </w:rPr>
            </w:pPr>
          </w:p>
        </w:tc>
        <w:tc>
          <w:tcPr>
            <w:tcW w:w="1440" w:type="dxa"/>
          </w:tcPr>
          <w:p w:rsidR="00B20D51" w:rsidRPr="00B033FB" w:rsidRDefault="00B20D51">
            <w:pPr>
              <w:rPr>
                <w:bCs/>
              </w:rPr>
            </w:pPr>
          </w:p>
        </w:tc>
      </w:tr>
      <w:tr w:rsidR="00B20D51" w:rsidRPr="00B033FB">
        <w:tc>
          <w:tcPr>
            <w:tcW w:w="772" w:type="dxa"/>
          </w:tcPr>
          <w:p w:rsidR="00B20D51" w:rsidRPr="00B033FB" w:rsidRDefault="00B20D51" w:rsidP="00B20D51">
            <w:pPr>
              <w:jc w:val="center"/>
              <w:rPr>
                <w:bCs/>
              </w:rPr>
            </w:pPr>
            <w:r>
              <w:rPr>
                <w:bCs/>
              </w:rPr>
              <w:t>4</w:t>
            </w:r>
          </w:p>
        </w:tc>
        <w:tc>
          <w:tcPr>
            <w:tcW w:w="3112" w:type="dxa"/>
          </w:tcPr>
          <w:p w:rsidR="00B20D51" w:rsidRPr="00B033FB" w:rsidRDefault="00B20D51">
            <w:pPr>
              <w:rPr>
                <w:bCs/>
              </w:rPr>
            </w:pPr>
            <w:r w:rsidRPr="00B033FB">
              <w:rPr>
                <w:bCs/>
              </w:rPr>
              <w:t>Nilai mata kuliah</w:t>
            </w:r>
          </w:p>
        </w:tc>
        <w:tc>
          <w:tcPr>
            <w:tcW w:w="1388" w:type="dxa"/>
          </w:tcPr>
          <w:p w:rsidR="00B20D51" w:rsidRPr="00B033FB" w:rsidRDefault="00B20D51">
            <w:pPr>
              <w:rPr>
                <w:bCs/>
              </w:rPr>
            </w:pPr>
          </w:p>
        </w:tc>
        <w:tc>
          <w:tcPr>
            <w:tcW w:w="1440" w:type="dxa"/>
          </w:tcPr>
          <w:p w:rsidR="00B20D51" w:rsidRPr="00B033FB" w:rsidRDefault="00B20D51">
            <w:pPr>
              <w:rPr>
                <w:bCs/>
              </w:rPr>
            </w:pPr>
          </w:p>
        </w:tc>
        <w:tc>
          <w:tcPr>
            <w:tcW w:w="1440" w:type="dxa"/>
          </w:tcPr>
          <w:p w:rsidR="00B20D51" w:rsidRPr="00B033FB" w:rsidRDefault="00B20D51">
            <w:pPr>
              <w:rPr>
                <w:bCs/>
              </w:rPr>
            </w:pPr>
          </w:p>
        </w:tc>
        <w:tc>
          <w:tcPr>
            <w:tcW w:w="1440" w:type="dxa"/>
          </w:tcPr>
          <w:p w:rsidR="00B20D51" w:rsidRPr="00B033FB" w:rsidRDefault="00B20D51">
            <w:pPr>
              <w:rPr>
                <w:bCs/>
              </w:rPr>
            </w:pPr>
          </w:p>
        </w:tc>
      </w:tr>
      <w:tr w:rsidR="00B20D51" w:rsidRPr="00B033FB">
        <w:tc>
          <w:tcPr>
            <w:tcW w:w="772" w:type="dxa"/>
          </w:tcPr>
          <w:p w:rsidR="00B20D51" w:rsidRPr="00B033FB" w:rsidRDefault="00B20D51" w:rsidP="00B20D51">
            <w:pPr>
              <w:jc w:val="center"/>
              <w:rPr>
                <w:bCs/>
              </w:rPr>
            </w:pPr>
            <w:r>
              <w:rPr>
                <w:bCs/>
              </w:rPr>
              <w:t>5</w:t>
            </w:r>
          </w:p>
        </w:tc>
        <w:tc>
          <w:tcPr>
            <w:tcW w:w="3112" w:type="dxa"/>
          </w:tcPr>
          <w:p w:rsidR="00B20D51" w:rsidRPr="00B033FB" w:rsidRDefault="00B20D51">
            <w:pPr>
              <w:rPr>
                <w:bCs/>
              </w:rPr>
            </w:pPr>
            <w:r w:rsidRPr="00B033FB">
              <w:rPr>
                <w:bCs/>
              </w:rPr>
              <w:t>Transkrip akademik</w:t>
            </w:r>
            <w:r w:rsidR="0091271A">
              <w:rPr>
                <w:bCs/>
              </w:rPr>
              <w:t>/KHS</w:t>
            </w:r>
          </w:p>
        </w:tc>
        <w:tc>
          <w:tcPr>
            <w:tcW w:w="1388" w:type="dxa"/>
          </w:tcPr>
          <w:p w:rsidR="00B20D51" w:rsidRPr="00B033FB" w:rsidRDefault="00B20D51">
            <w:pPr>
              <w:rPr>
                <w:bCs/>
              </w:rPr>
            </w:pPr>
          </w:p>
        </w:tc>
        <w:tc>
          <w:tcPr>
            <w:tcW w:w="1440" w:type="dxa"/>
          </w:tcPr>
          <w:p w:rsidR="00B20D51" w:rsidRPr="00B033FB" w:rsidRDefault="00B20D51">
            <w:pPr>
              <w:rPr>
                <w:bCs/>
              </w:rPr>
            </w:pPr>
          </w:p>
        </w:tc>
        <w:tc>
          <w:tcPr>
            <w:tcW w:w="1440" w:type="dxa"/>
          </w:tcPr>
          <w:p w:rsidR="00B20D51" w:rsidRPr="00B033FB" w:rsidRDefault="00B20D51">
            <w:pPr>
              <w:rPr>
                <w:bCs/>
              </w:rPr>
            </w:pPr>
          </w:p>
        </w:tc>
        <w:tc>
          <w:tcPr>
            <w:tcW w:w="1440" w:type="dxa"/>
          </w:tcPr>
          <w:p w:rsidR="00B20D51" w:rsidRPr="00B033FB" w:rsidRDefault="00B20D51">
            <w:pPr>
              <w:rPr>
                <w:bCs/>
              </w:rPr>
            </w:pPr>
          </w:p>
        </w:tc>
      </w:tr>
      <w:tr w:rsidR="00B20D51" w:rsidRPr="00B033FB">
        <w:tc>
          <w:tcPr>
            <w:tcW w:w="772" w:type="dxa"/>
          </w:tcPr>
          <w:p w:rsidR="00B20D51" w:rsidRPr="00B033FB" w:rsidRDefault="00B20D51" w:rsidP="00B20D51">
            <w:pPr>
              <w:jc w:val="center"/>
              <w:rPr>
                <w:bCs/>
              </w:rPr>
            </w:pPr>
            <w:r>
              <w:rPr>
                <w:bCs/>
              </w:rPr>
              <w:t>6</w:t>
            </w:r>
          </w:p>
        </w:tc>
        <w:tc>
          <w:tcPr>
            <w:tcW w:w="3112" w:type="dxa"/>
          </w:tcPr>
          <w:p w:rsidR="00B20D51" w:rsidRPr="00B033FB" w:rsidRDefault="00B20D51">
            <w:pPr>
              <w:rPr>
                <w:bCs/>
              </w:rPr>
            </w:pPr>
            <w:r w:rsidRPr="00B033FB">
              <w:rPr>
                <w:bCs/>
              </w:rPr>
              <w:t>Lulusan</w:t>
            </w:r>
          </w:p>
        </w:tc>
        <w:tc>
          <w:tcPr>
            <w:tcW w:w="1388" w:type="dxa"/>
          </w:tcPr>
          <w:p w:rsidR="00B20D51" w:rsidRPr="00B033FB" w:rsidRDefault="00B20D51">
            <w:pPr>
              <w:rPr>
                <w:bCs/>
              </w:rPr>
            </w:pPr>
          </w:p>
        </w:tc>
        <w:tc>
          <w:tcPr>
            <w:tcW w:w="1440" w:type="dxa"/>
          </w:tcPr>
          <w:p w:rsidR="00B20D51" w:rsidRPr="00B033FB" w:rsidRDefault="00B20D51">
            <w:pPr>
              <w:rPr>
                <w:bCs/>
              </w:rPr>
            </w:pPr>
          </w:p>
        </w:tc>
        <w:tc>
          <w:tcPr>
            <w:tcW w:w="1440" w:type="dxa"/>
          </w:tcPr>
          <w:p w:rsidR="00B20D51" w:rsidRPr="00B033FB" w:rsidRDefault="00B20D51">
            <w:pPr>
              <w:rPr>
                <w:bCs/>
              </w:rPr>
            </w:pPr>
          </w:p>
        </w:tc>
        <w:tc>
          <w:tcPr>
            <w:tcW w:w="1440" w:type="dxa"/>
          </w:tcPr>
          <w:p w:rsidR="00B20D51" w:rsidRPr="00B033FB" w:rsidRDefault="00B20D51">
            <w:pPr>
              <w:rPr>
                <w:bCs/>
              </w:rPr>
            </w:pPr>
          </w:p>
        </w:tc>
      </w:tr>
      <w:tr w:rsidR="00B20D51" w:rsidRPr="00B033FB">
        <w:tc>
          <w:tcPr>
            <w:tcW w:w="772" w:type="dxa"/>
          </w:tcPr>
          <w:p w:rsidR="00B20D51" w:rsidRPr="001054B6" w:rsidRDefault="00B20D51" w:rsidP="00B20D51">
            <w:pPr>
              <w:jc w:val="center"/>
              <w:rPr>
                <w:bCs/>
              </w:rPr>
            </w:pPr>
            <w:r w:rsidRPr="001054B6">
              <w:rPr>
                <w:bCs/>
              </w:rPr>
              <w:t>7</w:t>
            </w:r>
          </w:p>
        </w:tc>
        <w:tc>
          <w:tcPr>
            <w:tcW w:w="3112" w:type="dxa"/>
          </w:tcPr>
          <w:p w:rsidR="00B20D51" w:rsidRPr="001054B6" w:rsidRDefault="00B20D51">
            <w:pPr>
              <w:rPr>
                <w:bCs/>
              </w:rPr>
            </w:pPr>
            <w:r w:rsidRPr="001054B6">
              <w:rPr>
                <w:bCs/>
              </w:rPr>
              <w:t>Dosen</w:t>
            </w:r>
          </w:p>
        </w:tc>
        <w:tc>
          <w:tcPr>
            <w:tcW w:w="1388" w:type="dxa"/>
          </w:tcPr>
          <w:p w:rsidR="00B20D51" w:rsidRPr="0007333A" w:rsidRDefault="00B20D51">
            <w:pPr>
              <w:keepNext/>
              <w:outlineLvl w:val="2"/>
              <w:rPr>
                <w:bCs/>
                <w:color w:val="FF0000"/>
              </w:rPr>
            </w:pPr>
          </w:p>
        </w:tc>
        <w:tc>
          <w:tcPr>
            <w:tcW w:w="1440" w:type="dxa"/>
          </w:tcPr>
          <w:p w:rsidR="00B20D51" w:rsidRPr="0007333A" w:rsidRDefault="00B20D51">
            <w:pPr>
              <w:keepNext/>
              <w:outlineLvl w:val="2"/>
              <w:rPr>
                <w:bCs/>
                <w:color w:val="FF0000"/>
              </w:rPr>
            </w:pPr>
          </w:p>
        </w:tc>
        <w:tc>
          <w:tcPr>
            <w:tcW w:w="1440" w:type="dxa"/>
          </w:tcPr>
          <w:p w:rsidR="00B20D51" w:rsidRPr="0007333A" w:rsidRDefault="00B20D51">
            <w:pPr>
              <w:keepNext/>
              <w:outlineLvl w:val="2"/>
              <w:rPr>
                <w:bCs/>
                <w:color w:val="FF0000"/>
              </w:rPr>
            </w:pPr>
          </w:p>
        </w:tc>
        <w:tc>
          <w:tcPr>
            <w:tcW w:w="1440" w:type="dxa"/>
          </w:tcPr>
          <w:p w:rsidR="00B20D51" w:rsidRPr="0007333A" w:rsidRDefault="00B20D51">
            <w:pPr>
              <w:keepNext/>
              <w:outlineLvl w:val="2"/>
              <w:rPr>
                <w:bCs/>
                <w:color w:val="FF0000"/>
              </w:rPr>
            </w:pPr>
          </w:p>
        </w:tc>
      </w:tr>
      <w:tr w:rsidR="00B20D51" w:rsidRPr="00B033FB">
        <w:tc>
          <w:tcPr>
            <w:tcW w:w="772" w:type="dxa"/>
          </w:tcPr>
          <w:p w:rsidR="00B20D51" w:rsidRPr="001054B6" w:rsidRDefault="00B20D51" w:rsidP="00B20D51">
            <w:pPr>
              <w:jc w:val="center"/>
              <w:rPr>
                <w:bCs/>
              </w:rPr>
            </w:pPr>
            <w:r w:rsidRPr="001054B6">
              <w:rPr>
                <w:bCs/>
              </w:rPr>
              <w:t>8</w:t>
            </w:r>
          </w:p>
        </w:tc>
        <w:tc>
          <w:tcPr>
            <w:tcW w:w="3112" w:type="dxa"/>
          </w:tcPr>
          <w:p w:rsidR="00B20D51" w:rsidRPr="001054B6" w:rsidRDefault="00B20D51">
            <w:pPr>
              <w:rPr>
                <w:bCs/>
              </w:rPr>
            </w:pPr>
            <w:r w:rsidRPr="001054B6">
              <w:rPr>
                <w:bCs/>
              </w:rPr>
              <w:t>Pegawai</w:t>
            </w:r>
          </w:p>
        </w:tc>
        <w:tc>
          <w:tcPr>
            <w:tcW w:w="1388" w:type="dxa"/>
          </w:tcPr>
          <w:p w:rsidR="00B20D51" w:rsidRPr="0007333A" w:rsidRDefault="00B20D51">
            <w:pPr>
              <w:keepNext/>
              <w:outlineLvl w:val="2"/>
              <w:rPr>
                <w:bCs/>
                <w:color w:val="FF0000"/>
              </w:rPr>
            </w:pPr>
          </w:p>
        </w:tc>
        <w:tc>
          <w:tcPr>
            <w:tcW w:w="1440" w:type="dxa"/>
          </w:tcPr>
          <w:p w:rsidR="00B20D51" w:rsidRPr="0007333A" w:rsidRDefault="00B20D51">
            <w:pPr>
              <w:keepNext/>
              <w:outlineLvl w:val="2"/>
              <w:rPr>
                <w:bCs/>
                <w:color w:val="FF0000"/>
              </w:rPr>
            </w:pPr>
          </w:p>
        </w:tc>
        <w:tc>
          <w:tcPr>
            <w:tcW w:w="1440" w:type="dxa"/>
          </w:tcPr>
          <w:p w:rsidR="00B20D51" w:rsidRPr="0007333A" w:rsidRDefault="00B20D51">
            <w:pPr>
              <w:keepNext/>
              <w:outlineLvl w:val="2"/>
              <w:rPr>
                <w:bCs/>
                <w:color w:val="FF0000"/>
              </w:rPr>
            </w:pPr>
          </w:p>
        </w:tc>
        <w:tc>
          <w:tcPr>
            <w:tcW w:w="1440" w:type="dxa"/>
          </w:tcPr>
          <w:p w:rsidR="00B20D51" w:rsidRPr="0007333A" w:rsidRDefault="00B20D51">
            <w:pPr>
              <w:keepNext/>
              <w:outlineLvl w:val="2"/>
              <w:rPr>
                <w:bCs/>
                <w:color w:val="FF0000"/>
              </w:rPr>
            </w:pPr>
          </w:p>
        </w:tc>
      </w:tr>
      <w:tr w:rsidR="00B20D51" w:rsidRPr="00B033FB">
        <w:tc>
          <w:tcPr>
            <w:tcW w:w="772" w:type="dxa"/>
          </w:tcPr>
          <w:p w:rsidR="00B20D51" w:rsidRPr="001054B6" w:rsidRDefault="00B20D51" w:rsidP="00B20D51">
            <w:pPr>
              <w:jc w:val="center"/>
              <w:rPr>
                <w:bCs/>
              </w:rPr>
            </w:pPr>
            <w:r w:rsidRPr="001054B6">
              <w:rPr>
                <w:bCs/>
              </w:rPr>
              <w:t>9</w:t>
            </w:r>
          </w:p>
        </w:tc>
        <w:tc>
          <w:tcPr>
            <w:tcW w:w="3112" w:type="dxa"/>
          </w:tcPr>
          <w:p w:rsidR="00B20D51" w:rsidRPr="001054B6" w:rsidRDefault="00B20D51">
            <w:pPr>
              <w:rPr>
                <w:bCs/>
              </w:rPr>
            </w:pPr>
            <w:r w:rsidRPr="001054B6">
              <w:rPr>
                <w:bCs/>
              </w:rPr>
              <w:t>Keuangan</w:t>
            </w:r>
          </w:p>
        </w:tc>
        <w:tc>
          <w:tcPr>
            <w:tcW w:w="1388" w:type="dxa"/>
          </w:tcPr>
          <w:p w:rsidR="00B20D51" w:rsidRPr="0007333A" w:rsidRDefault="00B20D51">
            <w:pPr>
              <w:keepNext/>
              <w:outlineLvl w:val="2"/>
              <w:rPr>
                <w:bCs/>
                <w:color w:val="FF0000"/>
              </w:rPr>
            </w:pPr>
          </w:p>
        </w:tc>
        <w:tc>
          <w:tcPr>
            <w:tcW w:w="1440" w:type="dxa"/>
          </w:tcPr>
          <w:p w:rsidR="00B20D51" w:rsidRPr="0007333A" w:rsidRDefault="00B20D51">
            <w:pPr>
              <w:keepNext/>
              <w:outlineLvl w:val="2"/>
              <w:rPr>
                <w:bCs/>
                <w:color w:val="FF0000"/>
              </w:rPr>
            </w:pPr>
          </w:p>
        </w:tc>
        <w:tc>
          <w:tcPr>
            <w:tcW w:w="1440" w:type="dxa"/>
          </w:tcPr>
          <w:p w:rsidR="00B20D51" w:rsidRPr="0007333A" w:rsidRDefault="00B20D51">
            <w:pPr>
              <w:keepNext/>
              <w:outlineLvl w:val="2"/>
              <w:rPr>
                <w:bCs/>
                <w:color w:val="FF0000"/>
              </w:rPr>
            </w:pPr>
          </w:p>
        </w:tc>
        <w:tc>
          <w:tcPr>
            <w:tcW w:w="1440" w:type="dxa"/>
          </w:tcPr>
          <w:p w:rsidR="00B20D51" w:rsidRPr="0007333A" w:rsidRDefault="00B20D51">
            <w:pPr>
              <w:keepNext/>
              <w:outlineLvl w:val="2"/>
              <w:rPr>
                <w:bCs/>
                <w:color w:val="FF0000"/>
              </w:rPr>
            </w:pPr>
          </w:p>
        </w:tc>
      </w:tr>
      <w:tr w:rsidR="00B20D51" w:rsidRPr="00B033FB">
        <w:tc>
          <w:tcPr>
            <w:tcW w:w="772" w:type="dxa"/>
          </w:tcPr>
          <w:p w:rsidR="00B20D51" w:rsidRPr="001054B6" w:rsidRDefault="00B20D51" w:rsidP="00B20D51">
            <w:pPr>
              <w:jc w:val="center"/>
              <w:rPr>
                <w:bCs/>
              </w:rPr>
            </w:pPr>
            <w:r w:rsidRPr="001054B6">
              <w:rPr>
                <w:bCs/>
              </w:rPr>
              <w:t>10</w:t>
            </w:r>
          </w:p>
        </w:tc>
        <w:tc>
          <w:tcPr>
            <w:tcW w:w="3112" w:type="dxa"/>
          </w:tcPr>
          <w:p w:rsidR="00B20D51" w:rsidRPr="001054B6" w:rsidRDefault="00B20D51">
            <w:pPr>
              <w:rPr>
                <w:bCs/>
              </w:rPr>
            </w:pPr>
            <w:r w:rsidRPr="001054B6">
              <w:rPr>
                <w:bCs/>
              </w:rPr>
              <w:t>Inventaris</w:t>
            </w:r>
          </w:p>
        </w:tc>
        <w:tc>
          <w:tcPr>
            <w:tcW w:w="1388" w:type="dxa"/>
          </w:tcPr>
          <w:p w:rsidR="00B20D51" w:rsidRPr="0007333A" w:rsidRDefault="00B20D51">
            <w:pPr>
              <w:keepNext/>
              <w:outlineLvl w:val="2"/>
              <w:rPr>
                <w:bCs/>
                <w:color w:val="FF0000"/>
              </w:rPr>
            </w:pPr>
          </w:p>
        </w:tc>
        <w:tc>
          <w:tcPr>
            <w:tcW w:w="1440" w:type="dxa"/>
          </w:tcPr>
          <w:p w:rsidR="00B20D51" w:rsidRPr="0007333A" w:rsidRDefault="00B20D51">
            <w:pPr>
              <w:keepNext/>
              <w:outlineLvl w:val="2"/>
              <w:rPr>
                <w:bCs/>
                <w:color w:val="FF0000"/>
              </w:rPr>
            </w:pPr>
          </w:p>
        </w:tc>
        <w:tc>
          <w:tcPr>
            <w:tcW w:w="1440" w:type="dxa"/>
          </w:tcPr>
          <w:p w:rsidR="00B20D51" w:rsidRPr="0007333A" w:rsidRDefault="00B20D51">
            <w:pPr>
              <w:keepNext/>
              <w:outlineLvl w:val="2"/>
              <w:rPr>
                <w:bCs/>
                <w:color w:val="FF0000"/>
              </w:rPr>
            </w:pPr>
          </w:p>
        </w:tc>
        <w:tc>
          <w:tcPr>
            <w:tcW w:w="1440" w:type="dxa"/>
          </w:tcPr>
          <w:p w:rsidR="00B20D51" w:rsidRPr="0007333A" w:rsidRDefault="00B20D51">
            <w:pPr>
              <w:keepNext/>
              <w:outlineLvl w:val="2"/>
              <w:rPr>
                <w:bCs/>
                <w:color w:val="FF0000"/>
              </w:rPr>
            </w:pPr>
          </w:p>
        </w:tc>
      </w:tr>
      <w:tr w:rsidR="00B20D51" w:rsidRPr="00B033FB">
        <w:tc>
          <w:tcPr>
            <w:tcW w:w="772" w:type="dxa"/>
          </w:tcPr>
          <w:p w:rsidR="00B20D51" w:rsidRPr="001054B6" w:rsidRDefault="00B20D51" w:rsidP="00B20D51">
            <w:pPr>
              <w:jc w:val="center"/>
              <w:rPr>
                <w:bCs/>
              </w:rPr>
            </w:pPr>
            <w:r w:rsidRPr="001054B6">
              <w:rPr>
                <w:bCs/>
              </w:rPr>
              <w:t>11</w:t>
            </w:r>
          </w:p>
        </w:tc>
        <w:tc>
          <w:tcPr>
            <w:tcW w:w="3112" w:type="dxa"/>
          </w:tcPr>
          <w:p w:rsidR="00B20D51" w:rsidRPr="001054B6" w:rsidRDefault="00B20D51">
            <w:pPr>
              <w:rPr>
                <w:bCs/>
              </w:rPr>
            </w:pPr>
            <w:r w:rsidRPr="001054B6">
              <w:rPr>
                <w:bCs/>
              </w:rPr>
              <w:t>Perpustakaan</w:t>
            </w:r>
          </w:p>
        </w:tc>
        <w:tc>
          <w:tcPr>
            <w:tcW w:w="1388" w:type="dxa"/>
          </w:tcPr>
          <w:p w:rsidR="00B20D51" w:rsidRPr="0007333A" w:rsidRDefault="00B20D51">
            <w:pPr>
              <w:keepNext/>
              <w:outlineLvl w:val="2"/>
              <w:rPr>
                <w:bCs/>
                <w:color w:val="FF0000"/>
              </w:rPr>
            </w:pPr>
          </w:p>
        </w:tc>
        <w:tc>
          <w:tcPr>
            <w:tcW w:w="1440" w:type="dxa"/>
          </w:tcPr>
          <w:p w:rsidR="00B20D51" w:rsidRPr="0007333A" w:rsidRDefault="00B20D51">
            <w:pPr>
              <w:keepNext/>
              <w:outlineLvl w:val="2"/>
              <w:rPr>
                <w:bCs/>
                <w:color w:val="FF0000"/>
              </w:rPr>
            </w:pPr>
          </w:p>
        </w:tc>
        <w:tc>
          <w:tcPr>
            <w:tcW w:w="1440" w:type="dxa"/>
          </w:tcPr>
          <w:p w:rsidR="00B20D51" w:rsidRPr="0007333A" w:rsidRDefault="00B20D51">
            <w:pPr>
              <w:keepNext/>
              <w:outlineLvl w:val="2"/>
              <w:rPr>
                <w:bCs/>
                <w:color w:val="FF0000"/>
              </w:rPr>
            </w:pPr>
          </w:p>
        </w:tc>
        <w:tc>
          <w:tcPr>
            <w:tcW w:w="1440" w:type="dxa"/>
          </w:tcPr>
          <w:p w:rsidR="00B20D51" w:rsidRPr="0007333A" w:rsidRDefault="00B20D51">
            <w:pPr>
              <w:keepNext/>
              <w:outlineLvl w:val="2"/>
              <w:rPr>
                <w:bCs/>
                <w:color w:val="FF0000"/>
              </w:rPr>
            </w:pPr>
          </w:p>
        </w:tc>
      </w:tr>
      <w:tr w:rsidR="002F3C0D" w:rsidRPr="00B033FB">
        <w:tc>
          <w:tcPr>
            <w:tcW w:w="772" w:type="dxa"/>
          </w:tcPr>
          <w:p w:rsidR="002F3C0D" w:rsidRPr="001054B6" w:rsidRDefault="002F3C0D" w:rsidP="00B20D51">
            <w:pPr>
              <w:jc w:val="center"/>
              <w:rPr>
                <w:bCs/>
              </w:rPr>
            </w:pPr>
            <w:r>
              <w:rPr>
                <w:bCs/>
              </w:rPr>
              <w:t>12</w:t>
            </w:r>
          </w:p>
        </w:tc>
        <w:tc>
          <w:tcPr>
            <w:tcW w:w="3112" w:type="dxa"/>
          </w:tcPr>
          <w:p w:rsidR="002F3C0D" w:rsidRPr="001054B6" w:rsidRDefault="002F3C0D">
            <w:pPr>
              <w:rPr>
                <w:bCs/>
              </w:rPr>
            </w:pPr>
            <w:r>
              <w:rPr>
                <w:bCs/>
              </w:rPr>
              <w:t>Kalender akademik</w:t>
            </w:r>
          </w:p>
        </w:tc>
        <w:tc>
          <w:tcPr>
            <w:tcW w:w="1388" w:type="dxa"/>
          </w:tcPr>
          <w:p w:rsidR="002F3C0D" w:rsidRPr="0007333A" w:rsidRDefault="002F3C0D">
            <w:pPr>
              <w:keepNext/>
              <w:outlineLvl w:val="2"/>
              <w:rPr>
                <w:bCs/>
                <w:color w:val="FF0000"/>
              </w:rPr>
            </w:pPr>
          </w:p>
        </w:tc>
        <w:tc>
          <w:tcPr>
            <w:tcW w:w="1440" w:type="dxa"/>
          </w:tcPr>
          <w:p w:rsidR="002F3C0D" w:rsidRPr="0007333A" w:rsidRDefault="002F3C0D">
            <w:pPr>
              <w:keepNext/>
              <w:outlineLvl w:val="2"/>
              <w:rPr>
                <w:bCs/>
                <w:color w:val="FF0000"/>
              </w:rPr>
            </w:pPr>
          </w:p>
        </w:tc>
        <w:tc>
          <w:tcPr>
            <w:tcW w:w="1440" w:type="dxa"/>
          </w:tcPr>
          <w:p w:rsidR="002F3C0D" w:rsidRPr="0007333A" w:rsidRDefault="002F3C0D">
            <w:pPr>
              <w:keepNext/>
              <w:outlineLvl w:val="2"/>
              <w:rPr>
                <w:bCs/>
                <w:color w:val="FF0000"/>
              </w:rPr>
            </w:pPr>
          </w:p>
        </w:tc>
        <w:tc>
          <w:tcPr>
            <w:tcW w:w="1440" w:type="dxa"/>
          </w:tcPr>
          <w:p w:rsidR="002F3C0D" w:rsidRPr="0007333A" w:rsidRDefault="002F3C0D">
            <w:pPr>
              <w:keepNext/>
              <w:outlineLvl w:val="2"/>
              <w:rPr>
                <w:bCs/>
                <w:color w:val="FF0000"/>
              </w:rPr>
            </w:pPr>
          </w:p>
        </w:tc>
      </w:tr>
      <w:tr w:rsidR="004F206F" w:rsidRPr="00B033FB" w:rsidTr="00A10249">
        <w:tc>
          <w:tcPr>
            <w:tcW w:w="3884" w:type="dxa"/>
            <w:gridSpan w:val="2"/>
          </w:tcPr>
          <w:p w:rsidR="004F206F" w:rsidRPr="00B033FB" w:rsidRDefault="004F206F" w:rsidP="004F206F">
            <w:pPr>
              <w:jc w:val="center"/>
              <w:rPr>
                <w:bCs/>
              </w:rPr>
            </w:pPr>
            <w:r>
              <w:rPr>
                <w:bCs/>
              </w:rPr>
              <w:t xml:space="preserve">Jumlah tanda </w:t>
            </w:r>
            <w:r w:rsidRPr="002B0E76">
              <w:rPr>
                <w:rFonts w:cs="Arial"/>
              </w:rPr>
              <w:t>√</w:t>
            </w:r>
          </w:p>
        </w:tc>
        <w:tc>
          <w:tcPr>
            <w:tcW w:w="1388" w:type="dxa"/>
          </w:tcPr>
          <w:p w:rsidR="004F206F" w:rsidRDefault="004F206F">
            <w:pPr>
              <w:jc w:val="left"/>
              <w:rPr>
                <w:bCs/>
              </w:rPr>
            </w:pPr>
            <w:r>
              <w:rPr>
                <w:bCs/>
              </w:rPr>
              <w:t>p =</w:t>
            </w:r>
          </w:p>
        </w:tc>
        <w:tc>
          <w:tcPr>
            <w:tcW w:w="1440" w:type="dxa"/>
          </w:tcPr>
          <w:p w:rsidR="004F206F" w:rsidRDefault="004F206F">
            <w:pPr>
              <w:jc w:val="left"/>
              <w:rPr>
                <w:bCs/>
              </w:rPr>
            </w:pPr>
            <w:r>
              <w:rPr>
                <w:bCs/>
              </w:rPr>
              <w:t>q =</w:t>
            </w:r>
          </w:p>
        </w:tc>
        <w:tc>
          <w:tcPr>
            <w:tcW w:w="1440" w:type="dxa"/>
          </w:tcPr>
          <w:p w:rsidR="004F206F" w:rsidRDefault="004F206F">
            <w:pPr>
              <w:jc w:val="left"/>
              <w:rPr>
                <w:bCs/>
              </w:rPr>
            </w:pPr>
            <w:r>
              <w:rPr>
                <w:bCs/>
              </w:rPr>
              <w:t>r =</w:t>
            </w:r>
          </w:p>
        </w:tc>
        <w:tc>
          <w:tcPr>
            <w:tcW w:w="1440" w:type="dxa"/>
          </w:tcPr>
          <w:p w:rsidR="004F206F" w:rsidRDefault="004F206F">
            <w:pPr>
              <w:jc w:val="left"/>
              <w:rPr>
                <w:bCs/>
              </w:rPr>
            </w:pPr>
            <w:r>
              <w:rPr>
                <w:bCs/>
              </w:rPr>
              <w:t>s =</w:t>
            </w:r>
          </w:p>
        </w:tc>
      </w:tr>
    </w:tbl>
    <w:p w:rsidR="00C47994" w:rsidRPr="00C47994" w:rsidRDefault="008A0B45" w:rsidP="00C47994">
      <w:pPr>
        <w:rPr>
          <w:bCs/>
          <w:sz w:val="20"/>
        </w:rPr>
      </w:pPr>
      <w:r w:rsidRPr="00C47994">
        <w:rPr>
          <w:bCs/>
          <w:sz w:val="20"/>
        </w:rPr>
        <w:t xml:space="preserve">Keterangan : </w:t>
      </w:r>
    </w:p>
    <w:p w:rsidR="00970A05" w:rsidRPr="00C47994" w:rsidRDefault="00275837" w:rsidP="00C47994">
      <w:pPr>
        <w:rPr>
          <w:rFonts w:cs="Arial"/>
          <w:bCs/>
          <w:sz w:val="20"/>
        </w:rPr>
      </w:pPr>
      <w:r w:rsidRPr="00C47994">
        <w:rPr>
          <w:sz w:val="20"/>
        </w:rPr>
        <w:t>U</w:t>
      </w:r>
      <w:r w:rsidR="00F32346" w:rsidRPr="00C47994">
        <w:rPr>
          <w:sz w:val="20"/>
        </w:rPr>
        <w:t>ntuk tiap baris hanya diberi tanda cek (√ ) satu kali</w:t>
      </w:r>
      <w:r w:rsidR="00F32990">
        <w:rPr>
          <w:sz w:val="20"/>
        </w:rPr>
        <w:t>.  Huruf-huruf p, q, r, s</w:t>
      </w:r>
      <w:r w:rsidR="00C47994" w:rsidRPr="00C47994">
        <w:rPr>
          <w:sz w:val="20"/>
        </w:rPr>
        <w:t xml:space="preserve"> jangan dihapus.  </w:t>
      </w:r>
      <w:r w:rsidR="00F32990">
        <w:rPr>
          <w:rFonts w:cs="Arial"/>
          <w:bCs/>
          <w:sz w:val="20"/>
        </w:rPr>
        <w:t>p</w:t>
      </w:r>
      <w:r w:rsidRPr="00C47994">
        <w:rPr>
          <w:rFonts w:cs="Arial"/>
          <w:bCs/>
          <w:sz w:val="20"/>
        </w:rPr>
        <w:t xml:space="preserve"> =</w:t>
      </w:r>
      <w:r w:rsidR="00F32346" w:rsidRPr="00C47994">
        <w:rPr>
          <w:rFonts w:cs="Arial"/>
          <w:bCs/>
          <w:sz w:val="20"/>
        </w:rPr>
        <w:t xml:space="preserve"> jumlah </w:t>
      </w:r>
      <w:r w:rsidR="004F206F">
        <w:rPr>
          <w:rFonts w:cs="Arial"/>
          <w:bCs/>
          <w:sz w:val="20"/>
        </w:rPr>
        <w:t>centang</w:t>
      </w:r>
      <w:r w:rsidR="00F32346" w:rsidRPr="00C47994">
        <w:rPr>
          <w:rFonts w:cs="Arial"/>
          <w:bCs/>
          <w:sz w:val="20"/>
        </w:rPr>
        <w:t xml:space="preserve"> pada kolom 3</w:t>
      </w:r>
      <w:r w:rsidR="00C47994" w:rsidRPr="00C47994">
        <w:rPr>
          <w:rFonts w:cs="Arial"/>
          <w:bCs/>
          <w:sz w:val="20"/>
        </w:rPr>
        <w:t xml:space="preserve">, </w:t>
      </w:r>
      <w:r w:rsidR="00F32990">
        <w:rPr>
          <w:rFonts w:cs="Arial"/>
          <w:bCs/>
          <w:sz w:val="20"/>
        </w:rPr>
        <w:t>q</w:t>
      </w:r>
      <w:r w:rsidRPr="00C47994">
        <w:rPr>
          <w:rFonts w:cs="Arial"/>
          <w:bCs/>
          <w:sz w:val="20"/>
        </w:rPr>
        <w:t xml:space="preserve"> = </w:t>
      </w:r>
      <w:r w:rsidR="00F32346" w:rsidRPr="00C47994">
        <w:rPr>
          <w:rFonts w:cs="Arial"/>
          <w:bCs/>
          <w:sz w:val="20"/>
        </w:rPr>
        <w:t xml:space="preserve">jumlah </w:t>
      </w:r>
      <w:r w:rsidR="004F206F">
        <w:rPr>
          <w:rFonts w:cs="Arial"/>
          <w:bCs/>
          <w:sz w:val="20"/>
        </w:rPr>
        <w:t>centang</w:t>
      </w:r>
      <w:r w:rsidR="00F32346" w:rsidRPr="00C47994">
        <w:rPr>
          <w:rFonts w:cs="Arial"/>
          <w:bCs/>
          <w:sz w:val="20"/>
        </w:rPr>
        <w:t xml:space="preserve"> pada kolom 4</w:t>
      </w:r>
      <w:r w:rsidR="00C47994" w:rsidRPr="00C47994">
        <w:rPr>
          <w:rFonts w:cs="Arial"/>
          <w:bCs/>
          <w:sz w:val="20"/>
        </w:rPr>
        <w:t xml:space="preserve">, </w:t>
      </w:r>
      <w:r w:rsidR="00F32990">
        <w:rPr>
          <w:rFonts w:cs="Arial"/>
          <w:bCs/>
          <w:sz w:val="20"/>
        </w:rPr>
        <w:t>r</w:t>
      </w:r>
      <w:r w:rsidRPr="00C47994">
        <w:rPr>
          <w:rFonts w:cs="Arial"/>
          <w:bCs/>
          <w:sz w:val="20"/>
        </w:rPr>
        <w:t xml:space="preserve"> = </w:t>
      </w:r>
      <w:r w:rsidR="00F32346" w:rsidRPr="00C47994">
        <w:rPr>
          <w:rFonts w:cs="Arial"/>
          <w:bCs/>
          <w:sz w:val="20"/>
        </w:rPr>
        <w:t xml:space="preserve">jumlah </w:t>
      </w:r>
      <w:r w:rsidR="004F206F">
        <w:rPr>
          <w:rFonts w:cs="Arial"/>
          <w:bCs/>
          <w:sz w:val="20"/>
        </w:rPr>
        <w:t>centang</w:t>
      </w:r>
      <w:r w:rsidR="00F32346" w:rsidRPr="00C47994">
        <w:rPr>
          <w:rFonts w:cs="Arial"/>
          <w:bCs/>
          <w:sz w:val="20"/>
        </w:rPr>
        <w:t xml:space="preserve"> pada kolom 5</w:t>
      </w:r>
      <w:r w:rsidR="00C47994" w:rsidRPr="00C47994">
        <w:rPr>
          <w:rFonts w:cs="Arial"/>
          <w:bCs/>
          <w:sz w:val="20"/>
        </w:rPr>
        <w:t xml:space="preserve">, dan </w:t>
      </w:r>
      <w:r w:rsidR="00F32990">
        <w:rPr>
          <w:rFonts w:cs="Arial"/>
          <w:bCs/>
          <w:sz w:val="20"/>
        </w:rPr>
        <w:t>s</w:t>
      </w:r>
      <w:r w:rsidRPr="00C47994">
        <w:rPr>
          <w:rFonts w:cs="Arial"/>
          <w:bCs/>
          <w:sz w:val="20"/>
        </w:rPr>
        <w:t xml:space="preserve"> = </w:t>
      </w:r>
      <w:r w:rsidR="00F32346" w:rsidRPr="00C47994">
        <w:rPr>
          <w:rFonts w:cs="Arial"/>
          <w:bCs/>
          <w:sz w:val="20"/>
        </w:rPr>
        <w:t xml:space="preserve">jumlah </w:t>
      </w:r>
      <w:r w:rsidR="004F206F">
        <w:rPr>
          <w:rFonts w:cs="Arial"/>
          <w:bCs/>
          <w:sz w:val="20"/>
        </w:rPr>
        <w:t>centang</w:t>
      </w:r>
      <w:r w:rsidR="00F32346" w:rsidRPr="00C47994">
        <w:rPr>
          <w:rFonts w:cs="Arial"/>
          <w:bCs/>
          <w:sz w:val="20"/>
        </w:rPr>
        <w:t xml:space="preserve"> pada kolom 6</w:t>
      </w:r>
      <w:r w:rsidR="00C47994" w:rsidRPr="00C47994">
        <w:rPr>
          <w:rFonts w:cs="Arial"/>
          <w:bCs/>
          <w:sz w:val="20"/>
        </w:rPr>
        <w:t>.</w:t>
      </w:r>
    </w:p>
    <w:p w:rsidR="00970A05" w:rsidRDefault="00970A05">
      <w:pPr>
        <w:ind w:left="43"/>
        <w:rPr>
          <w:bCs/>
        </w:rPr>
      </w:pPr>
    </w:p>
    <w:p w:rsidR="00BB1086" w:rsidRPr="00BB1086" w:rsidRDefault="004E1185" w:rsidP="00BB1086">
      <w:pPr>
        <w:ind w:left="567" w:hanging="567"/>
        <w:rPr>
          <w:rFonts w:cs="Arial"/>
          <w:szCs w:val="22"/>
          <w:lang w:val="id-ID"/>
        </w:rPr>
      </w:pPr>
      <w:bookmarkStart w:id="19" w:name="_Toc122838036"/>
      <w:r>
        <w:rPr>
          <w:rFonts w:cs="Arial"/>
          <w:szCs w:val="22"/>
          <w:lang w:val="id-ID"/>
        </w:rPr>
        <w:t>6.8</w:t>
      </w:r>
      <w:r w:rsidR="00BB1086" w:rsidRPr="00BB1086">
        <w:rPr>
          <w:rFonts w:cs="Arial"/>
          <w:szCs w:val="22"/>
        </w:rPr>
        <w:tab/>
      </w:r>
      <w:r w:rsidR="00BB1086" w:rsidRPr="00BB1086">
        <w:rPr>
          <w:rFonts w:cs="Arial"/>
          <w:szCs w:val="22"/>
          <w:lang w:val="nb-NO"/>
        </w:rPr>
        <w:t>Jelaskan kegiatan terbaik (</w:t>
      </w:r>
      <w:r w:rsidR="00BB1086" w:rsidRPr="00BB1086">
        <w:rPr>
          <w:rFonts w:cs="Arial"/>
          <w:i/>
          <w:szCs w:val="22"/>
          <w:lang w:val="nb-NO"/>
        </w:rPr>
        <w:t>best practice</w:t>
      </w:r>
      <w:r w:rsidR="00BB1086" w:rsidRPr="00BB1086">
        <w:rPr>
          <w:rFonts w:cs="Arial"/>
          <w:szCs w:val="22"/>
          <w:lang w:val="nb-NO"/>
        </w:rPr>
        <w:t>) yang khas dilaksanakan oleh Program PPG yang terkait dengan</w:t>
      </w:r>
      <w:r w:rsidR="00BB1086">
        <w:rPr>
          <w:rFonts w:cs="Arial"/>
          <w:szCs w:val="22"/>
          <w:lang w:val="nb-NO"/>
        </w:rPr>
        <w:t xml:space="preserve"> </w:t>
      </w:r>
      <w:r w:rsidR="00BB1086">
        <w:rPr>
          <w:rFonts w:cs="Arial"/>
          <w:szCs w:val="22"/>
          <w:lang w:val="id-ID"/>
        </w:rPr>
        <w:t>pembiayaan, prasarana dan sarana, serta sistem informasi.</w:t>
      </w:r>
    </w:p>
    <w:p w:rsidR="00BB1086" w:rsidRPr="00BB1086" w:rsidRDefault="00BB1086" w:rsidP="00BB1086">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BB1086" w:rsidRDefault="00BB1086" w:rsidP="00BB1086">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BB1086" w:rsidRPr="00BB1086" w:rsidRDefault="00BB1086" w:rsidP="00BB1086">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BB1086" w:rsidRPr="00BB1086" w:rsidRDefault="00BB1086" w:rsidP="00BB1086">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BB1086" w:rsidRPr="00BB1086" w:rsidRDefault="00BB1086" w:rsidP="00BB1086">
      <w:pPr>
        <w:rPr>
          <w:bCs/>
        </w:rPr>
      </w:pPr>
    </w:p>
    <w:p w:rsidR="008807C0" w:rsidRDefault="008807C0">
      <w:pPr>
        <w:jc w:val="left"/>
        <w:rPr>
          <w:rFonts w:cs="Arial"/>
          <w:b/>
          <w:caps/>
          <w:color w:val="000000"/>
          <w:sz w:val="24"/>
          <w:szCs w:val="24"/>
          <w:lang w:val="sv-SE"/>
        </w:rPr>
      </w:pPr>
      <w:r>
        <w:rPr>
          <w:rFonts w:cs="Arial"/>
          <w:b/>
          <w:caps/>
          <w:color w:val="000000"/>
          <w:sz w:val="24"/>
          <w:szCs w:val="24"/>
          <w:lang w:val="sv-SE"/>
        </w:rPr>
        <w:br w:type="page"/>
      </w:r>
    </w:p>
    <w:p w:rsidR="00AA3272" w:rsidRPr="00B530B7" w:rsidRDefault="00B530B7" w:rsidP="006762BB">
      <w:pPr>
        <w:ind w:left="1560" w:hanging="1560"/>
        <w:jc w:val="left"/>
        <w:rPr>
          <w:b/>
          <w:lang w:val="sv-SE"/>
        </w:rPr>
      </w:pPr>
      <w:r w:rsidRPr="00B530B7">
        <w:rPr>
          <w:rFonts w:cs="Arial"/>
          <w:b/>
          <w:caps/>
          <w:color w:val="000000"/>
          <w:sz w:val="24"/>
          <w:szCs w:val="24"/>
          <w:lang w:val="sv-SE"/>
        </w:rPr>
        <w:lastRenderedPageBreak/>
        <w:t xml:space="preserve">Standar </w:t>
      </w:r>
      <w:r w:rsidR="006762BB">
        <w:rPr>
          <w:rFonts w:cs="Arial"/>
          <w:b/>
          <w:caps/>
          <w:color w:val="000000"/>
          <w:sz w:val="24"/>
          <w:szCs w:val="24"/>
          <w:lang w:val="sv-SE"/>
        </w:rPr>
        <w:t>7</w:t>
      </w:r>
      <w:r w:rsidRPr="00B530B7">
        <w:rPr>
          <w:rFonts w:cs="Arial"/>
          <w:b/>
          <w:caps/>
          <w:color w:val="000000"/>
          <w:sz w:val="24"/>
          <w:szCs w:val="24"/>
          <w:lang w:val="sv-SE"/>
        </w:rPr>
        <w:t xml:space="preserve">. </w:t>
      </w:r>
      <w:r w:rsidRPr="00B530B7">
        <w:rPr>
          <w:rFonts w:cs="Arial"/>
          <w:b/>
          <w:caps/>
          <w:color w:val="000000"/>
          <w:sz w:val="24"/>
          <w:szCs w:val="24"/>
          <w:lang w:val="sv-SE"/>
        </w:rPr>
        <w:tab/>
      </w:r>
      <w:bookmarkEnd w:id="19"/>
      <w:r w:rsidR="00B4241E">
        <w:rPr>
          <w:rFonts w:cs="Arial"/>
          <w:b/>
          <w:caps/>
          <w:color w:val="000000"/>
          <w:sz w:val="24"/>
          <w:szCs w:val="24"/>
          <w:lang w:val="sv-SE"/>
        </w:rPr>
        <w:t xml:space="preserve">PENELITIAN,  PELAYANAN/PENGABDIAN KEPADA MASYARAKAT, DAN </w:t>
      </w:r>
      <w:r w:rsidR="00103FB7">
        <w:rPr>
          <w:rFonts w:cs="Arial"/>
          <w:b/>
          <w:caps/>
          <w:color w:val="000000"/>
          <w:sz w:val="24"/>
          <w:szCs w:val="24"/>
          <w:lang w:val="sv-SE"/>
        </w:rPr>
        <w:t>KERJASAMA</w:t>
      </w:r>
      <w:r w:rsidR="00694BF6">
        <w:rPr>
          <w:rFonts w:cs="Arial"/>
          <w:b/>
          <w:caps/>
          <w:color w:val="000000"/>
          <w:sz w:val="24"/>
          <w:szCs w:val="24"/>
          <w:lang w:val="sv-SE"/>
        </w:rPr>
        <w:t xml:space="preserve"> </w:t>
      </w:r>
    </w:p>
    <w:p w:rsidR="00AA3272" w:rsidRDefault="00AA3272">
      <w:pPr>
        <w:rPr>
          <w:lang w:val="sv-SE"/>
        </w:rPr>
      </w:pPr>
    </w:p>
    <w:p w:rsidR="00B4241E" w:rsidRPr="00B65A5A" w:rsidRDefault="00B4241E" w:rsidP="00B4241E">
      <w:pPr>
        <w:jc w:val="left"/>
        <w:rPr>
          <w:rFonts w:ascii="Times New Roman" w:hAnsi="Times New Roman"/>
          <w:b/>
          <w:lang w:val="sv-SE"/>
        </w:rPr>
      </w:pPr>
    </w:p>
    <w:p w:rsidR="00B4241E" w:rsidRPr="00B4241E" w:rsidRDefault="00B4241E" w:rsidP="0014218C">
      <w:pPr>
        <w:ind w:left="540" w:hanging="540"/>
        <w:jc w:val="left"/>
        <w:rPr>
          <w:rFonts w:cs="Arial"/>
          <w:szCs w:val="22"/>
          <w:lang w:val="nl-NL"/>
        </w:rPr>
      </w:pPr>
      <w:r w:rsidRPr="00B4241E">
        <w:rPr>
          <w:rFonts w:cs="Arial"/>
          <w:szCs w:val="22"/>
          <w:lang w:val="nl-NL"/>
        </w:rPr>
        <w:t>7.1</w:t>
      </w:r>
      <w:r w:rsidR="0014218C">
        <w:rPr>
          <w:rFonts w:cs="Arial"/>
          <w:szCs w:val="22"/>
          <w:lang w:val="nl-NL"/>
        </w:rPr>
        <w:t xml:space="preserve"> </w:t>
      </w:r>
      <w:r w:rsidRPr="00B4241E">
        <w:rPr>
          <w:rFonts w:cs="Arial"/>
          <w:szCs w:val="22"/>
          <w:lang w:val="nl-NL"/>
        </w:rPr>
        <w:t xml:space="preserve">   Kegiatan Penelitian Dosen Tetap </w:t>
      </w:r>
      <w:r w:rsidR="009D10B4">
        <w:rPr>
          <w:rFonts w:cs="Arial"/>
          <w:szCs w:val="22"/>
          <w:lang w:val="nl-NL"/>
        </w:rPr>
        <w:t>P</w:t>
      </w:r>
      <w:r w:rsidR="009B3EA4">
        <w:rPr>
          <w:rFonts w:cs="Arial"/>
          <w:szCs w:val="22"/>
          <w:lang w:val="nl-NL"/>
        </w:rPr>
        <w:t xml:space="preserve">rogram </w:t>
      </w:r>
      <w:r w:rsidR="009D10B4">
        <w:rPr>
          <w:rFonts w:cs="Arial"/>
          <w:szCs w:val="22"/>
          <w:lang w:val="nl-NL"/>
        </w:rPr>
        <w:t>PPG</w:t>
      </w:r>
      <w:r>
        <w:rPr>
          <w:rFonts w:cs="Arial"/>
          <w:szCs w:val="22"/>
          <w:lang w:val="nl-NL"/>
        </w:rPr>
        <w:t xml:space="preserve"> </w:t>
      </w:r>
      <w:r w:rsidRPr="00B4241E">
        <w:rPr>
          <w:rFonts w:cs="Arial"/>
          <w:szCs w:val="22"/>
          <w:lang w:val="nl-NL"/>
        </w:rPr>
        <w:t xml:space="preserve">yang </w:t>
      </w:r>
      <w:r>
        <w:rPr>
          <w:rFonts w:cs="Arial"/>
          <w:szCs w:val="22"/>
          <w:lang w:val="nl-NL"/>
        </w:rPr>
        <w:t>S</w:t>
      </w:r>
      <w:r w:rsidRPr="00B4241E">
        <w:rPr>
          <w:rFonts w:cs="Arial"/>
          <w:szCs w:val="22"/>
          <w:lang w:val="nl-NL"/>
        </w:rPr>
        <w:t>esuai de</w:t>
      </w:r>
      <w:r>
        <w:rPr>
          <w:rFonts w:cs="Arial"/>
          <w:szCs w:val="22"/>
          <w:lang w:val="nl-NL"/>
        </w:rPr>
        <w:t xml:space="preserve">ngan </w:t>
      </w:r>
      <w:r w:rsidR="0007333A">
        <w:rPr>
          <w:rFonts w:cs="Arial"/>
          <w:szCs w:val="22"/>
          <w:lang w:val="nl-NL"/>
        </w:rPr>
        <w:t>P</w:t>
      </w:r>
      <w:r w:rsidR="0014218C">
        <w:rPr>
          <w:rFonts w:cs="Arial"/>
          <w:szCs w:val="22"/>
          <w:lang w:val="nl-NL"/>
        </w:rPr>
        <w:t>rofesi</w:t>
      </w:r>
      <w:r w:rsidR="0007333A">
        <w:rPr>
          <w:rFonts w:cs="Arial"/>
          <w:szCs w:val="22"/>
          <w:lang w:val="nl-NL"/>
        </w:rPr>
        <w:t xml:space="preserve"> Keguruan dan </w:t>
      </w:r>
      <w:r w:rsidR="00613D93">
        <w:rPr>
          <w:rFonts w:cs="Arial"/>
          <w:szCs w:val="22"/>
          <w:lang w:val="nl-NL"/>
        </w:rPr>
        <w:t>Pendidikan</w:t>
      </w:r>
    </w:p>
    <w:p w:rsidR="00B4241E" w:rsidRPr="00B4241E" w:rsidRDefault="00B4241E" w:rsidP="00B4241E">
      <w:pPr>
        <w:jc w:val="left"/>
        <w:rPr>
          <w:rFonts w:cs="Arial"/>
          <w:szCs w:val="22"/>
          <w:lang w:val="nl-NL"/>
        </w:rPr>
      </w:pPr>
    </w:p>
    <w:p w:rsidR="00B4241E" w:rsidRDefault="00B4241E" w:rsidP="00B4241E">
      <w:pPr>
        <w:ind w:left="630" w:hanging="630"/>
        <w:jc w:val="left"/>
        <w:rPr>
          <w:rFonts w:cs="Arial"/>
          <w:szCs w:val="22"/>
          <w:lang w:val="nl-NL"/>
        </w:rPr>
      </w:pPr>
      <w:r w:rsidRPr="00B4241E">
        <w:rPr>
          <w:rFonts w:cs="Arial"/>
          <w:szCs w:val="22"/>
          <w:lang w:val="nl-NL"/>
        </w:rPr>
        <w:t>7.1</w:t>
      </w:r>
      <w:r w:rsidR="0014218C">
        <w:rPr>
          <w:rFonts w:cs="Arial"/>
          <w:szCs w:val="22"/>
          <w:lang w:val="nl-NL"/>
        </w:rPr>
        <w:t>.1</w:t>
      </w:r>
      <w:r w:rsidRPr="00B4241E">
        <w:rPr>
          <w:rFonts w:cs="Arial"/>
          <w:szCs w:val="22"/>
          <w:lang w:val="nl-NL"/>
        </w:rPr>
        <w:t xml:space="preserve">  Tuliskan jumlah judul penelitian yang dilakukan oleh dosen tetap </w:t>
      </w:r>
      <w:r w:rsidR="00ED0B98">
        <w:rPr>
          <w:rFonts w:cs="Arial"/>
          <w:szCs w:val="22"/>
          <w:lang w:val="nl-NL"/>
        </w:rPr>
        <w:t>Program PPG</w:t>
      </w:r>
      <w:r>
        <w:rPr>
          <w:rFonts w:cs="Arial"/>
          <w:szCs w:val="22"/>
          <w:lang w:val="nl-NL"/>
        </w:rPr>
        <w:t xml:space="preserve"> </w:t>
      </w:r>
      <w:r w:rsidRPr="00B4241E">
        <w:rPr>
          <w:rFonts w:cs="Arial"/>
          <w:szCs w:val="22"/>
          <w:lang w:val="nl-NL"/>
        </w:rPr>
        <w:t xml:space="preserve">yang </w:t>
      </w:r>
      <w:r>
        <w:rPr>
          <w:rFonts w:cs="Arial"/>
          <w:szCs w:val="22"/>
          <w:lang w:val="nl-NL"/>
        </w:rPr>
        <w:t xml:space="preserve">sesuai dengan bidang </w:t>
      </w:r>
      <w:r w:rsidR="0007333A">
        <w:rPr>
          <w:rFonts w:cs="Arial"/>
          <w:szCs w:val="22"/>
          <w:lang w:val="nl-NL"/>
        </w:rPr>
        <w:t>profesi keguruan dan kependidikan</w:t>
      </w:r>
      <w:r w:rsidRPr="00B4241E">
        <w:rPr>
          <w:rFonts w:cs="Arial"/>
          <w:szCs w:val="22"/>
          <w:lang w:val="nl-NL"/>
        </w:rPr>
        <w:t xml:space="preserve"> selama tiga tahun terakhir dengan mengikuti format tabel berikut:</w:t>
      </w:r>
      <w:r w:rsidR="00A45540">
        <w:rPr>
          <w:rFonts w:cs="Arial"/>
          <w:szCs w:val="22"/>
          <w:lang w:val="nl-NL"/>
        </w:rPr>
        <w:t xml:space="preserve"> </w:t>
      </w:r>
    </w:p>
    <w:p w:rsidR="00A45540" w:rsidRDefault="00A45540" w:rsidP="00B4241E">
      <w:pPr>
        <w:ind w:left="630" w:hanging="630"/>
        <w:jc w:val="left"/>
        <w:rPr>
          <w:rFonts w:cs="Arial"/>
          <w:szCs w:val="22"/>
          <w:lang w:val="nl-NL"/>
        </w:rPr>
      </w:pPr>
    </w:p>
    <w:tbl>
      <w:tblPr>
        <w:tblW w:w="90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28"/>
        <w:gridCol w:w="936"/>
        <w:gridCol w:w="850"/>
        <w:gridCol w:w="851"/>
        <w:gridCol w:w="851"/>
        <w:gridCol w:w="850"/>
        <w:gridCol w:w="851"/>
      </w:tblGrid>
      <w:tr w:rsidR="00090189" w:rsidRPr="00B4241E" w:rsidTr="008807C0">
        <w:trPr>
          <w:cantSplit/>
        </w:trPr>
        <w:tc>
          <w:tcPr>
            <w:tcW w:w="3828" w:type="dxa"/>
            <w:vMerge w:val="restart"/>
            <w:tcBorders>
              <w:top w:val="single" w:sz="4" w:space="0" w:color="auto"/>
              <w:left w:val="single" w:sz="4" w:space="0" w:color="auto"/>
              <w:bottom w:val="single" w:sz="4" w:space="0" w:color="auto"/>
              <w:right w:val="single" w:sz="4" w:space="0" w:color="auto"/>
            </w:tcBorders>
            <w:vAlign w:val="center"/>
          </w:tcPr>
          <w:p w:rsidR="00090189" w:rsidRPr="0014218C" w:rsidRDefault="00090189" w:rsidP="00A10249">
            <w:pPr>
              <w:jc w:val="center"/>
              <w:rPr>
                <w:rFonts w:cs="Arial"/>
                <w:b/>
                <w:bCs/>
                <w:sz w:val="20"/>
              </w:rPr>
            </w:pPr>
            <w:r w:rsidRPr="0014218C">
              <w:rPr>
                <w:rFonts w:cs="Arial"/>
                <w:b/>
                <w:bCs/>
                <w:sz w:val="20"/>
              </w:rPr>
              <w:t>Sumber Pembiayaan</w:t>
            </w:r>
          </w:p>
        </w:tc>
        <w:tc>
          <w:tcPr>
            <w:tcW w:w="2637" w:type="dxa"/>
            <w:gridSpan w:val="3"/>
            <w:tcBorders>
              <w:top w:val="single" w:sz="4" w:space="0" w:color="auto"/>
              <w:left w:val="single" w:sz="4" w:space="0" w:color="auto"/>
              <w:bottom w:val="single" w:sz="4" w:space="0" w:color="auto"/>
              <w:right w:val="single" w:sz="4" w:space="0" w:color="auto"/>
            </w:tcBorders>
            <w:vAlign w:val="center"/>
          </w:tcPr>
          <w:p w:rsidR="001E43CB" w:rsidRDefault="00090189">
            <w:pPr>
              <w:jc w:val="center"/>
              <w:rPr>
                <w:rFonts w:cs="Arial"/>
                <w:b/>
                <w:bCs/>
                <w:sz w:val="20"/>
                <w:lang w:val="sv-SE"/>
              </w:rPr>
            </w:pPr>
            <w:r>
              <w:rPr>
                <w:rFonts w:cs="Arial"/>
                <w:b/>
                <w:bCs/>
                <w:sz w:val="20"/>
                <w:lang w:val="sv-SE"/>
              </w:rPr>
              <w:t>Jumlah Judul Penelitian</w:t>
            </w:r>
            <w:r w:rsidRPr="0014218C">
              <w:rPr>
                <w:rFonts w:cs="Arial"/>
                <w:b/>
                <w:bCs/>
                <w:sz w:val="20"/>
                <w:lang w:val="sv-SE"/>
              </w:rPr>
              <w:t xml:space="preserve"> </w:t>
            </w:r>
            <w:r>
              <w:rPr>
                <w:rFonts w:cs="Arial"/>
                <w:b/>
                <w:bCs/>
                <w:sz w:val="20"/>
                <w:lang w:val="id-ID"/>
              </w:rPr>
              <w:t xml:space="preserve">Tindakan Kelas (PTK) </w:t>
            </w:r>
            <w:r w:rsidRPr="0014218C">
              <w:rPr>
                <w:rFonts w:cs="Arial"/>
                <w:b/>
                <w:bCs/>
                <w:sz w:val="20"/>
                <w:lang w:val="sv-SE"/>
              </w:rPr>
              <w:t>pada</w:t>
            </w:r>
          </w:p>
        </w:tc>
        <w:tc>
          <w:tcPr>
            <w:tcW w:w="2552" w:type="dxa"/>
            <w:gridSpan w:val="3"/>
            <w:tcBorders>
              <w:top w:val="single" w:sz="4" w:space="0" w:color="auto"/>
              <w:left w:val="single" w:sz="4" w:space="0" w:color="auto"/>
              <w:bottom w:val="single" w:sz="4" w:space="0" w:color="auto"/>
              <w:right w:val="single" w:sz="4" w:space="0" w:color="auto"/>
            </w:tcBorders>
            <w:vAlign w:val="center"/>
          </w:tcPr>
          <w:p w:rsidR="001E43CB" w:rsidRDefault="00090189">
            <w:pPr>
              <w:jc w:val="center"/>
              <w:rPr>
                <w:rFonts w:cs="Arial"/>
                <w:b/>
                <w:bCs/>
                <w:sz w:val="20"/>
                <w:lang w:val="sv-SE"/>
              </w:rPr>
            </w:pPr>
            <w:r>
              <w:rPr>
                <w:rFonts w:cs="Arial"/>
                <w:b/>
                <w:bCs/>
                <w:sz w:val="20"/>
                <w:lang w:val="sv-SE"/>
              </w:rPr>
              <w:t>Jumlah Judul Penelitian</w:t>
            </w:r>
            <w:r w:rsidRPr="0014218C">
              <w:rPr>
                <w:rFonts w:cs="Arial"/>
                <w:b/>
                <w:bCs/>
                <w:sz w:val="20"/>
                <w:lang w:val="sv-SE"/>
              </w:rPr>
              <w:t xml:space="preserve"> </w:t>
            </w:r>
            <w:r w:rsidR="008807C0">
              <w:rPr>
                <w:rFonts w:cs="Arial"/>
                <w:b/>
                <w:bCs/>
                <w:sz w:val="20"/>
                <w:lang w:val="id-ID"/>
              </w:rPr>
              <w:t>Selain PTK</w:t>
            </w:r>
            <w:r>
              <w:rPr>
                <w:rFonts w:cs="Arial"/>
                <w:b/>
                <w:bCs/>
                <w:sz w:val="20"/>
                <w:lang w:val="id-ID"/>
              </w:rPr>
              <w:t xml:space="preserve"> </w:t>
            </w:r>
            <w:r w:rsidRPr="0014218C">
              <w:rPr>
                <w:rFonts w:cs="Arial"/>
                <w:b/>
                <w:bCs/>
                <w:sz w:val="20"/>
                <w:lang w:val="sv-SE"/>
              </w:rPr>
              <w:t>pada</w:t>
            </w:r>
          </w:p>
        </w:tc>
      </w:tr>
      <w:tr w:rsidR="008807C0" w:rsidRPr="00B4241E" w:rsidTr="008807C0">
        <w:trPr>
          <w:cantSplit/>
        </w:trPr>
        <w:tc>
          <w:tcPr>
            <w:tcW w:w="3828"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8807C0" w:rsidRPr="0014218C" w:rsidRDefault="008807C0" w:rsidP="00A10249">
            <w:pPr>
              <w:jc w:val="left"/>
              <w:rPr>
                <w:rFonts w:cs="Arial"/>
                <w:b/>
                <w:bCs/>
                <w:sz w:val="20"/>
                <w:lang w:val="sv-SE"/>
              </w:rPr>
            </w:pPr>
          </w:p>
        </w:tc>
        <w:tc>
          <w:tcPr>
            <w:tcW w:w="936" w:type="dxa"/>
            <w:tcBorders>
              <w:top w:val="single" w:sz="4" w:space="0" w:color="auto"/>
              <w:left w:val="single" w:sz="4" w:space="0" w:color="auto"/>
              <w:bottom w:val="single" w:sz="4" w:space="0" w:color="auto"/>
              <w:right w:val="single" w:sz="4" w:space="0" w:color="auto"/>
            </w:tcBorders>
            <w:vAlign w:val="center"/>
          </w:tcPr>
          <w:p w:rsidR="00E96220" w:rsidRDefault="008807C0" w:rsidP="00E96220">
            <w:pPr>
              <w:ind w:left="-164" w:firstLine="164"/>
              <w:jc w:val="center"/>
              <w:rPr>
                <w:rFonts w:cs="Arial"/>
                <w:b/>
                <w:bCs/>
                <w:sz w:val="20"/>
              </w:rPr>
            </w:pPr>
            <w:r w:rsidRPr="0014218C">
              <w:rPr>
                <w:rFonts w:cs="Arial"/>
                <w:b/>
                <w:bCs/>
                <w:sz w:val="20"/>
              </w:rPr>
              <w:t>TS-2</w:t>
            </w:r>
          </w:p>
        </w:tc>
        <w:tc>
          <w:tcPr>
            <w:tcW w:w="850" w:type="dxa"/>
            <w:tcBorders>
              <w:top w:val="single" w:sz="4" w:space="0" w:color="auto"/>
              <w:left w:val="single" w:sz="4" w:space="0" w:color="auto"/>
              <w:bottom w:val="single" w:sz="4" w:space="0" w:color="auto"/>
              <w:right w:val="single" w:sz="4" w:space="0" w:color="auto"/>
            </w:tcBorders>
            <w:vAlign w:val="center"/>
          </w:tcPr>
          <w:p w:rsidR="008807C0" w:rsidRPr="0014218C" w:rsidRDefault="008807C0" w:rsidP="00A10249">
            <w:pPr>
              <w:jc w:val="center"/>
              <w:rPr>
                <w:rFonts w:cs="Arial"/>
                <w:b/>
                <w:bCs/>
                <w:sz w:val="20"/>
              </w:rPr>
            </w:pPr>
            <w:r w:rsidRPr="0014218C">
              <w:rPr>
                <w:rFonts w:cs="Arial"/>
                <w:b/>
                <w:bCs/>
                <w:sz w:val="20"/>
              </w:rPr>
              <w:t>TS-1</w:t>
            </w:r>
          </w:p>
        </w:tc>
        <w:tc>
          <w:tcPr>
            <w:tcW w:w="851" w:type="dxa"/>
            <w:tcBorders>
              <w:top w:val="single" w:sz="4" w:space="0" w:color="auto"/>
              <w:left w:val="single" w:sz="4" w:space="0" w:color="auto"/>
              <w:bottom w:val="single" w:sz="4" w:space="0" w:color="auto"/>
              <w:right w:val="single" w:sz="4" w:space="0" w:color="auto"/>
            </w:tcBorders>
            <w:vAlign w:val="center"/>
          </w:tcPr>
          <w:p w:rsidR="008807C0" w:rsidRPr="0014218C" w:rsidRDefault="008807C0" w:rsidP="00A10249">
            <w:pPr>
              <w:jc w:val="center"/>
              <w:rPr>
                <w:rFonts w:cs="Arial"/>
                <w:b/>
                <w:bCs/>
                <w:sz w:val="20"/>
              </w:rPr>
            </w:pPr>
            <w:r w:rsidRPr="0014218C">
              <w:rPr>
                <w:rFonts w:cs="Arial"/>
                <w:b/>
                <w:bCs/>
                <w:sz w:val="20"/>
              </w:rPr>
              <w:t>TS</w:t>
            </w:r>
          </w:p>
        </w:tc>
        <w:tc>
          <w:tcPr>
            <w:tcW w:w="851" w:type="dxa"/>
            <w:tcBorders>
              <w:top w:val="single" w:sz="4" w:space="0" w:color="auto"/>
              <w:left w:val="single" w:sz="4" w:space="0" w:color="auto"/>
              <w:bottom w:val="single" w:sz="4" w:space="0" w:color="auto"/>
              <w:right w:val="single" w:sz="4" w:space="0" w:color="auto"/>
            </w:tcBorders>
            <w:vAlign w:val="center"/>
          </w:tcPr>
          <w:p w:rsidR="008807C0" w:rsidRPr="0014218C" w:rsidRDefault="008807C0" w:rsidP="00A10249">
            <w:pPr>
              <w:jc w:val="center"/>
              <w:rPr>
                <w:rFonts w:cs="Arial"/>
                <w:b/>
                <w:bCs/>
                <w:sz w:val="20"/>
              </w:rPr>
            </w:pPr>
            <w:r w:rsidRPr="0014218C">
              <w:rPr>
                <w:rFonts w:cs="Arial"/>
                <w:b/>
                <w:bCs/>
                <w:sz w:val="20"/>
              </w:rPr>
              <w:t>TS-2</w:t>
            </w:r>
          </w:p>
        </w:tc>
        <w:tc>
          <w:tcPr>
            <w:tcW w:w="850" w:type="dxa"/>
            <w:tcBorders>
              <w:top w:val="single" w:sz="4" w:space="0" w:color="auto"/>
              <w:left w:val="single" w:sz="4" w:space="0" w:color="auto"/>
              <w:bottom w:val="single" w:sz="4" w:space="0" w:color="auto"/>
              <w:right w:val="single" w:sz="4" w:space="0" w:color="auto"/>
            </w:tcBorders>
            <w:vAlign w:val="center"/>
          </w:tcPr>
          <w:p w:rsidR="008807C0" w:rsidRPr="0014218C" w:rsidRDefault="008807C0" w:rsidP="00A10249">
            <w:pPr>
              <w:jc w:val="center"/>
              <w:rPr>
                <w:rFonts w:cs="Arial"/>
                <w:b/>
                <w:bCs/>
                <w:sz w:val="20"/>
              </w:rPr>
            </w:pPr>
            <w:r w:rsidRPr="0014218C">
              <w:rPr>
                <w:rFonts w:cs="Arial"/>
                <w:b/>
                <w:bCs/>
                <w:sz w:val="20"/>
              </w:rPr>
              <w:t>TS-1</w:t>
            </w:r>
          </w:p>
        </w:tc>
        <w:tc>
          <w:tcPr>
            <w:tcW w:w="851" w:type="dxa"/>
            <w:tcBorders>
              <w:top w:val="single" w:sz="4" w:space="0" w:color="auto"/>
              <w:left w:val="single" w:sz="4" w:space="0" w:color="auto"/>
              <w:bottom w:val="single" w:sz="4" w:space="0" w:color="auto"/>
              <w:right w:val="single" w:sz="4" w:space="0" w:color="auto"/>
            </w:tcBorders>
            <w:vAlign w:val="center"/>
          </w:tcPr>
          <w:p w:rsidR="008807C0" w:rsidRPr="0014218C" w:rsidRDefault="008807C0" w:rsidP="00A10249">
            <w:pPr>
              <w:jc w:val="center"/>
              <w:rPr>
                <w:rFonts w:cs="Arial"/>
                <w:b/>
                <w:bCs/>
                <w:sz w:val="20"/>
              </w:rPr>
            </w:pPr>
            <w:r w:rsidRPr="0014218C">
              <w:rPr>
                <w:rFonts w:cs="Arial"/>
                <w:b/>
                <w:bCs/>
                <w:sz w:val="20"/>
              </w:rPr>
              <w:t>TS</w:t>
            </w:r>
          </w:p>
        </w:tc>
      </w:tr>
      <w:tr w:rsidR="008807C0" w:rsidRPr="00B4241E" w:rsidTr="008807C0">
        <w:tc>
          <w:tcPr>
            <w:tcW w:w="3828" w:type="dxa"/>
            <w:tcBorders>
              <w:top w:val="single" w:sz="4" w:space="0" w:color="auto"/>
              <w:left w:val="single" w:sz="4" w:space="0" w:color="auto"/>
              <w:bottom w:val="single" w:sz="4" w:space="0" w:color="auto"/>
              <w:right w:val="single" w:sz="4" w:space="0" w:color="auto"/>
            </w:tcBorders>
            <w:vAlign w:val="center"/>
          </w:tcPr>
          <w:p w:rsidR="008807C0" w:rsidRPr="0014218C" w:rsidRDefault="008807C0" w:rsidP="00A10249">
            <w:pPr>
              <w:jc w:val="center"/>
              <w:rPr>
                <w:rFonts w:cs="Arial"/>
                <w:b/>
                <w:bCs/>
                <w:sz w:val="20"/>
              </w:rPr>
            </w:pPr>
            <w:r w:rsidRPr="0014218C">
              <w:rPr>
                <w:rFonts w:cs="Arial"/>
                <w:b/>
                <w:bCs/>
                <w:sz w:val="20"/>
              </w:rPr>
              <w:t>(1)</w:t>
            </w:r>
          </w:p>
        </w:tc>
        <w:tc>
          <w:tcPr>
            <w:tcW w:w="936" w:type="dxa"/>
            <w:tcBorders>
              <w:top w:val="single" w:sz="4" w:space="0" w:color="auto"/>
              <w:left w:val="single" w:sz="4" w:space="0" w:color="auto"/>
              <w:bottom w:val="single" w:sz="4" w:space="0" w:color="auto"/>
              <w:right w:val="single" w:sz="4" w:space="0" w:color="auto"/>
            </w:tcBorders>
            <w:vAlign w:val="center"/>
          </w:tcPr>
          <w:p w:rsidR="008807C0" w:rsidRPr="0014218C" w:rsidRDefault="008807C0" w:rsidP="00A10249">
            <w:pPr>
              <w:jc w:val="center"/>
              <w:rPr>
                <w:rFonts w:cs="Arial"/>
                <w:b/>
                <w:bCs/>
                <w:sz w:val="20"/>
              </w:rPr>
            </w:pPr>
            <w:r w:rsidRPr="0014218C">
              <w:rPr>
                <w:rFonts w:cs="Arial"/>
                <w:b/>
                <w:bCs/>
                <w:sz w:val="20"/>
              </w:rPr>
              <w:t>(2)</w:t>
            </w:r>
          </w:p>
        </w:tc>
        <w:tc>
          <w:tcPr>
            <w:tcW w:w="850" w:type="dxa"/>
            <w:tcBorders>
              <w:top w:val="single" w:sz="4" w:space="0" w:color="auto"/>
              <w:left w:val="single" w:sz="4" w:space="0" w:color="auto"/>
              <w:bottom w:val="single" w:sz="4" w:space="0" w:color="auto"/>
              <w:right w:val="single" w:sz="4" w:space="0" w:color="auto"/>
            </w:tcBorders>
            <w:vAlign w:val="center"/>
          </w:tcPr>
          <w:p w:rsidR="008807C0" w:rsidRPr="0014218C" w:rsidRDefault="008807C0" w:rsidP="00A10249">
            <w:pPr>
              <w:jc w:val="center"/>
              <w:rPr>
                <w:rFonts w:cs="Arial"/>
                <w:b/>
                <w:bCs/>
                <w:sz w:val="20"/>
              </w:rPr>
            </w:pPr>
            <w:r w:rsidRPr="0014218C">
              <w:rPr>
                <w:rFonts w:cs="Arial"/>
                <w:b/>
                <w:bCs/>
                <w:sz w:val="20"/>
              </w:rPr>
              <w:t>(3)</w:t>
            </w:r>
          </w:p>
        </w:tc>
        <w:tc>
          <w:tcPr>
            <w:tcW w:w="851" w:type="dxa"/>
            <w:tcBorders>
              <w:top w:val="single" w:sz="4" w:space="0" w:color="auto"/>
              <w:left w:val="single" w:sz="4" w:space="0" w:color="auto"/>
              <w:bottom w:val="single" w:sz="4" w:space="0" w:color="auto"/>
              <w:right w:val="single" w:sz="4" w:space="0" w:color="auto"/>
            </w:tcBorders>
            <w:vAlign w:val="center"/>
          </w:tcPr>
          <w:p w:rsidR="008807C0" w:rsidRPr="0014218C" w:rsidRDefault="008807C0" w:rsidP="00A10249">
            <w:pPr>
              <w:jc w:val="center"/>
              <w:rPr>
                <w:rFonts w:cs="Arial"/>
                <w:b/>
                <w:bCs/>
                <w:sz w:val="20"/>
              </w:rPr>
            </w:pPr>
            <w:r w:rsidRPr="0014218C">
              <w:rPr>
                <w:rFonts w:cs="Arial"/>
                <w:b/>
                <w:bCs/>
                <w:sz w:val="20"/>
              </w:rPr>
              <w:t>(4)</w:t>
            </w:r>
          </w:p>
        </w:tc>
        <w:tc>
          <w:tcPr>
            <w:tcW w:w="851" w:type="dxa"/>
            <w:tcBorders>
              <w:top w:val="single" w:sz="4" w:space="0" w:color="auto"/>
              <w:left w:val="single" w:sz="4" w:space="0" w:color="auto"/>
              <w:bottom w:val="single" w:sz="4" w:space="0" w:color="auto"/>
              <w:right w:val="single" w:sz="4" w:space="0" w:color="auto"/>
            </w:tcBorders>
            <w:vAlign w:val="center"/>
          </w:tcPr>
          <w:p w:rsidR="008807C0" w:rsidRPr="0014218C" w:rsidRDefault="008807C0" w:rsidP="00A10249">
            <w:pPr>
              <w:jc w:val="center"/>
              <w:rPr>
                <w:rFonts w:cs="Arial"/>
                <w:b/>
                <w:bCs/>
                <w:sz w:val="20"/>
              </w:rPr>
            </w:pPr>
            <w:r>
              <w:rPr>
                <w:rFonts w:cs="Arial"/>
                <w:b/>
                <w:bCs/>
                <w:sz w:val="20"/>
              </w:rPr>
              <w:t>(</w:t>
            </w:r>
            <w:r>
              <w:rPr>
                <w:rFonts w:cs="Arial"/>
                <w:b/>
                <w:bCs/>
                <w:sz w:val="20"/>
                <w:lang w:val="id-ID"/>
              </w:rPr>
              <w:t>5</w:t>
            </w:r>
            <w:r w:rsidRPr="0014218C">
              <w:rPr>
                <w:rFonts w:cs="Arial"/>
                <w:b/>
                <w:bCs/>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8807C0" w:rsidRPr="0014218C" w:rsidRDefault="008807C0" w:rsidP="00A10249">
            <w:pPr>
              <w:jc w:val="center"/>
              <w:rPr>
                <w:rFonts w:cs="Arial"/>
                <w:b/>
                <w:bCs/>
                <w:sz w:val="20"/>
              </w:rPr>
            </w:pPr>
            <w:r>
              <w:rPr>
                <w:rFonts w:cs="Arial"/>
                <w:b/>
                <w:bCs/>
                <w:sz w:val="20"/>
              </w:rPr>
              <w:t>(</w:t>
            </w:r>
            <w:r>
              <w:rPr>
                <w:rFonts w:cs="Arial"/>
                <w:b/>
                <w:bCs/>
                <w:sz w:val="20"/>
                <w:lang w:val="id-ID"/>
              </w:rPr>
              <w:t>6</w:t>
            </w:r>
            <w:r w:rsidRPr="0014218C">
              <w:rPr>
                <w:rFonts w:cs="Arial"/>
                <w:b/>
                <w:bCs/>
                <w:sz w:val="20"/>
              </w:rPr>
              <w:t>)</w:t>
            </w:r>
          </w:p>
        </w:tc>
        <w:tc>
          <w:tcPr>
            <w:tcW w:w="851" w:type="dxa"/>
            <w:tcBorders>
              <w:top w:val="single" w:sz="4" w:space="0" w:color="auto"/>
              <w:left w:val="single" w:sz="4" w:space="0" w:color="auto"/>
              <w:bottom w:val="single" w:sz="4" w:space="0" w:color="auto"/>
              <w:right w:val="single" w:sz="4" w:space="0" w:color="auto"/>
            </w:tcBorders>
            <w:vAlign w:val="center"/>
          </w:tcPr>
          <w:p w:rsidR="008807C0" w:rsidRPr="0014218C" w:rsidRDefault="008807C0" w:rsidP="00A10249">
            <w:pPr>
              <w:jc w:val="center"/>
              <w:rPr>
                <w:rFonts w:cs="Arial"/>
                <w:b/>
                <w:bCs/>
                <w:sz w:val="20"/>
              </w:rPr>
            </w:pPr>
            <w:r>
              <w:rPr>
                <w:rFonts w:cs="Arial"/>
                <w:b/>
                <w:bCs/>
                <w:sz w:val="20"/>
              </w:rPr>
              <w:t>(</w:t>
            </w:r>
            <w:r>
              <w:rPr>
                <w:rFonts w:cs="Arial"/>
                <w:b/>
                <w:bCs/>
                <w:sz w:val="20"/>
                <w:lang w:val="id-ID"/>
              </w:rPr>
              <w:t>7</w:t>
            </w:r>
            <w:r w:rsidRPr="0014218C">
              <w:rPr>
                <w:rFonts w:cs="Arial"/>
                <w:b/>
                <w:bCs/>
                <w:sz w:val="20"/>
              </w:rPr>
              <w:t>)</w:t>
            </w:r>
          </w:p>
        </w:tc>
      </w:tr>
      <w:tr w:rsidR="00090189" w:rsidRPr="00B4241E" w:rsidTr="008807C0">
        <w:tc>
          <w:tcPr>
            <w:tcW w:w="3828"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r w:rsidRPr="00B4241E">
              <w:rPr>
                <w:rFonts w:cs="Arial"/>
                <w:szCs w:val="22"/>
              </w:rPr>
              <w:t>Pembiayaan sendiri oleh peneliti</w:t>
            </w:r>
          </w:p>
        </w:tc>
        <w:tc>
          <w:tcPr>
            <w:tcW w:w="936"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0"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1"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1"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0"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1"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r>
      <w:tr w:rsidR="00090189" w:rsidRPr="00B4241E" w:rsidTr="008807C0">
        <w:tc>
          <w:tcPr>
            <w:tcW w:w="3828"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r w:rsidRPr="00B4241E">
              <w:rPr>
                <w:rFonts w:cs="Arial"/>
                <w:szCs w:val="22"/>
              </w:rPr>
              <w:t>PT yang bersangkutan</w:t>
            </w:r>
          </w:p>
        </w:tc>
        <w:tc>
          <w:tcPr>
            <w:tcW w:w="936"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0"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1"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1"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0"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1"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r>
      <w:tr w:rsidR="00090189" w:rsidRPr="00B4241E" w:rsidTr="008807C0">
        <w:tc>
          <w:tcPr>
            <w:tcW w:w="3828"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r w:rsidRPr="00B4241E">
              <w:rPr>
                <w:rFonts w:cs="Arial"/>
                <w:szCs w:val="22"/>
              </w:rPr>
              <w:t>Depdiknas</w:t>
            </w:r>
          </w:p>
        </w:tc>
        <w:tc>
          <w:tcPr>
            <w:tcW w:w="936"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0"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1"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1"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0"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1"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r>
      <w:tr w:rsidR="00090189" w:rsidRPr="00225B32" w:rsidTr="008807C0">
        <w:tc>
          <w:tcPr>
            <w:tcW w:w="3828"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lang w:val="it-IT"/>
              </w:rPr>
            </w:pPr>
            <w:r w:rsidRPr="00B4241E">
              <w:rPr>
                <w:rFonts w:cs="Arial"/>
                <w:szCs w:val="22"/>
                <w:lang w:val="it-IT"/>
              </w:rPr>
              <w:t>Institusi dalam negeri di luar Depdiknas</w:t>
            </w:r>
          </w:p>
        </w:tc>
        <w:tc>
          <w:tcPr>
            <w:tcW w:w="936"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lang w:val="it-IT"/>
              </w:rPr>
            </w:pPr>
          </w:p>
        </w:tc>
        <w:tc>
          <w:tcPr>
            <w:tcW w:w="850"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lang w:val="it-IT"/>
              </w:rPr>
            </w:pPr>
          </w:p>
        </w:tc>
        <w:tc>
          <w:tcPr>
            <w:tcW w:w="851"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lang w:val="it-IT"/>
              </w:rPr>
            </w:pPr>
          </w:p>
        </w:tc>
        <w:tc>
          <w:tcPr>
            <w:tcW w:w="851"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lang w:val="it-IT"/>
              </w:rPr>
            </w:pPr>
          </w:p>
        </w:tc>
        <w:tc>
          <w:tcPr>
            <w:tcW w:w="850"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lang w:val="it-IT"/>
              </w:rPr>
            </w:pPr>
          </w:p>
        </w:tc>
        <w:tc>
          <w:tcPr>
            <w:tcW w:w="851"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lang w:val="it-IT"/>
              </w:rPr>
            </w:pPr>
          </w:p>
        </w:tc>
      </w:tr>
      <w:tr w:rsidR="00090189" w:rsidRPr="00B4241E" w:rsidTr="008807C0">
        <w:tc>
          <w:tcPr>
            <w:tcW w:w="3828"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r w:rsidRPr="00B4241E">
              <w:rPr>
                <w:rFonts w:cs="Arial"/>
                <w:szCs w:val="22"/>
              </w:rPr>
              <w:t>Institusi luar negeri</w:t>
            </w:r>
          </w:p>
        </w:tc>
        <w:tc>
          <w:tcPr>
            <w:tcW w:w="936"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0"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1"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1"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0"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c>
          <w:tcPr>
            <w:tcW w:w="851" w:type="dxa"/>
            <w:tcBorders>
              <w:top w:val="single" w:sz="4" w:space="0" w:color="auto"/>
              <w:left w:val="single" w:sz="4" w:space="0" w:color="auto"/>
              <w:bottom w:val="single" w:sz="4" w:space="0" w:color="auto"/>
              <w:right w:val="single" w:sz="4" w:space="0" w:color="auto"/>
            </w:tcBorders>
          </w:tcPr>
          <w:p w:rsidR="00090189" w:rsidRPr="00B4241E" w:rsidRDefault="00090189" w:rsidP="00A10249">
            <w:pPr>
              <w:jc w:val="left"/>
              <w:rPr>
                <w:rFonts w:cs="Arial"/>
                <w:szCs w:val="22"/>
              </w:rPr>
            </w:pPr>
          </w:p>
        </w:tc>
      </w:tr>
    </w:tbl>
    <w:p w:rsidR="00760554" w:rsidRDefault="00B4241E" w:rsidP="00B4241E">
      <w:pPr>
        <w:jc w:val="left"/>
        <w:rPr>
          <w:rFonts w:cs="Arial"/>
          <w:szCs w:val="22"/>
          <w:lang w:val="fi-FI"/>
        </w:rPr>
      </w:pPr>
      <w:r w:rsidRPr="00B4241E">
        <w:rPr>
          <w:rFonts w:cs="Arial"/>
          <w:szCs w:val="22"/>
          <w:lang w:val="fi-FI"/>
        </w:rPr>
        <w:t xml:space="preserve">Catatan: (*) </w:t>
      </w:r>
      <w:r w:rsidR="0099564B">
        <w:rPr>
          <w:rFonts w:cs="Arial"/>
          <w:szCs w:val="22"/>
          <w:lang w:val="id-ID"/>
        </w:rPr>
        <w:t>S</w:t>
      </w:r>
      <w:r w:rsidR="0099564B">
        <w:rPr>
          <w:rFonts w:cs="Arial"/>
          <w:szCs w:val="22"/>
          <w:lang w:val="fi-FI"/>
        </w:rPr>
        <w:t xml:space="preserve">ediakan </w:t>
      </w:r>
      <w:r w:rsidR="00E96220" w:rsidRPr="00E96220">
        <w:rPr>
          <w:rFonts w:cs="Arial"/>
          <w:szCs w:val="22"/>
          <w:lang w:val="fi-FI"/>
        </w:rPr>
        <w:t xml:space="preserve">laporan </w:t>
      </w:r>
      <w:r w:rsidR="00760554">
        <w:rPr>
          <w:rFonts w:cs="Arial"/>
          <w:szCs w:val="22"/>
          <w:lang w:val="fi-FI"/>
        </w:rPr>
        <w:t>penelitian yang terkait dengan tabel di atas</w:t>
      </w:r>
      <w:r w:rsidR="00935458">
        <w:rPr>
          <w:rFonts w:cs="Arial"/>
          <w:szCs w:val="22"/>
          <w:lang w:val="fi-FI"/>
        </w:rPr>
        <w:t xml:space="preserve"> saat assesment lapangan</w:t>
      </w:r>
      <w:r w:rsidR="00760554">
        <w:rPr>
          <w:rFonts w:cs="Arial"/>
          <w:szCs w:val="22"/>
          <w:lang w:val="fi-FI"/>
        </w:rPr>
        <w:t>.</w:t>
      </w:r>
    </w:p>
    <w:p w:rsidR="00760554" w:rsidRDefault="00760554" w:rsidP="0014218C">
      <w:pPr>
        <w:ind w:left="630" w:hanging="630"/>
        <w:jc w:val="left"/>
        <w:rPr>
          <w:rFonts w:cs="Arial"/>
          <w:szCs w:val="22"/>
          <w:lang w:val="id-ID"/>
        </w:rPr>
      </w:pPr>
    </w:p>
    <w:p w:rsidR="00E96220" w:rsidRPr="00E96220" w:rsidRDefault="00B4241E" w:rsidP="003C22B7">
      <w:pPr>
        <w:ind w:left="567" w:hanging="567"/>
        <w:jc w:val="left"/>
        <w:rPr>
          <w:rFonts w:cs="Arial"/>
          <w:szCs w:val="22"/>
          <w:lang w:val="nl-NL"/>
        </w:rPr>
      </w:pPr>
      <w:r w:rsidRPr="00B4241E">
        <w:rPr>
          <w:rFonts w:cs="Arial"/>
          <w:szCs w:val="22"/>
          <w:lang w:val="fi-FI"/>
        </w:rPr>
        <w:t>7.1</w:t>
      </w:r>
      <w:r w:rsidR="0014218C">
        <w:rPr>
          <w:rFonts w:cs="Arial"/>
          <w:szCs w:val="22"/>
          <w:lang w:val="fi-FI"/>
        </w:rPr>
        <w:t xml:space="preserve">.2  </w:t>
      </w:r>
      <w:r w:rsidR="0099564B">
        <w:rPr>
          <w:rFonts w:cs="Arial"/>
          <w:szCs w:val="22"/>
          <w:lang w:val="id-ID"/>
        </w:rPr>
        <w:t>Tu</w:t>
      </w:r>
      <w:r w:rsidR="00E96220" w:rsidRPr="00E96220">
        <w:rPr>
          <w:rFonts w:cs="Arial"/>
          <w:szCs w:val="22"/>
          <w:lang w:val="nl-NL"/>
        </w:rPr>
        <w:t xml:space="preserve">liskan judul artikel ilmiah/karya ilmiah/karya seni/buku yang dihasilkan oleh dosen tetap yang sesuai dengan  </w:t>
      </w:r>
      <w:r w:rsidR="0099564B">
        <w:rPr>
          <w:rFonts w:cs="Arial"/>
          <w:szCs w:val="22"/>
          <w:lang w:val="nl-NL"/>
        </w:rPr>
        <w:t xml:space="preserve">bidang profesi keguruan dan kependidikan </w:t>
      </w:r>
      <w:r w:rsidR="00E96220" w:rsidRPr="00E96220">
        <w:rPr>
          <w:rFonts w:cs="Arial"/>
          <w:szCs w:val="22"/>
          <w:lang w:val="nl-NL"/>
        </w:rPr>
        <w:t>selama tiga tahun terakhir dengan mengikuti format tabel berikut:</w:t>
      </w:r>
    </w:p>
    <w:p w:rsidR="00E96220" w:rsidRPr="00E96220" w:rsidRDefault="00E96220" w:rsidP="00E96220">
      <w:pPr>
        <w:jc w:val="left"/>
        <w:rPr>
          <w:rFonts w:cs="Arial"/>
          <w:szCs w:val="22"/>
          <w:lang w:val="id-ID"/>
        </w:rPr>
      </w:pP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1276"/>
        <w:gridCol w:w="1559"/>
        <w:gridCol w:w="992"/>
        <w:gridCol w:w="993"/>
        <w:gridCol w:w="850"/>
        <w:gridCol w:w="851"/>
        <w:gridCol w:w="900"/>
        <w:gridCol w:w="1085"/>
      </w:tblGrid>
      <w:tr w:rsidR="00963E6F" w:rsidRPr="00B4241E" w:rsidTr="003C22B7">
        <w:trPr>
          <w:cantSplit/>
          <w:trHeight w:val="933"/>
        </w:trPr>
        <w:tc>
          <w:tcPr>
            <w:tcW w:w="1134" w:type="dxa"/>
            <w:vMerge w:val="restart"/>
            <w:tcBorders>
              <w:top w:val="single" w:sz="4" w:space="0" w:color="auto"/>
              <w:left w:val="single" w:sz="4" w:space="0" w:color="auto"/>
              <w:right w:val="single" w:sz="4" w:space="0" w:color="auto"/>
            </w:tcBorders>
            <w:vAlign w:val="center"/>
          </w:tcPr>
          <w:p w:rsidR="00E96220" w:rsidRDefault="00963E6F">
            <w:pPr>
              <w:jc w:val="center"/>
              <w:rPr>
                <w:rFonts w:cs="Arial"/>
                <w:b/>
                <w:sz w:val="20"/>
              </w:rPr>
            </w:pPr>
            <w:r w:rsidRPr="0014218C">
              <w:rPr>
                <w:rFonts w:cs="Arial"/>
                <w:b/>
                <w:sz w:val="20"/>
              </w:rPr>
              <w:t>Judul</w:t>
            </w:r>
          </w:p>
          <w:p w:rsidR="00E96220" w:rsidRDefault="00E96220">
            <w:pPr>
              <w:jc w:val="center"/>
              <w:rPr>
                <w:rFonts w:cs="Arial"/>
                <w:b/>
                <w:sz w:val="20"/>
              </w:rPr>
            </w:pPr>
          </w:p>
        </w:tc>
        <w:tc>
          <w:tcPr>
            <w:tcW w:w="1276" w:type="dxa"/>
            <w:vMerge w:val="restart"/>
            <w:tcBorders>
              <w:top w:val="single" w:sz="4" w:space="0" w:color="auto"/>
              <w:left w:val="single" w:sz="4" w:space="0" w:color="auto"/>
              <w:right w:val="single" w:sz="4" w:space="0" w:color="auto"/>
            </w:tcBorders>
            <w:vAlign w:val="center"/>
          </w:tcPr>
          <w:p w:rsidR="00E96220" w:rsidRDefault="00963E6F">
            <w:pPr>
              <w:jc w:val="center"/>
              <w:rPr>
                <w:rFonts w:cs="Arial"/>
                <w:b/>
                <w:sz w:val="20"/>
              </w:rPr>
            </w:pPr>
            <w:r w:rsidRPr="0014218C">
              <w:rPr>
                <w:rFonts w:cs="Arial"/>
                <w:b/>
                <w:sz w:val="20"/>
              </w:rPr>
              <w:t>Tahun</w:t>
            </w:r>
          </w:p>
          <w:p w:rsidR="00E96220" w:rsidRDefault="00963E6F">
            <w:pPr>
              <w:jc w:val="center"/>
              <w:rPr>
                <w:rFonts w:cs="Arial"/>
                <w:b/>
                <w:sz w:val="20"/>
              </w:rPr>
            </w:pPr>
            <w:r w:rsidRPr="0014218C">
              <w:rPr>
                <w:rFonts w:cs="Arial"/>
                <w:b/>
                <w:sz w:val="20"/>
              </w:rPr>
              <w:t>Penyajian/</w:t>
            </w:r>
          </w:p>
          <w:p w:rsidR="00E96220" w:rsidRDefault="00963E6F">
            <w:pPr>
              <w:jc w:val="center"/>
              <w:rPr>
                <w:rFonts w:cs="Arial"/>
                <w:b/>
                <w:sz w:val="20"/>
                <w:lang w:val="de-DE"/>
              </w:rPr>
            </w:pPr>
            <w:r w:rsidRPr="0014218C">
              <w:rPr>
                <w:rFonts w:cs="Arial"/>
                <w:b/>
                <w:sz w:val="20"/>
              </w:rPr>
              <w:t>Publikasi</w:t>
            </w:r>
          </w:p>
        </w:tc>
        <w:tc>
          <w:tcPr>
            <w:tcW w:w="1559" w:type="dxa"/>
            <w:vMerge w:val="restart"/>
            <w:tcBorders>
              <w:top w:val="single" w:sz="4" w:space="0" w:color="auto"/>
              <w:left w:val="single" w:sz="4" w:space="0" w:color="auto"/>
              <w:right w:val="single" w:sz="4" w:space="0" w:color="auto"/>
            </w:tcBorders>
            <w:vAlign w:val="center"/>
          </w:tcPr>
          <w:p w:rsidR="00E96220" w:rsidRDefault="00E96220">
            <w:pPr>
              <w:jc w:val="center"/>
              <w:rPr>
                <w:rFonts w:cs="Arial"/>
                <w:b/>
                <w:sz w:val="20"/>
                <w:lang w:val="id-ID"/>
              </w:rPr>
            </w:pPr>
            <w:r w:rsidRPr="00E96220">
              <w:rPr>
                <w:rFonts w:cs="Arial"/>
                <w:b/>
                <w:sz w:val="20"/>
                <w:lang w:val="de-DE"/>
              </w:rPr>
              <w:t>Nama-nama Dosen</w:t>
            </w:r>
            <w:r w:rsidR="00963E6F">
              <w:rPr>
                <w:rFonts w:cs="Arial"/>
                <w:b/>
                <w:sz w:val="20"/>
                <w:lang w:val="id-ID"/>
              </w:rPr>
              <w:t xml:space="preserve"> Program PPG</w:t>
            </w:r>
          </w:p>
          <w:p w:rsidR="00E96220" w:rsidRPr="00E96220" w:rsidRDefault="00E96220">
            <w:pPr>
              <w:jc w:val="center"/>
              <w:rPr>
                <w:rFonts w:cs="Arial"/>
                <w:b/>
                <w:sz w:val="20"/>
                <w:lang w:val="id-ID"/>
              </w:rPr>
            </w:pPr>
          </w:p>
        </w:tc>
        <w:tc>
          <w:tcPr>
            <w:tcW w:w="2835" w:type="dxa"/>
            <w:gridSpan w:val="3"/>
            <w:tcBorders>
              <w:top w:val="single" w:sz="4" w:space="0" w:color="auto"/>
              <w:left w:val="single" w:sz="4" w:space="0" w:color="auto"/>
              <w:right w:val="single" w:sz="4" w:space="0" w:color="auto"/>
            </w:tcBorders>
            <w:vAlign w:val="center"/>
          </w:tcPr>
          <w:p w:rsidR="00963E6F" w:rsidRDefault="00963E6F" w:rsidP="000C3BF9">
            <w:pPr>
              <w:jc w:val="center"/>
              <w:rPr>
                <w:rFonts w:cs="Arial"/>
                <w:b/>
                <w:sz w:val="20"/>
                <w:lang w:val="id-ID"/>
              </w:rPr>
            </w:pPr>
            <w:r>
              <w:rPr>
                <w:rFonts w:cs="Arial"/>
                <w:b/>
                <w:sz w:val="20"/>
                <w:lang w:val="id-ID"/>
              </w:rPr>
              <w:t>D</w:t>
            </w:r>
            <w:r w:rsidRPr="0014218C">
              <w:rPr>
                <w:rFonts w:cs="Arial"/>
                <w:b/>
                <w:sz w:val="20"/>
                <w:lang w:val="fi-FI"/>
              </w:rPr>
              <w:t xml:space="preserve">ipublikasikan </w:t>
            </w:r>
            <w:r>
              <w:rPr>
                <w:rFonts w:cs="Arial"/>
                <w:b/>
                <w:sz w:val="20"/>
                <w:lang w:val="fi-FI"/>
              </w:rPr>
              <w:t xml:space="preserve">pada </w:t>
            </w:r>
            <w:r>
              <w:rPr>
                <w:rFonts w:cs="Arial"/>
                <w:b/>
                <w:sz w:val="20"/>
                <w:lang w:val="id-ID"/>
              </w:rPr>
              <w:t>Jurnal</w:t>
            </w:r>
            <w:r w:rsidR="00541143">
              <w:rPr>
                <w:rFonts w:cs="Arial"/>
                <w:b/>
                <w:sz w:val="20"/>
                <w:lang w:val="id-ID"/>
              </w:rPr>
              <w:t>*</w:t>
            </w:r>
          </w:p>
        </w:tc>
        <w:tc>
          <w:tcPr>
            <w:tcW w:w="2836" w:type="dxa"/>
            <w:gridSpan w:val="3"/>
            <w:tcBorders>
              <w:top w:val="single" w:sz="4" w:space="0" w:color="auto"/>
              <w:left w:val="single" w:sz="4" w:space="0" w:color="auto"/>
              <w:right w:val="single" w:sz="4" w:space="0" w:color="auto"/>
            </w:tcBorders>
            <w:vAlign w:val="center"/>
          </w:tcPr>
          <w:p w:rsidR="00E96220" w:rsidRDefault="00963E6F">
            <w:pPr>
              <w:jc w:val="center"/>
              <w:rPr>
                <w:rFonts w:cs="Arial"/>
                <w:b/>
                <w:sz w:val="20"/>
              </w:rPr>
            </w:pPr>
            <w:r>
              <w:rPr>
                <w:rFonts w:cs="Arial"/>
                <w:b/>
                <w:sz w:val="20"/>
                <w:lang w:val="id-ID"/>
              </w:rPr>
              <w:t>Dipresentasikan pada pertemuan ilmiah/prosiding</w:t>
            </w:r>
            <w:r w:rsidRPr="0014218C">
              <w:rPr>
                <w:rFonts w:cs="Arial"/>
                <w:b/>
                <w:sz w:val="20"/>
              </w:rPr>
              <w:t xml:space="preserve"> Tingka</w:t>
            </w:r>
            <w:r>
              <w:rPr>
                <w:rFonts w:cs="Arial"/>
                <w:b/>
                <w:sz w:val="20"/>
                <w:lang w:val="id-ID"/>
              </w:rPr>
              <w:t xml:space="preserve">t </w:t>
            </w:r>
            <w:r w:rsidR="00541143">
              <w:rPr>
                <w:rFonts w:cs="Arial"/>
                <w:b/>
                <w:sz w:val="20"/>
                <w:lang w:val="id-ID"/>
              </w:rPr>
              <w:t>**</w:t>
            </w:r>
          </w:p>
        </w:tc>
      </w:tr>
      <w:tr w:rsidR="00963E6F" w:rsidRPr="00B4241E" w:rsidTr="003C22B7">
        <w:trPr>
          <w:cantSplit/>
          <w:trHeight w:val="202"/>
        </w:trPr>
        <w:tc>
          <w:tcPr>
            <w:tcW w:w="1134" w:type="dxa"/>
            <w:vMerge/>
            <w:tcBorders>
              <w:left w:val="single" w:sz="4" w:space="0" w:color="auto"/>
              <w:bottom w:val="single" w:sz="4" w:space="0" w:color="auto"/>
              <w:right w:val="single" w:sz="4" w:space="0" w:color="auto"/>
            </w:tcBorders>
            <w:vAlign w:val="center"/>
          </w:tcPr>
          <w:p w:rsidR="00E96220" w:rsidRDefault="00E96220">
            <w:pPr>
              <w:jc w:val="center"/>
              <w:rPr>
                <w:rFonts w:cs="Arial"/>
                <w:b/>
                <w:bCs/>
                <w:sz w:val="20"/>
              </w:rPr>
            </w:pPr>
          </w:p>
        </w:tc>
        <w:tc>
          <w:tcPr>
            <w:tcW w:w="1276" w:type="dxa"/>
            <w:vMerge/>
            <w:tcBorders>
              <w:left w:val="single" w:sz="4" w:space="0" w:color="auto"/>
              <w:bottom w:val="single" w:sz="4" w:space="0" w:color="auto"/>
              <w:right w:val="single" w:sz="4" w:space="0" w:color="auto"/>
            </w:tcBorders>
            <w:vAlign w:val="center"/>
          </w:tcPr>
          <w:p w:rsidR="00E96220" w:rsidRDefault="00E96220">
            <w:pPr>
              <w:jc w:val="center"/>
              <w:rPr>
                <w:rFonts w:cs="Arial"/>
                <w:b/>
                <w:bCs/>
                <w:sz w:val="20"/>
              </w:rPr>
            </w:pPr>
          </w:p>
        </w:tc>
        <w:tc>
          <w:tcPr>
            <w:tcW w:w="1559" w:type="dxa"/>
            <w:vMerge/>
            <w:tcBorders>
              <w:left w:val="single" w:sz="4" w:space="0" w:color="auto"/>
              <w:bottom w:val="single" w:sz="4" w:space="0" w:color="auto"/>
              <w:right w:val="single" w:sz="4" w:space="0" w:color="auto"/>
            </w:tcBorders>
            <w:vAlign w:val="center"/>
          </w:tcPr>
          <w:p w:rsidR="00E96220" w:rsidRDefault="00E96220">
            <w:pPr>
              <w:jc w:val="center"/>
              <w:rPr>
                <w:rFonts w:cs="Arial"/>
                <w:b/>
                <w:bCs/>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E96220" w:rsidRPr="00E96220" w:rsidRDefault="00963E6F">
            <w:pPr>
              <w:jc w:val="center"/>
              <w:rPr>
                <w:rFonts w:cs="Arial"/>
                <w:b/>
                <w:bCs/>
                <w:sz w:val="20"/>
                <w:lang w:val="id-ID"/>
              </w:rPr>
            </w:pPr>
            <w:r>
              <w:rPr>
                <w:rFonts w:cs="Arial"/>
                <w:b/>
                <w:bCs/>
                <w:sz w:val="20"/>
                <w:lang w:val="id-ID"/>
              </w:rPr>
              <w:t>Tidak terakre</w:t>
            </w:r>
            <w:r w:rsidR="003C22B7">
              <w:rPr>
                <w:rFonts w:cs="Arial"/>
                <w:b/>
                <w:bCs/>
                <w:sz w:val="20"/>
                <w:lang w:val="id-ID"/>
              </w:rPr>
              <w:t>-</w:t>
            </w:r>
            <w:r>
              <w:rPr>
                <w:rFonts w:cs="Arial"/>
                <w:b/>
                <w:bCs/>
                <w:sz w:val="20"/>
                <w:lang w:val="id-ID"/>
              </w:rPr>
              <w:t>ditasi</w:t>
            </w:r>
          </w:p>
        </w:tc>
        <w:tc>
          <w:tcPr>
            <w:tcW w:w="993" w:type="dxa"/>
            <w:tcBorders>
              <w:top w:val="single" w:sz="4" w:space="0" w:color="auto"/>
              <w:left w:val="single" w:sz="4" w:space="0" w:color="auto"/>
              <w:bottom w:val="single" w:sz="4" w:space="0" w:color="auto"/>
              <w:right w:val="single" w:sz="4" w:space="0" w:color="auto"/>
            </w:tcBorders>
            <w:vAlign w:val="center"/>
          </w:tcPr>
          <w:p w:rsidR="00E96220" w:rsidRPr="00E96220" w:rsidRDefault="00963E6F">
            <w:pPr>
              <w:jc w:val="center"/>
              <w:rPr>
                <w:rFonts w:cs="Arial"/>
                <w:b/>
                <w:bCs/>
                <w:sz w:val="20"/>
                <w:lang w:val="id-ID"/>
              </w:rPr>
            </w:pPr>
            <w:r>
              <w:rPr>
                <w:rFonts w:cs="Arial"/>
                <w:b/>
                <w:bCs/>
                <w:sz w:val="20"/>
                <w:lang w:val="id-ID"/>
              </w:rPr>
              <w:t>Terakre</w:t>
            </w:r>
            <w:r w:rsidR="003C22B7">
              <w:rPr>
                <w:rFonts w:cs="Arial"/>
                <w:b/>
                <w:bCs/>
                <w:sz w:val="20"/>
                <w:lang w:val="id-ID"/>
              </w:rPr>
              <w:t>-</w:t>
            </w:r>
            <w:r>
              <w:rPr>
                <w:rFonts w:cs="Arial"/>
                <w:b/>
                <w:bCs/>
                <w:sz w:val="20"/>
                <w:lang w:val="id-ID"/>
              </w:rPr>
              <w:t>ditasi</w:t>
            </w:r>
          </w:p>
        </w:tc>
        <w:tc>
          <w:tcPr>
            <w:tcW w:w="850" w:type="dxa"/>
            <w:tcBorders>
              <w:top w:val="single" w:sz="4" w:space="0" w:color="auto"/>
              <w:left w:val="single" w:sz="4" w:space="0" w:color="auto"/>
              <w:bottom w:val="single" w:sz="4" w:space="0" w:color="auto"/>
              <w:right w:val="single" w:sz="4" w:space="0" w:color="auto"/>
            </w:tcBorders>
          </w:tcPr>
          <w:p w:rsidR="00963E6F" w:rsidRPr="00963E6F" w:rsidRDefault="00963E6F" w:rsidP="000C3BF9">
            <w:pPr>
              <w:jc w:val="center"/>
              <w:rPr>
                <w:rFonts w:cs="Arial"/>
                <w:b/>
                <w:sz w:val="20"/>
                <w:lang w:val="id-ID"/>
              </w:rPr>
            </w:pPr>
            <w:r>
              <w:rPr>
                <w:rFonts w:cs="Arial"/>
                <w:b/>
                <w:sz w:val="20"/>
                <w:lang w:val="id-ID"/>
              </w:rPr>
              <w:t>Inter</w:t>
            </w:r>
            <w:r w:rsidR="003C22B7">
              <w:rPr>
                <w:rFonts w:cs="Arial"/>
                <w:b/>
                <w:sz w:val="20"/>
                <w:lang w:val="id-ID"/>
              </w:rPr>
              <w:t>-</w:t>
            </w:r>
            <w:r>
              <w:rPr>
                <w:rFonts w:cs="Arial"/>
                <w:b/>
                <w:sz w:val="20"/>
                <w:lang w:val="id-ID"/>
              </w:rPr>
              <w:t>nasional</w:t>
            </w:r>
          </w:p>
        </w:tc>
        <w:tc>
          <w:tcPr>
            <w:tcW w:w="851" w:type="dxa"/>
            <w:tcBorders>
              <w:top w:val="single" w:sz="4" w:space="0" w:color="auto"/>
              <w:left w:val="single" w:sz="4" w:space="0" w:color="auto"/>
              <w:bottom w:val="single" w:sz="4" w:space="0" w:color="auto"/>
              <w:right w:val="single" w:sz="4" w:space="0" w:color="auto"/>
            </w:tcBorders>
            <w:vAlign w:val="center"/>
          </w:tcPr>
          <w:p w:rsidR="00E96220" w:rsidRDefault="00963E6F">
            <w:pPr>
              <w:jc w:val="center"/>
              <w:rPr>
                <w:rFonts w:cs="Arial"/>
                <w:b/>
                <w:bCs/>
                <w:sz w:val="20"/>
              </w:rPr>
            </w:pPr>
            <w:r w:rsidRPr="0014218C">
              <w:rPr>
                <w:rFonts w:cs="Arial"/>
                <w:b/>
                <w:sz w:val="20"/>
              </w:rPr>
              <w:t>Lokal</w:t>
            </w:r>
          </w:p>
        </w:tc>
        <w:tc>
          <w:tcPr>
            <w:tcW w:w="900" w:type="dxa"/>
            <w:tcBorders>
              <w:top w:val="single" w:sz="4" w:space="0" w:color="auto"/>
              <w:left w:val="single" w:sz="4" w:space="0" w:color="auto"/>
              <w:bottom w:val="single" w:sz="4" w:space="0" w:color="auto"/>
              <w:right w:val="single" w:sz="4" w:space="0" w:color="auto"/>
            </w:tcBorders>
            <w:vAlign w:val="center"/>
          </w:tcPr>
          <w:p w:rsidR="00E96220" w:rsidRDefault="00963E6F">
            <w:pPr>
              <w:jc w:val="center"/>
              <w:rPr>
                <w:rFonts w:cs="Arial"/>
                <w:b/>
                <w:bCs/>
                <w:sz w:val="20"/>
              </w:rPr>
            </w:pPr>
            <w:r w:rsidRPr="0014218C">
              <w:rPr>
                <w:rFonts w:cs="Arial"/>
                <w:b/>
                <w:sz w:val="20"/>
              </w:rPr>
              <w:t>Nasio-nal</w:t>
            </w:r>
          </w:p>
        </w:tc>
        <w:tc>
          <w:tcPr>
            <w:tcW w:w="1085" w:type="dxa"/>
            <w:tcBorders>
              <w:top w:val="single" w:sz="4" w:space="0" w:color="auto"/>
              <w:left w:val="single" w:sz="4" w:space="0" w:color="auto"/>
              <w:bottom w:val="single" w:sz="4" w:space="0" w:color="auto"/>
              <w:right w:val="single" w:sz="4" w:space="0" w:color="auto"/>
            </w:tcBorders>
            <w:vAlign w:val="center"/>
          </w:tcPr>
          <w:p w:rsidR="00E96220" w:rsidRDefault="00963E6F">
            <w:pPr>
              <w:jc w:val="center"/>
              <w:rPr>
                <w:rFonts w:cs="Arial"/>
                <w:b/>
                <w:bCs/>
                <w:sz w:val="20"/>
              </w:rPr>
            </w:pPr>
            <w:r w:rsidRPr="0014218C">
              <w:rPr>
                <w:rFonts w:cs="Arial"/>
                <w:b/>
                <w:sz w:val="20"/>
              </w:rPr>
              <w:t>Regional</w:t>
            </w:r>
            <w:r>
              <w:rPr>
                <w:rFonts w:cs="Arial"/>
                <w:b/>
                <w:sz w:val="20"/>
              </w:rPr>
              <w:t>/</w:t>
            </w:r>
            <w:r w:rsidR="003C22B7">
              <w:rPr>
                <w:rFonts w:cs="Arial"/>
                <w:b/>
                <w:sz w:val="20"/>
                <w:lang w:val="id-ID"/>
              </w:rPr>
              <w:t xml:space="preserve"> </w:t>
            </w:r>
            <w:r w:rsidRPr="0014218C">
              <w:rPr>
                <w:rFonts w:cs="Arial"/>
                <w:b/>
                <w:sz w:val="20"/>
              </w:rPr>
              <w:t>Interna-sional</w:t>
            </w:r>
          </w:p>
        </w:tc>
      </w:tr>
      <w:tr w:rsidR="00963E6F" w:rsidRPr="00B4241E" w:rsidTr="003C22B7">
        <w:trPr>
          <w:cantSplit/>
        </w:trPr>
        <w:tc>
          <w:tcPr>
            <w:tcW w:w="1134" w:type="dxa"/>
            <w:tcBorders>
              <w:top w:val="single" w:sz="4" w:space="0" w:color="auto"/>
              <w:left w:val="single" w:sz="4" w:space="0" w:color="auto"/>
              <w:bottom w:val="single" w:sz="4" w:space="0" w:color="auto"/>
              <w:right w:val="single" w:sz="4" w:space="0" w:color="auto"/>
            </w:tcBorders>
            <w:vAlign w:val="center"/>
          </w:tcPr>
          <w:p w:rsidR="00E96220" w:rsidRPr="00E96220" w:rsidRDefault="00E96220" w:rsidP="00E96220">
            <w:pPr>
              <w:keepNext/>
              <w:ind w:left="1800" w:hanging="1800"/>
              <w:jc w:val="center"/>
              <w:outlineLvl w:val="0"/>
              <w:rPr>
                <w:rFonts w:cs="Arial"/>
                <w:szCs w:val="22"/>
                <w:lang w:val="id-ID"/>
              </w:rPr>
            </w:pPr>
            <w:r w:rsidRPr="00E96220">
              <w:rPr>
                <w:rFonts w:cs="Arial"/>
                <w:bCs/>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E96220" w:rsidRPr="00E96220" w:rsidRDefault="00E96220" w:rsidP="00E96220">
            <w:pPr>
              <w:keepNext/>
              <w:ind w:left="1800" w:hanging="1800"/>
              <w:jc w:val="center"/>
              <w:outlineLvl w:val="0"/>
              <w:rPr>
                <w:rFonts w:cs="Arial"/>
                <w:bCs/>
                <w:sz w:val="20"/>
              </w:rPr>
            </w:pPr>
            <w:r w:rsidRPr="00E96220">
              <w:rPr>
                <w:rFonts w:cs="Arial"/>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E96220" w:rsidRPr="00E96220" w:rsidRDefault="003E7BD4" w:rsidP="00E96220">
            <w:pPr>
              <w:keepNext/>
              <w:ind w:left="1800" w:hanging="1800"/>
              <w:jc w:val="center"/>
              <w:outlineLvl w:val="0"/>
              <w:rPr>
                <w:rFonts w:cs="Arial"/>
                <w:szCs w:val="22"/>
                <w:lang w:val="id-ID"/>
              </w:rPr>
            </w:pPr>
            <w:r>
              <w:rPr>
                <w:rFonts w:cs="Arial"/>
                <w:szCs w:val="22"/>
                <w:lang w:val="id-ID"/>
              </w:rPr>
              <w:t>(3)</w:t>
            </w:r>
          </w:p>
        </w:tc>
        <w:tc>
          <w:tcPr>
            <w:tcW w:w="992" w:type="dxa"/>
            <w:tcBorders>
              <w:top w:val="single" w:sz="4" w:space="0" w:color="auto"/>
              <w:left w:val="single" w:sz="4" w:space="0" w:color="auto"/>
              <w:bottom w:val="single" w:sz="4" w:space="0" w:color="auto"/>
              <w:right w:val="single" w:sz="4" w:space="0" w:color="auto"/>
            </w:tcBorders>
            <w:vAlign w:val="center"/>
          </w:tcPr>
          <w:p w:rsidR="00E96220" w:rsidRPr="00E96220" w:rsidRDefault="00E96220" w:rsidP="00E96220">
            <w:pPr>
              <w:jc w:val="center"/>
              <w:rPr>
                <w:rFonts w:cs="Arial"/>
                <w:szCs w:val="22"/>
                <w:lang w:val="id-ID"/>
              </w:rPr>
            </w:pPr>
            <w:r w:rsidRPr="00E96220">
              <w:rPr>
                <w:rFonts w:cs="Arial"/>
                <w:bCs/>
                <w:sz w:val="20"/>
              </w:rPr>
              <w:t>(4)</w:t>
            </w:r>
          </w:p>
        </w:tc>
        <w:tc>
          <w:tcPr>
            <w:tcW w:w="993" w:type="dxa"/>
            <w:tcBorders>
              <w:top w:val="single" w:sz="4" w:space="0" w:color="auto"/>
              <w:left w:val="single" w:sz="4" w:space="0" w:color="auto"/>
              <w:bottom w:val="single" w:sz="4" w:space="0" w:color="auto"/>
              <w:right w:val="single" w:sz="4" w:space="0" w:color="auto"/>
            </w:tcBorders>
            <w:vAlign w:val="center"/>
          </w:tcPr>
          <w:p w:rsidR="00E96220" w:rsidRDefault="00E96220" w:rsidP="00E96220">
            <w:pPr>
              <w:jc w:val="center"/>
              <w:rPr>
                <w:rFonts w:cs="Arial"/>
                <w:szCs w:val="22"/>
              </w:rPr>
            </w:pPr>
            <w:r w:rsidRPr="00E96220">
              <w:rPr>
                <w:rFonts w:cs="Arial"/>
                <w:bCs/>
                <w:sz w:val="20"/>
              </w:rPr>
              <w:t>(</w:t>
            </w:r>
            <w:r w:rsidRPr="00E96220">
              <w:rPr>
                <w:rFonts w:cs="Arial"/>
                <w:bCs/>
                <w:sz w:val="20"/>
                <w:lang w:val="id-ID"/>
              </w:rPr>
              <w:t>5</w:t>
            </w:r>
            <w:r w:rsidRPr="00E96220">
              <w:rPr>
                <w:rFonts w:cs="Arial"/>
                <w:bCs/>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963E6F" w:rsidRPr="00105B90" w:rsidRDefault="00E96220" w:rsidP="00B63C9A">
            <w:pPr>
              <w:jc w:val="center"/>
              <w:rPr>
                <w:rFonts w:cs="Arial"/>
                <w:bCs/>
                <w:sz w:val="20"/>
              </w:rPr>
            </w:pPr>
            <w:r w:rsidRPr="00E96220">
              <w:rPr>
                <w:rFonts w:cs="Arial"/>
                <w:bCs/>
                <w:sz w:val="20"/>
              </w:rPr>
              <w:t>(</w:t>
            </w:r>
            <w:r w:rsidRPr="00E96220">
              <w:rPr>
                <w:rFonts w:cs="Arial"/>
                <w:bCs/>
                <w:sz w:val="20"/>
                <w:lang w:val="id-ID"/>
              </w:rPr>
              <w:t>6</w:t>
            </w:r>
            <w:r w:rsidRPr="00E96220">
              <w:rPr>
                <w:rFonts w:cs="Arial"/>
                <w:bCs/>
                <w:sz w:val="20"/>
              </w:rPr>
              <w:t>)</w:t>
            </w:r>
          </w:p>
        </w:tc>
        <w:tc>
          <w:tcPr>
            <w:tcW w:w="851" w:type="dxa"/>
            <w:tcBorders>
              <w:top w:val="single" w:sz="4" w:space="0" w:color="auto"/>
              <w:left w:val="single" w:sz="4" w:space="0" w:color="auto"/>
              <w:bottom w:val="single" w:sz="4" w:space="0" w:color="auto"/>
              <w:right w:val="single" w:sz="4" w:space="0" w:color="auto"/>
            </w:tcBorders>
          </w:tcPr>
          <w:p w:rsidR="00E96220" w:rsidRDefault="003E7BD4" w:rsidP="00E96220">
            <w:pPr>
              <w:jc w:val="center"/>
              <w:rPr>
                <w:rFonts w:cs="Arial"/>
                <w:szCs w:val="22"/>
              </w:rPr>
            </w:pPr>
            <w:r>
              <w:rPr>
                <w:rFonts w:cs="Arial"/>
                <w:szCs w:val="22"/>
                <w:lang w:val="id-ID"/>
              </w:rPr>
              <w:t>(7)</w:t>
            </w:r>
          </w:p>
        </w:tc>
        <w:tc>
          <w:tcPr>
            <w:tcW w:w="900" w:type="dxa"/>
            <w:tcBorders>
              <w:top w:val="single" w:sz="4" w:space="0" w:color="auto"/>
              <w:left w:val="single" w:sz="4" w:space="0" w:color="auto"/>
              <w:bottom w:val="single" w:sz="4" w:space="0" w:color="auto"/>
              <w:right w:val="single" w:sz="4" w:space="0" w:color="auto"/>
            </w:tcBorders>
          </w:tcPr>
          <w:p w:rsidR="00E96220" w:rsidRPr="00E96220" w:rsidRDefault="003E7BD4" w:rsidP="00E96220">
            <w:pPr>
              <w:keepNext/>
              <w:ind w:left="1800" w:hanging="1800"/>
              <w:jc w:val="center"/>
              <w:outlineLvl w:val="0"/>
              <w:rPr>
                <w:rFonts w:cs="Arial"/>
                <w:szCs w:val="22"/>
                <w:lang w:val="id-ID"/>
              </w:rPr>
            </w:pPr>
            <w:r>
              <w:rPr>
                <w:rFonts w:cs="Arial"/>
                <w:szCs w:val="22"/>
                <w:lang w:val="id-ID"/>
              </w:rPr>
              <w:t>(8)</w:t>
            </w:r>
          </w:p>
        </w:tc>
        <w:tc>
          <w:tcPr>
            <w:tcW w:w="1085" w:type="dxa"/>
            <w:tcBorders>
              <w:top w:val="single" w:sz="4" w:space="0" w:color="auto"/>
              <w:left w:val="single" w:sz="4" w:space="0" w:color="auto"/>
              <w:bottom w:val="single" w:sz="4" w:space="0" w:color="auto"/>
              <w:right w:val="single" w:sz="4" w:space="0" w:color="auto"/>
            </w:tcBorders>
          </w:tcPr>
          <w:p w:rsidR="00E96220" w:rsidRPr="00E96220" w:rsidRDefault="003E7BD4" w:rsidP="00E96220">
            <w:pPr>
              <w:jc w:val="center"/>
              <w:rPr>
                <w:rFonts w:cs="Arial"/>
                <w:szCs w:val="22"/>
                <w:lang w:val="id-ID"/>
              </w:rPr>
            </w:pPr>
            <w:r>
              <w:rPr>
                <w:rFonts w:cs="Arial"/>
                <w:szCs w:val="22"/>
                <w:lang w:val="id-ID"/>
              </w:rPr>
              <w:t>(9)</w:t>
            </w:r>
          </w:p>
        </w:tc>
      </w:tr>
      <w:tr w:rsidR="00963E6F" w:rsidRPr="00B4241E" w:rsidTr="003C22B7">
        <w:trPr>
          <w:cantSplit/>
        </w:trPr>
        <w:tc>
          <w:tcPr>
            <w:tcW w:w="1134" w:type="dxa"/>
            <w:tcBorders>
              <w:top w:val="single" w:sz="4" w:space="0" w:color="auto"/>
              <w:left w:val="single" w:sz="4" w:space="0" w:color="auto"/>
              <w:bottom w:val="single" w:sz="4" w:space="0" w:color="auto"/>
              <w:right w:val="single" w:sz="4" w:space="0" w:color="auto"/>
            </w:tcBorders>
          </w:tcPr>
          <w:p w:rsidR="00F23E62" w:rsidRDefault="00F23E62">
            <w:pPr>
              <w:keepNext/>
              <w:ind w:left="1800" w:hanging="1800"/>
              <w:jc w:val="distribute"/>
              <w:outlineLvl w:val="0"/>
              <w:rPr>
                <w:rFonts w:cs="Arial"/>
                <w:szCs w:val="22"/>
                <w:lang w:val="id-ID"/>
              </w:rPr>
            </w:pPr>
          </w:p>
        </w:tc>
        <w:tc>
          <w:tcPr>
            <w:tcW w:w="1276" w:type="dxa"/>
            <w:tcBorders>
              <w:top w:val="single" w:sz="4" w:space="0" w:color="auto"/>
              <w:left w:val="single" w:sz="4" w:space="0" w:color="auto"/>
              <w:bottom w:val="single" w:sz="4" w:space="0" w:color="auto"/>
              <w:right w:val="single" w:sz="4" w:space="0" w:color="auto"/>
            </w:tcBorders>
          </w:tcPr>
          <w:p w:rsidR="00963E6F" w:rsidRPr="00F141DA" w:rsidRDefault="00963E6F" w:rsidP="00A10249">
            <w:pPr>
              <w:keepNext/>
              <w:ind w:left="1800" w:hanging="1800"/>
              <w:jc w:val="left"/>
              <w:outlineLvl w:val="0"/>
              <w:rPr>
                <w:rFonts w:cs="Arial"/>
                <w:szCs w:val="22"/>
                <w:lang w:val="id-ID"/>
              </w:rPr>
            </w:pPr>
          </w:p>
        </w:tc>
        <w:tc>
          <w:tcPr>
            <w:tcW w:w="1559" w:type="dxa"/>
            <w:tcBorders>
              <w:top w:val="single" w:sz="4" w:space="0" w:color="auto"/>
              <w:left w:val="single" w:sz="4" w:space="0" w:color="auto"/>
              <w:bottom w:val="single" w:sz="4" w:space="0" w:color="auto"/>
              <w:right w:val="single" w:sz="4" w:space="0" w:color="auto"/>
            </w:tcBorders>
          </w:tcPr>
          <w:p w:rsidR="00963E6F" w:rsidRPr="00F141DA" w:rsidRDefault="00963E6F" w:rsidP="00A10249">
            <w:pPr>
              <w:keepNext/>
              <w:ind w:left="1800" w:hanging="1800"/>
              <w:jc w:val="left"/>
              <w:outlineLvl w:val="0"/>
              <w:rPr>
                <w:rFonts w:cs="Arial"/>
                <w:szCs w:val="22"/>
                <w:lang w:val="id-ID"/>
              </w:rPr>
            </w:pPr>
          </w:p>
        </w:tc>
        <w:tc>
          <w:tcPr>
            <w:tcW w:w="992" w:type="dxa"/>
            <w:tcBorders>
              <w:top w:val="single" w:sz="4" w:space="0" w:color="auto"/>
              <w:left w:val="single" w:sz="4" w:space="0" w:color="auto"/>
              <w:bottom w:val="single" w:sz="4" w:space="0" w:color="auto"/>
              <w:right w:val="single" w:sz="4" w:space="0" w:color="auto"/>
            </w:tcBorders>
          </w:tcPr>
          <w:p w:rsidR="00963E6F" w:rsidRPr="00B4241E" w:rsidRDefault="00963E6F" w:rsidP="00A10249">
            <w:pPr>
              <w:jc w:val="left"/>
              <w:rPr>
                <w:rFonts w:cs="Arial"/>
                <w:szCs w:val="22"/>
              </w:rPr>
            </w:pPr>
          </w:p>
        </w:tc>
        <w:tc>
          <w:tcPr>
            <w:tcW w:w="993" w:type="dxa"/>
            <w:tcBorders>
              <w:top w:val="single" w:sz="4" w:space="0" w:color="auto"/>
              <w:left w:val="single" w:sz="4" w:space="0" w:color="auto"/>
              <w:bottom w:val="single" w:sz="4" w:space="0" w:color="auto"/>
              <w:right w:val="single" w:sz="4" w:space="0" w:color="auto"/>
            </w:tcBorders>
          </w:tcPr>
          <w:p w:rsidR="00963E6F" w:rsidRPr="001E3913" w:rsidRDefault="00963E6F" w:rsidP="00A10249">
            <w:pPr>
              <w:jc w:val="left"/>
              <w:rPr>
                <w:rFonts w:cs="Arial"/>
                <w:szCs w:val="22"/>
                <w:lang w:val="id-ID"/>
              </w:rPr>
            </w:pPr>
          </w:p>
        </w:tc>
        <w:tc>
          <w:tcPr>
            <w:tcW w:w="850" w:type="dxa"/>
            <w:tcBorders>
              <w:top w:val="single" w:sz="4" w:space="0" w:color="auto"/>
              <w:left w:val="single" w:sz="4" w:space="0" w:color="auto"/>
              <w:bottom w:val="single" w:sz="4" w:space="0" w:color="auto"/>
              <w:right w:val="single" w:sz="4" w:space="0" w:color="auto"/>
            </w:tcBorders>
          </w:tcPr>
          <w:p w:rsidR="00963E6F" w:rsidRPr="00B4241E" w:rsidRDefault="00963E6F" w:rsidP="00A10249">
            <w:pPr>
              <w:jc w:val="left"/>
              <w:rPr>
                <w:rFonts w:cs="Arial"/>
                <w:szCs w:val="22"/>
              </w:rPr>
            </w:pPr>
          </w:p>
        </w:tc>
        <w:tc>
          <w:tcPr>
            <w:tcW w:w="851" w:type="dxa"/>
            <w:tcBorders>
              <w:top w:val="single" w:sz="4" w:space="0" w:color="auto"/>
              <w:left w:val="single" w:sz="4" w:space="0" w:color="auto"/>
              <w:bottom w:val="single" w:sz="4" w:space="0" w:color="auto"/>
              <w:right w:val="single" w:sz="4" w:space="0" w:color="auto"/>
            </w:tcBorders>
          </w:tcPr>
          <w:p w:rsidR="00963E6F" w:rsidRPr="00B4241E" w:rsidRDefault="00963E6F" w:rsidP="00A10249">
            <w:pPr>
              <w:jc w:val="left"/>
              <w:rPr>
                <w:rFonts w:cs="Arial"/>
                <w:szCs w:val="22"/>
              </w:rPr>
            </w:pPr>
          </w:p>
        </w:tc>
        <w:tc>
          <w:tcPr>
            <w:tcW w:w="900" w:type="dxa"/>
            <w:tcBorders>
              <w:top w:val="single" w:sz="4" w:space="0" w:color="auto"/>
              <w:left w:val="single" w:sz="4" w:space="0" w:color="auto"/>
              <w:bottom w:val="single" w:sz="4" w:space="0" w:color="auto"/>
              <w:right w:val="single" w:sz="4" w:space="0" w:color="auto"/>
            </w:tcBorders>
          </w:tcPr>
          <w:p w:rsidR="00963E6F" w:rsidRPr="00B4241E" w:rsidRDefault="00963E6F" w:rsidP="00A10249">
            <w:pPr>
              <w:jc w:val="left"/>
              <w:rPr>
                <w:rFonts w:cs="Arial"/>
                <w:szCs w:val="22"/>
              </w:rPr>
            </w:pPr>
          </w:p>
        </w:tc>
        <w:tc>
          <w:tcPr>
            <w:tcW w:w="1085" w:type="dxa"/>
            <w:tcBorders>
              <w:top w:val="single" w:sz="4" w:space="0" w:color="auto"/>
              <w:left w:val="single" w:sz="4" w:space="0" w:color="auto"/>
              <w:bottom w:val="single" w:sz="4" w:space="0" w:color="auto"/>
              <w:right w:val="single" w:sz="4" w:space="0" w:color="auto"/>
            </w:tcBorders>
          </w:tcPr>
          <w:p w:rsidR="00963E6F" w:rsidRPr="00F141DA" w:rsidRDefault="00963E6F" w:rsidP="00A10249">
            <w:pPr>
              <w:keepNext/>
              <w:ind w:left="1800" w:hanging="1800"/>
              <w:jc w:val="left"/>
              <w:outlineLvl w:val="0"/>
              <w:rPr>
                <w:rFonts w:cs="Arial"/>
                <w:szCs w:val="22"/>
                <w:lang w:val="id-ID"/>
              </w:rPr>
            </w:pPr>
          </w:p>
        </w:tc>
      </w:tr>
      <w:tr w:rsidR="00963E6F" w:rsidRPr="00B4241E" w:rsidTr="003C22B7">
        <w:trPr>
          <w:cantSplit/>
        </w:trPr>
        <w:tc>
          <w:tcPr>
            <w:tcW w:w="1134" w:type="dxa"/>
            <w:tcBorders>
              <w:top w:val="single" w:sz="4" w:space="0" w:color="auto"/>
              <w:left w:val="single" w:sz="4" w:space="0" w:color="auto"/>
              <w:bottom w:val="single" w:sz="4" w:space="0" w:color="auto"/>
              <w:right w:val="single" w:sz="4" w:space="0" w:color="auto"/>
            </w:tcBorders>
          </w:tcPr>
          <w:p w:rsidR="00963E6F" w:rsidRDefault="00963E6F" w:rsidP="00A10249">
            <w:pPr>
              <w:jc w:val="left"/>
              <w:rPr>
                <w:rFonts w:cs="Arial"/>
                <w:szCs w:val="22"/>
                <w:lang w:val="id-ID"/>
              </w:rPr>
            </w:pPr>
          </w:p>
        </w:tc>
        <w:tc>
          <w:tcPr>
            <w:tcW w:w="1276" w:type="dxa"/>
            <w:tcBorders>
              <w:top w:val="single" w:sz="4" w:space="0" w:color="auto"/>
              <w:left w:val="single" w:sz="4" w:space="0" w:color="auto"/>
              <w:bottom w:val="single" w:sz="4" w:space="0" w:color="auto"/>
              <w:right w:val="single" w:sz="4" w:space="0" w:color="auto"/>
            </w:tcBorders>
          </w:tcPr>
          <w:p w:rsidR="00963E6F" w:rsidRDefault="00963E6F" w:rsidP="00A10249">
            <w:pPr>
              <w:jc w:val="left"/>
              <w:rPr>
                <w:rFonts w:cs="Arial"/>
                <w:szCs w:val="22"/>
                <w:lang w:val="id-ID"/>
              </w:rPr>
            </w:pPr>
          </w:p>
        </w:tc>
        <w:tc>
          <w:tcPr>
            <w:tcW w:w="1559" w:type="dxa"/>
            <w:tcBorders>
              <w:top w:val="single" w:sz="4" w:space="0" w:color="auto"/>
              <w:left w:val="single" w:sz="4" w:space="0" w:color="auto"/>
              <w:bottom w:val="single" w:sz="4" w:space="0" w:color="auto"/>
              <w:right w:val="single" w:sz="4" w:space="0" w:color="auto"/>
            </w:tcBorders>
          </w:tcPr>
          <w:p w:rsidR="00963E6F" w:rsidRDefault="00963E6F" w:rsidP="00A10249">
            <w:pPr>
              <w:jc w:val="left"/>
              <w:rPr>
                <w:rFonts w:cs="Arial"/>
                <w:szCs w:val="22"/>
                <w:lang w:val="id-ID"/>
              </w:rPr>
            </w:pPr>
          </w:p>
        </w:tc>
        <w:tc>
          <w:tcPr>
            <w:tcW w:w="992" w:type="dxa"/>
            <w:tcBorders>
              <w:top w:val="single" w:sz="4" w:space="0" w:color="auto"/>
              <w:left w:val="single" w:sz="4" w:space="0" w:color="auto"/>
              <w:bottom w:val="single" w:sz="4" w:space="0" w:color="auto"/>
              <w:right w:val="single" w:sz="4" w:space="0" w:color="auto"/>
            </w:tcBorders>
          </w:tcPr>
          <w:p w:rsidR="00963E6F" w:rsidRPr="00B4241E" w:rsidRDefault="00963E6F" w:rsidP="00A10249">
            <w:pPr>
              <w:jc w:val="left"/>
              <w:rPr>
                <w:rFonts w:cs="Arial"/>
                <w:szCs w:val="22"/>
              </w:rPr>
            </w:pPr>
          </w:p>
        </w:tc>
        <w:tc>
          <w:tcPr>
            <w:tcW w:w="993" w:type="dxa"/>
            <w:tcBorders>
              <w:top w:val="single" w:sz="4" w:space="0" w:color="auto"/>
              <w:left w:val="single" w:sz="4" w:space="0" w:color="auto"/>
              <w:bottom w:val="single" w:sz="4" w:space="0" w:color="auto"/>
              <w:right w:val="single" w:sz="4" w:space="0" w:color="auto"/>
            </w:tcBorders>
          </w:tcPr>
          <w:p w:rsidR="00963E6F" w:rsidRPr="00B4241E" w:rsidRDefault="00963E6F" w:rsidP="00A10249">
            <w:pPr>
              <w:jc w:val="left"/>
              <w:rPr>
                <w:rFonts w:cs="Arial"/>
                <w:szCs w:val="22"/>
              </w:rPr>
            </w:pPr>
          </w:p>
        </w:tc>
        <w:tc>
          <w:tcPr>
            <w:tcW w:w="850" w:type="dxa"/>
            <w:tcBorders>
              <w:top w:val="single" w:sz="4" w:space="0" w:color="auto"/>
              <w:left w:val="single" w:sz="4" w:space="0" w:color="auto"/>
              <w:bottom w:val="single" w:sz="4" w:space="0" w:color="auto"/>
              <w:right w:val="single" w:sz="4" w:space="0" w:color="auto"/>
            </w:tcBorders>
          </w:tcPr>
          <w:p w:rsidR="00963E6F" w:rsidRPr="00B4241E" w:rsidRDefault="00963E6F" w:rsidP="00A10249">
            <w:pPr>
              <w:jc w:val="left"/>
              <w:rPr>
                <w:rFonts w:cs="Arial"/>
                <w:szCs w:val="22"/>
              </w:rPr>
            </w:pPr>
          </w:p>
        </w:tc>
        <w:tc>
          <w:tcPr>
            <w:tcW w:w="851" w:type="dxa"/>
            <w:tcBorders>
              <w:top w:val="single" w:sz="4" w:space="0" w:color="auto"/>
              <w:left w:val="single" w:sz="4" w:space="0" w:color="auto"/>
              <w:bottom w:val="single" w:sz="4" w:space="0" w:color="auto"/>
              <w:right w:val="single" w:sz="4" w:space="0" w:color="auto"/>
            </w:tcBorders>
          </w:tcPr>
          <w:p w:rsidR="00963E6F" w:rsidRPr="00B4241E" w:rsidRDefault="00963E6F" w:rsidP="00A10249">
            <w:pPr>
              <w:jc w:val="left"/>
              <w:rPr>
                <w:rFonts w:cs="Arial"/>
                <w:szCs w:val="22"/>
              </w:rPr>
            </w:pPr>
          </w:p>
        </w:tc>
        <w:tc>
          <w:tcPr>
            <w:tcW w:w="900" w:type="dxa"/>
            <w:tcBorders>
              <w:top w:val="single" w:sz="4" w:space="0" w:color="auto"/>
              <w:left w:val="single" w:sz="4" w:space="0" w:color="auto"/>
              <w:bottom w:val="single" w:sz="4" w:space="0" w:color="auto"/>
              <w:right w:val="single" w:sz="4" w:space="0" w:color="auto"/>
            </w:tcBorders>
          </w:tcPr>
          <w:p w:rsidR="00963E6F" w:rsidRPr="00B4241E" w:rsidRDefault="00963E6F" w:rsidP="00A10249">
            <w:pPr>
              <w:jc w:val="left"/>
              <w:rPr>
                <w:rFonts w:cs="Arial"/>
                <w:szCs w:val="22"/>
              </w:rPr>
            </w:pPr>
          </w:p>
        </w:tc>
        <w:tc>
          <w:tcPr>
            <w:tcW w:w="1085" w:type="dxa"/>
            <w:tcBorders>
              <w:top w:val="single" w:sz="4" w:space="0" w:color="auto"/>
              <w:left w:val="single" w:sz="4" w:space="0" w:color="auto"/>
              <w:bottom w:val="single" w:sz="4" w:space="0" w:color="auto"/>
              <w:right w:val="single" w:sz="4" w:space="0" w:color="auto"/>
            </w:tcBorders>
          </w:tcPr>
          <w:p w:rsidR="00963E6F" w:rsidRDefault="00963E6F" w:rsidP="00A10249">
            <w:pPr>
              <w:jc w:val="left"/>
              <w:rPr>
                <w:rFonts w:cs="Arial"/>
                <w:szCs w:val="22"/>
                <w:lang w:val="id-ID"/>
              </w:rPr>
            </w:pPr>
          </w:p>
        </w:tc>
      </w:tr>
      <w:tr w:rsidR="003C22B7" w:rsidRPr="00B4241E" w:rsidTr="003C22B7">
        <w:trPr>
          <w:cantSplit/>
        </w:trPr>
        <w:tc>
          <w:tcPr>
            <w:tcW w:w="1134" w:type="dxa"/>
            <w:tcBorders>
              <w:top w:val="single" w:sz="4" w:space="0" w:color="auto"/>
              <w:left w:val="single" w:sz="4" w:space="0" w:color="auto"/>
              <w:bottom w:val="single" w:sz="4" w:space="0" w:color="auto"/>
              <w:right w:val="single" w:sz="4" w:space="0" w:color="auto"/>
            </w:tcBorders>
          </w:tcPr>
          <w:p w:rsidR="003C22B7" w:rsidRDefault="003C22B7" w:rsidP="00A10249">
            <w:pPr>
              <w:jc w:val="left"/>
              <w:rPr>
                <w:rFonts w:cs="Arial"/>
                <w:szCs w:val="22"/>
                <w:lang w:val="id-ID"/>
              </w:rPr>
            </w:pPr>
          </w:p>
        </w:tc>
        <w:tc>
          <w:tcPr>
            <w:tcW w:w="1276" w:type="dxa"/>
            <w:tcBorders>
              <w:top w:val="single" w:sz="4" w:space="0" w:color="auto"/>
              <w:left w:val="single" w:sz="4" w:space="0" w:color="auto"/>
              <w:bottom w:val="single" w:sz="4" w:space="0" w:color="auto"/>
              <w:right w:val="single" w:sz="4" w:space="0" w:color="auto"/>
            </w:tcBorders>
          </w:tcPr>
          <w:p w:rsidR="003C22B7" w:rsidRDefault="003C22B7" w:rsidP="00A10249">
            <w:pPr>
              <w:jc w:val="left"/>
              <w:rPr>
                <w:rFonts w:cs="Arial"/>
                <w:szCs w:val="22"/>
                <w:lang w:val="id-ID"/>
              </w:rPr>
            </w:pPr>
          </w:p>
        </w:tc>
        <w:tc>
          <w:tcPr>
            <w:tcW w:w="1559" w:type="dxa"/>
            <w:tcBorders>
              <w:top w:val="single" w:sz="4" w:space="0" w:color="auto"/>
              <w:left w:val="single" w:sz="4" w:space="0" w:color="auto"/>
              <w:bottom w:val="single" w:sz="4" w:space="0" w:color="auto"/>
              <w:right w:val="single" w:sz="4" w:space="0" w:color="auto"/>
            </w:tcBorders>
          </w:tcPr>
          <w:p w:rsidR="003C22B7" w:rsidRDefault="003C22B7" w:rsidP="00A10249">
            <w:pPr>
              <w:jc w:val="left"/>
              <w:rPr>
                <w:rFonts w:cs="Arial"/>
                <w:szCs w:val="22"/>
                <w:lang w:val="id-ID"/>
              </w:rPr>
            </w:pPr>
          </w:p>
        </w:tc>
        <w:tc>
          <w:tcPr>
            <w:tcW w:w="992" w:type="dxa"/>
            <w:tcBorders>
              <w:top w:val="single" w:sz="4" w:space="0" w:color="auto"/>
              <w:left w:val="single" w:sz="4" w:space="0" w:color="auto"/>
              <w:bottom w:val="single" w:sz="4" w:space="0" w:color="auto"/>
              <w:right w:val="single" w:sz="4" w:space="0" w:color="auto"/>
            </w:tcBorders>
          </w:tcPr>
          <w:p w:rsidR="003C22B7" w:rsidRPr="00B4241E" w:rsidRDefault="003C22B7" w:rsidP="00A10249">
            <w:pPr>
              <w:jc w:val="left"/>
              <w:rPr>
                <w:rFonts w:cs="Arial"/>
                <w:szCs w:val="22"/>
              </w:rPr>
            </w:pPr>
          </w:p>
        </w:tc>
        <w:tc>
          <w:tcPr>
            <w:tcW w:w="993" w:type="dxa"/>
            <w:tcBorders>
              <w:top w:val="single" w:sz="4" w:space="0" w:color="auto"/>
              <w:left w:val="single" w:sz="4" w:space="0" w:color="auto"/>
              <w:bottom w:val="single" w:sz="4" w:space="0" w:color="auto"/>
              <w:right w:val="single" w:sz="4" w:space="0" w:color="auto"/>
            </w:tcBorders>
          </w:tcPr>
          <w:p w:rsidR="003C22B7" w:rsidRPr="00B4241E" w:rsidRDefault="003C22B7" w:rsidP="00A10249">
            <w:pPr>
              <w:jc w:val="left"/>
              <w:rPr>
                <w:rFonts w:cs="Arial"/>
                <w:szCs w:val="22"/>
              </w:rPr>
            </w:pPr>
          </w:p>
        </w:tc>
        <w:tc>
          <w:tcPr>
            <w:tcW w:w="850" w:type="dxa"/>
            <w:tcBorders>
              <w:top w:val="single" w:sz="4" w:space="0" w:color="auto"/>
              <w:left w:val="single" w:sz="4" w:space="0" w:color="auto"/>
              <w:bottom w:val="single" w:sz="4" w:space="0" w:color="auto"/>
              <w:right w:val="single" w:sz="4" w:space="0" w:color="auto"/>
            </w:tcBorders>
          </w:tcPr>
          <w:p w:rsidR="003C22B7" w:rsidRPr="00B4241E" w:rsidRDefault="003C22B7" w:rsidP="00A10249">
            <w:pPr>
              <w:jc w:val="left"/>
              <w:rPr>
                <w:rFonts w:cs="Arial"/>
                <w:szCs w:val="22"/>
              </w:rPr>
            </w:pPr>
          </w:p>
        </w:tc>
        <w:tc>
          <w:tcPr>
            <w:tcW w:w="851" w:type="dxa"/>
            <w:tcBorders>
              <w:top w:val="single" w:sz="4" w:space="0" w:color="auto"/>
              <w:left w:val="single" w:sz="4" w:space="0" w:color="auto"/>
              <w:bottom w:val="single" w:sz="4" w:space="0" w:color="auto"/>
              <w:right w:val="single" w:sz="4" w:space="0" w:color="auto"/>
            </w:tcBorders>
          </w:tcPr>
          <w:p w:rsidR="003C22B7" w:rsidRPr="00B4241E" w:rsidRDefault="003C22B7" w:rsidP="00A10249">
            <w:pPr>
              <w:jc w:val="left"/>
              <w:rPr>
                <w:rFonts w:cs="Arial"/>
                <w:szCs w:val="22"/>
              </w:rPr>
            </w:pPr>
          </w:p>
        </w:tc>
        <w:tc>
          <w:tcPr>
            <w:tcW w:w="900" w:type="dxa"/>
            <w:tcBorders>
              <w:top w:val="single" w:sz="4" w:space="0" w:color="auto"/>
              <w:left w:val="single" w:sz="4" w:space="0" w:color="auto"/>
              <w:bottom w:val="single" w:sz="4" w:space="0" w:color="auto"/>
              <w:right w:val="single" w:sz="4" w:space="0" w:color="auto"/>
            </w:tcBorders>
          </w:tcPr>
          <w:p w:rsidR="003C22B7" w:rsidRPr="00B4241E" w:rsidRDefault="003C22B7" w:rsidP="00A10249">
            <w:pPr>
              <w:jc w:val="left"/>
              <w:rPr>
                <w:rFonts w:cs="Arial"/>
                <w:szCs w:val="22"/>
              </w:rPr>
            </w:pPr>
          </w:p>
        </w:tc>
        <w:tc>
          <w:tcPr>
            <w:tcW w:w="1085" w:type="dxa"/>
            <w:tcBorders>
              <w:top w:val="single" w:sz="4" w:space="0" w:color="auto"/>
              <w:left w:val="single" w:sz="4" w:space="0" w:color="auto"/>
              <w:bottom w:val="single" w:sz="4" w:space="0" w:color="auto"/>
              <w:right w:val="single" w:sz="4" w:space="0" w:color="auto"/>
            </w:tcBorders>
          </w:tcPr>
          <w:p w:rsidR="003C22B7" w:rsidRDefault="003C22B7" w:rsidP="00A10249">
            <w:pPr>
              <w:jc w:val="left"/>
              <w:rPr>
                <w:rFonts w:cs="Arial"/>
                <w:szCs w:val="22"/>
                <w:lang w:val="id-ID"/>
              </w:rPr>
            </w:pPr>
          </w:p>
        </w:tc>
      </w:tr>
      <w:tr w:rsidR="003C22B7" w:rsidRPr="00B4241E" w:rsidTr="003C22B7">
        <w:trPr>
          <w:cantSplit/>
        </w:trPr>
        <w:tc>
          <w:tcPr>
            <w:tcW w:w="3969" w:type="dxa"/>
            <w:gridSpan w:val="3"/>
            <w:tcBorders>
              <w:top w:val="single" w:sz="4" w:space="0" w:color="auto"/>
              <w:left w:val="single" w:sz="4" w:space="0" w:color="auto"/>
              <w:bottom w:val="single" w:sz="4" w:space="0" w:color="auto"/>
              <w:right w:val="single" w:sz="4" w:space="0" w:color="auto"/>
            </w:tcBorders>
          </w:tcPr>
          <w:p w:rsidR="00F23E62" w:rsidRDefault="003C22B7">
            <w:pPr>
              <w:jc w:val="center"/>
              <w:rPr>
                <w:rFonts w:cs="Arial"/>
                <w:szCs w:val="22"/>
                <w:lang w:val="id-ID"/>
              </w:rPr>
            </w:pPr>
            <w:r>
              <w:rPr>
                <w:rFonts w:cs="Arial"/>
                <w:szCs w:val="22"/>
                <w:lang w:val="id-ID"/>
              </w:rPr>
              <w:t>Jumlah</w:t>
            </w:r>
          </w:p>
        </w:tc>
        <w:tc>
          <w:tcPr>
            <w:tcW w:w="992" w:type="dxa"/>
            <w:tcBorders>
              <w:top w:val="single" w:sz="4" w:space="0" w:color="auto"/>
              <w:left w:val="single" w:sz="4" w:space="0" w:color="auto"/>
              <w:bottom w:val="single" w:sz="4" w:space="0" w:color="auto"/>
              <w:right w:val="single" w:sz="4" w:space="0" w:color="auto"/>
            </w:tcBorders>
          </w:tcPr>
          <w:p w:rsidR="003C22B7" w:rsidRPr="003C22B7" w:rsidRDefault="00274363" w:rsidP="00A10249">
            <w:pPr>
              <w:jc w:val="left"/>
              <w:rPr>
                <w:rFonts w:cs="Arial"/>
                <w:szCs w:val="22"/>
                <w:lang w:val="id-ID"/>
              </w:rPr>
            </w:pPr>
            <w:r w:rsidRPr="00274363">
              <w:rPr>
                <w:rFonts w:cs="Arial"/>
                <w:szCs w:val="22"/>
                <w:lang w:val="id-ID"/>
              </w:rPr>
              <w:t>n</w:t>
            </w:r>
            <w:r w:rsidRPr="00274363">
              <w:rPr>
                <w:rFonts w:cs="Arial"/>
                <w:szCs w:val="22"/>
                <w:vertAlign w:val="subscript"/>
                <w:lang w:val="id-ID"/>
              </w:rPr>
              <w:t>a1</w:t>
            </w:r>
            <w:r w:rsidRPr="00274363">
              <w:rPr>
                <w:rFonts w:cs="Arial"/>
                <w:szCs w:val="22"/>
                <w:lang w:val="id-ID"/>
              </w:rPr>
              <w:t>=</w:t>
            </w:r>
          </w:p>
        </w:tc>
        <w:tc>
          <w:tcPr>
            <w:tcW w:w="993" w:type="dxa"/>
            <w:tcBorders>
              <w:top w:val="single" w:sz="4" w:space="0" w:color="auto"/>
              <w:left w:val="single" w:sz="4" w:space="0" w:color="auto"/>
              <w:bottom w:val="single" w:sz="4" w:space="0" w:color="auto"/>
              <w:right w:val="single" w:sz="4" w:space="0" w:color="auto"/>
            </w:tcBorders>
          </w:tcPr>
          <w:p w:rsidR="003C22B7" w:rsidRPr="003C22B7" w:rsidRDefault="00274363" w:rsidP="00A10249">
            <w:pPr>
              <w:jc w:val="left"/>
              <w:rPr>
                <w:rFonts w:cs="Arial"/>
                <w:szCs w:val="22"/>
                <w:lang w:val="id-ID"/>
              </w:rPr>
            </w:pPr>
            <w:r w:rsidRPr="00274363">
              <w:rPr>
                <w:rFonts w:cs="Arial"/>
                <w:szCs w:val="22"/>
                <w:lang w:val="id-ID"/>
              </w:rPr>
              <w:t>n</w:t>
            </w:r>
            <w:r w:rsidRPr="00274363">
              <w:rPr>
                <w:rFonts w:cs="Arial"/>
                <w:szCs w:val="22"/>
                <w:vertAlign w:val="subscript"/>
                <w:lang w:val="id-ID"/>
              </w:rPr>
              <w:t>b1</w:t>
            </w:r>
            <w:r w:rsidRPr="00274363">
              <w:rPr>
                <w:rFonts w:cs="Arial"/>
                <w:szCs w:val="22"/>
                <w:lang w:val="id-ID"/>
              </w:rPr>
              <w:t>=</w:t>
            </w:r>
          </w:p>
        </w:tc>
        <w:tc>
          <w:tcPr>
            <w:tcW w:w="850" w:type="dxa"/>
            <w:tcBorders>
              <w:top w:val="single" w:sz="4" w:space="0" w:color="auto"/>
              <w:left w:val="single" w:sz="4" w:space="0" w:color="auto"/>
              <w:bottom w:val="single" w:sz="4" w:space="0" w:color="auto"/>
              <w:right w:val="single" w:sz="4" w:space="0" w:color="auto"/>
            </w:tcBorders>
          </w:tcPr>
          <w:p w:rsidR="003C22B7" w:rsidRPr="003C22B7" w:rsidRDefault="00274363" w:rsidP="00A10249">
            <w:pPr>
              <w:jc w:val="left"/>
              <w:rPr>
                <w:rFonts w:cs="Arial"/>
                <w:szCs w:val="22"/>
                <w:lang w:val="id-ID"/>
              </w:rPr>
            </w:pPr>
            <w:r w:rsidRPr="00274363">
              <w:rPr>
                <w:rFonts w:cs="Arial"/>
                <w:szCs w:val="22"/>
                <w:lang w:val="id-ID"/>
              </w:rPr>
              <w:t>n</w:t>
            </w:r>
            <w:r w:rsidRPr="00274363">
              <w:rPr>
                <w:rFonts w:cs="Arial"/>
                <w:szCs w:val="22"/>
                <w:vertAlign w:val="subscript"/>
                <w:lang w:val="id-ID"/>
              </w:rPr>
              <w:t>c1</w:t>
            </w:r>
            <w:r w:rsidRPr="00274363">
              <w:rPr>
                <w:rFonts w:cs="Arial"/>
                <w:szCs w:val="22"/>
                <w:lang w:val="id-ID"/>
              </w:rPr>
              <w:t>=</w:t>
            </w:r>
          </w:p>
        </w:tc>
        <w:tc>
          <w:tcPr>
            <w:tcW w:w="851" w:type="dxa"/>
            <w:tcBorders>
              <w:top w:val="single" w:sz="4" w:space="0" w:color="auto"/>
              <w:left w:val="single" w:sz="4" w:space="0" w:color="auto"/>
              <w:bottom w:val="single" w:sz="4" w:space="0" w:color="auto"/>
              <w:right w:val="single" w:sz="4" w:space="0" w:color="auto"/>
            </w:tcBorders>
          </w:tcPr>
          <w:p w:rsidR="003C22B7" w:rsidRPr="003C22B7" w:rsidRDefault="00274363" w:rsidP="00A10249">
            <w:pPr>
              <w:jc w:val="left"/>
              <w:rPr>
                <w:rFonts w:cs="Arial"/>
                <w:szCs w:val="22"/>
                <w:lang w:val="id-ID"/>
              </w:rPr>
            </w:pPr>
            <w:r w:rsidRPr="00274363">
              <w:rPr>
                <w:rFonts w:cs="Arial"/>
                <w:szCs w:val="22"/>
                <w:lang w:val="id-ID"/>
              </w:rPr>
              <w:t>n</w:t>
            </w:r>
            <w:r w:rsidRPr="00274363">
              <w:rPr>
                <w:rFonts w:cs="Arial"/>
                <w:szCs w:val="22"/>
                <w:vertAlign w:val="subscript"/>
                <w:lang w:val="id-ID"/>
              </w:rPr>
              <w:t>a2</w:t>
            </w:r>
            <w:r w:rsidRPr="00274363">
              <w:rPr>
                <w:rFonts w:cs="Arial"/>
                <w:szCs w:val="22"/>
                <w:lang w:val="id-ID"/>
              </w:rPr>
              <w:t>=</w:t>
            </w:r>
          </w:p>
        </w:tc>
        <w:tc>
          <w:tcPr>
            <w:tcW w:w="900" w:type="dxa"/>
            <w:tcBorders>
              <w:top w:val="single" w:sz="4" w:space="0" w:color="auto"/>
              <w:left w:val="single" w:sz="4" w:space="0" w:color="auto"/>
              <w:bottom w:val="single" w:sz="4" w:space="0" w:color="auto"/>
              <w:right w:val="single" w:sz="4" w:space="0" w:color="auto"/>
            </w:tcBorders>
          </w:tcPr>
          <w:p w:rsidR="003C22B7" w:rsidRPr="003C22B7" w:rsidRDefault="00274363" w:rsidP="00A10249">
            <w:pPr>
              <w:jc w:val="left"/>
              <w:rPr>
                <w:rFonts w:cs="Arial"/>
                <w:szCs w:val="22"/>
              </w:rPr>
            </w:pPr>
            <w:r w:rsidRPr="00274363">
              <w:rPr>
                <w:rFonts w:cs="Arial"/>
                <w:szCs w:val="22"/>
                <w:lang w:val="id-ID"/>
              </w:rPr>
              <w:t>n</w:t>
            </w:r>
            <w:r w:rsidRPr="00274363">
              <w:rPr>
                <w:rFonts w:cs="Arial"/>
                <w:szCs w:val="22"/>
                <w:vertAlign w:val="subscript"/>
                <w:lang w:val="id-ID"/>
              </w:rPr>
              <w:t>b2</w:t>
            </w:r>
            <w:r w:rsidRPr="00274363">
              <w:rPr>
                <w:rFonts w:cs="Arial"/>
                <w:szCs w:val="22"/>
                <w:lang w:val="id-ID"/>
              </w:rPr>
              <w:t>=</w:t>
            </w:r>
          </w:p>
        </w:tc>
        <w:tc>
          <w:tcPr>
            <w:tcW w:w="1085" w:type="dxa"/>
            <w:tcBorders>
              <w:top w:val="single" w:sz="4" w:space="0" w:color="auto"/>
              <w:left w:val="single" w:sz="4" w:space="0" w:color="auto"/>
              <w:bottom w:val="single" w:sz="4" w:space="0" w:color="auto"/>
              <w:right w:val="single" w:sz="4" w:space="0" w:color="auto"/>
            </w:tcBorders>
          </w:tcPr>
          <w:p w:rsidR="003C22B7" w:rsidRPr="003C22B7" w:rsidRDefault="00274363" w:rsidP="00A10249">
            <w:pPr>
              <w:jc w:val="left"/>
              <w:rPr>
                <w:rFonts w:cs="Arial"/>
                <w:szCs w:val="22"/>
                <w:lang w:val="id-ID"/>
              </w:rPr>
            </w:pPr>
            <w:r w:rsidRPr="00274363">
              <w:rPr>
                <w:rFonts w:cs="Arial"/>
                <w:szCs w:val="22"/>
                <w:lang w:val="id-ID"/>
              </w:rPr>
              <w:t>n</w:t>
            </w:r>
            <w:r w:rsidRPr="00274363">
              <w:rPr>
                <w:rFonts w:cs="Arial"/>
                <w:szCs w:val="22"/>
                <w:vertAlign w:val="subscript"/>
                <w:lang w:val="id-ID"/>
              </w:rPr>
              <w:t>c2</w:t>
            </w:r>
            <w:r w:rsidRPr="00274363">
              <w:rPr>
                <w:rFonts w:cs="Arial"/>
                <w:szCs w:val="22"/>
                <w:lang w:val="id-ID"/>
              </w:rPr>
              <w:t>=</w:t>
            </w:r>
          </w:p>
        </w:tc>
      </w:tr>
    </w:tbl>
    <w:p w:rsidR="00E96220" w:rsidRPr="00E96220" w:rsidRDefault="00E96220" w:rsidP="00E96220">
      <w:pPr>
        <w:ind w:left="1276" w:hanging="1276"/>
        <w:jc w:val="left"/>
        <w:rPr>
          <w:rFonts w:cs="Arial"/>
          <w:szCs w:val="22"/>
          <w:u w:val="single"/>
          <w:lang w:val="id-ID"/>
        </w:rPr>
      </w:pPr>
      <w:r w:rsidRPr="00E96220">
        <w:rPr>
          <w:rFonts w:cs="Arial"/>
          <w:szCs w:val="22"/>
          <w:u w:val="single"/>
        </w:rPr>
        <w:t xml:space="preserve">Catatan: </w:t>
      </w:r>
    </w:p>
    <w:p w:rsidR="00541143" w:rsidRDefault="00541143" w:rsidP="00E96220">
      <w:pPr>
        <w:ind w:left="284" w:hanging="284"/>
        <w:jc w:val="left"/>
        <w:rPr>
          <w:rFonts w:cs="Arial"/>
          <w:szCs w:val="22"/>
          <w:lang w:val="id-ID"/>
        </w:rPr>
      </w:pPr>
      <w:r>
        <w:rPr>
          <w:rFonts w:cs="Arial"/>
          <w:szCs w:val="22"/>
          <w:lang w:val="id-ID"/>
        </w:rPr>
        <w:t>*   Isikan dengan jumlah dosen PPG yang terlibat.</w:t>
      </w:r>
    </w:p>
    <w:p w:rsidR="00E96220" w:rsidRDefault="00B4241E" w:rsidP="00E96220">
      <w:pPr>
        <w:ind w:left="284" w:hanging="284"/>
        <w:jc w:val="left"/>
        <w:rPr>
          <w:rFonts w:cs="Arial"/>
          <w:szCs w:val="22"/>
          <w:lang w:val="id-ID"/>
        </w:rPr>
      </w:pPr>
      <w:r w:rsidRPr="00B4241E">
        <w:rPr>
          <w:rFonts w:cs="Arial"/>
          <w:szCs w:val="22"/>
        </w:rPr>
        <w:t>*</w:t>
      </w:r>
      <w:r w:rsidR="00541143">
        <w:rPr>
          <w:rFonts w:cs="Arial"/>
          <w:szCs w:val="22"/>
          <w:lang w:val="id-ID"/>
        </w:rPr>
        <w:t>*</w:t>
      </w:r>
      <w:r w:rsidRPr="00B4241E">
        <w:rPr>
          <w:rFonts w:cs="Arial"/>
          <w:szCs w:val="22"/>
        </w:rPr>
        <w:t xml:space="preserve"> </w:t>
      </w:r>
      <w:r w:rsidR="00541143">
        <w:rPr>
          <w:rFonts w:cs="Arial"/>
          <w:szCs w:val="22"/>
          <w:lang w:val="id-ID"/>
        </w:rPr>
        <w:t xml:space="preserve"> Isikan dengan jumlah dosen PPG yang terlibat pada kolom yang sesuai. </w:t>
      </w:r>
      <w:r w:rsidR="00963E6F">
        <w:rPr>
          <w:rFonts w:cs="Arial"/>
          <w:szCs w:val="22"/>
          <w:lang w:val="id-ID"/>
        </w:rPr>
        <w:t xml:space="preserve">Tingkat lokal, nasional, dan Internasional ditetapkan berdasarkan peserta, pembicara, </w:t>
      </w:r>
      <w:r w:rsidR="00A67FB4">
        <w:rPr>
          <w:rFonts w:cs="Arial"/>
          <w:szCs w:val="22"/>
          <w:lang w:val="id-ID"/>
        </w:rPr>
        <w:t xml:space="preserve">bahasa pengantar, </w:t>
      </w:r>
      <w:r w:rsidR="00963E6F">
        <w:rPr>
          <w:rFonts w:cs="Arial"/>
          <w:szCs w:val="22"/>
          <w:lang w:val="id-ID"/>
        </w:rPr>
        <w:t>dan permasalahan yang didiskusikan dalam pertemuan ilmiah tersebut.</w:t>
      </w:r>
    </w:p>
    <w:p w:rsidR="00E96220" w:rsidRDefault="00E96220" w:rsidP="00E96220">
      <w:pPr>
        <w:ind w:left="709" w:hanging="709"/>
        <w:jc w:val="left"/>
        <w:rPr>
          <w:rFonts w:cs="Arial"/>
          <w:szCs w:val="22"/>
          <w:lang w:val="id-ID"/>
        </w:rPr>
      </w:pPr>
    </w:p>
    <w:p w:rsidR="00B4241E" w:rsidRPr="00B4241E" w:rsidRDefault="00B4241E" w:rsidP="00B4241E">
      <w:pPr>
        <w:jc w:val="left"/>
        <w:rPr>
          <w:rFonts w:cs="Arial"/>
          <w:szCs w:val="22"/>
          <w:lang w:val="fi-FI"/>
        </w:rPr>
      </w:pPr>
      <w:r w:rsidRPr="00B4241E">
        <w:rPr>
          <w:rFonts w:cs="Arial"/>
          <w:szCs w:val="22"/>
          <w:lang w:val="fi-FI"/>
        </w:rPr>
        <w:t>7.2</w:t>
      </w:r>
      <w:r w:rsidR="0014218C">
        <w:rPr>
          <w:rFonts w:cs="Arial"/>
          <w:szCs w:val="22"/>
          <w:lang w:val="fi-FI"/>
        </w:rPr>
        <w:t xml:space="preserve"> </w:t>
      </w:r>
      <w:r w:rsidRPr="00B4241E">
        <w:rPr>
          <w:rFonts w:cs="Arial"/>
          <w:szCs w:val="22"/>
          <w:lang w:val="fi-FI"/>
        </w:rPr>
        <w:t xml:space="preserve">  Kegiatan Pelayanan/Pengabdian kepada Masyarakat (PkM)</w:t>
      </w:r>
    </w:p>
    <w:p w:rsidR="00B4241E" w:rsidRPr="00B4241E" w:rsidRDefault="00B4241E" w:rsidP="00B4241E">
      <w:pPr>
        <w:jc w:val="left"/>
        <w:rPr>
          <w:rFonts w:cs="Arial"/>
          <w:szCs w:val="22"/>
          <w:lang w:val="fi-FI"/>
        </w:rPr>
      </w:pPr>
    </w:p>
    <w:p w:rsidR="00B4241E" w:rsidRDefault="00807BF0" w:rsidP="00807BF0">
      <w:pPr>
        <w:ind w:left="450" w:hanging="450"/>
        <w:jc w:val="left"/>
        <w:rPr>
          <w:rFonts w:cs="Arial"/>
          <w:szCs w:val="22"/>
          <w:lang w:val="fi-FI"/>
        </w:rPr>
      </w:pPr>
      <w:r>
        <w:rPr>
          <w:rFonts w:cs="Arial"/>
          <w:szCs w:val="22"/>
          <w:lang w:val="fi-FI"/>
        </w:rPr>
        <w:tab/>
      </w:r>
      <w:r w:rsidR="00B4241E" w:rsidRPr="00B4241E">
        <w:rPr>
          <w:rFonts w:cs="Arial"/>
          <w:szCs w:val="22"/>
          <w:lang w:val="fi-FI"/>
        </w:rPr>
        <w:t xml:space="preserve">Tuliskan jumlah kegiatan pelayanan/pengabdian kepada masyarakat (*) yang dilakukan oleh dosen tetap </w:t>
      </w:r>
      <w:r w:rsidR="009D10B4">
        <w:rPr>
          <w:rFonts w:cs="Arial"/>
          <w:szCs w:val="22"/>
          <w:lang w:val="fi-FI"/>
        </w:rPr>
        <w:t>P</w:t>
      </w:r>
      <w:r w:rsidR="009B3EA4">
        <w:rPr>
          <w:rFonts w:cs="Arial"/>
          <w:szCs w:val="22"/>
          <w:lang w:val="fi-FI"/>
        </w:rPr>
        <w:t xml:space="preserve">rogram </w:t>
      </w:r>
      <w:r w:rsidR="009D10B4">
        <w:rPr>
          <w:rFonts w:cs="Arial"/>
          <w:szCs w:val="22"/>
          <w:lang w:val="fi-FI"/>
        </w:rPr>
        <w:t>PPG</w:t>
      </w:r>
      <w:r w:rsidR="0014218C">
        <w:rPr>
          <w:rFonts w:cs="Arial"/>
          <w:szCs w:val="22"/>
          <w:lang w:val="fi-FI"/>
        </w:rPr>
        <w:t xml:space="preserve"> yang kegiatannya sesuai dengan </w:t>
      </w:r>
      <w:r w:rsidR="00834E75">
        <w:rPr>
          <w:rFonts w:cs="Arial"/>
          <w:szCs w:val="22"/>
          <w:lang w:val="nl-NL"/>
        </w:rPr>
        <w:t>profesi keguruan dan kependidikan</w:t>
      </w:r>
      <w:r w:rsidR="0014218C">
        <w:rPr>
          <w:rFonts w:cs="Arial"/>
          <w:szCs w:val="22"/>
          <w:lang w:val="fi-FI"/>
        </w:rPr>
        <w:t xml:space="preserve">, </w:t>
      </w:r>
      <w:r w:rsidR="00B4241E" w:rsidRPr="00B4241E">
        <w:rPr>
          <w:rFonts w:cs="Arial"/>
          <w:szCs w:val="22"/>
          <w:lang w:val="fi-FI"/>
        </w:rPr>
        <w:t>selama tiga tahun terakhir dengan mengikuti format tabel berikut:</w:t>
      </w:r>
    </w:p>
    <w:p w:rsidR="00BD693B" w:rsidRPr="00C3159C" w:rsidRDefault="00BD693B" w:rsidP="00BD693B">
      <w:pPr>
        <w:ind w:left="630" w:hanging="630"/>
        <w:jc w:val="left"/>
        <w:rPr>
          <w:rFonts w:ascii="Times New Roman" w:hAnsi="Times New Roman"/>
          <w:lang w:val="id-ID"/>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4536"/>
        <w:gridCol w:w="1134"/>
        <w:gridCol w:w="1134"/>
        <w:gridCol w:w="1134"/>
      </w:tblGrid>
      <w:tr w:rsidR="00BD693B" w:rsidRPr="00BD693B" w:rsidTr="00BD693B">
        <w:trPr>
          <w:cantSplit/>
          <w:trHeight w:val="207"/>
        </w:trPr>
        <w:tc>
          <w:tcPr>
            <w:tcW w:w="709" w:type="dxa"/>
            <w:vMerge w:val="restart"/>
            <w:shd w:val="clear" w:color="auto" w:fill="auto"/>
            <w:vAlign w:val="center"/>
          </w:tcPr>
          <w:p w:rsidR="001E43CB" w:rsidRPr="001E43CB" w:rsidRDefault="00E96220">
            <w:pPr>
              <w:jc w:val="center"/>
              <w:rPr>
                <w:rFonts w:cs="Arial"/>
                <w:b/>
                <w:sz w:val="20"/>
                <w:lang w:val="id-ID"/>
              </w:rPr>
            </w:pPr>
            <w:r w:rsidRPr="00E96220">
              <w:rPr>
                <w:rFonts w:cs="Arial"/>
                <w:b/>
                <w:sz w:val="20"/>
                <w:lang w:val="id-ID"/>
              </w:rPr>
              <w:t>No.</w:t>
            </w:r>
          </w:p>
        </w:tc>
        <w:tc>
          <w:tcPr>
            <w:tcW w:w="4536" w:type="dxa"/>
            <w:vMerge w:val="restart"/>
            <w:shd w:val="clear" w:color="auto" w:fill="auto"/>
            <w:vAlign w:val="center"/>
          </w:tcPr>
          <w:p w:rsidR="001E43CB" w:rsidRPr="001E43CB" w:rsidRDefault="00E96220">
            <w:pPr>
              <w:jc w:val="center"/>
              <w:rPr>
                <w:rFonts w:cs="Arial"/>
                <w:b/>
                <w:sz w:val="20"/>
                <w:lang w:val="id-ID"/>
              </w:rPr>
            </w:pPr>
            <w:r w:rsidRPr="00E96220">
              <w:rPr>
                <w:rFonts w:cs="Arial"/>
                <w:b/>
                <w:sz w:val="20"/>
              </w:rPr>
              <w:t>Judul</w:t>
            </w:r>
            <w:r w:rsidRPr="00E96220">
              <w:rPr>
                <w:rFonts w:cs="Arial"/>
                <w:b/>
                <w:sz w:val="20"/>
                <w:lang w:val="id-ID"/>
              </w:rPr>
              <w:t xml:space="preserve"> Kegiatan Pelayanan/ Pengabdian kepada Masyarakat</w:t>
            </w:r>
          </w:p>
        </w:tc>
        <w:tc>
          <w:tcPr>
            <w:tcW w:w="3402" w:type="dxa"/>
            <w:gridSpan w:val="3"/>
            <w:shd w:val="clear" w:color="auto" w:fill="auto"/>
            <w:vAlign w:val="center"/>
          </w:tcPr>
          <w:p w:rsidR="001E43CB" w:rsidRPr="001E43CB" w:rsidRDefault="00BD693B">
            <w:pPr>
              <w:jc w:val="center"/>
              <w:rPr>
                <w:rFonts w:cs="Arial"/>
                <w:b/>
                <w:sz w:val="20"/>
              </w:rPr>
            </w:pPr>
            <w:r>
              <w:rPr>
                <w:rFonts w:cs="Arial"/>
                <w:b/>
                <w:sz w:val="20"/>
                <w:lang w:val="id-ID"/>
              </w:rPr>
              <w:t>Jumlah</w:t>
            </w:r>
            <w:r w:rsidR="00E96220" w:rsidRPr="00E96220">
              <w:rPr>
                <w:rFonts w:cs="Arial"/>
                <w:b/>
                <w:sz w:val="20"/>
                <w:lang w:val="id-ID"/>
              </w:rPr>
              <w:t xml:space="preserve"> Dosen yang Terlibat</w:t>
            </w:r>
          </w:p>
        </w:tc>
      </w:tr>
      <w:tr w:rsidR="00BD693B" w:rsidRPr="00BD693B" w:rsidTr="00BD693B">
        <w:trPr>
          <w:cantSplit/>
          <w:trHeight w:val="321"/>
        </w:trPr>
        <w:tc>
          <w:tcPr>
            <w:tcW w:w="709" w:type="dxa"/>
            <w:vMerge/>
            <w:shd w:val="clear" w:color="auto" w:fill="auto"/>
            <w:vAlign w:val="center"/>
          </w:tcPr>
          <w:p w:rsidR="001E43CB" w:rsidRPr="001E43CB" w:rsidRDefault="001E43CB">
            <w:pPr>
              <w:jc w:val="center"/>
              <w:rPr>
                <w:rFonts w:cs="Arial"/>
                <w:b/>
                <w:sz w:val="20"/>
              </w:rPr>
            </w:pPr>
          </w:p>
        </w:tc>
        <w:tc>
          <w:tcPr>
            <w:tcW w:w="4536" w:type="dxa"/>
            <w:vMerge/>
            <w:shd w:val="clear" w:color="auto" w:fill="auto"/>
            <w:vAlign w:val="center"/>
          </w:tcPr>
          <w:p w:rsidR="001E43CB" w:rsidRPr="001E43CB" w:rsidRDefault="001E43CB">
            <w:pPr>
              <w:jc w:val="center"/>
              <w:rPr>
                <w:rFonts w:cs="Arial"/>
                <w:b/>
                <w:sz w:val="20"/>
              </w:rPr>
            </w:pPr>
          </w:p>
        </w:tc>
        <w:tc>
          <w:tcPr>
            <w:tcW w:w="1134" w:type="dxa"/>
            <w:shd w:val="clear" w:color="auto" w:fill="auto"/>
            <w:vAlign w:val="center"/>
          </w:tcPr>
          <w:p w:rsidR="001E43CB" w:rsidRPr="001E43CB" w:rsidRDefault="00E96220">
            <w:pPr>
              <w:jc w:val="center"/>
              <w:rPr>
                <w:rFonts w:cs="Arial"/>
                <w:b/>
                <w:sz w:val="20"/>
                <w:lang w:val="id-ID"/>
              </w:rPr>
            </w:pPr>
            <w:r w:rsidRPr="00E96220">
              <w:rPr>
                <w:rFonts w:cs="Arial"/>
                <w:b/>
                <w:sz w:val="20"/>
                <w:lang w:val="id-ID"/>
              </w:rPr>
              <w:t>TS-2</w:t>
            </w:r>
          </w:p>
        </w:tc>
        <w:tc>
          <w:tcPr>
            <w:tcW w:w="1134" w:type="dxa"/>
            <w:shd w:val="clear" w:color="auto" w:fill="auto"/>
            <w:vAlign w:val="center"/>
          </w:tcPr>
          <w:p w:rsidR="001E43CB" w:rsidRPr="001E43CB" w:rsidRDefault="00E96220">
            <w:pPr>
              <w:jc w:val="center"/>
              <w:rPr>
                <w:rFonts w:cs="Arial"/>
                <w:b/>
                <w:sz w:val="20"/>
                <w:lang w:val="id-ID"/>
              </w:rPr>
            </w:pPr>
            <w:r w:rsidRPr="00E96220">
              <w:rPr>
                <w:rFonts w:cs="Arial"/>
                <w:b/>
                <w:sz w:val="20"/>
                <w:lang w:val="id-ID"/>
              </w:rPr>
              <w:t>TS-1</w:t>
            </w:r>
          </w:p>
        </w:tc>
        <w:tc>
          <w:tcPr>
            <w:tcW w:w="1134" w:type="dxa"/>
            <w:shd w:val="clear" w:color="auto" w:fill="auto"/>
            <w:vAlign w:val="center"/>
          </w:tcPr>
          <w:p w:rsidR="001E43CB" w:rsidRPr="001E43CB" w:rsidRDefault="00E96220">
            <w:pPr>
              <w:jc w:val="center"/>
              <w:rPr>
                <w:rFonts w:cs="Arial"/>
                <w:b/>
                <w:sz w:val="20"/>
                <w:lang w:val="id-ID"/>
              </w:rPr>
            </w:pPr>
            <w:r w:rsidRPr="00E96220">
              <w:rPr>
                <w:rFonts w:cs="Arial"/>
                <w:b/>
                <w:sz w:val="20"/>
                <w:lang w:val="id-ID"/>
              </w:rPr>
              <w:t>TS</w:t>
            </w:r>
          </w:p>
        </w:tc>
      </w:tr>
      <w:tr w:rsidR="00BD693B" w:rsidRPr="00BD693B" w:rsidTr="00BD693B">
        <w:trPr>
          <w:cantSplit/>
          <w:trHeight w:val="202"/>
        </w:trPr>
        <w:tc>
          <w:tcPr>
            <w:tcW w:w="709" w:type="dxa"/>
            <w:shd w:val="clear" w:color="auto" w:fill="auto"/>
            <w:vAlign w:val="center"/>
          </w:tcPr>
          <w:p w:rsidR="001E43CB" w:rsidRPr="001E43CB" w:rsidRDefault="00E96220">
            <w:pPr>
              <w:jc w:val="center"/>
              <w:rPr>
                <w:rFonts w:cs="Arial"/>
                <w:b/>
                <w:bCs/>
                <w:sz w:val="20"/>
              </w:rPr>
            </w:pPr>
            <w:r w:rsidRPr="00E96220">
              <w:rPr>
                <w:rFonts w:cs="Arial"/>
                <w:b/>
                <w:bCs/>
                <w:sz w:val="20"/>
              </w:rPr>
              <w:t>(1)</w:t>
            </w:r>
          </w:p>
        </w:tc>
        <w:tc>
          <w:tcPr>
            <w:tcW w:w="4536" w:type="dxa"/>
            <w:shd w:val="clear" w:color="auto" w:fill="auto"/>
            <w:vAlign w:val="center"/>
          </w:tcPr>
          <w:p w:rsidR="001E43CB" w:rsidRPr="001E43CB" w:rsidRDefault="00E96220">
            <w:pPr>
              <w:jc w:val="center"/>
              <w:rPr>
                <w:rFonts w:cs="Arial"/>
                <w:b/>
                <w:bCs/>
                <w:sz w:val="20"/>
              </w:rPr>
            </w:pPr>
            <w:r w:rsidRPr="00E96220">
              <w:rPr>
                <w:rFonts w:cs="Arial"/>
                <w:b/>
                <w:bCs/>
                <w:sz w:val="20"/>
              </w:rPr>
              <w:t>(2)</w:t>
            </w:r>
          </w:p>
        </w:tc>
        <w:tc>
          <w:tcPr>
            <w:tcW w:w="1134" w:type="dxa"/>
            <w:shd w:val="clear" w:color="auto" w:fill="auto"/>
            <w:vAlign w:val="center"/>
          </w:tcPr>
          <w:p w:rsidR="001E43CB" w:rsidRPr="001E43CB" w:rsidRDefault="00C70D74">
            <w:pPr>
              <w:jc w:val="center"/>
              <w:rPr>
                <w:rFonts w:cs="Arial"/>
                <w:b/>
                <w:bCs/>
                <w:sz w:val="20"/>
              </w:rPr>
            </w:pPr>
            <w:r>
              <w:rPr>
                <w:rFonts w:cs="Arial"/>
                <w:b/>
                <w:bCs/>
                <w:sz w:val="20"/>
              </w:rPr>
              <w:t>(</w:t>
            </w:r>
            <w:r w:rsidR="00BD693B">
              <w:rPr>
                <w:rFonts w:cs="Arial"/>
                <w:b/>
                <w:bCs/>
                <w:sz w:val="20"/>
                <w:lang w:val="id-ID"/>
              </w:rPr>
              <w:t>3</w:t>
            </w:r>
            <w:r w:rsidR="00E96220" w:rsidRPr="00E96220">
              <w:rPr>
                <w:rFonts w:cs="Arial"/>
                <w:b/>
                <w:bCs/>
                <w:sz w:val="20"/>
              </w:rPr>
              <w:t>)</w:t>
            </w:r>
          </w:p>
        </w:tc>
        <w:tc>
          <w:tcPr>
            <w:tcW w:w="1134" w:type="dxa"/>
            <w:shd w:val="clear" w:color="auto" w:fill="auto"/>
            <w:vAlign w:val="center"/>
          </w:tcPr>
          <w:p w:rsidR="001E43CB" w:rsidRPr="001E43CB" w:rsidRDefault="00C70D74">
            <w:pPr>
              <w:jc w:val="center"/>
              <w:rPr>
                <w:rFonts w:cs="Arial"/>
                <w:b/>
                <w:bCs/>
                <w:sz w:val="20"/>
                <w:lang w:val="id-ID"/>
              </w:rPr>
            </w:pPr>
            <w:r>
              <w:rPr>
                <w:rFonts w:cs="Arial"/>
                <w:b/>
                <w:bCs/>
                <w:sz w:val="20"/>
                <w:lang w:val="id-ID"/>
              </w:rPr>
              <w:t>(</w:t>
            </w:r>
            <w:r w:rsidR="00BD693B">
              <w:rPr>
                <w:rFonts w:cs="Arial"/>
                <w:b/>
                <w:bCs/>
                <w:sz w:val="20"/>
                <w:lang w:val="id-ID"/>
              </w:rPr>
              <w:t>4</w:t>
            </w:r>
            <w:r w:rsidR="00E96220" w:rsidRPr="00E96220">
              <w:rPr>
                <w:rFonts w:cs="Arial"/>
                <w:b/>
                <w:bCs/>
                <w:sz w:val="20"/>
                <w:lang w:val="id-ID"/>
              </w:rPr>
              <w:t>)</w:t>
            </w:r>
          </w:p>
        </w:tc>
        <w:tc>
          <w:tcPr>
            <w:tcW w:w="1134" w:type="dxa"/>
            <w:shd w:val="clear" w:color="auto" w:fill="auto"/>
            <w:vAlign w:val="center"/>
          </w:tcPr>
          <w:p w:rsidR="001E43CB" w:rsidRPr="001E43CB" w:rsidRDefault="00C70D74">
            <w:pPr>
              <w:jc w:val="center"/>
              <w:rPr>
                <w:rFonts w:cs="Arial"/>
                <w:b/>
                <w:bCs/>
                <w:sz w:val="20"/>
                <w:lang w:val="id-ID"/>
              </w:rPr>
            </w:pPr>
            <w:r>
              <w:rPr>
                <w:rFonts w:cs="Arial"/>
                <w:b/>
                <w:bCs/>
                <w:sz w:val="20"/>
                <w:lang w:val="id-ID"/>
              </w:rPr>
              <w:t>(</w:t>
            </w:r>
            <w:r w:rsidR="00BD693B">
              <w:rPr>
                <w:rFonts w:cs="Arial"/>
                <w:b/>
                <w:bCs/>
                <w:sz w:val="20"/>
                <w:lang w:val="id-ID"/>
              </w:rPr>
              <w:t>5</w:t>
            </w:r>
            <w:r w:rsidR="00E96220" w:rsidRPr="00E96220">
              <w:rPr>
                <w:rFonts w:cs="Arial"/>
                <w:b/>
                <w:bCs/>
                <w:sz w:val="20"/>
                <w:lang w:val="id-ID"/>
              </w:rPr>
              <w:t>)</w:t>
            </w:r>
          </w:p>
        </w:tc>
      </w:tr>
      <w:tr w:rsidR="00BD693B" w:rsidRPr="00BD693B" w:rsidTr="00BD693B">
        <w:trPr>
          <w:cantSplit/>
        </w:trPr>
        <w:tc>
          <w:tcPr>
            <w:tcW w:w="709" w:type="dxa"/>
            <w:shd w:val="clear" w:color="auto" w:fill="auto"/>
          </w:tcPr>
          <w:p w:rsidR="00BD693B" w:rsidRPr="00BD693B" w:rsidRDefault="00BD693B" w:rsidP="0093578B">
            <w:pPr>
              <w:jc w:val="left"/>
              <w:rPr>
                <w:rFonts w:cs="Arial"/>
                <w:lang w:val="id-ID"/>
              </w:rPr>
            </w:pPr>
          </w:p>
        </w:tc>
        <w:tc>
          <w:tcPr>
            <w:tcW w:w="4536" w:type="dxa"/>
            <w:shd w:val="clear" w:color="auto" w:fill="auto"/>
          </w:tcPr>
          <w:p w:rsidR="00BD693B" w:rsidRPr="00BD693B" w:rsidRDefault="00BD693B" w:rsidP="0093578B">
            <w:pPr>
              <w:jc w:val="left"/>
              <w:rPr>
                <w:rFonts w:cs="Arial"/>
                <w:lang w:val="id-ID"/>
              </w:rPr>
            </w:pPr>
          </w:p>
        </w:tc>
        <w:tc>
          <w:tcPr>
            <w:tcW w:w="1134" w:type="dxa"/>
            <w:shd w:val="clear" w:color="auto" w:fill="auto"/>
          </w:tcPr>
          <w:p w:rsidR="00BD693B" w:rsidRPr="00BD693B" w:rsidRDefault="00BD693B" w:rsidP="0093578B">
            <w:pPr>
              <w:jc w:val="left"/>
              <w:rPr>
                <w:rFonts w:cs="Arial"/>
                <w:lang w:val="id-ID"/>
              </w:rPr>
            </w:pPr>
          </w:p>
        </w:tc>
        <w:tc>
          <w:tcPr>
            <w:tcW w:w="1134" w:type="dxa"/>
            <w:shd w:val="clear" w:color="auto" w:fill="auto"/>
          </w:tcPr>
          <w:p w:rsidR="00BD693B" w:rsidRPr="00BD693B" w:rsidRDefault="00BD693B" w:rsidP="0093578B">
            <w:pPr>
              <w:jc w:val="left"/>
              <w:rPr>
                <w:rFonts w:cs="Arial"/>
              </w:rPr>
            </w:pPr>
          </w:p>
        </w:tc>
        <w:tc>
          <w:tcPr>
            <w:tcW w:w="1134" w:type="dxa"/>
            <w:shd w:val="clear" w:color="auto" w:fill="auto"/>
          </w:tcPr>
          <w:p w:rsidR="00BD693B" w:rsidRPr="00BD693B" w:rsidRDefault="00BD693B" w:rsidP="0093578B">
            <w:pPr>
              <w:jc w:val="left"/>
              <w:rPr>
                <w:rFonts w:cs="Arial"/>
              </w:rPr>
            </w:pPr>
          </w:p>
        </w:tc>
      </w:tr>
      <w:tr w:rsidR="00BD693B" w:rsidRPr="00BD693B" w:rsidTr="00BD693B">
        <w:trPr>
          <w:cantSplit/>
        </w:trPr>
        <w:tc>
          <w:tcPr>
            <w:tcW w:w="709" w:type="dxa"/>
            <w:shd w:val="clear" w:color="auto" w:fill="auto"/>
          </w:tcPr>
          <w:p w:rsidR="00BD693B" w:rsidRPr="00BD693B" w:rsidRDefault="00BD693B" w:rsidP="0093578B">
            <w:pPr>
              <w:jc w:val="left"/>
              <w:rPr>
                <w:rFonts w:cs="Arial"/>
              </w:rPr>
            </w:pPr>
          </w:p>
        </w:tc>
        <w:tc>
          <w:tcPr>
            <w:tcW w:w="4536" w:type="dxa"/>
            <w:shd w:val="clear" w:color="auto" w:fill="auto"/>
          </w:tcPr>
          <w:p w:rsidR="00BD693B" w:rsidRPr="00BD693B" w:rsidRDefault="00BD693B" w:rsidP="0093578B">
            <w:pPr>
              <w:jc w:val="left"/>
              <w:rPr>
                <w:rFonts w:cs="Arial"/>
                <w:lang w:val="id-ID"/>
              </w:rPr>
            </w:pPr>
          </w:p>
        </w:tc>
        <w:tc>
          <w:tcPr>
            <w:tcW w:w="1134" w:type="dxa"/>
            <w:shd w:val="clear" w:color="auto" w:fill="auto"/>
          </w:tcPr>
          <w:p w:rsidR="00BD693B" w:rsidRPr="00BD693B" w:rsidRDefault="00BD693B" w:rsidP="0093578B">
            <w:pPr>
              <w:jc w:val="left"/>
              <w:rPr>
                <w:rFonts w:cs="Arial"/>
              </w:rPr>
            </w:pPr>
          </w:p>
        </w:tc>
        <w:tc>
          <w:tcPr>
            <w:tcW w:w="1134" w:type="dxa"/>
            <w:shd w:val="clear" w:color="auto" w:fill="auto"/>
          </w:tcPr>
          <w:p w:rsidR="00BD693B" w:rsidRPr="00BD693B" w:rsidRDefault="00BD693B" w:rsidP="0093578B">
            <w:pPr>
              <w:jc w:val="left"/>
              <w:rPr>
                <w:rFonts w:cs="Arial"/>
                <w:lang w:val="id-ID"/>
              </w:rPr>
            </w:pPr>
          </w:p>
        </w:tc>
        <w:tc>
          <w:tcPr>
            <w:tcW w:w="1134" w:type="dxa"/>
            <w:shd w:val="clear" w:color="auto" w:fill="auto"/>
          </w:tcPr>
          <w:p w:rsidR="00BD693B" w:rsidRPr="00BD693B" w:rsidRDefault="00BD693B" w:rsidP="0093578B">
            <w:pPr>
              <w:jc w:val="left"/>
              <w:rPr>
                <w:rFonts w:cs="Arial"/>
              </w:rPr>
            </w:pPr>
          </w:p>
        </w:tc>
      </w:tr>
      <w:tr w:rsidR="00BD693B" w:rsidRPr="00BD693B" w:rsidTr="00BD693B">
        <w:trPr>
          <w:cantSplit/>
        </w:trPr>
        <w:tc>
          <w:tcPr>
            <w:tcW w:w="709" w:type="dxa"/>
            <w:shd w:val="clear" w:color="auto" w:fill="auto"/>
          </w:tcPr>
          <w:p w:rsidR="00BD693B" w:rsidRPr="00BD693B" w:rsidRDefault="00BD693B" w:rsidP="0093578B">
            <w:pPr>
              <w:jc w:val="left"/>
              <w:rPr>
                <w:rFonts w:cs="Arial"/>
              </w:rPr>
            </w:pPr>
          </w:p>
        </w:tc>
        <w:tc>
          <w:tcPr>
            <w:tcW w:w="4536" w:type="dxa"/>
            <w:shd w:val="clear" w:color="auto" w:fill="auto"/>
          </w:tcPr>
          <w:p w:rsidR="00BD693B" w:rsidRPr="00BD693B" w:rsidRDefault="00BD693B" w:rsidP="0093578B">
            <w:pPr>
              <w:jc w:val="left"/>
              <w:rPr>
                <w:rFonts w:cs="Arial"/>
              </w:rPr>
            </w:pPr>
          </w:p>
        </w:tc>
        <w:tc>
          <w:tcPr>
            <w:tcW w:w="1134" w:type="dxa"/>
            <w:shd w:val="clear" w:color="auto" w:fill="auto"/>
          </w:tcPr>
          <w:p w:rsidR="00BD693B" w:rsidRPr="00BD693B" w:rsidRDefault="00BD693B" w:rsidP="0093578B">
            <w:pPr>
              <w:jc w:val="left"/>
              <w:rPr>
                <w:rFonts w:cs="Arial"/>
              </w:rPr>
            </w:pPr>
          </w:p>
        </w:tc>
        <w:tc>
          <w:tcPr>
            <w:tcW w:w="1134" w:type="dxa"/>
            <w:shd w:val="clear" w:color="auto" w:fill="auto"/>
          </w:tcPr>
          <w:p w:rsidR="00BD693B" w:rsidRPr="00BD693B" w:rsidRDefault="00BD693B" w:rsidP="0093578B">
            <w:pPr>
              <w:jc w:val="left"/>
              <w:rPr>
                <w:rFonts w:cs="Arial"/>
              </w:rPr>
            </w:pPr>
          </w:p>
        </w:tc>
        <w:tc>
          <w:tcPr>
            <w:tcW w:w="1134" w:type="dxa"/>
            <w:shd w:val="clear" w:color="auto" w:fill="auto"/>
          </w:tcPr>
          <w:p w:rsidR="00BD693B" w:rsidRPr="00BD693B" w:rsidRDefault="00BD693B" w:rsidP="0093578B">
            <w:pPr>
              <w:jc w:val="left"/>
              <w:rPr>
                <w:rFonts w:cs="Arial"/>
              </w:rPr>
            </w:pPr>
          </w:p>
        </w:tc>
      </w:tr>
      <w:tr w:rsidR="00BD693B" w:rsidRPr="00BD693B" w:rsidTr="00BD693B">
        <w:trPr>
          <w:cantSplit/>
        </w:trPr>
        <w:tc>
          <w:tcPr>
            <w:tcW w:w="5245" w:type="dxa"/>
            <w:gridSpan w:val="2"/>
            <w:shd w:val="clear" w:color="auto" w:fill="auto"/>
          </w:tcPr>
          <w:p w:rsidR="00BD693B" w:rsidRPr="00BD693B" w:rsidRDefault="00E96220" w:rsidP="0093578B">
            <w:pPr>
              <w:jc w:val="center"/>
              <w:rPr>
                <w:rFonts w:cs="Arial"/>
                <w:b/>
                <w:sz w:val="20"/>
                <w:lang w:val="id-ID"/>
              </w:rPr>
            </w:pPr>
            <w:r w:rsidRPr="00E96220">
              <w:rPr>
                <w:rFonts w:cs="Arial"/>
                <w:b/>
                <w:sz w:val="20"/>
                <w:lang w:val="id-ID"/>
              </w:rPr>
              <w:t>Total</w:t>
            </w:r>
          </w:p>
        </w:tc>
        <w:tc>
          <w:tcPr>
            <w:tcW w:w="1134" w:type="dxa"/>
            <w:shd w:val="clear" w:color="auto" w:fill="auto"/>
          </w:tcPr>
          <w:p w:rsidR="00BD693B" w:rsidRPr="00BD693B" w:rsidRDefault="00E96220" w:rsidP="0093578B">
            <w:pPr>
              <w:jc w:val="left"/>
              <w:rPr>
                <w:rFonts w:cs="Arial"/>
                <w:b/>
                <w:sz w:val="20"/>
                <w:lang w:val="id-ID"/>
              </w:rPr>
            </w:pPr>
            <w:r w:rsidRPr="00E96220">
              <w:rPr>
                <w:rFonts w:cs="Arial"/>
                <w:b/>
                <w:sz w:val="20"/>
                <w:lang w:val="id-ID"/>
              </w:rPr>
              <w:t>n</w:t>
            </w:r>
            <w:r w:rsidRPr="00E96220">
              <w:rPr>
                <w:rFonts w:cs="Arial"/>
                <w:b/>
                <w:sz w:val="20"/>
                <w:vertAlign w:val="subscript"/>
                <w:lang w:val="id-ID"/>
              </w:rPr>
              <w:t>a</w:t>
            </w:r>
            <w:r w:rsidRPr="00E96220">
              <w:rPr>
                <w:rFonts w:cs="Arial"/>
                <w:b/>
                <w:sz w:val="20"/>
                <w:lang w:val="id-ID"/>
              </w:rPr>
              <w:t>=</w:t>
            </w:r>
          </w:p>
        </w:tc>
        <w:tc>
          <w:tcPr>
            <w:tcW w:w="1134" w:type="dxa"/>
            <w:shd w:val="clear" w:color="auto" w:fill="auto"/>
          </w:tcPr>
          <w:p w:rsidR="00BD693B" w:rsidRPr="00BD693B" w:rsidRDefault="00E96220" w:rsidP="0093578B">
            <w:pPr>
              <w:jc w:val="left"/>
              <w:rPr>
                <w:rFonts w:cs="Arial"/>
                <w:b/>
                <w:sz w:val="20"/>
                <w:lang w:val="id-ID"/>
              </w:rPr>
            </w:pPr>
            <w:r w:rsidRPr="00E96220">
              <w:rPr>
                <w:rFonts w:cs="Arial"/>
                <w:b/>
                <w:sz w:val="20"/>
                <w:lang w:val="id-ID"/>
              </w:rPr>
              <w:t>n</w:t>
            </w:r>
            <w:r w:rsidRPr="00E96220">
              <w:rPr>
                <w:rFonts w:cs="Arial"/>
                <w:b/>
                <w:sz w:val="20"/>
                <w:vertAlign w:val="subscript"/>
                <w:lang w:val="id-ID"/>
              </w:rPr>
              <w:t>b</w:t>
            </w:r>
            <w:r w:rsidRPr="00E96220">
              <w:rPr>
                <w:rFonts w:cs="Arial"/>
                <w:b/>
                <w:sz w:val="20"/>
                <w:lang w:val="id-ID"/>
              </w:rPr>
              <w:t>=</w:t>
            </w:r>
          </w:p>
        </w:tc>
        <w:tc>
          <w:tcPr>
            <w:tcW w:w="1134" w:type="dxa"/>
            <w:shd w:val="clear" w:color="auto" w:fill="auto"/>
          </w:tcPr>
          <w:p w:rsidR="00BD693B" w:rsidRPr="00BD693B" w:rsidRDefault="00E96220" w:rsidP="0093578B">
            <w:pPr>
              <w:jc w:val="left"/>
              <w:rPr>
                <w:rFonts w:cs="Arial"/>
                <w:b/>
                <w:sz w:val="20"/>
                <w:lang w:val="id-ID"/>
              </w:rPr>
            </w:pPr>
            <w:r w:rsidRPr="00E96220">
              <w:rPr>
                <w:rFonts w:cs="Arial"/>
                <w:b/>
                <w:sz w:val="20"/>
                <w:lang w:val="id-ID"/>
              </w:rPr>
              <w:t>n</w:t>
            </w:r>
            <w:r w:rsidRPr="00E96220">
              <w:rPr>
                <w:rFonts w:cs="Arial"/>
                <w:b/>
                <w:sz w:val="20"/>
                <w:vertAlign w:val="subscript"/>
                <w:lang w:val="id-ID"/>
              </w:rPr>
              <w:t>c</w:t>
            </w:r>
            <w:r w:rsidRPr="00E96220">
              <w:rPr>
                <w:rFonts w:cs="Arial"/>
                <w:b/>
                <w:sz w:val="20"/>
                <w:lang w:val="id-ID"/>
              </w:rPr>
              <w:t>=</w:t>
            </w:r>
          </w:p>
        </w:tc>
      </w:tr>
    </w:tbl>
    <w:p w:rsidR="00BD693B" w:rsidRPr="002B3B30" w:rsidRDefault="00E96220" w:rsidP="00BD693B">
      <w:pPr>
        <w:ind w:left="990" w:hanging="990"/>
        <w:jc w:val="left"/>
        <w:rPr>
          <w:rFonts w:cs="Arial"/>
          <w:sz w:val="20"/>
        </w:rPr>
      </w:pPr>
      <w:r w:rsidRPr="00E96220">
        <w:rPr>
          <w:rFonts w:cs="Arial"/>
          <w:sz w:val="20"/>
        </w:rPr>
        <w:t>Catatan: (*) Pelayanan/pengabdian kepada masyarakat adalah penerapan bidang ilmu dalam masyarakat</w:t>
      </w:r>
      <w:r w:rsidR="00BD693B" w:rsidRPr="00033962">
        <w:rPr>
          <w:rFonts w:ascii="Times New Roman" w:hAnsi="Times New Roman"/>
          <w:sz w:val="20"/>
        </w:rPr>
        <w:t xml:space="preserve"> </w:t>
      </w:r>
      <w:r w:rsidRPr="00E96220">
        <w:rPr>
          <w:rFonts w:cs="Arial"/>
          <w:sz w:val="20"/>
        </w:rPr>
        <w:t>(termasuk masyarakat industri, pemerintah, dsb.)</w:t>
      </w:r>
    </w:p>
    <w:p w:rsidR="00E96220" w:rsidRDefault="00E96220" w:rsidP="00E96220">
      <w:pPr>
        <w:ind w:left="1134" w:hanging="1134"/>
        <w:jc w:val="left"/>
        <w:rPr>
          <w:rFonts w:cs="Arial"/>
          <w:szCs w:val="22"/>
          <w:lang w:val="id-ID"/>
        </w:rPr>
      </w:pPr>
    </w:p>
    <w:p w:rsidR="006D6E80" w:rsidRPr="00E82561" w:rsidRDefault="006D6E80" w:rsidP="007E18C4">
      <w:pPr>
        <w:rPr>
          <w:dstrike/>
          <w:color w:val="FF0000"/>
          <w:lang w:val="sv-SE"/>
        </w:rPr>
      </w:pPr>
    </w:p>
    <w:p w:rsidR="0014218C" w:rsidRDefault="0014218C">
      <w:pPr>
        <w:ind w:left="450" w:hanging="450"/>
        <w:jc w:val="left"/>
        <w:rPr>
          <w:lang w:val="fi-FI"/>
        </w:rPr>
      </w:pPr>
      <w:r>
        <w:rPr>
          <w:lang w:val="fi-FI"/>
        </w:rPr>
        <w:t xml:space="preserve">7.3  Kerjasama </w:t>
      </w:r>
    </w:p>
    <w:p w:rsidR="0014218C" w:rsidRDefault="0014218C">
      <w:pPr>
        <w:ind w:left="450" w:hanging="450"/>
        <w:jc w:val="left"/>
        <w:rPr>
          <w:lang w:val="fi-FI"/>
        </w:rPr>
      </w:pPr>
    </w:p>
    <w:p w:rsidR="00E96220" w:rsidRDefault="0020000A" w:rsidP="00E96220">
      <w:pPr>
        <w:ind w:left="426"/>
        <w:jc w:val="left"/>
        <w:rPr>
          <w:lang w:val="fi-FI"/>
        </w:rPr>
      </w:pPr>
      <w:r>
        <w:rPr>
          <w:lang w:val="fi-FI"/>
        </w:rPr>
        <w:t>Tuliskan institusi</w:t>
      </w:r>
      <w:r w:rsidR="008451F6" w:rsidRPr="002B0E76">
        <w:rPr>
          <w:lang w:val="fi-FI"/>
        </w:rPr>
        <w:t xml:space="preserve"> </w:t>
      </w:r>
      <w:r w:rsidR="00AA3272" w:rsidRPr="002B0E76">
        <w:rPr>
          <w:lang w:val="fi-FI"/>
        </w:rPr>
        <w:t>yang menjalin kerjasama</w:t>
      </w:r>
      <w:r w:rsidR="00F30F5D" w:rsidRPr="002B0E76">
        <w:rPr>
          <w:lang w:val="fi-FI"/>
        </w:rPr>
        <w:t>*</w:t>
      </w:r>
      <w:r w:rsidR="00AA3272" w:rsidRPr="002B0E76">
        <w:rPr>
          <w:lang w:val="fi-FI"/>
        </w:rPr>
        <w:t xml:space="preserve"> yang terkait dengan </w:t>
      </w:r>
      <w:r w:rsidR="007838A7" w:rsidRPr="002B0E76">
        <w:rPr>
          <w:lang w:val="fi-FI"/>
        </w:rPr>
        <w:t xml:space="preserve">Program </w:t>
      </w:r>
      <w:r w:rsidR="009B3EA4">
        <w:rPr>
          <w:lang w:val="fi-FI"/>
        </w:rPr>
        <w:t xml:space="preserve">PPG </w:t>
      </w:r>
      <w:r w:rsidR="00AA3272" w:rsidRPr="002B0E76">
        <w:rPr>
          <w:lang w:val="fi-FI"/>
        </w:rPr>
        <w:t>dalam tiga tahun terakhir.</w:t>
      </w:r>
    </w:p>
    <w:p w:rsidR="00AA3272" w:rsidRPr="002B0E76" w:rsidRDefault="00AA3272">
      <w:pPr>
        <w:rPr>
          <w:lang w:val="fi-FI"/>
        </w:rPr>
      </w:pPr>
    </w:p>
    <w:tbl>
      <w:tblPr>
        <w:tblW w:w="9498"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20"/>
        <w:gridCol w:w="1853"/>
        <w:gridCol w:w="1853"/>
        <w:gridCol w:w="1066"/>
        <w:gridCol w:w="1066"/>
        <w:gridCol w:w="3040"/>
      </w:tblGrid>
      <w:tr w:rsidR="00AA3272" w:rsidRPr="00694BF6" w:rsidTr="00275837">
        <w:trPr>
          <w:cantSplit/>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272" w:rsidRPr="00694BF6" w:rsidRDefault="00AA3272">
            <w:pPr>
              <w:jc w:val="center"/>
              <w:rPr>
                <w:b/>
                <w:bCs/>
                <w:sz w:val="18"/>
              </w:rPr>
            </w:pPr>
            <w:r w:rsidRPr="00694BF6">
              <w:rPr>
                <w:b/>
                <w:bCs/>
                <w:sz w:val="18"/>
              </w:rPr>
              <w:t>No.</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272" w:rsidRPr="00694BF6" w:rsidRDefault="00AA3272">
            <w:pPr>
              <w:jc w:val="center"/>
              <w:rPr>
                <w:b/>
                <w:bCs/>
                <w:sz w:val="18"/>
              </w:rPr>
            </w:pPr>
            <w:r w:rsidRPr="00694BF6">
              <w:rPr>
                <w:b/>
                <w:bCs/>
                <w:sz w:val="18"/>
              </w:rPr>
              <w:t>Nama Inst</w:t>
            </w:r>
            <w:r w:rsidR="00E82561">
              <w:rPr>
                <w:b/>
                <w:bCs/>
                <w:sz w:val="18"/>
              </w:rPr>
              <w:t>itusi</w:t>
            </w:r>
          </w:p>
        </w:tc>
        <w:tc>
          <w:tcPr>
            <w:tcW w:w="185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272" w:rsidRPr="00694BF6" w:rsidRDefault="00AA3272">
            <w:pPr>
              <w:jc w:val="center"/>
              <w:rPr>
                <w:b/>
                <w:bCs/>
                <w:sz w:val="18"/>
              </w:rPr>
            </w:pPr>
            <w:r w:rsidRPr="00694BF6">
              <w:rPr>
                <w:b/>
                <w:bCs/>
                <w:sz w:val="18"/>
              </w:rPr>
              <w:t>Jenis</w:t>
            </w:r>
          </w:p>
          <w:p w:rsidR="00AA3272" w:rsidRPr="00694BF6" w:rsidRDefault="00AA3272">
            <w:pPr>
              <w:jc w:val="center"/>
              <w:rPr>
                <w:b/>
                <w:bCs/>
                <w:sz w:val="18"/>
              </w:rPr>
            </w:pPr>
            <w:r w:rsidRPr="00694BF6">
              <w:rPr>
                <w:b/>
                <w:bCs/>
                <w:sz w:val="18"/>
              </w:rPr>
              <w:t>Kegiatan</w:t>
            </w:r>
          </w:p>
        </w:tc>
        <w:tc>
          <w:tcPr>
            <w:tcW w:w="21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13871" w:rsidRPr="00694BF6" w:rsidRDefault="00AA3272">
            <w:pPr>
              <w:jc w:val="center"/>
              <w:rPr>
                <w:b/>
                <w:bCs/>
                <w:sz w:val="18"/>
              </w:rPr>
            </w:pPr>
            <w:r w:rsidRPr="00694BF6">
              <w:rPr>
                <w:b/>
                <w:bCs/>
                <w:sz w:val="18"/>
              </w:rPr>
              <w:t xml:space="preserve">Kurun Waktu </w:t>
            </w:r>
          </w:p>
          <w:p w:rsidR="00AA3272" w:rsidRPr="00694BF6" w:rsidRDefault="00AA3272">
            <w:pPr>
              <w:jc w:val="center"/>
              <w:rPr>
                <w:b/>
                <w:bCs/>
                <w:sz w:val="18"/>
              </w:rPr>
            </w:pPr>
            <w:r w:rsidRPr="00694BF6">
              <w:rPr>
                <w:b/>
                <w:bCs/>
                <w:sz w:val="18"/>
              </w:rPr>
              <w:t>Kerja</w:t>
            </w:r>
            <w:r w:rsidR="0014218C">
              <w:rPr>
                <w:b/>
                <w:bCs/>
                <w:sz w:val="18"/>
              </w:rPr>
              <w:t>s</w:t>
            </w:r>
            <w:r w:rsidRPr="00694BF6">
              <w:rPr>
                <w:b/>
                <w:bCs/>
                <w:sz w:val="18"/>
              </w:rPr>
              <w:t>ama</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A3272" w:rsidRPr="00694BF6" w:rsidRDefault="00BC40FA">
            <w:pPr>
              <w:jc w:val="center"/>
              <w:rPr>
                <w:b/>
                <w:bCs/>
                <w:sz w:val="18"/>
              </w:rPr>
            </w:pPr>
            <w:r w:rsidRPr="00694BF6">
              <w:rPr>
                <w:b/>
                <w:bCs/>
                <w:sz w:val="18"/>
              </w:rPr>
              <w:t>Manfaat</w:t>
            </w:r>
            <w:r w:rsidR="0051762D">
              <w:rPr>
                <w:b/>
                <w:bCs/>
                <w:sz w:val="18"/>
                <w:lang w:val="id-ID"/>
              </w:rPr>
              <w:t>/Hasil</w:t>
            </w:r>
            <w:r w:rsidRPr="00694BF6">
              <w:rPr>
                <w:b/>
                <w:bCs/>
                <w:sz w:val="18"/>
              </w:rPr>
              <w:t xml:space="preserve"> yang Telah D</w:t>
            </w:r>
            <w:r w:rsidR="00AA3272" w:rsidRPr="00694BF6">
              <w:rPr>
                <w:b/>
                <w:bCs/>
                <w:sz w:val="18"/>
              </w:rPr>
              <w:t>iperoleh</w:t>
            </w:r>
          </w:p>
        </w:tc>
      </w:tr>
      <w:tr w:rsidR="00AA3272" w:rsidRPr="00694BF6" w:rsidTr="00275837">
        <w:trPr>
          <w:cantSplit/>
        </w:trPr>
        <w:tc>
          <w:tcPr>
            <w:tcW w:w="62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272" w:rsidRPr="00694BF6" w:rsidRDefault="00AA3272">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272" w:rsidRPr="00694BF6" w:rsidRDefault="00AA3272">
            <w:pPr>
              <w:jc w:val="center"/>
              <w:rPr>
                <w:b/>
                <w:bCs/>
                <w:sz w:val="18"/>
              </w:rPr>
            </w:pPr>
          </w:p>
        </w:tc>
        <w:tc>
          <w:tcPr>
            <w:tcW w:w="1853"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272" w:rsidRPr="00694BF6" w:rsidRDefault="00AA3272">
            <w:pPr>
              <w:jc w:val="center"/>
              <w:rPr>
                <w:b/>
                <w:bCs/>
                <w:sz w:val="18"/>
              </w:rPr>
            </w:pP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272" w:rsidRPr="00694BF6" w:rsidRDefault="00AA3272">
            <w:pPr>
              <w:jc w:val="center"/>
              <w:rPr>
                <w:b/>
                <w:bCs/>
                <w:sz w:val="18"/>
              </w:rPr>
            </w:pPr>
            <w:r w:rsidRPr="00694BF6">
              <w:rPr>
                <w:b/>
                <w:bCs/>
                <w:sz w:val="18"/>
              </w:rPr>
              <w:t>Mulai</w:t>
            </w:r>
          </w:p>
        </w:tc>
        <w:tc>
          <w:tcPr>
            <w:tcW w:w="1066" w:type="dxa"/>
            <w:tcBorders>
              <w:top w:val="single" w:sz="4" w:space="0" w:color="auto"/>
              <w:left w:val="single" w:sz="4" w:space="0" w:color="auto"/>
              <w:bottom w:val="double" w:sz="4" w:space="0" w:color="auto"/>
              <w:right w:val="single" w:sz="4" w:space="0" w:color="auto"/>
            </w:tcBorders>
            <w:shd w:val="clear" w:color="auto" w:fill="auto"/>
            <w:vAlign w:val="center"/>
          </w:tcPr>
          <w:p w:rsidR="00AA3272" w:rsidRPr="00694BF6" w:rsidRDefault="00AA3272">
            <w:pPr>
              <w:jc w:val="center"/>
              <w:rPr>
                <w:b/>
                <w:bCs/>
                <w:sz w:val="18"/>
              </w:rPr>
            </w:pPr>
            <w:r w:rsidRPr="00694BF6">
              <w:rPr>
                <w:b/>
                <w:bCs/>
                <w:sz w:val="18"/>
              </w:rPr>
              <w:t>Berakhir</w:t>
            </w:r>
          </w:p>
        </w:tc>
        <w:tc>
          <w:tcPr>
            <w:tcW w:w="3040" w:type="dxa"/>
            <w:vMerge/>
            <w:tcBorders>
              <w:top w:val="single" w:sz="4" w:space="0" w:color="auto"/>
              <w:left w:val="single" w:sz="4" w:space="0" w:color="auto"/>
              <w:bottom w:val="double" w:sz="4" w:space="0" w:color="auto"/>
              <w:right w:val="single" w:sz="4" w:space="0" w:color="auto"/>
            </w:tcBorders>
            <w:shd w:val="clear" w:color="auto" w:fill="auto"/>
            <w:vAlign w:val="center"/>
          </w:tcPr>
          <w:p w:rsidR="00AA3272" w:rsidRPr="00694BF6" w:rsidRDefault="00AA3272">
            <w:pPr>
              <w:jc w:val="center"/>
              <w:rPr>
                <w:b/>
                <w:bCs/>
                <w:sz w:val="18"/>
              </w:rPr>
            </w:pPr>
          </w:p>
        </w:tc>
      </w:tr>
      <w:tr w:rsidR="00AA3272" w:rsidRPr="00694BF6" w:rsidTr="00275837">
        <w:tc>
          <w:tcPr>
            <w:tcW w:w="620" w:type="dxa"/>
            <w:tcBorders>
              <w:top w:val="double" w:sz="4" w:space="0" w:color="auto"/>
              <w:left w:val="single" w:sz="4" w:space="0" w:color="auto"/>
              <w:bottom w:val="single" w:sz="4" w:space="0" w:color="auto"/>
              <w:right w:val="single" w:sz="4" w:space="0" w:color="auto"/>
            </w:tcBorders>
            <w:shd w:val="clear" w:color="auto" w:fill="auto"/>
            <w:vAlign w:val="center"/>
          </w:tcPr>
          <w:p w:rsidR="00AA3272" w:rsidRPr="00694BF6" w:rsidRDefault="00AA3272">
            <w:pPr>
              <w:jc w:val="center"/>
              <w:rPr>
                <w:b/>
                <w:bCs/>
                <w:sz w:val="18"/>
              </w:rPr>
            </w:pPr>
            <w:r w:rsidRPr="00694BF6">
              <w:rPr>
                <w:b/>
                <w:bCs/>
                <w:sz w:val="18"/>
              </w:rPr>
              <w:t>(1)</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272" w:rsidRPr="00694BF6" w:rsidRDefault="00AA3272">
            <w:pPr>
              <w:jc w:val="center"/>
              <w:rPr>
                <w:b/>
                <w:bCs/>
                <w:sz w:val="18"/>
              </w:rPr>
            </w:pPr>
            <w:r w:rsidRPr="00694BF6">
              <w:rPr>
                <w:b/>
                <w:bCs/>
                <w:sz w:val="18"/>
              </w:rPr>
              <w:t>(2)</w:t>
            </w:r>
          </w:p>
        </w:tc>
        <w:tc>
          <w:tcPr>
            <w:tcW w:w="1853" w:type="dxa"/>
            <w:tcBorders>
              <w:top w:val="double" w:sz="4" w:space="0" w:color="auto"/>
              <w:left w:val="single" w:sz="4" w:space="0" w:color="auto"/>
              <w:bottom w:val="single" w:sz="4" w:space="0" w:color="auto"/>
              <w:right w:val="single" w:sz="4" w:space="0" w:color="auto"/>
            </w:tcBorders>
            <w:shd w:val="clear" w:color="auto" w:fill="auto"/>
            <w:vAlign w:val="center"/>
          </w:tcPr>
          <w:p w:rsidR="00AA3272" w:rsidRPr="00694BF6" w:rsidRDefault="00AA3272">
            <w:pPr>
              <w:jc w:val="center"/>
              <w:rPr>
                <w:b/>
                <w:bCs/>
                <w:sz w:val="18"/>
              </w:rPr>
            </w:pPr>
            <w:r w:rsidRPr="00694BF6">
              <w:rPr>
                <w:b/>
                <w:bCs/>
                <w:sz w:val="18"/>
              </w:rPr>
              <w:t>(3)</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272" w:rsidRPr="00694BF6" w:rsidRDefault="00AA3272">
            <w:pPr>
              <w:jc w:val="center"/>
              <w:rPr>
                <w:b/>
                <w:bCs/>
                <w:sz w:val="18"/>
              </w:rPr>
            </w:pPr>
            <w:r w:rsidRPr="00694BF6">
              <w:rPr>
                <w:b/>
                <w:bCs/>
                <w:sz w:val="18"/>
              </w:rPr>
              <w:t>(4)</w:t>
            </w:r>
          </w:p>
        </w:tc>
        <w:tc>
          <w:tcPr>
            <w:tcW w:w="1066" w:type="dxa"/>
            <w:tcBorders>
              <w:top w:val="double" w:sz="4" w:space="0" w:color="auto"/>
              <w:left w:val="single" w:sz="4" w:space="0" w:color="auto"/>
              <w:bottom w:val="single" w:sz="4" w:space="0" w:color="auto"/>
              <w:right w:val="single" w:sz="4" w:space="0" w:color="auto"/>
            </w:tcBorders>
            <w:shd w:val="clear" w:color="auto" w:fill="auto"/>
            <w:vAlign w:val="center"/>
          </w:tcPr>
          <w:p w:rsidR="00AA3272" w:rsidRPr="00694BF6" w:rsidRDefault="00AA3272">
            <w:pPr>
              <w:jc w:val="center"/>
              <w:rPr>
                <w:b/>
                <w:bCs/>
                <w:sz w:val="18"/>
              </w:rPr>
            </w:pPr>
            <w:r w:rsidRPr="00694BF6">
              <w:rPr>
                <w:b/>
                <w:bCs/>
                <w:sz w:val="18"/>
              </w:rPr>
              <w:t>(5)</w:t>
            </w:r>
          </w:p>
        </w:tc>
        <w:tc>
          <w:tcPr>
            <w:tcW w:w="3040" w:type="dxa"/>
            <w:tcBorders>
              <w:top w:val="double" w:sz="4" w:space="0" w:color="auto"/>
              <w:left w:val="single" w:sz="4" w:space="0" w:color="auto"/>
              <w:bottom w:val="single" w:sz="4" w:space="0" w:color="auto"/>
              <w:right w:val="single" w:sz="4" w:space="0" w:color="auto"/>
            </w:tcBorders>
            <w:shd w:val="clear" w:color="auto" w:fill="auto"/>
            <w:vAlign w:val="center"/>
          </w:tcPr>
          <w:p w:rsidR="00AA3272" w:rsidRPr="00694BF6" w:rsidRDefault="00AA3272">
            <w:pPr>
              <w:jc w:val="center"/>
              <w:rPr>
                <w:b/>
                <w:bCs/>
                <w:sz w:val="18"/>
              </w:rPr>
            </w:pPr>
            <w:r w:rsidRPr="00694BF6">
              <w:rPr>
                <w:b/>
                <w:bCs/>
                <w:sz w:val="18"/>
              </w:rPr>
              <w:t>(6)</w:t>
            </w:r>
          </w:p>
        </w:tc>
      </w:tr>
      <w:tr w:rsidR="00AA3272" w:rsidRPr="00694BF6">
        <w:tc>
          <w:tcPr>
            <w:tcW w:w="620" w:type="dxa"/>
            <w:tcBorders>
              <w:top w:val="single" w:sz="4" w:space="0" w:color="auto"/>
            </w:tcBorders>
          </w:tcPr>
          <w:p w:rsidR="00AA3272" w:rsidRPr="00694BF6" w:rsidRDefault="00AA3272">
            <w:pPr>
              <w:jc w:val="center"/>
            </w:pPr>
            <w:r w:rsidRPr="00694BF6">
              <w:t>1</w:t>
            </w:r>
          </w:p>
        </w:tc>
        <w:tc>
          <w:tcPr>
            <w:tcW w:w="1853" w:type="dxa"/>
            <w:tcBorders>
              <w:top w:val="single" w:sz="4" w:space="0" w:color="auto"/>
            </w:tcBorders>
          </w:tcPr>
          <w:p w:rsidR="00AA3272" w:rsidRPr="006F39FD" w:rsidRDefault="00AA3272">
            <w:pPr>
              <w:keepNext/>
              <w:ind w:left="1800" w:hanging="1800"/>
              <w:outlineLvl w:val="0"/>
              <w:rPr>
                <w:lang w:val="id-ID"/>
              </w:rPr>
            </w:pPr>
          </w:p>
        </w:tc>
        <w:tc>
          <w:tcPr>
            <w:tcW w:w="1853" w:type="dxa"/>
            <w:tcBorders>
              <w:top w:val="single" w:sz="4" w:space="0" w:color="auto"/>
            </w:tcBorders>
          </w:tcPr>
          <w:p w:rsidR="00AA3272" w:rsidRPr="006F39FD" w:rsidRDefault="00AA3272">
            <w:pPr>
              <w:keepNext/>
              <w:ind w:left="1800" w:hanging="1800"/>
              <w:outlineLvl w:val="0"/>
              <w:rPr>
                <w:lang w:val="id-ID"/>
              </w:rPr>
            </w:pPr>
          </w:p>
        </w:tc>
        <w:tc>
          <w:tcPr>
            <w:tcW w:w="1066" w:type="dxa"/>
            <w:tcBorders>
              <w:top w:val="single" w:sz="4" w:space="0" w:color="auto"/>
            </w:tcBorders>
          </w:tcPr>
          <w:p w:rsidR="00AA3272" w:rsidRPr="00694BF6" w:rsidRDefault="00AA3272"/>
        </w:tc>
        <w:tc>
          <w:tcPr>
            <w:tcW w:w="1066" w:type="dxa"/>
            <w:tcBorders>
              <w:top w:val="single" w:sz="4" w:space="0" w:color="auto"/>
            </w:tcBorders>
          </w:tcPr>
          <w:p w:rsidR="00AA3272" w:rsidRPr="00694BF6" w:rsidRDefault="00AA3272"/>
        </w:tc>
        <w:tc>
          <w:tcPr>
            <w:tcW w:w="3040" w:type="dxa"/>
            <w:tcBorders>
              <w:top w:val="single" w:sz="4" w:space="0" w:color="auto"/>
            </w:tcBorders>
          </w:tcPr>
          <w:p w:rsidR="00AA3272" w:rsidRPr="006F39FD" w:rsidRDefault="00AA3272">
            <w:pPr>
              <w:keepNext/>
              <w:ind w:left="1800" w:hanging="1800"/>
              <w:outlineLvl w:val="0"/>
              <w:rPr>
                <w:lang w:val="id-ID"/>
              </w:rPr>
            </w:pPr>
          </w:p>
        </w:tc>
      </w:tr>
      <w:tr w:rsidR="00AA3272" w:rsidRPr="00694BF6">
        <w:tc>
          <w:tcPr>
            <w:tcW w:w="620" w:type="dxa"/>
          </w:tcPr>
          <w:p w:rsidR="00AA3272" w:rsidRPr="00694BF6" w:rsidRDefault="00AA3272">
            <w:pPr>
              <w:jc w:val="center"/>
            </w:pPr>
            <w:r w:rsidRPr="00694BF6">
              <w:t>2</w:t>
            </w:r>
          </w:p>
        </w:tc>
        <w:tc>
          <w:tcPr>
            <w:tcW w:w="1853" w:type="dxa"/>
          </w:tcPr>
          <w:p w:rsidR="00AA3272" w:rsidRPr="006F39FD" w:rsidRDefault="00AA3272">
            <w:pPr>
              <w:keepNext/>
              <w:ind w:left="1800" w:hanging="1800"/>
              <w:outlineLvl w:val="0"/>
              <w:rPr>
                <w:lang w:val="id-ID"/>
              </w:rPr>
            </w:pPr>
          </w:p>
        </w:tc>
        <w:tc>
          <w:tcPr>
            <w:tcW w:w="1853" w:type="dxa"/>
          </w:tcPr>
          <w:p w:rsidR="00AA3272" w:rsidRPr="006F39FD" w:rsidRDefault="00AA3272">
            <w:pPr>
              <w:keepNext/>
              <w:ind w:left="1800" w:hanging="1800"/>
              <w:outlineLvl w:val="0"/>
              <w:rPr>
                <w:lang w:val="id-ID"/>
              </w:rPr>
            </w:pPr>
          </w:p>
        </w:tc>
        <w:tc>
          <w:tcPr>
            <w:tcW w:w="1066" w:type="dxa"/>
          </w:tcPr>
          <w:p w:rsidR="00AA3272" w:rsidRPr="00694BF6" w:rsidRDefault="00AA3272"/>
        </w:tc>
        <w:tc>
          <w:tcPr>
            <w:tcW w:w="1066" w:type="dxa"/>
          </w:tcPr>
          <w:p w:rsidR="00AA3272" w:rsidRPr="00694BF6" w:rsidRDefault="00AA3272"/>
        </w:tc>
        <w:tc>
          <w:tcPr>
            <w:tcW w:w="3040" w:type="dxa"/>
          </w:tcPr>
          <w:p w:rsidR="00AA3272" w:rsidRPr="006F39FD" w:rsidRDefault="00AA3272">
            <w:pPr>
              <w:keepNext/>
              <w:ind w:left="1800" w:hanging="1800"/>
              <w:outlineLvl w:val="0"/>
              <w:rPr>
                <w:lang w:val="id-ID"/>
              </w:rPr>
            </w:pPr>
          </w:p>
        </w:tc>
      </w:tr>
      <w:tr w:rsidR="00AA3272" w:rsidRPr="00694BF6">
        <w:tc>
          <w:tcPr>
            <w:tcW w:w="620" w:type="dxa"/>
          </w:tcPr>
          <w:p w:rsidR="00AA3272" w:rsidRPr="00694BF6" w:rsidRDefault="00AA3272">
            <w:pPr>
              <w:jc w:val="center"/>
            </w:pPr>
            <w:r w:rsidRPr="00694BF6">
              <w:t>3</w:t>
            </w:r>
          </w:p>
        </w:tc>
        <w:tc>
          <w:tcPr>
            <w:tcW w:w="1853" w:type="dxa"/>
          </w:tcPr>
          <w:p w:rsidR="00AA3272" w:rsidRPr="00694BF6" w:rsidRDefault="00AA3272"/>
        </w:tc>
        <w:tc>
          <w:tcPr>
            <w:tcW w:w="1853" w:type="dxa"/>
          </w:tcPr>
          <w:p w:rsidR="00AA3272" w:rsidRPr="00694BF6" w:rsidRDefault="00AA3272"/>
        </w:tc>
        <w:tc>
          <w:tcPr>
            <w:tcW w:w="1066" w:type="dxa"/>
          </w:tcPr>
          <w:p w:rsidR="00AA3272" w:rsidRPr="00694BF6" w:rsidRDefault="00AA3272"/>
        </w:tc>
        <w:tc>
          <w:tcPr>
            <w:tcW w:w="1066" w:type="dxa"/>
          </w:tcPr>
          <w:p w:rsidR="00AA3272" w:rsidRPr="00694BF6" w:rsidRDefault="00AA3272"/>
        </w:tc>
        <w:tc>
          <w:tcPr>
            <w:tcW w:w="3040" w:type="dxa"/>
          </w:tcPr>
          <w:p w:rsidR="00AA3272" w:rsidRPr="00694BF6" w:rsidRDefault="00AA3272"/>
        </w:tc>
      </w:tr>
      <w:tr w:rsidR="00AA3272" w:rsidRPr="00694BF6" w:rsidTr="0081556E">
        <w:trPr>
          <w:trHeight w:val="45"/>
        </w:trPr>
        <w:tc>
          <w:tcPr>
            <w:tcW w:w="620" w:type="dxa"/>
          </w:tcPr>
          <w:p w:rsidR="00AA3272" w:rsidRPr="00694BF6" w:rsidRDefault="00AA3272">
            <w:pPr>
              <w:jc w:val="center"/>
            </w:pPr>
            <w:r w:rsidRPr="00694BF6">
              <w:t>dst.</w:t>
            </w:r>
          </w:p>
        </w:tc>
        <w:tc>
          <w:tcPr>
            <w:tcW w:w="1853" w:type="dxa"/>
          </w:tcPr>
          <w:p w:rsidR="00AA3272" w:rsidRPr="00694BF6" w:rsidRDefault="00AA3272"/>
        </w:tc>
        <w:tc>
          <w:tcPr>
            <w:tcW w:w="1853" w:type="dxa"/>
          </w:tcPr>
          <w:p w:rsidR="00AA3272" w:rsidRPr="00694BF6" w:rsidRDefault="00AA3272"/>
        </w:tc>
        <w:tc>
          <w:tcPr>
            <w:tcW w:w="1066" w:type="dxa"/>
          </w:tcPr>
          <w:p w:rsidR="00AA3272" w:rsidRPr="00694BF6" w:rsidRDefault="00AA3272"/>
        </w:tc>
        <w:tc>
          <w:tcPr>
            <w:tcW w:w="1066" w:type="dxa"/>
          </w:tcPr>
          <w:p w:rsidR="00AA3272" w:rsidRPr="00694BF6" w:rsidRDefault="00AA3272"/>
        </w:tc>
        <w:tc>
          <w:tcPr>
            <w:tcW w:w="3040" w:type="dxa"/>
          </w:tcPr>
          <w:p w:rsidR="00AA3272" w:rsidRPr="00694BF6" w:rsidRDefault="00AA3272"/>
        </w:tc>
      </w:tr>
    </w:tbl>
    <w:p w:rsidR="00E96220" w:rsidRPr="00E96220" w:rsidRDefault="00E96220" w:rsidP="00E96220">
      <w:pPr>
        <w:ind w:left="1134" w:hanging="1134"/>
        <w:rPr>
          <w:sz w:val="20"/>
          <w:lang w:val="id-ID"/>
        </w:rPr>
      </w:pPr>
      <w:r w:rsidRPr="00E96220">
        <w:rPr>
          <w:sz w:val="20"/>
          <w:lang w:val="de-DE"/>
        </w:rPr>
        <w:t>Catatan : (*) dokumen pendukung disediakan pada saat asesmen lapangan.</w:t>
      </w:r>
      <w:r w:rsidR="00D1288A">
        <w:rPr>
          <w:sz w:val="20"/>
          <w:lang w:val="id-ID"/>
        </w:rPr>
        <w:t xml:space="preserve"> Kegiatan kerjasama tidak hanya meliputi kegiatan PPL.</w:t>
      </w:r>
    </w:p>
    <w:p w:rsidR="00C12490" w:rsidRDefault="00C12490" w:rsidP="00C12490">
      <w:pPr>
        <w:ind w:left="630" w:hanging="630"/>
        <w:jc w:val="left"/>
      </w:pPr>
    </w:p>
    <w:p w:rsidR="002B3B30" w:rsidRPr="00BB1086" w:rsidRDefault="002B3B30" w:rsidP="002B3B30">
      <w:pPr>
        <w:ind w:left="567" w:hanging="567"/>
        <w:rPr>
          <w:rFonts w:cs="Arial"/>
          <w:szCs w:val="22"/>
          <w:lang w:val="id-ID"/>
        </w:rPr>
      </w:pPr>
      <w:r>
        <w:rPr>
          <w:rFonts w:cs="Arial"/>
          <w:szCs w:val="22"/>
          <w:lang w:val="id-ID"/>
        </w:rPr>
        <w:t>7.4</w:t>
      </w:r>
      <w:r w:rsidRPr="00BB1086">
        <w:rPr>
          <w:rFonts w:cs="Arial"/>
          <w:szCs w:val="22"/>
        </w:rPr>
        <w:tab/>
      </w:r>
      <w:r w:rsidRPr="00BB1086">
        <w:rPr>
          <w:rFonts w:cs="Arial"/>
          <w:szCs w:val="22"/>
          <w:lang w:val="nb-NO"/>
        </w:rPr>
        <w:t>Jelaskan kegiatan terbaik (</w:t>
      </w:r>
      <w:r w:rsidRPr="00BB1086">
        <w:rPr>
          <w:rFonts w:cs="Arial"/>
          <w:i/>
          <w:szCs w:val="22"/>
          <w:lang w:val="nb-NO"/>
        </w:rPr>
        <w:t>best practice</w:t>
      </w:r>
      <w:r w:rsidRPr="00BB1086">
        <w:rPr>
          <w:rFonts w:cs="Arial"/>
          <w:szCs w:val="22"/>
          <w:lang w:val="nb-NO"/>
        </w:rPr>
        <w:t>) yang khas dilaksanakan oleh Program PPG yang terkait dengan</w:t>
      </w:r>
      <w:r>
        <w:rPr>
          <w:rFonts w:cs="Arial"/>
          <w:szCs w:val="22"/>
          <w:lang w:val="nb-NO"/>
        </w:rPr>
        <w:t xml:space="preserve"> </w:t>
      </w:r>
      <w:r>
        <w:rPr>
          <w:rFonts w:cs="Arial"/>
          <w:szCs w:val="22"/>
          <w:lang w:val="id-ID"/>
        </w:rPr>
        <w:t>penelitian, pelayanan/pengabdian kepada masyarakat, dan kerjasama.</w:t>
      </w:r>
    </w:p>
    <w:p w:rsidR="002B3B30" w:rsidRPr="00BB1086" w:rsidRDefault="002B3B30" w:rsidP="002B3B30">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2B3B30" w:rsidRDefault="002B3B30" w:rsidP="002B3B30">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2B3B30" w:rsidRPr="00BB1086" w:rsidRDefault="002B3B30" w:rsidP="002B3B30">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2B3B30" w:rsidRPr="00BB1086" w:rsidRDefault="002B3B30" w:rsidP="002B3B30">
      <w:pPr>
        <w:pBdr>
          <w:top w:val="single" w:sz="4" w:space="1" w:color="auto"/>
          <w:left w:val="single" w:sz="4" w:space="4" w:color="auto"/>
          <w:bottom w:val="single" w:sz="4" w:space="1" w:color="auto"/>
          <w:right w:val="single" w:sz="4" w:space="4" w:color="auto"/>
        </w:pBdr>
        <w:spacing w:before="60" w:after="60"/>
        <w:jc w:val="left"/>
        <w:rPr>
          <w:szCs w:val="22"/>
          <w:lang w:val="id-ID"/>
        </w:rPr>
      </w:pPr>
    </w:p>
    <w:p w:rsidR="002B3B30" w:rsidRPr="00BB1086" w:rsidRDefault="002B3B30" w:rsidP="002B3B30">
      <w:pPr>
        <w:rPr>
          <w:bCs/>
        </w:rPr>
      </w:pPr>
    </w:p>
    <w:p w:rsidR="00131094" w:rsidRDefault="00131094" w:rsidP="00C12490">
      <w:pPr>
        <w:rPr>
          <w:lang w:val="sv-SE"/>
        </w:rPr>
      </w:pPr>
    </w:p>
    <w:p w:rsidR="00131094" w:rsidRDefault="00131094" w:rsidP="00C12490">
      <w:pPr>
        <w:rPr>
          <w:lang w:val="sv-SE"/>
        </w:rPr>
      </w:pPr>
    </w:p>
    <w:p w:rsidR="00131094" w:rsidRDefault="00131094" w:rsidP="00C12490">
      <w:pPr>
        <w:rPr>
          <w:lang w:val="sv-SE"/>
        </w:rPr>
      </w:pPr>
    </w:p>
    <w:p w:rsidR="00131094" w:rsidRDefault="00131094" w:rsidP="00C12490">
      <w:pPr>
        <w:rPr>
          <w:lang w:val="sv-SE"/>
        </w:rPr>
      </w:pPr>
    </w:p>
    <w:p w:rsidR="00E96220" w:rsidRDefault="00E96220" w:rsidP="00E96220">
      <w:pPr>
        <w:jc w:val="center"/>
        <w:rPr>
          <w:lang w:val="sv-SE"/>
        </w:rPr>
      </w:pPr>
    </w:p>
    <w:p w:rsidR="00131094" w:rsidRDefault="00131094" w:rsidP="00C12490">
      <w:pPr>
        <w:rPr>
          <w:lang w:val="sv-SE"/>
        </w:rPr>
      </w:pPr>
    </w:p>
    <w:p w:rsidR="00131094" w:rsidRDefault="00131094" w:rsidP="00C12490">
      <w:pPr>
        <w:rPr>
          <w:lang w:val="sv-SE"/>
        </w:rPr>
      </w:pPr>
    </w:p>
    <w:p w:rsidR="00131094" w:rsidRDefault="00131094" w:rsidP="00C12490">
      <w:pPr>
        <w:rPr>
          <w:lang w:val="sv-SE"/>
        </w:rPr>
      </w:pPr>
    </w:p>
    <w:p w:rsidR="00131094" w:rsidRDefault="00131094" w:rsidP="00C12490">
      <w:pPr>
        <w:rPr>
          <w:lang w:val="sv-SE"/>
        </w:rPr>
      </w:pPr>
    </w:p>
    <w:p w:rsidR="00131094" w:rsidRPr="002B0E76" w:rsidRDefault="00131094" w:rsidP="00C12490">
      <w:pPr>
        <w:rPr>
          <w:lang w:val="sv-SE"/>
        </w:rPr>
      </w:pPr>
    </w:p>
    <w:p w:rsidR="007608CA" w:rsidRPr="00D626CC" w:rsidRDefault="007E0F63" w:rsidP="007608CA">
      <w:pPr>
        <w:pStyle w:val="ListParagraph"/>
        <w:jc w:val="center"/>
        <w:rPr>
          <w:rFonts w:ascii="Arial" w:hAnsi="Arial" w:cs="Arial"/>
          <w:b/>
          <w:lang w:val="sv-SE"/>
        </w:rPr>
      </w:pPr>
      <w:r>
        <w:rPr>
          <w:rFonts w:ascii="Arial" w:hAnsi="Arial" w:cs="Arial"/>
          <w:b/>
          <w:lang w:val="sv-SE"/>
        </w:rPr>
        <w:br w:type="page"/>
      </w:r>
      <w:r w:rsidR="00E96220" w:rsidRPr="00E96220">
        <w:rPr>
          <w:rFonts w:ascii="Arial" w:hAnsi="Arial" w:cs="Arial"/>
          <w:b/>
          <w:lang w:val="sv-SE"/>
        </w:rPr>
        <w:lastRenderedPageBreak/>
        <w:t>DAFTAR  LAMPIRAN</w:t>
      </w:r>
    </w:p>
    <w:p w:rsidR="007608CA" w:rsidRPr="00D626CC" w:rsidRDefault="007608CA" w:rsidP="007608CA">
      <w:pPr>
        <w:pStyle w:val="ListParagraph"/>
        <w:jc w:val="center"/>
        <w:rPr>
          <w:rFonts w:ascii="Arial" w:hAnsi="Arial" w:cs="Arial"/>
          <w:lang w:val="sv-SE"/>
        </w:rPr>
      </w:pPr>
    </w:p>
    <w:p w:rsidR="005518B1" w:rsidRPr="00D626CC" w:rsidRDefault="00E96220" w:rsidP="00CA009E">
      <w:pPr>
        <w:pStyle w:val="ListParagraph"/>
        <w:numPr>
          <w:ilvl w:val="0"/>
          <w:numId w:val="11"/>
        </w:numPr>
        <w:rPr>
          <w:rFonts w:ascii="Arial" w:hAnsi="Arial" w:cs="Arial"/>
          <w:sz w:val="22"/>
          <w:szCs w:val="22"/>
          <w:lang w:val="sv-SE"/>
        </w:rPr>
      </w:pPr>
      <w:r w:rsidRPr="00E96220">
        <w:rPr>
          <w:rFonts w:ascii="Arial" w:hAnsi="Arial" w:cs="Arial"/>
          <w:lang w:val="sv-SE"/>
        </w:rPr>
        <w:t xml:space="preserve"> </w:t>
      </w:r>
      <w:r w:rsidR="00D8358B">
        <w:rPr>
          <w:rFonts w:ascii="Arial" w:hAnsi="Arial" w:cs="Arial"/>
          <w:sz w:val="22"/>
          <w:szCs w:val="22"/>
          <w:lang w:val="sv-SE"/>
        </w:rPr>
        <w:t>LAMPIRAN YANG HARUS DIKIRIM BERSAMA BORANG</w:t>
      </w:r>
    </w:p>
    <w:p w:rsidR="005518B1" w:rsidRPr="00D626CC" w:rsidRDefault="005518B1">
      <w:pPr>
        <w:rPr>
          <w:lang w:val="sv-SE"/>
        </w:rPr>
      </w:pPr>
    </w:p>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9"/>
        <w:gridCol w:w="1412"/>
        <w:gridCol w:w="6930"/>
      </w:tblGrid>
      <w:tr w:rsidR="005518B1" w:rsidRPr="00D626CC">
        <w:tc>
          <w:tcPr>
            <w:tcW w:w="559" w:type="dxa"/>
          </w:tcPr>
          <w:p w:rsidR="005518B1" w:rsidRPr="00D626CC" w:rsidRDefault="00D8358B" w:rsidP="004F5B57">
            <w:pPr>
              <w:jc w:val="center"/>
            </w:pPr>
            <w:r>
              <w:t>No.</w:t>
            </w:r>
          </w:p>
        </w:tc>
        <w:tc>
          <w:tcPr>
            <w:tcW w:w="1412" w:type="dxa"/>
          </w:tcPr>
          <w:p w:rsidR="005518B1" w:rsidRPr="00D626CC" w:rsidRDefault="00D8358B" w:rsidP="004F5B57">
            <w:pPr>
              <w:jc w:val="center"/>
            </w:pPr>
            <w:r>
              <w:t>Nomor Butir</w:t>
            </w:r>
          </w:p>
        </w:tc>
        <w:tc>
          <w:tcPr>
            <w:tcW w:w="6930" w:type="dxa"/>
          </w:tcPr>
          <w:p w:rsidR="005518B1" w:rsidRPr="00D626CC" w:rsidRDefault="00D8358B" w:rsidP="004F5B57">
            <w:pPr>
              <w:jc w:val="center"/>
            </w:pPr>
            <w:r>
              <w:t>Keterangan</w:t>
            </w:r>
          </w:p>
        </w:tc>
      </w:tr>
      <w:tr w:rsidR="005518B1" w:rsidRPr="00D626CC">
        <w:tc>
          <w:tcPr>
            <w:tcW w:w="559" w:type="dxa"/>
          </w:tcPr>
          <w:p w:rsidR="005518B1" w:rsidRPr="00D626CC" w:rsidRDefault="00D8358B" w:rsidP="004F5B57">
            <w:pPr>
              <w:jc w:val="center"/>
            </w:pPr>
            <w:r>
              <w:t>1</w:t>
            </w:r>
          </w:p>
        </w:tc>
        <w:tc>
          <w:tcPr>
            <w:tcW w:w="1412" w:type="dxa"/>
          </w:tcPr>
          <w:p w:rsidR="005518B1" w:rsidRPr="00D626CC" w:rsidRDefault="00D8358B" w:rsidP="004F5B57">
            <w:pPr>
              <w:jc w:val="center"/>
            </w:pPr>
            <w:r>
              <w:t>-</w:t>
            </w:r>
          </w:p>
        </w:tc>
        <w:tc>
          <w:tcPr>
            <w:tcW w:w="6930" w:type="dxa"/>
          </w:tcPr>
          <w:p w:rsidR="005518B1" w:rsidRPr="00D626CC" w:rsidRDefault="00D8358B" w:rsidP="00AE0518">
            <w:r>
              <w:t xml:space="preserve">Fotokopi SK pendirian Program PPG </w:t>
            </w:r>
          </w:p>
        </w:tc>
      </w:tr>
      <w:tr w:rsidR="005518B1" w:rsidRPr="00D626CC">
        <w:tc>
          <w:tcPr>
            <w:tcW w:w="559" w:type="dxa"/>
          </w:tcPr>
          <w:p w:rsidR="005518B1" w:rsidRPr="00D626CC" w:rsidRDefault="00D8358B" w:rsidP="004F5B57">
            <w:pPr>
              <w:jc w:val="center"/>
            </w:pPr>
            <w:r>
              <w:t>2</w:t>
            </w:r>
          </w:p>
        </w:tc>
        <w:tc>
          <w:tcPr>
            <w:tcW w:w="1412" w:type="dxa"/>
          </w:tcPr>
          <w:p w:rsidR="005518B1" w:rsidRPr="00D626CC" w:rsidRDefault="00D8358B" w:rsidP="004F5B57">
            <w:pPr>
              <w:jc w:val="center"/>
            </w:pPr>
            <w:r>
              <w:t>-</w:t>
            </w:r>
          </w:p>
        </w:tc>
        <w:tc>
          <w:tcPr>
            <w:tcW w:w="6930" w:type="dxa"/>
          </w:tcPr>
          <w:p w:rsidR="005518B1" w:rsidRPr="00D626CC" w:rsidRDefault="00D8358B" w:rsidP="00AE0518">
            <w:r>
              <w:t>Fotokopi SK izin operasional Program PPG</w:t>
            </w:r>
          </w:p>
        </w:tc>
      </w:tr>
      <w:tr w:rsidR="009520D3" w:rsidRPr="00225B32">
        <w:tc>
          <w:tcPr>
            <w:tcW w:w="559" w:type="dxa"/>
          </w:tcPr>
          <w:p w:rsidR="009520D3" w:rsidRPr="00D626CC" w:rsidRDefault="00D8358B" w:rsidP="004F5B57">
            <w:pPr>
              <w:jc w:val="center"/>
            </w:pPr>
            <w:r>
              <w:t>3</w:t>
            </w:r>
          </w:p>
        </w:tc>
        <w:tc>
          <w:tcPr>
            <w:tcW w:w="1412" w:type="dxa"/>
          </w:tcPr>
          <w:p w:rsidR="009520D3" w:rsidRPr="00D626CC" w:rsidRDefault="00D8358B" w:rsidP="004F5B57">
            <w:pPr>
              <w:jc w:val="center"/>
              <w:rPr>
                <w:lang w:val="id-ID"/>
              </w:rPr>
            </w:pPr>
            <w:r>
              <w:t>4.</w:t>
            </w:r>
            <w:r w:rsidR="00D626CC">
              <w:rPr>
                <w:lang w:val="id-ID"/>
              </w:rPr>
              <w:t>1</w:t>
            </w:r>
            <w:r>
              <w:t>.1</w:t>
            </w:r>
            <w:r>
              <w:rPr>
                <w:lang w:val="id-ID"/>
              </w:rPr>
              <w:t>.1</w:t>
            </w:r>
          </w:p>
        </w:tc>
        <w:tc>
          <w:tcPr>
            <w:tcW w:w="6930" w:type="dxa"/>
          </w:tcPr>
          <w:p w:rsidR="009520D3" w:rsidRPr="00D626CC" w:rsidRDefault="00D8358B" w:rsidP="00C110AE">
            <w:pPr>
              <w:rPr>
                <w:lang w:val="id-ID"/>
              </w:rPr>
            </w:pPr>
            <w:r>
              <w:rPr>
                <w:lang w:val="id-ID"/>
              </w:rPr>
              <w:t xml:space="preserve">Untuk dosen tetap: </w:t>
            </w:r>
            <w:r w:rsidR="00E96220" w:rsidRPr="00E96220">
              <w:rPr>
                <w:lang w:val="id-ID"/>
              </w:rPr>
              <w:t>Fotokopi ijazah, sertifikat pendidik, dan SK penugasan pada Program PPG oleh pimpinan PT</w:t>
            </w:r>
            <w:r>
              <w:rPr>
                <w:lang w:val="id-ID"/>
              </w:rPr>
              <w:t>.</w:t>
            </w:r>
          </w:p>
        </w:tc>
      </w:tr>
      <w:tr w:rsidR="009F4B8E" w:rsidRPr="00225B32">
        <w:tc>
          <w:tcPr>
            <w:tcW w:w="559" w:type="dxa"/>
          </w:tcPr>
          <w:p w:rsidR="009F4B8E" w:rsidRPr="00D626CC" w:rsidRDefault="00D8358B" w:rsidP="004F5B57">
            <w:pPr>
              <w:jc w:val="center"/>
              <w:rPr>
                <w:lang w:val="id-ID"/>
              </w:rPr>
            </w:pPr>
            <w:r>
              <w:rPr>
                <w:lang w:val="id-ID"/>
              </w:rPr>
              <w:t>4</w:t>
            </w:r>
          </w:p>
        </w:tc>
        <w:tc>
          <w:tcPr>
            <w:tcW w:w="1412" w:type="dxa"/>
          </w:tcPr>
          <w:p w:rsidR="009F4B8E" w:rsidRPr="00D626CC" w:rsidRDefault="00D8358B" w:rsidP="004F5B57">
            <w:pPr>
              <w:jc w:val="center"/>
              <w:rPr>
                <w:lang w:val="id-ID"/>
              </w:rPr>
            </w:pPr>
            <w:r>
              <w:rPr>
                <w:lang w:val="id-ID"/>
              </w:rPr>
              <w:t>4.</w:t>
            </w:r>
            <w:r w:rsidR="00D626CC">
              <w:rPr>
                <w:lang w:val="id-ID"/>
              </w:rPr>
              <w:t>1</w:t>
            </w:r>
            <w:r>
              <w:rPr>
                <w:lang w:val="id-ID"/>
              </w:rPr>
              <w:t>.1.2</w:t>
            </w:r>
          </w:p>
        </w:tc>
        <w:tc>
          <w:tcPr>
            <w:tcW w:w="6930" w:type="dxa"/>
          </w:tcPr>
          <w:p w:rsidR="009F4B8E" w:rsidRPr="00D626CC" w:rsidRDefault="00D8358B" w:rsidP="00C110AE">
            <w:pPr>
              <w:rPr>
                <w:lang w:val="id-ID"/>
              </w:rPr>
            </w:pPr>
            <w:r>
              <w:rPr>
                <w:lang w:val="id-ID"/>
              </w:rPr>
              <w:t xml:space="preserve">Untuk dosen tidak tetap: </w:t>
            </w:r>
            <w:r w:rsidR="00E96220" w:rsidRPr="00E96220">
              <w:rPr>
                <w:lang w:val="id-ID"/>
              </w:rPr>
              <w:t>Fotokopi ijazah, sertifikat pendidik, dan SK penugasan pada Program PPG oleh pimpinan PT</w:t>
            </w:r>
            <w:r>
              <w:rPr>
                <w:lang w:val="id-ID"/>
              </w:rPr>
              <w:t>.</w:t>
            </w:r>
          </w:p>
        </w:tc>
      </w:tr>
      <w:tr w:rsidR="009520D3" w:rsidRPr="00D626CC">
        <w:tc>
          <w:tcPr>
            <w:tcW w:w="559" w:type="dxa"/>
          </w:tcPr>
          <w:p w:rsidR="009520D3" w:rsidRPr="00D626CC" w:rsidRDefault="00D8358B" w:rsidP="004F5B57">
            <w:pPr>
              <w:jc w:val="center"/>
              <w:rPr>
                <w:lang w:val="id-ID"/>
              </w:rPr>
            </w:pPr>
            <w:r>
              <w:rPr>
                <w:lang w:val="id-ID"/>
              </w:rPr>
              <w:t>5</w:t>
            </w:r>
          </w:p>
        </w:tc>
        <w:tc>
          <w:tcPr>
            <w:tcW w:w="1412" w:type="dxa"/>
          </w:tcPr>
          <w:p w:rsidR="009520D3" w:rsidRPr="00D626CC" w:rsidRDefault="00D8358B" w:rsidP="004F5B57">
            <w:pPr>
              <w:jc w:val="center"/>
            </w:pPr>
            <w:r>
              <w:t>4.</w:t>
            </w:r>
            <w:r w:rsidR="00D626CC">
              <w:rPr>
                <w:lang w:val="id-ID"/>
              </w:rPr>
              <w:t>1</w:t>
            </w:r>
            <w:r>
              <w:t>.2</w:t>
            </w:r>
          </w:p>
        </w:tc>
        <w:tc>
          <w:tcPr>
            <w:tcW w:w="6930" w:type="dxa"/>
          </w:tcPr>
          <w:p w:rsidR="009520D3" w:rsidRPr="00D626CC" w:rsidRDefault="00D8358B" w:rsidP="00987D36">
            <w:r>
              <w:rPr>
                <w:lang w:val="id-ID"/>
              </w:rPr>
              <w:t xml:space="preserve">Untuk guru pamong: </w:t>
            </w:r>
            <w:r>
              <w:t xml:space="preserve">Fotokopi ijazah, sertifikat pendidik, dan SK penugasan </w:t>
            </w:r>
            <w:r w:rsidR="00E96220" w:rsidRPr="00E96220">
              <w:t xml:space="preserve">pada Program PPG </w:t>
            </w:r>
            <w:r>
              <w:t>oleh pimpinan PT.</w:t>
            </w:r>
          </w:p>
        </w:tc>
      </w:tr>
      <w:tr w:rsidR="009520D3" w:rsidRPr="00D626CC">
        <w:tc>
          <w:tcPr>
            <w:tcW w:w="559" w:type="dxa"/>
          </w:tcPr>
          <w:p w:rsidR="009520D3" w:rsidRPr="00D626CC" w:rsidRDefault="00D8358B" w:rsidP="004F5B57">
            <w:pPr>
              <w:jc w:val="center"/>
              <w:rPr>
                <w:lang w:val="id-ID"/>
              </w:rPr>
            </w:pPr>
            <w:r>
              <w:rPr>
                <w:lang w:val="id-ID"/>
              </w:rPr>
              <w:t>6</w:t>
            </w:r>
          </w:p>
        </w:tc>
        <w:tc>
          <w:tcPr>
            <w:tcW w:w="1412" w:type="dxa"/>
          </w:tcPr>
          <w:p w:rsidR="009520D3" w:rsidRPr="00D626CC" w:rsidRDefault="00D8358B" w:rsidP="004F5B57">
            <w:pPr>
              <w:jc w:val="center"/>
              <w:rPr>
                <w:lang w:val="id-ID"/>
              </w:rPr>
            </w:pPr>
            <w:r>
              <w:t>5.</w:t>
            </w:r>
            <w:r>
              <w:rPr>
                <w:lang w:val="id-ID"/>
              </w:rPr>
              <w:t>2.3.1</w:t>
            </w:r>
          </w:p>
        </w:tc>
        <w:tc>
          <w:tcPr>
            <w:tcW w:w="6930" w:type="dxa"/>
          </w:tcPr>
          <w:p w:rsidR="009520D3" w:rsidRPr="00D626CC" w:rsidRDefault="00D8358B" w:rsidP="000E4D3E">
            <w:pPr>
              <w:rPr>
                <w:lang w:val="id-ID"/>
              </w:rPr>
            </w:pPr>
            <w:r>
              <w:t xml:space="preserve">Contoh </w:t>
            </w:r>
            <w:r>
              <w:rPr>
                <w:bCs/>
                <w:lang w:val="id-ID"/>
              </w:rPr>
              <w:t>soal ujian tertulis, proposal PTK, dan RPP dalam satu tahun terakhir</w:t>
            </w:r>
            <w:r>
              <w:rPr>
                <w:lang w:val="id-ID"/>
              </w:rPr>
              <w:t>.</w:t>
            </w:r>
          </w:p>
        </w:tc>
      </w:tr>
    </w:tbl>
    <w:p w:rsidR="005518B1" w:rsidRPr="00D626CC" w:rsidRDefault="005518B1" w:rsidP="00AE0518">
      <w:pPr>
        <w:ind w:left="567" w:hanging="567"/>
      </w:pPr>
    </w:p>
    <w:p w:rsidR="005518B1" w:rsidRPr="00D626CC" w:rsidRDefault="005518B1" w:rsidP="00AE0518">
      <w:pPr>
        <w:ind w:left="567" w:hanging="567"/>
      </w:pPr>
    </w:p>
    <w:p w:rsidR="00970A05" w:rsidRPr="00D626CC" w:rsidRDefault="00D8358B">
      <w:pPr>
        <w:ind w:left="720" w:hanging="360"/>
        <w:jc w:val="left"/>
        <w:rPr>
          <w:rFonts w:cs="Arial"/>
          <w:lang w:val="nb-NO"/>
        </w:rPr>
      </w:pPr>
      <w:r>
        <w:rPr>
          <w:rFonts w:cs="Arial"/>
          <w:lang w:val="nb-NO"/>
        </w:rPr>
        <w:t>B.   LAMPIRAN YANG HARUS DISEDIAKAN PROGRAM PENDIDIKAN PROFESI GURU PADA SAAT ASESMEN LAPANGAN</w:t>
      </w:r>
    </w:p>
    <w:p w:rsidR="005518B1" w:rsidRPr="00D626CC" w:rsidRDefault="005518B1" w:rsidP="005518B1">
      <w:pPr>
        <w:rPr>
          <w:lang w:val="nb-NO"/>
        </w:rPr>
      </w:pPr>
    </w:p>
    <w:tbl>
      <w:tblPr>
        <w:tblW w:w="890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6"/>
        <w:gridCol w:w="1400"/>
        <w:gridCol w:w="6795"/>
      </w:tblGrid>
      <w:tr w:rsidR="005518B1" w:rsidRPr="00D626CC" w:rsidTr="00FC412D">
        <w:trPr>
          <w:tblHeader/>
        </w:trPr>
        <w:tc>
          <w:tcPr>
            <w:tcW w:w="706" w:type="dxa"/>
          </w:tcPr>
          <w:p w:rsidR="005518B1" w:rsidRPr="00D626CC" w:rsidRDefault="00D8358B" w:rsidP="004F5B57">
            <w:pPr>
              <w:jc w:val="center"/>
            </w:pPr>
            <w:r>
              <w:t>No.</w:t>
            </w:r>
          </w:p>
        </w:tc>
        <w:tc>
          <w:tcPr>
            <w:tcW w:w="1400" w:type="dxa"/>
          </w:tcPr>
          <w:p w:rsidR="005518B1" w:rsidRPr="00D626CC" w:rsidRDefault="00D8358B" w:rsidP="004F5B57">
            <w:pPr>
              <w:jc w:val="center"/>
            </w:pPr>
            <w:r>
              <w:t>Nomor Butir</w:t>
            </w:r>
          </w:p>
        </w:tc>
        <w:tc>
          <w:tcPr>
            <w:tcW w:w="6795" w:type="dxa"/>
          </w:tcPr>
          <w:p w:rsidR="005518B1" w:rsidRPr="00D626CC" w:rsidRDefault="00D8358B" w:rsidP="004F5B57">
            <w:pPr>
              <w:jc w:val="center"/>
            </w:pPr>
            <w:r>
              <w:t>Keterangan</w:t>
            </w:r>
          </w:p>
        </w:tc>
      </w:tr>
      <w:tr w:rsidR="005518B1" w:rsidRPr="00D626CC" w:rsidTr="00FC412D">
        <w:tc>
          <w:tcPr>
            <w:tcW w:w="706" w:type="dxa"/>
          </w:tcPr>
          <w:p w:rsidR="005518B1" w:rsidRPr="00D626CC" w:rsidRDefault="00D8358B" w:rsidP="004F5B57">
            <w:pPr>
              <w:jc w:val="center"/>
            </w:pPr>
            <w:r>
              <w:t>1</w:t>
            </w:r>
          </w:p>
        </w:tc>
        <w:tc>
          <w:tcPr>
            <w:tcW w:w="1400" w:type="dxa"/>
          </w:tcPr>
          <w:p w:rsidR="005518B1" w:rsidRPr="00D626CC" w:rsidRDefault="00D8358B" w:rsidP="004F5B57">
            <w:pPr>
              <w:jc w:val="center"/>
            </w:pPr>
            <w:r>
              <w:t>2.1</w:t>
            </w:r>
          </w:p>
        </w:tc>
        <w:tc>
          <w:tcPr>
            <w:tcW w:w="6795" w:type="dxa"/>
          </w:tcPr>
          <w:p w:rsidR="005518B1" w:rsidRPr="00D626CC" w:rsidRDefault="00D8358B" w:rsidP="005518B1">
            <w:r>
              <w:t>Dokumen tentang aturan etika dosen, etika mahasiswa, etika tenaga kependidikan, sistem penghargaan dan sanksi, serta pedoman dan prosedur pelayanan.</w:t>
            </w:r>
          </w:p>
        </w:tc>
      </w:tr>
      <w:tr w:rsidR="005518B1" w:rsidRPr="00D626CC" w:rsidTr="00FC412D">
        <w:tc>
          <w:tcPr>
            <w:tcW w:w="706" w:type="dxa"/>
          </w:tcPr>
          <w:p w:rsidR="005518B1" w:rsidRPr="00D626CC" w:rsidRDefault="00D8358B" w:rsidP="004F5B57">
            <w:pPr>
              <w:jc w:val="center"/>
            </w:pPr>
            <w:r>
              <w:t>2</w:t>
            </w:r>
          </w:p>
        </w:tc>
        <w:tc>
          <w:tcPr>
            <w:tcW w:w="1400" w:type="dxa"/>
          </w:tcPr>
          <w:p w:rsidR="005518B1" w:rsidRPr="00D626CC" w:rsidRDefault="00D8358B" w:rsidP="004F5B57">
            <w:pPr>
              <w:jc w:val="center"/>
            </w:pPr>
            <w:r>
              <w:t>2.4</w:t>
            </w:r>
          </w:p>
        </w:tc>
        <w:tc>
          <w:tcPr>
            <w:tcW w:w="6795" w:type="dxa"/>
          </w:tcPr>
          <w:p w:rsidR="001D1470" w:rsidRPr="00D626CC" w:rsidRDefault="00D8358B" w:rsidP="001D1470">
            <w:r>
              <w:t>Dokumen tentang jaminan mutu.</w:t>
            </w:r>
          </w:p>
        </w:tc>
      </w:tr>
      <w:tr w:rsidR="005518B1" w:rsidRPr="00225B32" w:rsidTr="00FC412D">
        <w:tc>
          <w:tcPr>
            <w:tcW w:w="706" w:type="dxa"/>
          </w:tcPr>
          <w:p w:rsidR="005518B1" w:rsidRPr="00D626CC" w:rsidRDefault="00D8358B" w:rsidP="004F5B57">
            <w:pPr>
              <w:jc w:val="center"/>
            </w:pPr>
            <w:r>
              <w:t>3</w:t>
            </w:r>
          </w:p>
        </w:tc>
        <w:tc>
          <w:tcPr>
            <w:tcW w:w="1400" w:type="dxa"/>
          </w:tcPr>
          <w:p w:rsidR="005518B1" w:rsidRPr="00D626CC" w:rsidRDefault="00D8358B" w:rsidP="004F5B57">
            <w:pPr>
              <w:jc w:val="center"/>
            </w:pPr>
            <w:r>
              <w:t>2.5</w:t>
            </w:r>
          </w:p>
        </w:tc>
        <w:tc>
          <w:tcPr>
            <w:tcW w:w="6795" w:type="dxa"/>
          </w:tcPr>
          <w:p w:rsidR="005518B1" w:rsidRPr="00D626CC" w:rsidRDefault="00E96220" w:rsidP="001D1470">
            <w:pPr>
              <w:rPr>
                <w:lang w:val="id-ID"/>
              </w:rPr>
            </w:pPr>
            <w:r w:rsidRPr="00E96220">
              <w:rPr>
                <w:lang w:val="de-DE"/>
              </w:rPr>
              <w:t xml:space="preserve">Dokumen (kuesioner dan hasil) kajian proses pembelajaran melalui umpan balik dari dosen, mahasiswa, </w:t>
            </w:r>
            <w:r w:rsidR="00D8358B">
              <w:rPr>
                <w:lang w:val="id-ID"/>
              </w:rPr>
              <w:t xml:space="preserve">tenaga kependidikan, dan </w:t>
            </w:r>
            <w:r w:rsidRPr="00E96220">
              <w:rPr>
                <w:lang w:val="de-DE"/>
              </w:rPr>
              <w:t>alumni</w:t>
            </w:r>
            <w:r w:rsidR="00D8358B">
              <w:rPr>
                <w:lang w:val="id-ID"/>
              </w:rPr>
              <w:t>.</w:t>
            </w:r>
          </w:p>
        </w:tc>
      </w:tr>
      <w:tr w:rsidR="005518B1" w:rsidRPr="00D626CC" w:rsidTr="00FC412D">
        <w:tc>
          <w:tcPr>
            <w:tcW w:w="706" w:type="dxa"/>
          </w:tcPr>
          <w:p w:rsidR="005518B1" w:rsidRPr="00D626CC" w:rsidRDefault="00D8358B" w:rsidP="004F5B57">
            <w:pPr>
              <w:jc w:val="center"/>
            </w:pPr>
            <w:r>
              <w:t>4</w:t>
            </w:r>
          </w:p>
        </w:tc>
        <w:tc>
          <w:tcPr>
            <w:tcW w:w="1400" w:type="dxa"/>
          </w:tcPr>
          <w:p w:rsidR="005518B1" w:rsidRPr="00D626CC" w:rsidRDefault="00D8358B" w:rsidP="004F5B57">
            <w:pPr>
              <w:jc w:val="center"/>
              <w:rPr>
                <w:lang w:val="id-ID"/>
              </w:rPr>
            </w:pPr>
            <w:r>
              <w:t>3.1</w:t>
            </w:r>
          </w:p>
        </w:tc>
        <w:tc>
          <w:tcPr>
            <w:tcW w:w="6795" w:type="dxa"/>
          </w:tcPr>
          <w:p w:rsidR="005518B1" w:rsidRPr="00D626CC" w:rsidRDefault="00D8358B" w:rsidP="00BA1B8D">
            <w:r>
              <w:t>Daftar lulusan dalam tiga tahun terakhir (termasuk IPK)</w:t>
            </w:r>
          </w:p>
        </w:tc>
      </w:tr>
      <w:tr w:rsidR="00C87E82" w:rsidRPr="00225B32" w:rsidTr="00FC412D">
        <w:tc>
          <w:tcPr>
            <w:tcW w:w="706" w:type="dxa"/>
          </w:tcPr>
          <w:p w:rsidR="00C87E82" w:rsidRPr="00D626CC" w:rsidRDefault="00D8358B" w:rsidP="004F5B57">
            <w:pPr>
              <w:jc w:val="center"/>
            </w:pPr>
            <w:r>
              <w:t>5</w:t>
            </w:r>
          </w:p>
        </w:tc>
        <w:tc>
          <w:tcPr>
            <w:tcW w:w="1400" w:type="dxa"/>
          </w:tcPr>
          <w:p w:rsidR="00C87E82" w:rsidRPr="00D626CC" w:rsidRDefault="00D8358B" w:rsidP="004F5B57">
            <w:pPr>
              <w:jc w:val="center"/>
              <w:rPr>
                <w:lang w:val="id-ID"/>
              </w:rPr>
            </w:pPr>
            <w:r>
              <w:t>3.</w:t>
            </w:r>
            <w:r>
              <w:rPr>
                <w:lang w:val="id-ID"/>
              </w:rPr>
              <w:t>3.1</w:t>
            </w:r>
          </w:p>
        </w:tc>
        <w:tc>
          <w:tcPr>
            <w:tcW w:w="6795" w:type="dxa"/>
          </w:tcPr>
          <w:p w:rsidR="00C87E82" w:rsidRPr="00D626CC" w:rsidRDefault="00D8358B" w:rsidP="007E01EF">
            <w:pPr>
              <w:rPr>
                <w:lang w:val="sv-SE"/>
              </w:rPr>
            </w:pPr>
            <w:r>
              <w:rPr>
                <w:lang w:val="sv-SE"/>
              </w:rPr>
              <w:t>Dokumen pendukung pelayanan kepada mahasiswa.</w:t>
            </w:r>
          </w:p>
        </w:tc>
      </w:tr>
      <w:tr w:rsidR="00D33A2D" w:rsidRPr="00225B32" w:rsidTr="00FC412D">
        <w:tc>
          <w:tcPr>
            <w:tcW w:w="706" w:type="dxa"/>
          </w:tcPr>
          <w:p w:rsidR="00D33A2D" w:rsidRPr="00D626CC" w:rsidRDefault="00D626CC" w:rsidP="004F5B57">
            <w:pPr>
              <w:jc w:val="center"/>
              <w:rPr>
                <w:lang w:val="id-ID"/>
              </w:rPr>
            </w:pPr>
            <w:r>
              <w:rPr>
                <w:lang w:val="id-ID"/>
              </w:rPr>
              <w:t>6</w:t>
            </w:r>
          </w:p>
        </w:tc>
        <w:tc>
          <w:tcPr>
            <w:tcW w:w="1400" w:type="dxa"/>
          </w:tcPr>
          <w:p w:rsidR="00D33A2D" w:rsidRPr="00D626CC" w:rsidRDefault="00D8358B" w:rsidP="004F5B57">
            <w:pPr>
              <w:keepNext/>
              <w:jc w:val="center"/>
              <w:outlineLvl w:val="2"/>
              <w:rPr>
                <w:lang w:val="id-ID"/>
              </w:rPr>
            </w:pPr>
            <w:r>
              <w:rPr>
                <w:lang w:val="id-ID"/>
              </w:rPr>
              <w:t>3.</w:t>
            </w:r>
            <w:r w:rsidR="00D626CC">
              <w:rPr>
                <w:lang w:val="id-ID"/>
              </w:rPr>
              <w:t>3</w:t>
            </w:r>
            <w:r>
              <w:rPr>
                <w:lang w:val="id-ID"/>
              </w:rPr>
              <w:t>.2</w:t>
            </w:r>
          </w:p>
        </w:tc>
        <w:tc>
          <w:tcPr>
            <w:tcW w:w="6795" w:type="dxa"/>
          </w:tcPr>
          <w:p w:rsidR="00D33A2D" w:rsidRPr="00D626CC" w:rsidRDefault="00D8358B" w:rsidP="007E01EF">
            <w:pPr>
              <w:keepNext/>
              <w:outlineLvl w:val="2"/>
              <w:rPr>
                <w:lang w:val="id-ID"/>
              </w:rPr>
            </w:pPr>
            <w:r>
              <w:rPr>
                <w:lang w:val="id-ID"/>
              </w:rPr>
              <w:t>Dokumen pendukung pelaksanaan dan hasil kegiatan layanan kepada lulusan.</w:t>
            </w:r>
          </w:p>
        </w:tc>
      </w:tr>
      <w:tr w:rsidR="00584B9D" w:rsidRPr="00225B32" w:rsidTr="00FC412D">
        <w:tc>
          <w:tcPr>
            <w:tcW w:w="706" w:type="dxa"/>
          </w:tcPr>
          <w:p w:rsidR="00584B9D" w:rsidRPr="00D626CC" w:rsidRDefault="00D626CC" w:rsidP="004F5B57">
            <w:pPr>
              <w:jc w:val="center"/>
              <w:rPr>
                <w:lang w:val="id-ID"/>
              </w:rPr>
            </w:pPr>
            <w:r>
              <w:rPr>
                <w:lang w:val="id-ID"/>
              </w:rPr>
              <w:t>7</w:t>
            </w:r>
          </w:p>
        </w:tc>
        <w:tc>
          <w:tcPr>
            <w:tcW w:w="1400" w:type="dxa"/>
          </w:tcPr>
          <w:p w:rsidR="00584B9D" w:rsidRPr="00D626CC" w:rsidRDefault="00D8358B" w:rsidP="004F5B57">
            <w:pPr>
              <w:jc w:val="center"/>
              <w:rPr>
                <w:lang w:val="id-ID"/>
              </w:rPr>
            </w:pPr>
            <w:r>
              <w:t>3.</w:t>
            </w:r>
            <w:r>
              <w:rPr>
                <w:lang w:val="id-ID"/>
              </w:rPr>
              <w:t>4.2</w:t>
            </w:r>
          </w:p>
        </w:tc>
        <w:tc>
          <w:tcPr>
            <w:tcW w:w="6795" w:type="dxa"/>
          </w:tcPr>
          <w:p w:rsidR="00584B9D" w:rsidRPr="00D626CC" w:rsidRDefault="00D8358B" w:rsidP="007E01EF">
            <w:pPr>
              <w:rPr>
                <w:lang w:val="sv-SE"/>
              </w:rPr>
            </w:pPr>
            <w:r>
              <w:rPr>
                <w:lang w:val="sv-SE"/>
              </w:rPr>
              <w:t>Dokumen (kuesioner dan hasil) kinerja lulusan oleh pihak pengguna.</w:t>
            </w:r>
          </w:p>
        </w:tc>
      </w:tr>
      <w:tr w:rsidR="00D626CC" w:rsidRPr="00D626CC" w:rsidTr="00FC412D">
        <w:tc>
          <w:tcPr>
            <w:tcW w:w="706" w:type="dxa"/>
          </w:tcPr>
          <w:p w:rsidR="00D626CC" w:rsidRPr="00D626CC" w:rsidRDefault="00D626CC" w:rsidP="004F5B57">
            <w:pPr>
              <w:jc w:val="center"/>
            </w:pPr>
            <w:r w:rsidRPr="00D626CC">
              <w:t>8</w:t>
            </w:r>
          </w:p>
        </w:tc>
        <w:tc>
          <w:tcPr>
            <w:tcW w:w="1400" w:type="dxa"/>
          </w:tcPr>
          <w:p w:rsidR="00D626CC" w:rsidRPr="00D626CC" w:rsidRDefault="00D8358B" w:rsidP="004F5B57">
            <w:pPr>
              <w:jc w:val="center"/>
              <w:rPr>
                <w:lang w:val="id-ID"/>
              </w:rPr>
            </w:pPr>
            <w:r>
              <w:t>3.</w:t>
            </w:r>
            <w:r>
              <w:rPr>
                <w:lang w:val="id-ID"/>
              </w:rPr>
              <w:t>5</w:t>
            </w:r>
          </w:p>
        </w:tc>
        <w:tc>
          <w:tcPr>
            <w:tcW w:w="6795" w:type="dxa"/>
          </w:tcPr>
          <w:p w:rsidR="00D626CC" w:rsidRPr="00D626CC" w:rsidRDefault="00D8358B" w:rsidP="007E01EF">
            <w:r>
              <w:t>Laporan kegiatan himpunan alumni.</w:t>
            </w:r>
          </w:p>
        </w:tc>
      </w:tr>
      <w:tr w:rsidR="00D626CC" w:rsidRPr="00D626CC" w:rsidTr="00FC412D">
        <w:tc>
          <w:tcPr>
            <w:tcW w:w="706" w:type="dxa"/>
          </w:tcPr>
          <w:p w:rsidR="00D626CC" w:rsidRPr="00D626CC" w:rsidRDefault="00D626CC" w:rsidP="004F5B57">
            <w:pPr>
              <w:jc w:val="center"/>
            </w:pPr>
            <w:r>
              <w:rPr>
                <w:lang w:val="id-ID"/>
              </w:rPr>
              <w:t>9</w:t>
            </w:r>
          </w:p>
        </w:tc>
        <w:tc>
          <w:tcPr>
            <w:tcW w:w="1400" w:type="dxa"/>
          </w:tcPr>
          <w:p w:rsidR="00D626CC" w:rsidRPr="00D626CC" w:rsidRDefault="00D8358B" w:rsidP="004F5B57">
            <w:pPr>
              <w:jc w:val="center"/>
            </w:pPr>
            <w:r>
              <w:t>4.</w:t>
            </w:r>
            <w:r w:rsidR="00D626CC">
              <w:rPr>
                <w:lang w:val="id-ID"/>
              </w:rPr>
              <w:t>2</w:t>
            </w:r>
            <w:r>
              <w:t>.2</w:t>
            </w:r>
          </w:p>
        </w:tc>
        <w:tc>
          <w:tcPr>
            <w:tcW w:w="6795" w:type="dxa"/>
          </w:tcPr>
          <w:p w:rsidR="00D626CC" w:rsidRPr="00D626CC" w:rsidRDefault="00D8358B" w:rsidP="005E2228">
            <w:pPr>
              <w:rPr>
                <w:lang w:val="id-ID"/>
              </w:rPr>
            </w:pPr>
            <w:r>
              <w:t xml:space="preserve">Bukti kegiatan dosen  dalam seminar ilmiah/ lokakarya/ penataran/ </w:t>
            </w:r>
            <w:r>
              <w:rPr>
                <w:i/>
              </w:rPr>
              <w:t>workshop</w:t>
            </w:r>
            <w:r>
              <w:rPr>
                <w:lang w:val="id-ID"/>
              </w:rPr>
              <w:t xml:space="preserve"> yang tidak hanya melibatkan dosen PT sendiri.</w:t>
            </w:r>
          </w:p>
        </w:tc>
      </w:tr>
      <w:tr w:rsidR="00D626CC" w:rsidRPr="00225B32" w:rsidTr="00FC412D">
        <w:tc>
          <w:tcPr>
            <w:tcW w:w="706" w:type="dxa"/>
          </w:tcPr>
          <w:p w:rsidR="00D626CC" w:rsidRPr="00D626CC" w:rsidRDefault="00D626CC" w:rsidP="004F5B57">
            <w:pPr>
              <w:jc w:val="center"/>
            </w:pPr>
            <w:r w:rsidRPr="00D626CC">
              <w:t>1</w:t>
            </w:r>
            <w:r>
              <w:rPr>
                <w:lang w:val="id-ID"/>
              </w:rPr>
              <w:t>0</w:t>
            </w:r>
          </w:p>
        </w:tc>
        <w:tc>
          <w:tcPr>
            <w:tcW w:w="1400" w:type="dxa"/>
          </w:tcPr>
          <w:p w:rsidR="00D626CC" w:rsidRPr="00D626CC" w:rsidRDefault="00D8358B" w:rsidP="004F5B57">
            <w:pPr>
              <w:jc w:val="center"/>
            </w:pPr>
            <w:r>
              <w:t>4.</w:t>
            </w:r>
            <w:r w:rsidR="00D626CC">
              <w:rPr>
                <w:lang w:val="id-ID"/>
              </w:rPr>
              <w:t>2</w:t>
            </w:r>
            <w:r>
              <w:t>.3</w:t>
            </w:r>
          </w:p>
        </w:tc>
        <w:tc>
          <w:tcPr>
            <w:tcW w:w="6795" w:type="dxa"/>
          </w:tcPr>
          <w:p w:rsidR="00D626CC" w:rsidRPr="00D626CC" w:rsidRDefault="00D8358B" w:rsidP="005E2228">
            <w:pPr>
              <w:rPr>
                <w:lang w:val="fi-FI"/>
              </w:rPr>
            </w:pPr>
            <w:r>
              <w:rPr>
                <w:lang w:val="fi-FI"/>
              </w:rPr>
              <w:t>Fotokopi bukti keikutsertaan dosen Program PPG dalam organisasi keilmuan/profesi.</w:t>
            </w:r>
          </w:p>
        </w:tc>
      </w:tr>
      <w:tr w:rsidR="00D626CC" w:rsidRPr="00D626CC" w:rsidTr="00FC412D">
        <w:tc>
          <w:tcPr>
            <w:tcW w:w="706" w:type="dxa"/>
          </w:tcPr>
          <w:p w:rsidR="00D626CC" w:rsidRPr="00D626CC" w:rsidRDefault="00D626CC" w:rsidP="004F5B57">
            <w:pPr>
              <w:jc w:val="center"/>
            </w:pPr>
            <w:r>
              <w:rPr>
                <w:lang w:val="id-ID"/>
              </w:rPr>
              <w:t>11</w:t>
            </w:r>
          </w:p>
        </w:tc>
        <w:tc>
          <w:tcPr>
            <w:tcW w:w="1400" w:type="dxa"/>
          </w:tcPr>
          <w:p w:rsidR="00D626CC" w:rsidRPr="00D626CC" w:rsidRDefault="00D626CC" w:rsidP="004F5B57">
            <w:pPr>
              <w:jc w:val="center"/>
            </w:pPr>
            <w:r w:rsidRPr="00D626CC">
              <w:t>4.</w:t>
            </w:r>
            <w:r>
              <w:rPr>
                <w:lang w:val="id-ID"/>
              </w:rPr>
              <w:t>3</w:t>
            </w:r>
          </w:p>
        </w:tc>
        <w:tc>
          <w:tcPr>
            <w:tcW w:w="6795" w:type="dxa"/>
          </w:tcPr>
          <w:p w:rsidR="00D626CC" w:rsidRPr="00D626CC" w:rsidRDefault="00D626CC" w:rsidP="005E2228">
            <w:pPr>
              <w:rPr>
                <w:lang w:val="fi-FI"/>
              </w:rPr>
            </w:pPr>
            <w:r w:rsidRPr="00D626CC">
              <w:t>Pedoman tertulis tentang monitoring dan evaluasi, serta rekam jejak kinerja akademik dosen dan tenaga kependidikan.</w:t>
            </w:r>
          </w:p>
        </w:tc>
      </w:tr>
      <w:tr w:rsidR="00D626CC" w:rsidRPr="00D626CC" w:rsidTr="00FC412D">
        <w:tc>
          <w:tcPr>
            <w:tcW w:w="706" w:type="dxa"/>
          </w:tcPr>
          <w:p w:rsidR="00D626CC" w:rsidRPr="00D626CC" w:rsidRDefault="00D626CC" w:rsidP="004F5B57">
            <w:pPr>
              <w:jc w:val="center"/>
            </w:pPr>
            <w:r>
              <w:rPr>
                <w:lang w:val="id-ID"/>
              </w:rPr>
              <w:t>12</w:t>
            </w:r>
          </w:p>
        </w:tc>
        <w:tc>
          <w:tcPr>
            <w:tcW w:w="1400" w:type="dxa"/>
          </w:tcPr>
          <w:p w:rsidR="00D626CC" w:rsidRPr="00D626CC" w:rsidRDefault="00D8358B" w:rsidP="004F5B57">
            <w:pPr>
              <w:jc w:val="center"/>
              <w:rPr>
                <w:lang w:val="id-ID"/>
              </w:rPr>
            </w:pPr>
            <w:r>
              <w:t>5.1.2</w:t>
            </w:r>
          </w:p>
        </w:tc>
        <w:tc>
          <w:tcPr>
            <w:tcW w:w="6795" w:type="dxa"/>
          </w:tcPr>
          <w:p w:rsidR="00D626CC" w:rsidRPr="00D626CC" w:rsidRDefault="00D8358B">
            <w:pPr>
              <w:rPr>
                <w:lang w:val="id-ID"/>
              </w:rPr>
            </w:pPr>
            <w:r>
              <w:rPr>
                <w:lang w:val="id-ID"/>
              </w:rPr>
              <w:t>Deskripsi, s</w:t>
            </w:r>
            <w:r>
              <w:rPr>
                <w:lang w:val="fi-FI"/>
              </w:rPr>
              <w:t xml:space="preserve">ilabus dan </w:t>
            </w:r>
            <w:r>
              <w:rPr>
                <w:lang w:val="id-ID"/>
              </w:rPr>
              <w:t>SAP</w:t>
            </w:r>
            <w:r>
              <w:rPr>
                <w:lang w:val="fi-FI"/>
              </w:rPr>
              <w:t xml:space="preserve"> tiap mata kuliah.</w:t>
            </w:r>
            <w:r>
              <w:rPr>
                <w:lang w:val="id-ID"/>
              </w:rPr>
              <w:t xml:space="preserve">  Modul untuk setiap kegiatan workshop atau PPL.</w:t>
            </w:r>
          </w:p>
        </w:tc>
      </w:tr>
      <w:tr w:rsidR="00D626CC" w:rsidRPr="00225B32" w:rsidTr="00FC412D">
        <w:tc>
          <w:tcPr>
            <w:tcW w:w="706" w:type="dxa"/>
          </w:tcPr>
          <w:p w:rsidR="00D626CC" w:rsidRPr="00D626CC" w:rsidRDefault="00D626CC" w:rsidP="004F5B57">
            <w:pPr>
              <w:jc w:val="center"/>
              <w:rPr>
                <w:lang w:val="id-ID"/>
              </w:rPr>
            </w:pPr>
            <w:r w:rsidRPr="00D626CC">
              <w:t>1</w:t>
            </w:r>
            <w:r>
              <w:rPr>
                <w:lang w:val="id-ID"/>
              </w:rPr>
              <w:t>3</w:t>
            </w:r>
          </w:p>
        </w:tc>
        <w:tc>
          <w:tcPr>
            <w:tcW w:w="1400" w:type="dxa"/>
          </w:tcPr>
          <w:p w:rsidR="00D626CC" w:rsidRPr="00D626CC" w:rsidRDefault="00D8358B" w:rsidP="004F5B57">
            <w:pPr>
              <w:jc w:val="center"/>
              <w:rPr>
                <w:lang w:val="id-ID"/>
              </w:rPr>
            </w:pPr>
            <w:r>
              <w:t>5.</w:t>
            </w:r>
            <w:r>
              <w:rPr>
                <w:lang w:val="id-ID"/>
              </w:rPr>
              <w:t>1.3.2</w:t>
            </w:r>
          </w:p>
        </w:tc>
        <w:tc>
          <w:tcPr>
            <w:tcW w:w="6795" w:type="dxa"/>
          </w:tcPr>
          <w:p w:rsidR="00D626CC" w:rsidRPr="00B65A5A" w:rsidRDefault="00E96220" w:rsidP="000E4D3E">
            <w:pPr>
              <w:rPr>
                <w:lang w:val="de-DE"/>
              </w:rPr>
            </w:pPr>
            <w:r w:rsidRPr="00E96220">
              <w:rPr>
                <w:lang w:val="de-DE"/>
              </w:rPr>
              <w:t>Dokumen pendukung kegiatan peninjauan kurikulum.</w:t>
            </w:r>
          </w:p>
        </w:tc>
      </w:tr>
      <w:tr w:rsidR="00D626CC" w:rsidRPr="00225B32" w:rsidTr="00FC412D">
        <w:tc>
          <w:tcPr>
            <w:tcW w:w="706" w:type="dxa"/>
          </w:tcPr>
          <w:p w:rsidR="00D626CC" w:rsidRPr="00D626CC" w:rsidRDefault="00D626CC" w:rsidP="004F5B57">
            <w:pPr>
              <w:jc w:val="center"/>
              <w:rPr>
                <w:lang w:val="id-ID"/>
              </w:rPr>
            </w:pPr>
            <w:r w:rsidRPr="00D626CC">
              <w:rPr>
                <w:lang w:val="id-ID"/>
              </w:rPr>
              <w:t>1</w:t>
            </w:r>
            <w:r>
              <w:rPr>
                <w:lang w:val="id-ID"/>
              </w:rPr>
              <w:t>4</w:t>
            </w:r>
          </w:p>
        </w:tc>
        <w:tc>
          <w:tcPr>
            <w:tcW w:w="1400" w:type="dxa"/>
          </w:tcPr>
          <w:p w:rsidR="00D626CC" w:rsidRPr="00D626CC" w:rsidRDefault="00D8358B" w:rsidP="004F5B57">
            <w:pPr>
              <w:jc w:val="center"/>
              <w:rPr>
                <w:lang w:val="id-ID"/>
              </w:rPr>
            </w:pPr>
            <w:r>
              <w:rPr>
                <w:lang w:val="id-ID"/>
              </w:rPr>
              <w:t>5.2.</w:t>
            </w:r>
            <w:r w:rsidR="00D626CC">
              <w:rPr>
                <w:lang w:val="id-ID"/>
              </w:rPr>
              <w:t>1</w:t>
            </w:r>
          </w:p>
        </w:tc>
        <w:tc>
          <w:tcPr>
            <w:tcW w:w="6795" w:type="dxa"/>
          </w:tcPr>
          <w:p w:rsidR="00D626CC" w:rsidRPr="00D626CC" w:rsidRDefault="00D8358B" w:rsidP="000E4D3E">
            <w:pPr>
              <w:rPr>
                <w:lang w:val="id-ID"/>
              </w:rPr>
            </w:pPr>
            <w:r>
              <w:rPr>
                <w:lang w:val="id-ID"/>
              </w:rPr>
              <w:t xml:space="preserve">Dokumen pendukung kegiatan </w:t>
            </w:r>
            <w:r w:rsidR="00E96220" w:rsidRPr="00E96220">
              <w:rPr>
                <w:i/>
                <w:lang w:val="id-ID"/>
              </w:rPr>
              <w:t>workshop</w:t>
            </w:r>
            <w:r>
              <w:rPr>
                <w:lang w:val="id-ID"/>
              </w:rPr>
              <w:t xml:space="preserve"> dalam satu tahun akademik penuh terakhir (TS).</w:t>
            </w:r>
          </w:p>
        </w:tc>
      </w:tr>
      <w:tr w:rsidR="00D626CC" w:rsidRPr="00D626CC" w:rsidTr="00FC412D">
        <w:tc>
          <w:tcPr>
            <w:tcW w:w="706" w:type="dxa"/>
          </w:tcPr>
          <w:p w:rsidR="00D626CC" w:rsidRPr="00D626CC" w:rsidRDefault="00D626CC" w:rsidP="004F5B57">
            <w:pPr>
              <w:jc w:val="center"/>
              <w:rPr>
                <w:lang w:val="id-ID"/>
              </w:rPr>
            </w:pPr>
            <w:r>
              <w:rPr>
                <w:lang w:val="id-ID"/>
              </w:rPr>
              <w:t>15</w:t>
            </w:r>
          </w:p>
        </w:tc>
        <w:tc>
          <w:tcPr>
            <w:tcW w:w="1400" w:type="dxa"/>
          </w:tcPr>
          <w:p w:rsidR="00D626CC" w:rsidRPr="00D626CC" w:rsidRDefault="00D8358B" w:rsidP="004F5B57">
            <w:pPr>
              <w:jc w:val="center"/>
              <w:rPr>
                <w:lang w:val="id-ID"/>
              </w:rPr>
            </w:pPr>
            <w:r>
              <w:rPr>
                <w:lang w:val="id-ID"/>
              </w:rPr>
              <w:t>5.2.2</w:t>
            </w:r>
          </w:p>
        </w:tc>
        <w:tc>
          <w:tcPr>
            <w:tcW w:w="6795" w:type="dxa"/>
          </w:tcPr>
          <w:p w:rsidR="00D626CC" w:rsidRPr="00D626CC" w:rsidRDefault="00D8358B" w:rsidP="000E4D3E">
            <w:pPr>
              <w:rPr>
                <w:lang w:val="id-ID"/>
              </w:rPr>
            </w:pPr>
            <w:r>
              <w:rPr>
                <w:lang w:val="id-ID"/>
              </w:rPr>
              <w:t>Buku Pedoman PPL</w:t>
            </w:r>
          </w:p>
        </w:tc>
      </w:tr>
      <w:tr w:rsidR="00711EBA" w:rsidRPr="00D626CC" w:rsidTr="00FC412D">
        <w:tc>
          <w:tcPr>
            <w:tcW w:w="706" w:type="dxa"/>
          </w:tcPr>
          <w:p w:rsidR="00711EBA" w:rsidRPr="00711EBA" w:rsidRDefault="00711EBA" w:rsidP="004F5B57">
            <w:pPr>
              <w:jc w:val="center"/>
            </w:pPr>
            <w:r>
              <w:t>16</w:t>
            </w:r>
          </w:p>
        </w:tc>
        <w:tc>
          <w:tcPr>
            <w:tcW w:w="1400" w:type="dxa"/>
          </w:tcPr>
          <w:p w:rsidR="00711EBA" w:rsidRPr="00711EBA" w:rsidRDefault="00711EBA" w:rsidP="004F5B57">
            <w:pPr>
              <w:jc w:val="center"/>
            </w:pPr>
            <w:r>
              <w:t>5.2.3.1</w:t>
            </w:r>
          </w:p>
        </w:tc>
        <w:tc>
          <w:tcPr>
            <w:tcW w:w="6795" w:type="dxa"/>
          </w:tcPr>
          <w:p w:rsidR="00711EBA" w:rsidRPr="00711EBA" w:rsidRDefault="00711EBA" w:rsidP="000E4D3E">
            <w:r>
              <w:t>Contoh</w:t>
            </w:r>
            <w:r>
              <w:rPr>
                <w:rFonts w:cs="Arial"/>
                <w:bCs/>
                <w:iCs/>
                <w:sz w:val="20"/>
                <w:lang w:val="nl-NL"/>
              </w:rPr>
              <w:t xml:space="preserve"> ujian tertulis, proposal PTK dan RPP dalam satu tahun terakhir</w:t>
            </w:r>
          </w:p>
        </w:tc>
      </w:tr>
      <w:tr w:rsidR="00711EBA" w:rsidRPr="00711EBA" w:rsidTr="00FC412D">
        <w:tc>
          <w:tcPr>
            <w:tcW w:w="706" w:type="dxa"/>
          </w:tcPr>
          <w:p w:rsidR="00711EBA" w:rsidRDefault="00711EBA" w:rsidP="004F5B57">
            <w:pPr>
              <w:jc w:val="center"/>
            </w:pPr>
            <w:r>
              <w:t>17</w:t>
            </w:r>
          </w:p>
        </w:tc>
        <w:tc>
          <w:tcPr>
            <w:tcW w:w="1400" w:type="dxa"/>
          </w:tcPr>
          <w:p w:rsidR="00711EBA" w:rsidRDefault="00711EBA" w:rsidP="004F5B57">
            <w:pPr>
              <w:jc w:val="center"/>
            </w:pPr>
            <w:r>
              <w:t>5.2.3.2</w:t>
            </w:r>
          </w:p>
        </w:tc>
        <w:tc>
          <w:tcPr>
            <w:tcW w:w="6795" w:type="dxa"/>
          </w:tcPr>
          <w:p w:rsidR="00711EBA" w:rsidRPr="00711EBA" w:rsidRDefault="00711EBA" w:rsidP="000E4D3E">
            <w:pPr>
              <w:rPr>
                <w:lang w:val="de-DE"/>
              </w:rPr>
            </w:pPr>
            <w:r>
              <w:rPr>
                <w:rFonts w:cs="Arial"/>
                <w:bCs/>
                <w:iCs/>
                <w:sz w:val="20"/>
                <w:lang w:val="nl-NL"/>
              </w:rPr>
              <w:t>Instrumen yang digunakan dalam penilaian kinerja</w:t>
            </w:r>
          </w:p>
        </w:tc>
      </w:tr>
      <w:tr w:rsidR="00D626CC" w:rsidRPr="00225B32" w:rsidTr="00FC412D">
        <w:tc>
          <w:tcPr>
            <w:tcW w:w="706" w:type="dxa"/>
          </w:tcPr>
          <w:p w:rsidR="00D626CC" w:rsidRPr="00D626CC" w:rsidRDefault="00D626CC" w:rsidP="004F5B57">
            <w:pPr>
              <w:jc w:val="center"/>
              <w:rPr>
                <w:lang w:val="id-ID"/>
              </w:rPr>
            </w:pPr>
            <w:r>
              <w:rPr>
                <w:lang w:val="id-ID"/>
              </w:rPr>
              <w:t>1</w:t>
            </w:r>
            <w:r w:rsidR="00711EBA">
              <w:t>8</w:t>
            </w:r>
          </w:p>
        </w:tc>
        <w:tc>
          <w:tcPr>
            <w:tcW w:w="1400" w:type="dxa"/>
          </w:tcPr>
          <w:p w:rsidR="00D626CC" w:rsidRPr="00D626CC" w:rsidRDefault="00D8358B" w:rsidP="004F5B57">
            <w:pPr>
              <w:jc w:val="center"/>
              <w:rPr>
                <w:lang w:val="id-ID"/>
              </w:rPr>
            </w:pPr>
            <w:r>
              <w:t>5.</w:t>
            </w:r>
            <w:r>
              <w:rPr>
                <w:lang w:val="id-ID"/>
              </w:rPr>
              <w:t>3.1</w:t>
            </w:r>
          </w:p>
        </w:tc>
        <w:tc>
          <w:tcPr>
            <w:tcW w:w="6795" w:type="dxa"/>
          </w:tcPr>
          <w:p w:rsidR="00D626CC" w:rsidRPr="00D626CC" w:rsidRDefault="00D8358B" w:rsidP="000E4D3E">
            <w:pPr>
              <w:rPr>
                <w:lang w:val="id-ID"/>
              </w:rPr>
            </w:pPr>
            <w:r>
              <w:rPr>
                <w:lang w:val="id-ID"/>
              </w:rPr>
              <w:t>Dokumen tentang kebijakan suasana akademik (otonomi keilmuan, kebebasan akademik, kebebasan mimbar akademik)</w:t>
            </w:r>
          </w:p>
        </w:tc>
      </w:tr>
      <w:tr w:rsidR="00D626CC" w:rsidRPr="00225B32" w:rsidTr="00FC412D">
        <w:tc>
          <w:tcPr>
            <w:tcW w:w="706" w:type="dxa"/>
          </w:tcPr>
          <w:p w:rsidR="00D626CC" w:rsidRPr="00D626CC" w:rsidRDefault="00D626CC" w:rsidP="004F5B57">
            <w:pPr>
              <w:jc w:val="center"/>
              <w:rPr>
                <w:lang w:val="id-ID"/>
              </w:rPr>
            </w:pPr>
            <w:r>
              <w:rPr>
                <w:lang w:val="id-ID"/>
              </w:rPr>
              <w:t>1</w:t>
            </w:r>
            <w:r w:rsidR="00711EBA">
              <w:t>9</w:t>
            </w:r>
          </w:p>
        </w:tc>
        <w:tc>
          <w:tcPr>
            <w:tcW w:w="1400" w:type="dxa"/>
          </w:tcPr>
          <w:p w:rsidR="00D626CC" w:rsidRPr="00D626CC" w:rsidRDefault="00D8358B" w:rsidP="004F5B57">
            <w:pPr>
              <w:jc w:val="center"/>
            </w:pPr>
            <w:r>
              <w:t>6.1</w:t>
            </w:r>
          </w:p>
        </w:tc>
        <w:tc>
          <w:tcPr>
            <w:tcW w:w="6795" w:type="dxa"/>
          </w:tcPr>
          <w:p w:rsidR="00D626CC" w:rsidRPr="00B65A5A" w:rsidRDefault="00E96220" w:rsidP="000E4D3E">
            <w:pPr>
              <w:rPr>
                <w:lang w:val="de-DE"/>
              </w:rPr>
            </w:pPr>
            <w:r w:rsidRPr="00E96220">
              <w:rPr>
                <w:lang w:val="de-DE"/>
              </w:rPr>
              <w:t>Notulen rapat/ bukti keterlibatan Program PPG dalam perencanaan anggaran dan pengelolaan dana.</w:t>
            </w:r>
          </w:p>
        </w:tc>
      </w:tr>
      <w:tr w:rsidR="00D626CC" w:rsidRPr="00225B32" w:rsidTr="00FC412D">
        <w:tc>
          <w:tcPr>
            <w:tcW w:w="706" w:type="dxa"/>
          </w:tcPr>
          <w:p w:rsidR="00D626CC" w:rsidRPr="00711EBA" w:rsidRDefault="00711EBA" w:rsidP="004F5B57">
            <w:pPr>
              <w:jc w:val="center"/>
            </w:pPr>
            <w:r>
              <w:t>20</w:t>
            </w:r>
          </w:p>
        </w:tc>
        <w:tc>
          <w:tcPr>
            <w:tcW w:w="1400" w:type="dxa"/>
          </w:tcPr>
          <w:p w:rsidR="00D626CC" w:rsidRPr="00D626CC" w:rsidRDefault="00D8358B" w:rsidP="004F5B57">
            <w:pPr>
              <w:jc w:val="center"/>
              <w:rPr>
                <w:lang w:val="id-ID"/>
              </w:rPr>
            </w:pPr>
            <w:r>
              <w:rPr>
                <w:lang w:val="id-ID"/>
              </w:rPr>
              <w:t>6.</w:t>
            </w:r>
            <w:r w:rsidR="00D626CC">
              <w:rPr>
                <w:lang w:val="id-ID"/>
              </w:rPr>
              <w:t>3</w:t>
            </w:r>
          </w:p>
        </w:tc>
        <w:tc>
          <w:tcPr>
            <w:tcW w:w="6795" w:type="dxa"/>
          </w:tcPr>
          <w:p w:rsidR="00D626CC" w:rsidRPr="00D626CC" w:rsidRDefault="00D8358B">
            <w:pPr>
              <w:rPr>
                <w:lang w:val="id-ID"/>
              </w:rPr>
            </w:pPr>
            <w:r>
              <w:rPr>
                <w:lang w:val="id-ID"/>
              </w:rPr>
              <w:t>Laporan penelitiaan dosen tetap Program PPG yang bidang keahliannya sesuai dengan bidang profesi keguruan dan kependidikan dalam tiga tahun terakhir.</w:t>
            </w:r>
          </w:p>
        </w:tc>
      </w:tr>
      <w:tr w:rsidR="00D626CC" w:rsidRPr="00225B32" w:rsidTr="00FC412D">
        <w:tc>
          <w:tcPr>
            <w:tcW w:w="706" w:type="dxa"/>
          </w:tcPr>
          <w:p w:rsidR="00D626CC" w:rsidRPr="00711EBA" w:rsidRDefault="00711EBA" w:rsidP="004F5B57">
            <w:pPr>
              <w:jc w:val="center"/>
            </w:pPr>
            <w:r>
              <w:lastRenderedPageBreak/>
              <w:t>21</w:t>
            </w:r>
          </w:p>
        </w:tc>
        <w:tc>
          <w:tcPr>
            <w:tcW w:w="1400" w:type="dxa"/>
          </w:tcPr>
          <w:p w:rsidR="00D626CC" w:rsidRPr="00D626CC" w:rsidRDefault="00D8358B" w:rsidP="004F5B57">
            <w:pPr>
              <w:jc w:val="center"/>
              <w:rPr>
                <w:lang w:val="id-ID"/>
              </w:rPr>
            </w:pPr>
            <w:r>
              <w:rPr>
                <w:lang w:val="id-ID"/>
              </w:rPr>
              <w:t>6.</w:t>
            </w:r>
            <w:r w:rsidR="00D626CC">
              <w:rPr>
                <w:lang w:val="id-ID"/>
              </w:rPr>
              <w:t>4</w:t>
            </w:r>
          </w:p>
        </w:tc>
        <w:tc>
          <w:tcPr>
            <w:tcW w:w="6795" w:type="dxa"/>
          </w:tcPr>
          <w:p w:rsidR="00D626CC" w:rsidRPr="00D626CC" w:rsidRDefault="00D8358B" w:rsidP="00FA16B0">
            <w:pPr>
              <w:rPr>
                <w:lang w:val="id-ID"/>
              </w:rPr>
            </w:pPr>
            <w:r>
              <w:rPr>
                <w:lang w:val="id-ID"/>
              </w:rPr>
              <w:t>Laporan kegiatan pelayanan/pengabdian kepada masyarakat yang dilakukan oleh dosen tetap Program PPG yang bidang keahliannya sesuai dengan bidang profesi keguruan dan kependidikan, dalam tiga tahun terakhir.</w:t>
            </w:r>
          </w:p>
        </w:tc>
      </w:tr>
      <w:tr w:rsidR="00D626CC" w:rsidRPr="00D626CC" w:rsidTr="00FC412D">
        <w:tc>
          <w:tcPr>
            <w:tcW w:w="706" w:type="dxa"/>
          </w:tcPr>
          <w:p w:rsidR="00D626CC" w:rsidRPr="00D626CC" w:rsidRDefault="00D8358B" w:rsidP="004F5B57">
            <w:pPr>
              <w:jc w:val="center"/>
              <w:rPr>
                <w:lang w:val="id-ID"/>
              </w:rPr>
            </w:pPr>
            <w:r>
              <w:t>2</w:t>
            </w:r>
            <w:r w:rsidR="00711EBA">
              <w:t>2</w:t>
            </w:r>
          </w:p>
        </w:tc>
        <w:tc>
          <w:tcPr>
            <w:tcW w:w="1400" w:type="dxa"/>
          </w:tcPr>
          <w:p w:rsidR="00D626CC" w:rsidRPr="00D626CC" w:rsidRDefault="00D8358B" w:rsidP="004F5B57">
            <w:pPr>
              <w:jc w:val="center"/>
              <w:rPr>
                <w:lang w:val="id-ID"/>
              </w:rPr>
            </w:pPr>
            <w:r>
              <w:t>6.</w:t>
            </w:r>
            <w:r w:rsidR="00D626CC">
              <w:rPr>
                <w:lang w:val="id-ID"/>
              </w:rPr>
              <w:t>6.1</w:t>
            </w:r>
          </w:p>
        </w:tc>
        <w:tc>
          <w:tcPr>
            <w:tcW w:w="6795" w:type="dxa"/>
          </w:tcPr>
          <w:p w:rsidR="00D626CC" w:rsidRPr="00D626CC" w:rsidRDefault="00D8358B" w:rsidP="000E4D3E">
            <w:pPr>
              <w:rPr>
                <w:lang w:val="sv-SE"/>
              </w:rPr>
            </w:pPr>
            <w:r>
              <w:rPr>
                <w:lang w:val="sv-SE"/>
              </w:rPr>
              <w:t>Daftar pustaka yang relevan dengan Program PPG, yang dipilah berdasarkan kategorinya.</w:t>
            </w:r>
          </w:p>
        </w:tc>
      </w:tr>
      <w:tr w:rsidR="00D626CC" w:rsidRPr="00225B32" w:rsidTr="00FC412D">
        <w:tc>
          <w:tcPr>
            <w:tcW w:w="706" w:type="dxa"/>
          </w:tcPr>
          <w:p w:rsidR="00D626CC" w:rsidRPr="00D626CC" w:rsidRDefault="00D8358B" w:rsidP="004F5B57">
            <w:pPr>
              <w:jc w:val="center"/>
              <w:rPr>
                <w:lang w:val="id-ID"/>
              </w:rPr>
            </w:pPr>
            <w:r>
              <w:t>2</w:t>
            </w:r>
            <w:r w:rsidR="00711EBA">
              <w:t>3</w:t>
            </w:r>
          </w:p>
        </w:tc>
        <w:tc>
          <w:tcPr>
            <w:tcW w:w="1400" w:type="dxa"/>
          </w:tcPr>
          <w:p w:rsidR="00D626CC" w:rsidRPr="00D626CC" w:rsidRDefault="00D8358B" w:rsidP="004F5B57">
            <w:pPr>
              <w:jc w:val="center"/>
              <w:rPr>
                <w:lang w:val="id-ID"/>
              </w:rPr>
            </w:pPr>
            <w:r>
              <w:t>6.</w:t>
            </w:r>
            <w:r w:rsidR="00D626CC">
              <w:rPr>
                <w:lang w:val="id-ID"/>
              </w:rPr>
              <w:t>6</w:t>
            </w:r>
            <w:r>
              <w:t>.</w:t>
            </w:r>
            <w:r w:rsidR="00D626CC">
              <w:rPr>
                <w:lang w:val="id-ID"/>
              </w:rPr>
              <w:t>2</w:t>
            </w:r>
          </w:p>
        </w:tc>
        <w:tc>
          <w:tcPr>
            <w:tcW w:w="6795" w:type="dxa"/>
          </w:tcPr>
          <w:p w:rsidR="00D626CC" w:rsidRPr="00B65A5A" w:rsidRDefault="00E96220" w:rsidP="000E4D3E">
            <w:pPr>
              <w:rPr>
                <w:lang w:val="de-DE"/>
              </w:rPr>
            </w:pPr>
            <w:r w:rsidRPr="00E96220">
              <w:rPr>
                <w:lang w:val="de-DE"/>
              </w:rPr>
              <w:t xml:space="preserve">Daftar </w:t>
            </w:r>
            <w:r w:rsidRPr="00E96220">
              <w:rPr>
                <w:i/>
                <w:lang w:val="de-DE"/>
              </w:rPr>
              <w:t xml:space="preserve">software </w:t>
            </w:r>
            <w:r w:rsidRPr="00E96220">
              <w:rPr>
                <w:lang w:val="de-DE"/>
              </w:rPr>
              <w:t>yang berlisensi, petunjuk pemanfaatan SIM.</w:t>
            </w:r>
          </w:p>
        </w:tc>
      </w:tr>
      <w:tr w:rsidR="00D626CC" w:rsidRPr="00225B32" w:rsidTr="00FC412D">
        <w:tc>
          <w:tcPr>
            <w:tcW w:w="706" w:type="dxa"/>
          </w:tcPr>
          <w:p w:rsidR="00D626CC" w:rsidRPr="00D626CC" w:rsidRDefault="00D8358B" w:rsidP="004F5B57">
            <w:pPr>
              <w:jc w:val="center"/>
              <w:rPr>
                <w:lang w:val="id-ID"/>
              </w:rPr>
            </w:pPr>
            <w:r>
              <w:t>2</w:t>
            </w:r>
            <w:r w:rsidR="00711EBA">
              <w:t>4</w:t>
            </w:r>
          </w:p>
        </w:tc>
        <w:tc>
          <w:tcPr>
            <w:tcW w:w="1400" w:type="dxa"/>
          </w:tcPr>
          <w:p w:rsidR="00D626CC" w:rsidRPr="00D626CC" w:rsidRDefault="00D8358B" w:rsidP="004F5B57">
            <w:pPr>
              <w:jc w:val="center"/>
              <w:rPr>
                <w:lang w:val="id-ID"/>
              </w:rPr>
            </w:pPr>
            <w:r>
              <w:t>7.</w:t>
            </w:r>
            <w:r>
              <w:rPr>
                <w:lang w:val="id-ID"/>
              </w:rPr>
              <w:t>3</w:t>
            </w:r>
          </w:p>
        </w:tc>
        <w:tc>
          <w:tcPr>
            <w:tcW w:w="6795" w:type="dxa"/>
          </w:tcPr>
          <w:p w:rsidR="00D626CC" w:rsidRPr="00B65A5A" w:rsidRDefault="00D8358B" w:rsidP="000E4D3E">
            <w:pPr>
              <w:rPr>
                <w:lang w:val="de-DE"/>
              </w:rPr>
            </w:pPr>
            <w:r>
              <w:rPr>
                <w:lang w:val="id-ID"/>
              </w:rPr>
              <w:t>Dokumen pendukung kegiatan kerjasama, serta manfaat/hasil yang telah diperoleh terkait dengan penyelenggaraan Program PPG.</w:t>
            </w:r>
          </w:p>
        </w:tc>
      </w:tr>
    </w:tbl>
    <w:p w:rsidR="005518B1" w:rsidRPr="00D626CC" w:rsidRDefault="005518B1" w:rsidP="005518B1">
      <w:pPr>
        <w:ind w:left="567" w:hanging="567"/>
        <w:rPr>
          <w:lang w:val="sv-SE"/>
        </w:rPr>
      </w:pPr>
    </w:p>
    <w:p w:rsidR="005518B1" w:rsidRPr="00D626CC" w:rsidRDefault="005518B1" w:rsidP="00AE0518">
      <w:pPr>
        <w:ind w:left="567" w:hanging="567"/>
        <w:rPr>
          <w:lang w:val="sv-SE"/>
        </w:rPr>
      </w:pPr>
    </w:p>
    <w:sectPr w:rsidR="005518B1" w:rsidRPr="00D626CC" w:rsidSect="003E3C11">
      <w:pgSz w:w="11907" w:h="16840" w:code="9"/>
      <w:pgMar w:top="1140" w:right="1559" w:bottom="1140" w:left="1281" w:header="720" w:footer="79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256D" w:rsidRDefault="0098256D">
      <w:r>
        <w:separator/>
      </w:r>
    </w:p>
  </w:endnote>
  <w:endnote w:type="continuationSeparator" w:id="1">
    <w:p w:rsidR="0098256D" w:rsidRDefault="009825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w Cen MT Condensed Extra Bold">
    <w:panose1 w:val="020B0803020202020204"/>
    <w:charset w:val="00"/>
    <w:family w:val="swiss"/>
    <w:pitch w:val="variable"/>
    <w:sig w:usb0="00000007" w:usb1="00000000" w:usb2="00000000" w:usb3="00000000" w:csb0="00000003" w:csb1="00000000"/>
  </w:font>
  <w:font w:name="Mathematica1">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286" w:rsidRDefault="00F55D0D">
    <w:pPr>
      <w:pStyle w:val="Footer"/>
      <w:framePr w:wrap="around" w:vAnchor="text" w:hAnchor="margin" w:xAlign="right" w:y="1"/>
      <w:rPr>
        <w:rStyle w:val="PageNumber"/>
      </w:rPr>
    </w:pPr>
    <w:r>
      <w:rPr>
        <w:rStyle w:val="PageNumber"/>
      </w:rPr>
      <w:fldChar w:fldCharType="begin"/>
    </w:r>
    <w:r w:rsidR="009E0286">
      <w:rPr>
        <w:rStyle w:val="PageNumber"/>
      </w:rPr>
      <w:instrText xml:space="preserve">PAGE  </w:instrText>
    </w:r>
    <w:r>
      <w:rPr>
        <w:rStyle w:val="PageNumber"/>
      </w:rPr>
      <w:fldChar w:fldCharType="end"/>
    </w:r>
  </w:p>
  <w:p w:rsidR="009E0286" w:rsidRDefault="009E028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286" w:rsidRDefault="00F55D0D">
    <w:pPr>
      <w:pStyle w:val="Footer"/>
      <w:framePr w:wrap="around" w:vAnchor="text" w:hAnchor="margin" w:xAlign="right" w:y="1"/>
      <w:rPr>
        <w:rStyle w:val="PageNumber"/>
      </w:rPr>
    </w:pPr>
    <w:r>
      <w:rPr>
        <w:rStyle w:val="PageNumber"/>
      </w:rPr>
      <w:fldChar w:fldCharType="begin"/>
    </w:r>
    <w:r w:rsidR="009E0286">
      <w:rPr>
        <w:rStyle w:val="PageNumber"/>
      </w:rPr>
      <w:instrText xml:space="preserve">PAGE  </w:instrText>
    </w:r>
    <w:r>
      <w:rPr>
        <w:rStyle w:val="PageNumber"/>
      </w:rPr>
      <w:fldChar w:fldCharType="separate"/>
    </w:r>
    <w:r w:rsidR="00BE57DE">
      <w:rPr>
        <w:rStyle w:val="PageNumber"/>
        <w:noProof/>
      </w:rPr>
      <w:t>18</w:t>
    </w:r>
    <w:r>
      <w:rPr>
        <w:rStyle w:val="PageNumber"/>
      </w:rPr>
      <w:fldChar w:fldCharType="end"/>
    </w:r>
  </w:p>
  <w:p w:rsidR="009E0286" w:rsidRPr="00D97FC4" w:rsidRDefault="009E0286">
    <w:pPr>
      <w:pStyle w:val="Footer"/>
      <w:pBdr>
        <w:top w:val="double" w:sz="4" w:space="1" w:color="auto"/>
      </w:pBdr>
      <w:ind w:right="360"/>
      <w:rPr>
        <w:sz w:val="20"/>
        <w:lang w:val="it-IT"/>
      </w:rPr>
    </w:pPr>
    <w:r w:rsidRPr="00F32346">
      <w:rPr>
        <w:rFonts w:cs="Arial"/>
        <w:b/>
        <w:sz w:val="20"/>
      </w:rPr>
      <w:t>BAN</w:t>
    </w:r>
    <w:r>
      <w:rPr>
        <w:rFonts w:cs="Arial"/>
        <w:b/>
        <w:sz w:val="20"/>
      </w:rPr>
      <w:t xml:space="preserve"> </w:t>
    </w:r>
    <w:r w:rsidRPr="00F32346">
      <w:rPr>
        <w:rFonts w:cs="Arial"/>
        <w:b/>
        <w:sz w:val="20"/>
      </w:rPr>
      <w:t xml:space="preserve">PT: Borang </w:t>
    </w:r>
    <w:r>
      <w:rPr>
        <w:rFonts w:cs="Arial"/>
        <w:b/>
        <w:sz w:val="20"/>
      </w:rPr>
      <w:t>Program PPG 2010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256D" w:rsidRDefault="0098256D">
      <w:r>
        <w:separator/>
      </w:r>
    </w:p>
  </w:footnote>
  <w:footnote w:type="continuationSeparator" w:id="1">
    <w:p w:rsidR="0098256D" w:rsidRDefault="009825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286" w:rsidRDefault="00F55D0D">
    <w:pPr>
      <w:pStyle w:val="Header"/>
      <w:framePr w:wrap="around" w:vAnchor="text" w:hAnchor="margin" w:xAlign="right" w:y="1"/>
      <w:rPr>
        <w:rStyle w:val="PageNumber"/>
      </w:rPr>
    </w:pPr>
    <w:r>
      <w:rPr>
        <w:rStyle w:val="PageNumber"/>
      </w:rPr>
      <w:fldChar w:fldCharType="begin"/>
    </w:r>
    <w:r w:rsidR="009E0286">
      <w:rPr>
        <w:rStyle w:val="PageNumber"/>
      </w:rPr>
      <w:instrText xml:space="preserve">PAGE  </w:instrText>
    </w:r>
    <w:r>
      <w:rPr>
        <w:rStyle w:val="PageNumber"/>
      </w:rPr>
      <w:fldChar w:fldCharType="end"/>
    </w:r>
  </w:p>
  <w:p w:rsidR="009E0286" w:rsidRDefault="009E0286">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286" w:rsidRDefault="009E0286">
    <w:pPr>
      <w:pStyle w:val="Header"/>
      <w:ind w:right="360"/>
      <w:jc w:val="right"/>
      <w:rPr>
        <w:i/>
        <w:iCs/>
        <w:sz w:val="20"/>
        <w:u w:val="singl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6B90AAC"/>
    <w:multiLevelType w:val="multilevel"/>
    <w:tmpl w:val="390CC9D6"/>
    <w:lvl w:ilvl="0">
      <w:start w:val="4"/>
      <w:numFmt w:val="decimal"/>
      <w:lvlText w:val="%1."/>
      <w:lvlJc w:val="left"/>
      <w:pPr>
        <w:ind w:left="360" w:hanging="360"/>
      </w:pPr>
      <w:rPr>
        <w:rFonts w:hint="default"/>
      </w:rPr>
    </w:lvl>
    <w:lvl w:ilvl="1">
      <w:start w:val="5"/>
      <w:numFmt w:val="decimal"/>
      <w:lvlText w:val="%1.%2."/>
      <w:lvlJc w:val="left"/>
      <w:pPr>
        <w:ind w:left="1320"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600" w:hanging="1800"/>
      </w:pPr>
      <w:rPr>
        <w:rFonts w:hint="default"/>
      </w:rPr>
    </w:lvl>
  </w:abstractNum>
  <w:abstractNum w:abstractNumId="2">
    <w:nsid w:val="070B6E77"/>
    <w:multiLevelType w:val="hybridMultilevel"/>
    <w:tmpl w:val="51C67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DE81D4E"/>
    <w:multiLevelType w:val="multilevel"/>
    <w:tmpl w:val="05CCE1F4"/>
    <w:lvl w:ilvl="0">
      <w:start w:val="1"/>
      <w:numFmt w:val="decimal"/>
      <w:lvlText w:val="%1."/>
      <w:lvlJc w:val="left"/>
      <w:pPr>
        <w:ind w:left="720" w:hanging="360"/>
      </w:pPr>
      <w:rPr>
        <w:rFonts w:hint="default"/>
        <w:b w:val="0"/>
        <w:i w:val="0"/>
        <w:sz w:val="20"/>
      </w:rPr>
    </w:lvl>
    <w:lvl w:ilvl="1">
      <w:start w:val="1"/>
      <w:numFmt w:val="decimal"/>
      <w:isLgl/>
      <w:lvlText w:val="%1.%2"/>
      <w:lvlJc w:val="left"/>
      <w:pPr>
        <w:ind w:left="960" w:hanging="600"/>
      </w:pPr>
      <w:rPr>
        <w:rFonts w:hint="default"/>
      </w:rPr>
    </w:lvl>
    <w:lvl w:ilvl="2">
      <w:start w:val="2"/>
      <w:numFmt w:val="decimal"/>
      <w:isLgl/>
      <w:lvlText w:val="%1.%2.%3"/>
      <w:lvlJc w:val="left"/>
      <w:pPr>
        <w:ind w:left="1080" w:hanging="720"/>
      </w:pPr>
      <w:rPr>
        <w:rFonts w:hint="default"/>
      </w:rPr>
    </w:lvl>
    <w:lvl w:ilvl="3">
      <w:start w:val="2"/>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EE1789C"/>
    <w:multiLevelType w:val="multilevel"/>
    <w:tmpl w:val="7E88AA0C"/>
    <w:lvl w:ilvl="0">
      <w:start w:val="6"/>
      <w:numFmt w:val="decimal"/>
      <w:lvlText w:val="%1"/>
      <w:lvlJc w:val="left"/>
      <w:pPr>
        <w:ind w:left="480" w:hanging="480"/>
      </w:pPr>
      <w:rPr>
        <w:rFonts w:ascii="Arial" w:hAnsi="Arial" w:hint="default"/>
        <w:sz w:val="22"/>
      </w:rPr>
    </w:lvl>
    <w:lvl w:ilvl="1">
      <w:start w:val="3"/>
      <w:numFmt w:val="decimal"/>
      <w:lvlText w:val="%1.%2"/>
      <w:lvlJc w:val="left"/>
      <w:pPr>
        <w:ind w:left="1185" w:hanging="480"/>
      </w:pPr>
      <w:rPr>
        <w:rFonts w:ascii="Arial" w:hAnsi="Arial" w:hint="default"/>
        <w:sz w:val="22"/>
      </w:rPr>
    </w:lvl>
    <w:lvl w:ilvl="2">
      <w:start w:val="2"/>
      <w:numFmt w:val="decimal"/>
      <w:lvlText w:val="%1.%2.%3"/>
      <w:lvlJc w:val="left"/>
      <w:pPr>
        <w:ind w:left="2130" w:hanging="720"/>
      </w:pPr>
      <w:rPr>
        <w:rFonts w:ascii="Arial" w:hAnsi="Arial" w:hint="default"/>
        <w:sz w:val="22"/>
      </w:rPr>
    </w:lvl>
    <w:lvl w:ilvl="3">
      <w:start w:val="1"/>
      <w:numFmt w:val="decimal"/>
      <w:lvlText w:val="%1.%2.%3.%4"/>
      <w:lvlJc w:val="left"/>
      <w:pPr>
        <w:ind w:left="2835" w:hanging="720"/>
      </w:pPr>
      <w:rPr>
        <w:rFonts w:ascii="Arial" w:hAnsi="Arial" w:hint="default"/>
        <w:sz w:val="22"/>
      </w:rPr>
    </w:lvl>
    <w:lvl w:ilvl="4">
      <w:start w:val="1"/>
      <w:numFmt w:val="decimal"/>
      <w:lvlText w:val="%1.%2.%3.%4.%5"/>
      <w:lvlJc w:val="left"/>
      <w:pPr>
        <w:ind w:left="3900" w:hanging="1080"/>
      </w:pPr>
      <w:rPr>
        <w:rFonts w:ascii="Arial" w:hAnsi="Arial" w:hint="default"/>
        <w:sz w:val="22"/>
      </w:rPr>
    </w:lvl>
    <w:lvl w:ilvl="5">
      <w:start w:val="1"/>
      <w:numFmt w:val="decimal"/>
      <w:lvlText w:val="%1.%2.%3.%4.%5.%6"/>
      <w:lvlJc w:val="left"/>
      <w:pPr>
        <w:ind w:left="4605" w:hanging="1080"/>
      </w:pPr>
      <w:rPr>
        <w:rFonts w:ascii="Arial" w:hAnsi="Arial" w:hint="default"/>
        <w:sz w:val="22"/>
      </w:rPr>
    </w:lvl>
    <w:lvl w:ilvl="6">
      <w:start w:val="1"/>
      <w:numFmt w:val="decimal"/>
      <w:lvlText w:val="%1.%2.%3.%4.%5.%6.%7"/>
      <w:lvlJc w:val="left"/>
      <w:pPr>
        <w:ind w:left="5670" w:hanging="1440"/>
      </w:pPr>
      <w:rPr>
        <w:rFonts w:ascii="Arial" w:hAnsi="Arial" w:hint="default"/>
        <w:sz w:val="22"/>
      </w:rPr>
    </w:lvl>
    <w:lvl w:ilvl="7">
      <w:start w:val="1"/>
      <w:numFmt w:val="decimal"/>
      <w:lvlText w:val="%1.%2.%3.%4.%5.%6.%7.%8"/>
      <w:lvlJc w:val="left"/>
      <w:pPr>
        <w:ind w:left="6375" w:hanging="1440"/>
      </w:pPr>
      <w:rPr>
        <w:rFonts w:ascii="Arial" w:hAnsi="Arial" w:hint="default"/>
        <w:sz w:val="22"/>
      </w:rPr>
    </w:lvl>
    <w:lvl w:ilvl="8">
      <w:start w:val="1"/>
      <w:numFmt w:val="decimal"/>
      <w:lvlText w:val="%1.%2.%3.%4.%5.%6.%7.%8.%9"/>
      <w:lvlJc w:val="left"/>
      <w:pPr>
        <w:ind w:left="7440" w:hanging="1800"/>
      </w:pPr>
      <w:rPr>
        <w:rFonts w:ascii="Arial" w:hAnsi="Arial" w:hint="default"/>
        <w:sz w:val="22"/>
      </w:rPr>
    </w:lvl>
  </w:abstractNum>
  <w:abstractNum w:abstractNumId="5">
    <w:nsid w:val="10525565"/>
    <w:multiLevelType w:val="multilevel"/>
    <w:tmpl w:val="9A5E8764"/>
    <w:lvl w:ilvl="0">
      <w:start w:val="3"/>
      <w:numFmt w:val="decimal"/>
      <w:lvlText w:val="%1"/>
      <w:lvlJc w:val="left"/>
      <w:pPr>
        <w:tabs>
          <w:tab w:val="num" w:pos="360"/>
        </w:tabs>
        <w:ind w:left="360" w:hanging="360"/>
      </w:pPr>
      <w:rPr>
        <w:rFonts w:hint="default"/>
        <w:b/>
        <w:sz w:val="20"/>
      </w:rPr>
    </w:lvl>
    <w:lvl w:ilvl="1">
      <w:start w:val="4"/>
      <w:numFmt w:val="decimal"/>
      <w:lvlText w:val="%1.%2"/>
      <w:lvlJc w:val="left"/>
      <w:pPr>
        <w:tabs>
          <w:tab w:val="num" w:pos="450"/>
        </w:tabs>
        <w:ind w:left="450" w:hanging="360"/>
      </w:pPr>
      <w:rPr>
        <w:rFonts w:hint="default"/>
        <w:b/>
        <w:sz w:val="20"/>
      </w:rPr>
    </w:lvl>
    <w:lvl w:ilvl="2">
      <w:start w:val="1"/>
      <w:numFmt w:val="decimal"/>
      <w:lvlText w:val="%1.%2.%3"/>
      <w:lvlJc w:val="left"/>
      <w:pPr>
        <w:tabs>
          <w:tab w:val="num" w:pos="900"/>
        </w:tabs>
        <w:ind w:left="900" w:hanging="720"/>
      </w:pPr>
      <w:rPr>
        <w:rFonts w:hint="default"/>
        <w:b/>
        <w:sz w:val="20"/>
      </w:rPr>
    </w:lvl>
    <w:lvl w:ilvl="3">
      <w:start w:val="1"/>
      <w:numFmt w:val="decimal"/>
      <w:lvlText w:val="%1.%2.%3.%4"/>
      <w:lvlJc w:val="left"/>
      <w:pPr>
        <w:tabs>
          <w:tab w:val="num" w:pos="990"/>
        </w:tabs>
        <w:ind w:left="990" w:hanging="720"/>
      </w:pPr>
      <w:rPr>
        <w:rFonts w:hint="default"/>
        <w:b/>
        <w:sz w:val="20"/>
      </w:rPr>
    </w:lvl>
    <w:lvl w:ilvl="4">
      <w:start w:val="1"/>
      <w:numFmt w:val="decimal"/>
      <w:lvlText w:val="%1.%2.%3.%4.%5"/>
      <w:lvlJc w:val="left"/>
      <w:pPr>
        <w:tabs>
          <w:tab w:val="num" w:pos="1440"/>
        </w:tabs>
        <w:ind w:left="1440" w:hanging="1080"/>
      </w:pPr>
      <w:rPr>
        <w:rFonts w:hint="default"/>
        <w:b/>
        <w:sz w:val="20"/>
      </w:rPr>
    </w:lvl>
    <w:lvl w:ilvl="5">
      <w:start w:val="1"/>
      <w:numFmt w:val="decimal"/>
      <w:lvlText w:val="%1.%2.%3.%4.%5.%6"/>
      <w:lvlJc w:val="left"/>
      <w:pPr>
        <w:tabs>
          <w:tab w:val="num" w:pos="1530"/>
        </w:tabs>
        <w:ind w:left="1530" w:hanging="1080"/>
      </w:pPr>
      <w:rPr>
        <w:rFonts w:hint="default"/>
        <w:b/>
        <w:sz w:val="20"/>
      </w:rPr>
    </w:lvl>
    <w:lvl w:ilvl="6">
      <w:start w:val="1"/>
      <w:numFmt w:val="decimal"/>
      <w:lvlText w:val="%1.%2.%3.%4.%5.%6.%7"/>
      <w:lvlJc w:val="left"/>
      <w:pPr>
        <w:tabs>
          <w:tab w:val="num" w:pos="1980"/>
        </w:tabs>
        <w:ind w:left="1980" w:hanging="1440"/>
      </w:pPr>
      <w:rPr>
        <w:rFonts w:hint="default"/>
        <w:b/>
        <w:sz w:val="20"/>
      </w:rPr>
    </w:lvl>
    <w:lvl w:ilvl="7">
      <w:start w:val="1"/>
      <w:numFmt w:val="decimal"/>
      <w:lvlText w:val="%1.%2.%3.%4.%5.%6.%7.%8"/>
      <w:lvlJc w:val="left"/>
      <w:pPr>
        <w:tabs>
          <w:tab w:val="num" w:pos="2070"/>
        </w:tabs>
        <w:ind w:left="2070" w:hanging="1440"/>
      </w:pPr>
      <w:rPr>
        <w:rFonts w:hint="default"/>
        <w:b/>
        <w:sz w:val="20"/>
      </w:rPr>
    </w:lvl>
    <w:lvl w:ilvl="8">
      <w:start w:val="1"/>
      <w:numFmt w:val="decimal"/>
      <w:lvlText w:val="%1.%2.%3.%4.%5.%6.%7.%8.%9"/>
      <w:lvlJc w:val="left"/>
      <w:pPr>
        <w:tabs>
          <w:tab w:val="num" w:pos="2520"/>
        </w:tabs>
        <w:ind w:left="2520" w:hanging="1800"/>
      </w:pPr>
      <w:rPr>
        <w:rFonts w:hint="default"/>
        <w:b/>
        <w:sz w:val="20"/>
      </w:rPr>
    </w:lvl>
  </w:abstractNum>
  <w:abstractNum w:abstractNumId="6">
    <w:nsid w:val="12685F2D"/>
    <w:multiLevelType w:val="hybridMultilevel"/>
    <w:tmpl w:val="5E6E32E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155F1D40"/>
    <w:multiLevelType w:val="hybridMultilevel"/>
    <w:tmpl w:val="91C0E8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59079D2"/>
    <w:multiLevelType w:val="hybridMultilevel"/>
    <w:tmpl w:val="B032E76E"/>
    <w:lvl w:ilvl="0" w:tplc="1FA081D0">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9">
    <w:nsid w:val="16F150F0"/>
    <w:multiLevelType w:val="hybridMultilevel"/>
    <w:tmpl w:val="A012736C"/>
    <w:lvl w:ilvl="0" w:tplc="E8908F9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BB1672"/>
    <w:multiLevelType w:val="multilevel"/>
    <w:tmpl w:val="A454A258"/>
    <w:lvl w:ilvl="0">
      <w:start w:val="6"/>
      <w:numFmt w:val="decimal"/>
      <w:lvlText w:val="%1"/>
      <w:lvlJc w:val="left"/>
      <w:pPr>
        <w:ind w:left="480" w:hanging="480"/>
      </w:pPr>
      <w:rPr>
        <w:rFonts w:hint="default"/>
      </w:rPr>
    </w:lvl>
    <w:lvl w:ilvl="1">
      <w:start w:val="5"/>
      <w:numFmt w:val="decimal"/>
      <w:lvlText w:val="%1.%2"/>
      <w:lvlJc w:val="left"/>
      <w:pPr>
        <w:ind w:left="1185" w:hanging="480"/>
      </w:pPr>
      <w:rPr>
        <w:rFonts w:hint="default"/>
      </w:rPr>
    </w:lvl>
    <w:lvl w:ilvl="2">
      <w:start w:val="2"/>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1">
    <w:nsid w:val="213D4A92"/>
    <w:multiLevelType w:val="multilevel"/>
    <w:tmpl w:val="A67EBFF2"/>
    <w:lvl w:ilvl="0">
      <w:start w:val="1"/>
      <w:numFmt w:val="decimal"/>
      <w:lvlText w:val="%1."/>
      <w:lvlJc w:val="left"/>
      <w:pPr>
        <w:ind w:left="720" w:hanging="360"/>
      </w:pPr>
    </w:lvl>
    <w:lvl w:ilvl="1">
      <w:start w:val="4"/>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lowerLetter"/>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24BF7282"/>
    <w:multiLevelType w:val="hybridMultilevel"/>
    <w:tmpl w:val="9AAE880A"/>
    <w:lvl w:ilvl="0" w:tplc="96C483F0">
      <w:start w:val="1"/>
      <w:numFmt w:val="lowerLetter"/>
      <w:lvlText w:val="%1."/>
      <w:lvlJc w:val="left"/>
      <w:pPr>
        <w:tabs>
          <w:tab w:val="num" w:pos="340"/>
        </w:tabs>
        <w:ind w:left="340" w:hanging="340"/>
      </w:pPr>
      <w:rPr>
        <w:rFonts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24D77E02"/>
    <w:multiLevelType w:val="multilevel"/>
    <w:tmpl w:val="A7AACA54"/>
    <w:lvl w:ilvl="0">
      <w:start w:val="6"/>
      <w:numFmt w:val="decimal"/>
      <w:lvlText w:val="%1."/>
      <w:lvlJc w:val="left"/>
      <w:pPr>
        <w:ind w:left="540" w:hanging="540"/>
      </w:pPr>
      <w:rPr>
        <w:rFonts w:hint="default"/>
      </w:rPr>
    </w:lvl>
    <w:lvl w:ilvl="1">
      <w:start w:val="3"/>
      <w:numFmt w:val="decimal"/>
      <w:lvlText w:val="%1.%2."/>
      <w:lvlJc w:val="left"/>
      <w:pPr>
        <w:ind w:left="1072" w:hanging="72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616" w:hanging="1800"/>
      </w:pPr>
      <w:rPr>
        <w:rFonts w:hint="default"/>
      </w:rPr>
    </w:lvl>
  </w:abstractNum>
  <w:abstractNum w:abstractNumId="14">
    <w:nsid w:val="26F3021D"/>
    <w:multiLevelType w:val="hybridMultilevel"/>
    <w:tmpl w:val="F8B83C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90D1A32"/>
    <w:multiLevelType w:val="multilevel"/>
    <w:tmpl w:val="71B6BE20"/>
    <w:lvl w:ilvl="0">
      <w:start w:val="7"/>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91425DF"/>
    <w:multiLevelType w:val="multilevel"/>
    <w:tmpl w:val="4A8EB2E8"/>
    <w:lvl w:ilvl="0">
      <w:start w:val="6"/>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2BF91D51"/>
    <w:multiLevelType w:val="hybridMultilevel"/>
    <w:tmpl w:val="20D29618"/>
    <w:lvl w:ilvl="0" w:tplc="6678765C">
      <w:start w:val="1"/>
      <w:numFmt w:val="decimal"/>
      <w:lvlText w:val="%1)"/>
      <w:lvlJc w:val="left"/>
      <w:pPr>
        <w:ind w:left="900" w:hanging="360"/>
      </w:pPr>
      <w:rPr>
        <w:rFonts w:hint="default"/>
      </w:rPr>
    </w:lvl>
    <w:lvl w:ilvl="1" w:tplc="04210019" w:tentative="1">
      <w:start w:val="1"/>
      <w:numFmt w:val="lowerLetter"/>
      <w:lvlText w:val="%2."/>
      <w:lvlJc w:val="left"/>
      <w:pPr>
        <w:ind w:left="1620" w:hanging="360"/>
      </w:pPr>
    </w:lvl>
    <w:lvl w:ilvl="2" w:tplc="0421001B" w:tentative="1">
      <w:start w:val="1"/>
      <w:numFmt w:val="lowerRoman"/>
      <w:lvlText w:val="%3."/>
      <w:lvlJc w:val="right"/>
      <w:pPr>
        <w:ind w:left="2340" w:hanging="180"/>
      </w:pPr>
    </w:lvl>
    <w:lvl w:ilvl="3" w:tplc="0421000F" w:tentative="1">
      <w:start w:val="1"/>
      <w:numFmt w:val="decimal"/>
      <w:lvlText w:val="%4."/>
      <w:lvlJc w:val="left"/>
      <w:pPr>
        <w:ind w:left="3060" w:hanging="360"/>
      </w:pPr>
    </w:lvl>
    <w:lvl w:ilvl="4" w:tplc="04210019" w:tentative="1">
      <w:start w:val="1"/>
      <w:numFmt w:val="lowerLetter"/>
      <w:lvlText w:val="%5."/>
      <w:lvlJc w:val="left"/>
      <w:pPr>
        <w:ind w:left="3780" w:hanging="360"/>
      </w:pPr>
    </w:lvl>
    <w:lvl w:ilvl="5" w:tplc="0421001B" w:tentative="1">
      <w:start w:val="1"/>
      <w:numFmt w:val="lowerRoman"/>
      <w:lvlText w:val="%6."/>
      <w:lvlJc w:val="right"/>
      <w:pPr>
        <w:ind w:left="4500" w:hanging="180"/>
      </w:pPr>
    </w:lvl>
    <w:lvl w:ilvl="6" w:tplc="0421000F" w:tentative="1">
      <w:start w:val="1"/>
      <w:numFmt w:val="decimal"/>
      <w:lvlText w:val="%7."/>
      <w:lvlJc w:val="left"/>
      <w:pPr>
        <w:ind w:left="5220" w:hanging="360"/>
      </w:pPr>
    </w:lvl>
    <w:lvl w:ilvl="7" w:tplc="04210019" w:tentative="1">
      <w:start w:val="1"/>
      <w:numFmt w:val="lowerLetter"/>
      <w:lvlText w:val="%8."/>
      <w:lvlJc w:val="left"/>
      <w:pPr>
        <w:ind w:left="5940" w:hanging="360"/>
      </w:pPr>
    </w:lvl>
    <w:lvl w:ilvl="8" w:tplc="0421001B" w:tentative="1">
      <w:start w:val="1"/>
      <w:numFmt w:val="lowerRoman"/>
      <w:lvlText w:val="%9."/>
      <w:lvlJc w:val="right"/>
      <w:pPr>
        <w:ind w:left="6660" w:hanging="180"/>
      </w:pPr>
    </w:lvl>
  </w:abstractNum>
  <w:abstractNum w:abstractNumId="18">
    <w:nsid w:val="311B0A78"/>
    <w:multiLevelType w:val="multilevel"/>
    <w:tmpl w:val="A89C0314"/>
    <w:lvl w:ilvl="0">
      <w:start w:val="5"/>
      <w:numFmt w:val="decimal"/>
      <w:lvlText w:val="%1"/>
      <w:lvlJc w:val="left"/>
      <w:pPr>
        <w:ind w:left="525" w:hanging="525"/>
      </w:pPr>
      <w:rPr>
        <w:rFonts w:ascii="Arial" w:hAnsi="Arial" w:hint="default"/>
      </w:rPr>
    </w:lvl>
    <w:lvl w:ilvl="1">
      <w:start w:val="6"/>
      <w:numFmt w:val="decimal"/>
      <w:lvlText w:val="%1.%2"/>
      <w:lvlJc w:val="left"/>
      <w:pPr>
        <w:ind w:left="879" w:hanging="525"/>
      </w:pPr>
      <w:rPr>
        <w:rFonts w:ascii="Arial" w:hAnsi="Arial" w:hint="default"/>
      </w:rPr>
    </w:lvl>
    <w:lvl w:ilvl="2">
      <w:start w:val="1"/>
      <w:numFmt w:val="decimal"/>
      <w:lvlText w:val="%1.%2.%3"/>
      <w:lvlJc w:val="left"/>
      <w:pPr>
        <w:ind w:left="1428" w:hanging="720"/>
      </w:pPr>
      <w:rPr>
        <w:rFonts w:ascii="Arial" w:hAnsi="Arial" w:hint="default"/>
      </w:rPr>
    </w:lvl>
    <w:lvl w:ilvl="3">
      <w:start w:val="1"/>
      <w:numFmt w:val="decimal"/>
      <w:lvlText w:val="%1.%2.%3.%4"/>
      <w:lvlJc w:val="left"/>
      <w:pPr>
        <w:ind w:left="1782" w:hanging="720"/>
      </w:pPr>
      <w:rPr>
        <w:rFonts w:ascii="Arial" w:hAnsi="Arial" w:hint="default"/>
      </w:rPr>
    </w:lvl>
    <w:lvl w:ilvl="4">
      <w:start w:val="1"/>
      <w:numFmt w:val="decimal"/>
      <w:lvlText w:val="%1.%2.%3.%4.%5"/>
      <w:lvlJc w:val="left"/>
      <w:pPr>
        <w:ind w:left="2496" w:hanging="1080"/>
      </w:pPr>
      <w:rPr>
        <w:rFonts w:ascii="Arial" w:hAnsi="Arial" w:hint="default"/>
      </w:rPr>
    </w:lvl>
    <w:lvl w:ilvl="5">
      <w:start w:val="1"/>
      <w:numFmt w:val="decimal"/>
      <w:lvlText w:val="%1.%2.%3.%4.%5.%6"/>
      <w:lvlJc w:val="left"/>
      <w:pPr>
        <w:ind w:left="2850" w:hanging="1080"/>
      </w:pPr>
      <w:rPr>
        <w:rFonts w:ascii="Arial" w:hAnsi="Arial" w:hint="default"/>
      </w:rPr>
    </w:lvl>
    <w:lvl w:ilvl="6">
      <w:start w:val="1"/>
      <w:numFmt w:val="decimal"/>
      <w:lvlText w:val="%1.%2.%3.%4.%5.%6.%7"/>
      <w:lvlJc w:val="left"/>
      <w:pPr>
        <w:ind w:left="3564" w:hanging="1440"/>
      </w:pPr>
      <w:rPr>
        <w:rFonts w:ascii="Arial" w:hAnsi="Arial" w:hint="default"/>
      </w:rPr>
    </w:lvl>
    <w:lvl w:ilvl="7">
      <w:start w:val="1"/>
      <w:numFmt w:val="decimal"/>
      <w:lvlText w:val="%1.%2.%3.%4.%5.%6.%7.%8"/>
      <w:lvlJc w:val="left"/>
      <w:pPr>
        <w:ind w:left="3918" w:hanging="1440"/>
      </w:pPr>
      <w:rPr>
        <w:rFonts w:ascii="Arial" w:hAnsi="Arial" w:hint="default"/>
      </w:rPr>
    </w:lvl>
    <w:lvl w:ilvl="8">
      <w:start w:val="1"/>
      <w:numFmt w:val="decimal"/>
      <w:lvlText w:val="%1.%2.%3.%4.%5.%6.%7.%8.%9"/>
      <w:lvlJc w:val="left"/>
      <w:pPr>
        <w:ind w:left="4632" w:hanging="1800"/>
      </w:pPr>
      <w:rPr>
        <w:rFonts w:ascii="Arial" w:hAnsi="Arial" w:hint="default"/>
      </w:rPr>
    </w:lvl>
  </w:abstractNum>
  <w:abstractNum w:abstractNumId="19">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36146EB9"/>
    <w:multiLevelType w:val="multilevel"/>
    <w:tmpl w:val="19C61026"/>
    <w:lvl w:ilvl="0">
      <w:start w:val="3"/>
      <w:numFmt w:val="decimal"/>
      <w:lvlText w:val="%1"/>
      <w:lvlJc w:val="left"/>
      <w:pPr>
        <w:tabs>
          <w:tab w:val="num" w:pos="360"/>
        </w:tabs>
        <w:ind w:left="360" w:hanging="360"/>
      </w:pPr>
      <w:rPr>
        <w:rFonts w:hint="default"/>
        <w:b/>
        <w:sz w:val="20"/>
      </w:rPr>
    </w:lvl>
    <w:lvl w:ilvl="1">
      <w:start w:val="4"/>
      <w:numFmt w:val="decimal"/>
      <w:lvlText w:val="%1.%2"/>
      <w:lvlJc w:val="left"/>
      <w:pPr>
        <w:tabs>
          <w:tab w:val="num" w:pos="360"/>
        </w:tabs>
        <w:ind w:left="360" w:hanging="360"/>
      </w:pPr>
      <w:rPr>
        <w:rFonts w:hint="default"/>
        <w:b/>
        <w:sz w:val="20"/>
      </w:rPr>
    </w:lvl>
    <w:lvl w:ilvl="2">
      <w:start w:val="1"/>
      <w:numFmt w:val="decimal"/>
      <w:lvlText w:val="%1.%2.%3"/>
      <w:lvlJc w:val="left"/>
      <w:pPr>
        <w:tabs>
          <w:tab w:val="num" w:pos="720"/>
        </w:tabs>
        <w:ind w:left="720" w:hanging="720"/>
      </w:pPr>
      <w:rPr>
        <w:rFonts w:hint="default"/>
        <w:b/>
        <w:sz w:val="20"/>
      </w:rPr>
    </w:lvl>
    <w:lvl w:ilvl="3">
      <w:start w:val="1"/>
      <w:numFmt w:val="decimal"/>
      <w:lvlText w:val="%1.%2.%3.%4"/>
      <w:lvlJc w:val="left"/>
      <w:pPr>
        <w:tabs>
          <w:tab w:val="num" w:pos="720"/>
        </w:tabs>
        <w:ind w:left="720" w:hanging="720"/>
      </w:pPr>
      <w:rPr>
        <w:rFonts w:hint="default"/>
        <w:b/>
        <w:sz w:val="20"/>
      </w:rPr>
    </w:lvl>
    <w:lvl w:ilvl="4">
      <w:start w:val="1"/>
      <w:numFmt w:val="decimal"/>
      <w:lvlText w:val="%1.%2.%3.%4.%5"/>
      <w:lvlJc w:val="left"/>
      <w:pPr>
        <w:tabs>
          <w:tab w:val="num" w:pos="1080"/>
        </w:tabs>
        <w:ind w:left="1080" w:hanging="1080"/>
      </w:pPr>
      <w:rPr>
        <w:rFonts w:hint="default"/>
        <w:b/>
        <w:sz w:val="20"/>
      </w:rPr>
    </w:lvl>
    <w:lvl w:ilvl="5">
      <w:start w:val="1"/>
      <w:numFmt w:val="decimal"/>
      <w:lvlText w:val="%1.%2.%3.%4.%5.%6"/>
      <w:lvlJc w:val="left"/>
      <w:pPr>
        <w:tabs>
          <w:tab w:val="num" w:pos="1080"/>
        </w:tabs>
        <w:ind w:left="1080" w:hanging="1080"/>
      </w:pPr>
      <w:rPr>
        <w:rFonts w:hint="default"/>
        <w:b/>
        <w:sz w:val="20"/>
      </w:rPr>
    </w:lvl>
    <w:lvl w:ilvl="6">
      <w:start w:val="1"/>
      <w:numFmt w:val="decimal"/>
      <w:lvlText w:val="%1.%2.%3.%4.%5.%6.%7"/>
      <w:lvlJc w:val="left"/>
      <w:pPr>
        <w:tabs>
          <w:tab w:val="num" w:pos="1440"/>
        </w:tabs>
        <w:ind w:left="1440" w:hanging="1440"/>
      </w:pPr>
      <w:rPr>
        <w:rFonts w:hint="default"/>
        <w:b/>
        <w:sz w:val="20"/>
      </w:rPr>
    </w:lvl>
    <w:lvl w:ilvl="7">
      <w:start w:val="1"/>
      <w:numFmt w:val="decimal"/>
      <w:lvlText w:val="%1.%2.%3.%4.%5.%6.%7.%8"/>
      <w:lvlJc w:val="left"/>
      <w:pPr>
        <w:tabs>
          <w:tab w:val="num" w:pos="1440"/>
        </w:tabs>
        <w:ind w:left="1440" w:hanging="1440"/>
      </w:pPr>
      <w:rPr>
        <w:rFonts w:hint="default"/>
        <w:b/>
        <w:sz w:val="20"/>
      </w:rPr>
    </w:lvl>
    <w:lvl w:ilvl="8">
      <w:start w:val="1"/>
      <w:numFmt w:val="decimal"/>
      <w:lvlText w:val="%1.%2.%3.%4.%5.%6.%7.%8.%9"/>
      <w:lvlJc w:val="left"/>
      <w:pPr>
        <w:tabs>
          <w:tab w:val="num" w:pos="1800"/>
        </w:tabs>
        <w:ind w:left="1800" w:hanging="1800"/>
      </w:pPr>
      <w:rPr>
        <w:rFonts w:hint="default"/>
        <w:b/>
        <w:sz w:val="20"/>
      </w:rPr>
    </w:lvl>
  </w:abstractNum>
  <w:abstractNum w:abstractNumId="21">
    <w:nsid w:val="371C70F0"/>
    <w:multiLevelType w:val="hybridMultilevel"/>
    <w:tmpl w:val="049C42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7AA27DC"/>
    <w:multiLevelType w:val="hybridMultilevel"/>
    <w:tmpl w:val="A012736C"/>
    <w:lvl w:ilvl="0" w:tplc="E8908F9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831692E"/>
    <w:multiLevelType w:val="hybridMultilevel"/>
    <w:tmpl w:val="5EBE3328"/>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39761A80"/>
    <w:multiLevelType w:val="multilevel"/>
    <w:tmpl w:val="19960684"/>
    <w:lvl w:ilvl="0">
      <w:start w:val="5"/>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ascii="Arial" w:hAnsi="Arial" w:cs="Arial"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39FB216D"/>
    <w:multiLevelType w:val="hybridMultilevel"/>
    <w:tmpl w:val="22EC436A"/>
    <w:lvl w:ilvl="0" w:tplc="6B4E30B6">
      <w:start w:val="1"/>
      <w:numFmt w:val="decimal"/>
      <w:lvlText w:val="(%1)"/>
      <w:lvlJc w:val="left"/>
      <w:pPr>
        <w:ind w:left="394" w:hanging="360"/>
      </w:pPr>
      <w:rPr>
        <w:rFonts w:hint="default"/>
      </w:rPr>
    </w:lvl>
    <w:lvl w:ilvl="1" w:tplc="04210019" w:tentative="1">
      <w:start w:val="1"/>
      <w:numFmt w:val="lowerLetter"/>
      <w:lvlText w:val="%2."/>
      <w:lvlJc w:val="left"/>
      <w:pPr>
        <w:ind w:left="1114" w:hanging="360"/>
      </w:pPr>
    </w:lvl>
    <w:lvl w:ilvl="2" w:tplc="0421001B" w:tentative="1">
      <w:start w:val="1"/>
      <w:numFmt w:val="lowerRoman"/>
      <w:lvlText w:val="%3."/>
      <w:lvlJc w:val="right"/>
      <w:pPr>
        <w:ind w:left="1834" w:hanging="180"/>
      </w:pPr>
    </w:lvl>
    <w:lvl w:ilvl="3" w:tplc="0421000F" w:tentative="1">
      <w:start w:val="1"/>
      <w:numFmt w:val="decimal"/>
      <w:lvlText w:val="%4."/>
      <w:lvlJc w:val="left"/>
      <w:pPr>
        <w:ind w:left="2554" w:hanging="360"/>
      </w:pPr>
    </w:lvl>
    <w:lvl w:ilvl="4" w:tplc="04210019" w:tentative="1">
      <w:start w:val="1"/>
      <w:numFmt w:val="lowerLetter"/>
      <w:lvlText w:val="%5."/>
      <w:lvlJc w:val="left"/>
      <w:pPr>
        <w:ind w:left="3274" w:hanging="360"/>
      </w:pPr>
    </w:lvl>
    <w:lvl w:ilvl="5" w:tplc="0421001B" w:tentative="1">
      <w:start w:val="1"/>
      <w:numFmt w:val="lowerRoman"/>
      <w:lvlText w:val="%6."/>
      <w:lvlJc w:val="right"/>
      <w:pPr>
        <w:ind w:left="3994" w:hanging="180"/>
      </w:pPr>
    </w:lvl>
    <w:lvl w:ilvl="6" w:tplc="0421000F" w:tentative="1">
      <w:start w:val="1"/>
      <w:numFmt w:val="decimal"/>
      <w:lvlText w:val="%7."/>
      <w:lvlJc w:val="left"/>
      <w:pPr>
        <w:ind w:left="4714" w:hanging="360"/>
      </w:pPr>
    </w:lvl>
    <w:lvl w:ilvl="7" w:tplc="04210019" w:tentative="1">
      <w:start w:val="1"/>
      <w:numFmt w:val="lowerLetter"/>
      <w:lvlText w:val="%8."/>
      <w:lvlJc w:val="left"/>
      <w:pPr>
        <w:ind w:left="5434" w:hanging="360"/>
      </w:pPr>
    </w:lvl>
    <w:lvl w:ilvl="8" w:tplc="0421001B" w:tentative="1">
      <w:start w:val="1"/>
      <w:numFmt w:val="lowerRoman"/>
      <w:lvlText w:val="%9."/>
      <w:lvlJc w:val="right"/>
      <w:pPr>
        <w:ind w:left="6154" w:hanging="180"/>
      </w:pPr>
    </w:lvl>
  </w:abstractNum>
  <w:abstractNum w:abstractNumId="26">
    <w:nsid w:val="3A9D5E90"/>
    <w:multiLevelType w:val="multilevel"/>
    <w:tmpl w:val="2E5AA674"/>
    <w:lvl w:ilvl="0">
      <w:start w:val="6"/>
      <w:numFmt w:val="decimal"/>
      <w:lvlText w:val="%1"/>
      <w:lvlJc w:val="left"/>
      <w:pPr>
        <w:ind w:left="480" w:hanging="480"/>
      </w:pPr>
      <w:rPr>
        <w:rFonts w:hint="default"/>
      </w:rPr>
    </w:lvl>
    <w:lvl w:ilvl="1">
      <w:start w:val="3"/>
      <w:numFmt w:val="decimal"/>
      <w:lvlText w:val="%1.%2"/>
      <w:lvlJc w:val="left"/>
      <w:pPr>
        <w:ind w:left="930" w:hanging="480"/>
      </w:pPr>
      <w:rPr>
        <w:rFonts w:hint="default"/>
      </w:rPr>
    </w:lvl>
    <w:lvl w:ilvl="2">
      <w:start w:val="3"/>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7">
    <w:nsid w:val="41B15418"/>
    <w:multiLevelType w:val="multilevel"/>
    <w:tmpl w:val="C882AD70"/>
    <w:lvl w:ilvl="0">
      <w:start w:val="6"/>
      <w:numFmt w:val="decimal"/>
      <w:lvlText w:val="%1"/>
      <w:lvlJc w:val="left"/>
      <w:pPr>
        <w:ind w:left="360" w:hanging="360"/>
      </w:pPr>
      <w:rPr>
        <w:rFonts w:hint="default"/>
        <w:color w:val="auto"/>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8">
    <w:nsid w:val="461301D8"/>
    <w:multiLevelType w:val="hybridMultilevel"/>
    <w:tmpl w:val="CEDC602C"/>
    <w:lvl w:ilvl="0" w:tplc="0409000F">
      <w:start w:val="1"/>
      <w:numFmt w:val="decimal"/>
      <w:lvlText w:val="%1."/>
      <w:lvlJc w:val="left"/>
      <w:pPr>
        <w:tabs>
          <w:tab w:val="num" w:pos="720"/>
        </w:tabs>
        <w:ind w:left="720" w:hanging="360"/>
      </w:pPr>
      <w:rPr>
        <w:rFonts w:hint="default"/>
      </w:rPr>
    </w:lvl>
    <w:lvl w:ilvl="1" w:tplc="04090015">
      <w:start w:val="1"/>
      <w:numFmt w:val="upperLetter"/>
      <w:lvlText w:val="%2."/>
      <w:lvlJc w:val="left"/>
      <w:pPr>
        <w:tabs>
          <w:tab w:val="num" w:pos="1620"/>
        </w:tabs>
        <w:ind w:left="1620" w:hanging="360"/>
      </w:pPr>
      <w:rPr>
        <w:rFonts w:hint="default"/>
      </w:rPr>
    </w:lvl>
    <w:lvl w:ilvl="2" w:tplc="EC669046">
      <w:start w:val="1"/>
      <w:numFmt w:val="bullet"/>
      <w:lvlText w:val=""/>
      <w:lvlJc w:val="left"/>
      <w:pPr>
        <w:tabs>
          <w:tab w:val="num" w:pos="2340"/>
        </w:tabs>
        <w:ind w:left="2340" w:hanging="360"/>
      </w:pPr>
      <w:rPr>
        <w:rFonts w:ascii="Webdings" w:hAnsi="Webdings" w:cs="Webding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nsid w:val="49940065"/>
    <w:multiLevelType w:val="hybridMultilevel"/>
    <w:tmpl w:val="0E74E52A"/>
    <w:lvl w:ilvl="0" w:tplc="331AB534">
      <w:start w:val="1"/>
      <w:numFmt w:val="decimal"/>
      <w:lvlText w:val="%1."/>
      <w:lvlJc w:val="left"/>
      <w:pPr>
        <w:ind w:left="371" w:hanging="360"/>
      </w:pPr>
      <w:rPr>
        <w:rFonts w:hint="default"/>
      </w:rPr>
    </w:lvl>
    <w:lvl w:ilvl="1" w:tplc="04210019" w:tentative="1">
      <w:start w:val="1"/>
      <w:numFmt w:val="lowerLetter"/>
      <w:lvlText w:val="%2."/>
      <w:lvlJc w:val="left"/>
      <w:pPr>
        <w:ind w:left="1091" w:hanging="360"/>
      </w:pPr>
    </w:lvl>
    <w:lvl w:ilvl="2" w:tplc="0421001B" w:tentative="1">
      <w:start w:val="1"/>
      <w:numFmt w:val="lowerRoman"/>
      <w:lvlText w:val="%3."/>
      <w:lvlJc w:val="right"/>
      <w:pPr>
        <w:ind w:left="1811" w:hanging="180"/>
      </w:pPr>
    </w:lvl>
    <w:lvl w:ilvl="3" w:tplc="0421000F" w:tentative="1">
      <w:start w:val="1"/>
      <w:numFmt w:val="decimal"/>
      <w:lvlText w:val="%4."/>
      <w:lvlJc w:val="left"/>
      <w:pPr>
        <w:ind w:left="2531" w:hanging="360"/>
      </w:pPr>
    </w:lvl>
    <w:lvl w:ilvl="4" w:tplc="04210019" w:tentative="1">
      <w:start w:val="1"/>
      <w:numFmt w:val="lowerLetter"/>
      <w:lvlText w:val="%5."/>
      <w:lvlJc w:val="left"/>
      <w:pPr>
        <w:ind w:left="3251" w:hanging="360"/>
      </w:pPr>
    </w:lvl>
    <w:lvl w:ilvl="5" w:tplc="0421001B" w:tentative="1">
      <w:start w:val="1"/>
      <w:numFmt w:val="lowerRoman"/>
      <w:lvlText w:val="%6."/>
      <w:lvlJc w:val="right"/>
      <w:pPr>
        <w:ind w:left="3971" w:hanging="180"/>
      </w:pPr>
    </w:lvl>
    <w:lvl w:ilvl="6" w:tplc="0421000F" w:tentative="1">
      <w:start w:val="1"/>
      <w:numFmt w:val="decimal"/>
      <w:lvlText w:val="%7."/>
      <w:lvlJc w:val="left"/>
      <w:pPr>
        <w:ind w:left="4691" w:hanging="360"/>
      </w:pPr>
    </w:lvl>
    <w:lvl w:ilvl="7" w:tplc="04210019" w:tentative="1">
      <w:start w:val="1"/>
      <w:numFmt w:val="lowerLetter"/>
      <w:lvlText w:val="%8."/>
      <w:lvlJc w:val="left"/>
      <w:pPr>
        <w:ind w:left="5411" w:hanging="360"/>
      </w:pPr>
    </w:lvl>
    <w:lvl w:ilvl="8" w:tplc="0421001B" w:tentative="1">
      <w:start w:val="1"/>
      <w:numFmt w:val="lowerRoman"/>
      <w:lvlText w:val="%9."/>
      <w:lvlJc w:val="right"/>
      <w:pPr>
        <w:ind w:left="6131" w:hanging="180"/>
      </w:pPr>
    </w:lvl>
  </w:abstractNum>
  <w:abstractNum w:abstractNumId="30">
    <w:nsid w:val="4BA072C4"/>
    <w:multiLevelType w:val="hybridMultilevel"/>
    <w:tmpl w:val="CE2A98F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4D26744C"/>
    <w:multiLevelType w:val="multilevel"/>
    <w:tmpl w:val="A7AACA54"/>
    <w:lvl w:ilvl="0">
      <w:start w:val="6"/>
      <w:numFmt w:val="decimal"/>
      <w:lvlText w:val="%1."/>
      <w:lvlJc w:val="left"/>
      <w:pPr>
        <w:ind w:left="540" w:hanging="540"/>
      </w:pPr>
      <w:rPr>
        <w:rFonts w:hint="default"/>
      </w:rPr>
    </w:lvl>
    <w:lvl w:ilvl="1">
      <w:start w:val="3"/>
      <w:numFmt w:val="decimal"/>
      <w:lvlText w:val="%1.%2."/>
      <w:lvlJc w:val="left"/>
      <w:pPr>
        <w:ind w:left="1072" w:hanging="72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616" w:hanging="1800"/>
      </w:pPr>
      <w:rPr>
        <w:rFonts w:hint="default"/>
      </w:rPr>
    </w:lvl>
  </w:abstractNum>
  <w:abstractNum w:abstractNumId="32">
    <w:nsid w:val="4F4971E5"/>
    <w:multiLevelType w:val="hybridMultilevel"/>
    <w:tmpl w:val="6A3617FE"/>
    <w:lvl w:ilvl="0" w:tplc="0409000F">
      <w:start w:val="1"/>
      <w:numFmt w:val="decimal"/>
      <w:lvlText w:val="%1."/>
      <w:lvlJc w:val="left"/>
      <w:pPr>
        <w:tabs>
          <w:tab w:val="num" w:pos="720"/>
        </w:tabs>
        <w:ind w:left="720" w:hanging="360"/>
      </w:pPr>
      <w:rPr>
        <w:rFonts w:hint="default"/>
      </w:rPr>
    </w:lvl>
    <w:lvl w:ilvl="1" w:tplc="04090015">
      <w:start w:val="1"/>
      <w:numFmt w:val="upperLetter"/>
      <w:lvlText w:val="%2."/>
      <w:lvlJc w:val="left"/>
      <w:pPr>
        <w:tabs>
          <w:tab w:val="num" w:pos="1620"/>
        </w:tabs>
        <w:ind w:left="1620" w:hanging="360"/>
      </w:pPr>
      <w:rPr>
        <w:rFonts w:hint="default"/>
      </w:rPr>
    </w:lvl>
    <w:lvl w:ilvl="2" w:tplc="EC669046">
      <w:start w:val="1"/>
      <w:numFmt w:val="bullet"/>
      <w:lvlText w:val=""/>
      <w:lvlJc w:val="left"/>
      <w:pPr>
        <w:tabs>
          <w:tab w:val="num" w:pos="540"/>
        </w:tabs>
        <w:ind w:left="540" w:hanging="360"/>
      </w:pPr>
      <w:rPr>
        <w:rFonts w:ascii="Webdings" w:hAnsi="Webdings" w:cs="Webding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nsid w:val="54C13E4E"/>
    <w:multiLevelType w:val="multilevel"/>
    <w:tmpl w:val="51441C70"/>
    <w:lvl w:ilvl="0">
      <w:start w:val="2"/>
      <w:numFmt w:val="decimal"/>
      <w:lvlText w:val="%1"/>
      <w:lvlJc w:val="left"/>
      <w:pPr>
        <w:ind w:left="360" w:hanging="360"/>
      </w:pPr>
      <w:rPr>
        <w:rFonts w:hint="default"/>
      </w:rPr>
    </w:lvl>
    <w:lvl w:ilvl="1">
      <w:start w:val="6"/>
      <w:numFmt w:val="decimal"/>
      <w:lvlText w:val="%1.%2"/>
      <w:lvlJc w:val="left"/>
      <w:pPr>
        <w:ind w:left="360" w:hanging="360"/>
      </w:pPr>
      <w:rPr>
        <w:rFonts w:ascii="Arial" w:hAnsi="Arial" w:cs="Arial"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A135A78"/>
    <w:multiLevelType w:val="hybridMultilevel"/>
    <w:tmpl w:val="BD201496"/>
    <w:lvl w:ilvl="0" w:tplc="C44C0B5A">
      <w:start w:val="1"/>
      <w:numFmt w:val="decimal"/>
      <w:lvlText w:val="%1)"/>
      <w:lvlJc w:val="left"/>
      <w:pPr>
        <w:ind w:left="990" w:hanging="360"/>
      </w:pPr>
      <w:rPr>
        <w:rFonts w:hint="default"/>
      </w:rPr>
    </w:lvl>
    <w:lvl w:ilvl="1" w:tplc="04210019" w:tentative="1">
      <w:start w:val="1"/>
      <w:numFmt w:val="lowerLetter"/>
      <w:lvlText w:val="%2."/>
      <w:lvlJc w:val="left"/>
      <w:pPr>
        <w:ind w:left="1710" w:hanging="360"/>
      </w:pPr>
    </w:lvl>
    <w:lvl w:ilvl="2" w:tplc="0421001B" w:tentative="1">
      <w:start w:val="1"/>
      <w:numFmt w:val="lowerRoman"/>
      <w:lvlText w:val="%3."/>
      <w:lvlJc w:val="right"/>
      <w:pPr>
        <w:ind w:left="2430" w:hanging="180"/>
      </w:pPr>
    </w:lvl>
    <w:lvl w:ilvl="3" w:tplc="0421000F" w:tentative="1">
      <w:start w:val="1"/>
      <w:numFmt w:val="decimal"/>
      <w:lvlText w:val="%4."/>
      <w:lvlJc w:val="left"/>
      <w:pPr>
        <w:ind w:left="3150" w:hanging="360"/>
      </w:pPr>
    </w:lvl>
    <w:lvl w:ilvl="4" w:tplc="04210019" w:tentative="1">
      <w:start w:val="1"/>
      <w:numFmt w:val="lowerLetter"/>
      <w:lvlText w:val="%5."/>
      <w:lvlJc w:val="left"/>
      <w:pPr>
        <w:ind w:left="3870" w:hanging="360"/>
      </w:pPr>
    </w:lvl>
    <w:lvl w:ilvl="5" w:tplc="0421001B" w:tentative="1">
      <w:start w:val="1"/>
      <w:numFmt w:val="lowerRoman"/>
      <w:lvlText w:val="%6."/>
      <w:lvlJc w:val="right"/>
      <w:pPr>
        <w:ind w:left="4590" w:hanging="180"/>
      </w:pPr>
    </w:lvl>
    <w:lvl w:ilvl="6" w:tplc="0421000F" w:tentative="1">
      <w:start w:val="1"/>
      <w:numFmt w:val="decimal"/>
      <w:lvlText w:val="%7."/>
      <w:lvlJc w:val="left"/>
      <w:pPr>
        <w:ind w:left="5310" w:hanging="360"/>
      </w:pPr>
    </w:lvl>
    <w:lvl w:ilvl="7" w:tplc="04210019" w:tentative="1">
      <w:start w:val="1"/>
      <w:numFmt w:val="lowerLetter"/>
      <w:lvlText w:val="%8."/>
      <w:lvlJc w:val="left"/>
      <w:pPr>
        <w:ind w:left="6030" w:hanging="360"/>
      </w:pPr>
    </w:lvl>
    <w:lvl w:ilvl="8" w:tplc="0421001B" w:tentative="1">
      <w:start w:val="1"/>
      <w:numFmt w:val="lowerRoman"/>
      <w:lvlText w:val="%9."/>
      <w:lvlJc w:val="right"/>
      <w:pPr>
        <w:ind w:left="6750" w:hanging="180"/>
      </w:pPr>
    </w:lvl>
  </w:abstractNum>
  <w:abstractNum w:abstractNumId="35">
    <w:nsid w:val="5A63529B"/>
    <w:multiLevelType w:val="hybridMultilevel"/>
    <w:tmpl w:val="12105C68"/>
    <w:lvl w:ilvl="0" w:tplc="28247564">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6">
    <w:nsid w:val="5D7E05C6"/>
    <w:multiLevelType w:val="multilevel"/>
    <w:tmpl w:val="7074745C"/>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nsid w:val="5DD864B0"/>
    <w:multiLevelType w:val="multilevel"/>
    <w:tmpl w:val="390CC9D6"/>
    <w:lvl w:ilvl="0">
      <w:start w:val="4"/>
      <w:numFmt w:val="decimal"/>
      <w:lvlText w:val="%1."/>
      <w:lvlJc w:val="left"/>
      <w:pPr>
        <w:ind w:left="360" w:hanging="360"/>
      </w:pPr>
      <w:rPr>
        <w:rFonts w:hint="default"/>
      </w:rPr>
    </w:lvl>
    <w:lvl w:ilvl="1">
      <w:start w:val="5"/>
      <w:numFmt w:val="decimal"/>
      <w:lvlText w:val="%1.%2."/>
      <w:lvlJc w:val="left"/>
      <w:pPr>
        <w:ind w:left="1320"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440" w:hanging="144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6000" w:hanging="1800"/>
      </w:pPr>
      <w:rPr>
        <w:rFonts w:hint="default"/>
      </w:rPr>
    </w:lvl>
    <w:lvl w:ilvl="8">
      <w:start w:val="1"/>
      <w:numFmt w:val="decimal"/>
      <w:lvlText w:val="%1.%2.%3.%4.%5.%6.%7.%8.%9."/>
      <w:lvlJc w:val="left"/>
      <w:pPr>
        <w:ind w:left="6600" w:hanging="1800"/>
      </w:pPr>
      <w:rPr>
        <w:rFonts w:hint="default"/>
      </w:rPr>
    </w:lvl>
  </w:abstractNum>
  <w:abstractNum w:abstractNumId="38">
    <w:nsid w:val="5E5E7696"/>
    <w:multiLevelType w:val="hybridMultilevel"/>
    <w:tmpl w:val="73F60A14"/>
    <w:lvl w:ilvl="0" w:tplc="08E0E9E4">
      <w:start w:val="1"/>
      <w:numFmt w:val="decimal"/>
      <w:lvlText w:val="%1)"/>
      <w:lvlJc w:val="left"/>
      <w:pPr>
        <w:ind w:left="810" w:hanging="360"/>
      </w:pPr>
      <w:rPr>
        <w:rFonts w:hint="default"/>
      </w:rPr>
    </w:lvl>
    <w:lvl w:ilvl="1" w:tplc="04210019" w:tentative="1">
      <w:start w:val="1"/>
      <w:numFmt w:val="lowerLetter"/>
      <w:lvlText w:val="%2."/>
      <w:lvlJc w:val="left"/>
      <w:pPr>
        <w:ind w:left="1530" w:hanging="360"/>
      </w:pPr>
    </w:lvl>
    <w:lvl w:ilvl="2" w:tplc="0421001B" w:tentative="1">
      <w:start w:val="1"/>
      <w:numFmt w:val="lowerRoman"/>
      <w:lvlText w:val="%3."/>
      <w:lvlJc w:val="right"/>
      <w:pPr>
        <w:ind w:left="2250" w:hanging="180"/>
      </w:pPr>
    </w:lvl>
    <w:lvl w:ilvl="3" w:tplc="0421000F" w:tentative="1">
      <w:start w:val="1"/>
      <w:numFmt w:val="decimal"/>
      <w:lvlText w:val="%4."/>
      <w:lvlJc w:val="left"/>
      <w:pPr>
        <w:ind w:left="2970" w:hanging="360"/>
      </w:pPr>
    </w:lvl>
    <w:lvl w:ilvl="4" w:tplc="04210019" w:tentative="1">
      <w:start w:val="1"/>
      <w:numFmt w:val="lowerLetter"/>
      <w:lvlText w:val="%5."/>
      <w:lvlJc w:val="left"/>
      <w:pPr>
        <w:ind w:left="3690" w:hanging="360"/>
      </w:pPr>
    </w:lvl>
    <w:lvl w:ilvl="5" w:tplc="0421001B" w:tentative="1">
      <w:start w:val="1"/>
      <w:numFmt w:val="lowerRoman"/>
      <w:lvlText w:val="%6."/>
      <w:lvlJc w:val="right"/>
      <w:pPr>
        <w:ind w:left="4410" w:hanging="180"/>
      </w:pPr>
    </w:lvl>
    <w:lvl w:ilvl="6" w:tplc="0421000F" w:tentative="1">
      <w:start w:val="1"/>
      <w:numFmt w:val="decimal"/>
      <w:lvlText w:val="%7."/>
      <w:lvlJc w:val="left"/>
      <w:pPr>
        <w:ind w:left="5130" w:hanging="360"/>
      </w:pPr>
    </w:lvl>
    <w:lvl w:ilvl="7" w:tplc="04210019" w:tentative="1">
      <w:start w:val="1"/>
      <w:numFmt w:val="lowerLetter"/>
      <w:lvlText w:val="%8."/>
      <w:lvlJc w:val="left"/>
      <w:pPr>
        <w:ind w:left="5850" w:hanging="360"/>
      </w:pPr>
    </w:lvl>
    <w:lvl w:ilvl="8" w:tplc="0421001B" w:tentative="1">
      <w:start w:val="1"/>
      <w:numFmt w:val="lowerRoman"/>
      <w:lvlText w:val="%9."/>
      <w:lvlJc w:val="right"/>
      <w:pPr>
        <w:ind w:left="6570" w:hanging="180"/>
      </w:pPr>
    </w:lvl>
  </w:abstractNum>
  <w:abstractNum w:abstractNumId="39">
    <w:nsid w:val="5FD254BF"/>
    <w:multiLevelType w:val="hybridMultilevel"/>
    <w:tmpl w:val="B372A436"/>
    <w:lvl w:ilvl="0" w:tplc="531A8D7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0">
    <w:nsid w:val="63FE561C"/>
    <w:multiLevelType w:val="singleLevel"/>
    <w:tmpl w:val="FFFFFFFF"/>
    <w:lvl w:ilvl="0">
      <w:numFmt w:val="decimal"/>
      <w:lvlText w:val="*"/>
      <w:lvlJc w:val="left"/>
    </w:lvl>
  </w:abstractNum>
  <w:abstractNum w:abstractNumId="41">
    <w:nsid w:val="654133C7"/>
    <w:multiLevelType w:val="multilevel"/>
    <w:tmpl w:val="4AE49542"/>
    <w:lvl w:ilvl="0">
      <w:start w:val="4"/>
      <w:numFmt w:val="decimal"/>
      <w:lvlText w:val="%1"/>
      <w:lvlJc w:val="left"/>
      <w:pPr>
        <w:tabs>
          <w:tab w:val="num" w:pos="600"/>
        </w:tabs>
        <w:ind w:left="600" w:hanging="600"/>
      </w:pPr>
      <w:rPr>
        <w:rFonts w:hint="default"/>
      </w:rPr>
    </w:lvl>
    <w:lvl w:ilvl="1">
      <w:start w:val="3"/>
      <w:numFmt w:val="decimal"/>
      <w:lvlText w:val="%1.%2"/>
      <w:lvlJc w:val="left"/>
      <w:pPr>
        <w:tabs>
          <w:tab w:val="num" w:pos="600"/>
        </w:tabs>
        <w:ind w:left="600" w:hanging="60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69EC586C"/>
    <w:multiLevelType w:val="multilevel"/>
    <w:tmpl w:val="DAC071A0"/>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6C055130"/>
    <w:multiLevelType w:val="hybridMultilevel"/>
    <w:tmpl w:val="038684DC"/>
    <w:lvl w:ilvl="0" w:tplc="07FCB1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D774631"/>
    <w:multiLevelType w:val="hybridMultilevel"/>
    <w:tmpl w:val="5CC0C2F8"/>
    <w:lvl w:ilvl="0" w:tplc="6802900A">
      <w:start w:val="6"/>
      <w:numFmt w:val="bullet"/>
      <w:lvlText w:val=""/>
      <w:lvlJc w:val="left"/>
      <w:pPr>
        <w:ind w:left="810" w:hanging="360"/>
      </w:pPr>
      <w:rPr>
        <w:rFonts w:ascii="Symbol" w:eastAsia="Times New Roman" w:hAnsi="Symbol" w:cs="Aria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5">
    <w:nsid w:val="6F7A6901"/>
    <w:multiLevelType w:val="hybridMultilevel"/>
    <w:tmpl w:val="12BCFAE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6">
    <w:nsid w:val="70E26B60"/>
    <w:multiLevelType w:val="hybridMultilevel"/>
    <w:tmpl w:val="1CFEB260"/>
    <w:lvl w:ilvl="0" w:tplc="04090001">
      <w:start w:val="1"/>
      <w:numFmt w:val="bullet"/>
      <w:lvlText w:val=""/>
      <w:lvlJc w:val="left"/>
      <w:pPr>
        <w:ind w:left="403" w:hanging="360"/>
      </w:pPr>
      <w:rPr>
        <w:rFonts w:ascii="Symbol" w:hAnsi="Symbol" w:hint="default"/>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47">
    <w:nsid w:val="79365A85"/>
    <w:multiLevelType w:val="hybridMultilevel"/>
    <w:tmpl w:val="04048340"/>
    <w:lvl w:ilvl="0" w:tplc="B0C856BC">
      <w:start w:val="1"/>
      <w:numFmt w:val="decimal"/>
      <w:lvlText w:val="%1."/>
      <w:lvlJc w:val="left"/>
      <w:pPr>
        <w:ind w:left="403" w:hanging="360"/>
      </w:pPr>
      <w:rPr>
        <w:rFonts w:hint="default"/>
      </w:rPr>
    </w:lvl>
    <w:lvl w:ilvl="1" w:tplc="04090019" w:tentative="1">
      <w:start w:val="1"/>
      <w:numFmt w:val="lowerLetter"/>
      <w:lvlText w:val="%2."/>
      <w:lvlJc w:val="left"/>
      <w:pPr>
        <w:ind w:left="1123" w:hanging="360"/>
      </w:pPr>
    </w:lvl>
    <w:lvl w:ilvl="2" w:tplc="0409001B" w:tentative="1">
      <w:start w:val="1"/>
      <w:numFmt w:val="lowerRoman"/>
      <w:lvlText w:val="%3."/>
      <w:lvlJc w:val="right"/>
      <w:pPr>
        <w:ind w:left="1843" w:hanging="180"/>
      </w:pPr>
    </w:lvl>
    <w:lvl w:ilvl="3" w:tplc="0409000F" w:tentative="1">
      <w:start w:val="1"/>
      <w:numFmt w:val="decimal"/>
      <w:lvlText w:val="%4."/>
      <w:lvlJc w:val="left"/>
      <w:pPr>
        <w:ind w:left="2563" w:hanging="360"/>
      </w:pPr>
    </w:lvl>
    <w:lvl w:ilvl="4" w:tplc="04090019" w:tentative="1">
      <w:start w:val="1"/>
      <w:numFmt w:val="lowerLetter"/>
      <w:lvlText w:val="%5."/>
      <w:lvlJc w:val="left"/>
      <w:pPr>
        <w:ind w:left="3283" w:hanging="360"/>
      </w:pPr>
    </w:lvl>
    <w:lvl w:ilvl="5" w:tplc="0409001B" w:tentative="1">
      <w:start w:val="1"/>
      <w:numFmt w:val="lowerRoman"/>
      <w:lvlText w:val="%6."/>
      <w:lvlJc w:val="right"/>
      <w:pPr>
        <w:ind w:left="4003" w:hanging="180"/>
      </w:pPr>
    </w:lvl>
    <w:lvl w:ilvl="6" w:tplc="0409000F" w:tentative="1">
      <w:start w:val="1"/>
      <w:numFmt w:val="decimal"/>
      <w:lvlText w:val="%7."/>
      <w:lvlJc w:val="left"/>
      <w:pPr>
        <w:ind w:left="4723" w:hanging="360"/>
      </w:pPr>
    </w:lvl>
    <w:lvl w:ilvl="7" w:tplc="04090019" w:tentative="1">
      <w:start w:val="1"/>
      <w:numFmt w:val="lowerLetter"/>
      <w:lvlText w:val="%8."/>
      <w:lvlJc w:val="left"/>
      <w:pPr>
        <w:ind w:left="5443" w:hanging="360"/>
      </w:pPr>
    </w:lvl>
    <w:lvl w:ilvl="8" w:tplc="0409001B" w:tentative="1">
      <w:start w:val="1"/>
      <w:numFmt w:val="lowerRoman"/>
      <w:lvlText w:val="%9."/>
      <w:lvlJc w:val="right"/>
      <w:pPr>
        <w:ind w:left="6163" w:hanging="180"/>
      </w:pPr>
    </w:lvl>
  </w:abstractNum>
  <w:abstractNum w:abstractNumId="48">
    <w:nsid w:val="7AF96E53"/>
    <w:multiLevelType w:val="hybridMultilevel"/>
    <w:tmpl w:val="AABA0DE0"/>
    <w:lvl w:ilvl="0" w:tplc="DB248C60">
      <w:start w:val="3"/>
      <w:numFmt w:val="bullet"/>
      <w:lvlText w:val="-"/>
      <w:lvlJc w:val="left"/>
      <w:pPr>
        <w:tabs>
          <w:tab w:val="num" w:pos="960"/>
        </w:tabs>
        <w:ind w:left="960" w:hanging="360"/>
      </w:pPr>
      <w:rPr>
        <w:rFonts w:ascii="Times New Roman" w:eastAsia="Times New Roman" w:hAnsi="Times New Roman" w:cs="Times New Roman" w:hint="default"/>
      </w:rPr>
    </w:lvl>
    <w:lvl w:ilvl="1" w:tplc="AFBA0638">
      <w:start w:val="1"/>
      <w:numFmt w:val="bullet"/>
      <w:lvlText w:val=""/>
      <w:lvlJc w:val="left"/>
      <w:pPr>
        <w:tabs>
          <w:tab w:val="num" w:pos="1800"/>
        </w:tabs>
        <w:ind w:left="1800" w:hanging="480"/>
      </w:pPr>
      <w:rPr>
        <w:rFonts w:ascii="Symbol" w:eastAsia="Times New Roman" w:hAnsi="Symbol" w:cs="Times New Roman" w:hint="default"/>
        <w:sz w:val="40"/>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49">
    <w:nsid w:val="7CA34449"/>
    <w:multiLevelType w:val="hybridMultilevel"/>
    <w:tmpl w:val="34BA15AA"/>
    <w:lvl w:ilvl="0" w:tplc="DF08FB8E">
      <w:start w:val="7"/>
      <w:numFmt w:val="bullet"/>
      <w:lvlText w:val=""/>
      <w:lvlJc w:val="left"/>
      <w:pPr>
        <w:ind w:left="1032" w:hanging="360"/>
      </w:pPr>
      <w:rPr>
        <w:rFonts w:ascii="Symbol" w:eastAsia="Times New Roman" w:hAnsi="Symbol" w:cs="Arial" w:hint="default"/>
      </w:rPr>
    </w:lvl>
    <w:lvl w:ilvl="1" w:tplc="04090003" w:tentative="1">
      <w:start w:val="1"/>
      <w:numFmt w:val="bullet"/>
      <w:lvlText w:val="o"/>
      <w:lvlJc w:val="left"/>
      <w:pPr>
        <w:ind w:left="1752" w:hanging="360"/>
      </w:pPr>
      <w:rPr>
        <w:rFonts w:ascii="Courier New" w:hAnsi="Courier New" w:cs="Courier New" w:hint="default"/>
      </w:rPr>
    </w:lvl>
    <w:lvl w:ilvl="2" w:tplc="04090005" w:tentative="1">
      <w:start w:val="1"/>
      <w:numFmt w:val="bullet"/>
      <w:lvlText w:val=""/>
      <w:lvlJc w:val="left"/>
      <w:pPr>
        <w:ind w:left="2472" w:hanging="360"/>
      </w:pPr>
      <w:rPr>
        <w:rFonts w:ascii="Wingdings" w:hAnsi="Wingdings" w:hint="default"/>
      </w:rPr>
    </w:lvl>
    <w:lvl w:ilvl="3" w:tplc="04090001" w:tentative="1">
      <w:start w:val="1"/>
      <w:numFmt w:val="bullet"/>
      <w:lvlText w:val=""/>
      <w:lvlJc w:val="left"/>
      <w:pPr>
        <w:ind w:left="3192" w:hanging="360"/>
      </w:pPr>
      <w:rPr>
        <w:rFonts w:ascii="Symbol" w:hAnsi="Symbol" w:hint="default"/>
      </w:rPr>
    </w:lvl>
    <w:lvl w:ilvl="4" w:tplc="04090003" w:tentative="1">
      <w:start w:val="1"/>
      <w:numFmt w:val="bullet"/>
      <w:lvlText w:val="o"/>
      <w:lvlJc w:val="left"/>
      <w:pPr>
        <w:ind w:left="3912" w:hanging="360"/>
      </w:pPr>
      <w:rPr>
        <w:rFonts w:ascii="Courier New" w:hAnsi="Courier New" w:cs="Courier New" w:hint="default"/>
      </w:rPr>
    </w:lvl>
    <w:lvl w:ilvl="5" w:tplc="04090005" w:tentative="1">
      <w:start w:val="1"/>
      <w:numFmt w:val="bullet"/>
      <w:lvlText w:val=""/>
      <w:lvlJc w:val="left"/>
      <w:pPr>
        <w:ind w:left="4632" w:hanging="360"/>
      </w:pPr>
      <w:rPr>
        <w:rFonts w:ascii="Wingdings" w:hAnsi="Wingdings" w:hint="default"/>
      </w:rPr>
    </w:lvl>
    <w:lvl w:ilvl="6" w:tplc="04090001" w:tentative="1">
      <w:start w:val="1"/>
      <w:numFmt w:val="bullet"/>
      <w:lvlText w:val=""/>
      <w:lvlJc w:val="left"/>
      <w:pPr>
        <w:ind w:left="5352" w:hanging="360"/>
      </w:pPr>
      <w:rPr>
        <w:rFonts w:ascii="Symbol" w:hAnsi="Symbol" w:hint="default"/>
      </w:rPr>
    </w:lvl>
    <w:lvl w:ilvl="7" w:tplc="04090003" w:tentative="1">
      <w:start w:val="1"/>
      <w:numFmt w:val="bullet"/>
      <w:lvlText w:val="o"/>
      <w:lvlJc w:val="left"/>
      <w:pPr>
        <w:ind w:left="6072" w:hanging="360"/>
      </w:pPr>
      <w:rPr>
        <w:rFonts w:ascii="Courier New" w:hAnsi="Courier New" w:cs="Courier New" w:hint="default"/>
      </w:rPr>
    </w:lvl>
    <w:lvl w:ilvl="8" w:tplc="04090005" w:tentative="1">
      <w:start w:val="1"/>
      <w:numFmt w:val="bullet"/>
      <w:lvlText w:val=""/>
      <w:lvlJc w:val="left"/>
      <w:pPr>
        <w:ind w:left="6792"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927" w:hanging="360"/>
        </w:pPr>
        <w:rPr>
          <w:rFonts w:ascii="Symbol" w:hAnsi="Symbol" w:hint="default"/>
          <w:b w:val="0"/>
          <w:i w:val="0"/>
          <w:sz w:val="36"/>
        </w:rPr>
      </w:lvl>
    </w:lvlOverride>
  </w:num>
  <w:num w:numId="2">
    <w:abstractNumId w:val="19"/>
  </w:num>
  <w:num w:numId="3">
    <w:abstractNumId w:val="48"/>
  </w:num>
  <w:num w:numId="4">
    <w:abstractNumId w:val="35"/>
  </w:num>
  <w:num w:numId="5">
    <w:abstractNumId w:val="2"/>
  </w:num>
  <w:num w:numId="6">
    <w:abstractNumId w:val="7"/>
  </w:num>
  <w:num w:numId="7">
    <w:abstractNumId w:val="14"/>
  </w:num>
  <w:num w:numId="8">
    <w:abstractNumId w:val="42"/>
  </w:num>
  <w:num w:numId="9">
    <w:abstractNumId w:val="33"/>
  </w:num>
  <w:num w:numId="10">
    <w:abstractNumId w:val="24"/>
  </w:num>
  <w:num w:numId="11">
    <w:abstractNumId w:val="21"/>
  </w:num>
  <w:num w:numId="12">
    <w:abstractNumId w:val="40"/>
  </w:num>
  <w:num w:numId="13">
    <w:abstractNumId w:val="41"/>
  </w:num>
  <w:num w:numId="14">
    <w:abstractNumId w:val="5"/>
  </w:num>
  <w:num w:numId="15">
    <w:abstractNumId w:val="20"/>
  </w:num>
  <w:num w:numId="16">
    <w:abstractNumId w:val="8"/>
  </w:num>
  <w:num w:numId="17">
    <w:abstractNumId w:val="26"/>
  </w:num>
  <w:num w:numId="18">
    <w:abstractNumId w:val="16"/>
  </w:num>
  <w:num w:numId="19">
    <w:abstractNumId w:val="27"/>
  </w:num>
  <w:num w:numId="20">
    <w:abstractNumId w:val="1"/>
  </w:num>
  <w:num w:numId="21">
    <w:abstractNumId w:val="37"/>
  </w:num>
  <w:num w:numId="22">
    <w:abstractNumId w:val="36"/>
  </w:num>
  <w:num w:numId="23">
    <w:abstractNumId w:val="25"/>
  </w:num>
  <w:num w:numId="24">
    <w:abstractNumId w:val="39"/>
  </w:num>
  <w:num w:numId="25">
    <w:abstractNumId w:val="9"/>
  </w:num>
  <w:num w:numId="26">
    <w:abstractNumId w:val="12"/>
  </w:num>
  <w:num w:numId="27">
    <w:abstractNumId w:val="18"/>
  </w:num>
  <w:num w:numId="28">
    <w:abstractNumId w:val="13"/>
  </w:num>
  <w:num w:numId="29">
    <w:abstractNumId w:val="31"/>
  </w:num>
  <w:num w:numId="30">
    <w:abstractNumId w:val="47"/>
  </w:num>
  <w:num w:numId="31">
    <w:abstractNumId w:val="11"/>
  </w:num>
  <w:num w:numId="32">
    <w:abstractNumId w:val="46"/>
  </w:num>
  <w:num w:numId="33">
    <w:abstractNumId w:val="4"/>
  </w:num>
  <w:num w:numId="34">
    <w:abstractNumId w:val="44"/>
  </w:num>
  <w:num w:numId="35">
    <w:abstractNumId w:val="15"/>
  </w:num>
  <w:num w:numId="36">
    <w:abstractNumId w:val="43"/>
  </w:num>
  <w:num w:numId="37">
    <w:abstractNumId w:val="22"/>
  </w:num>
  <w:num w:numId="38">
    <w:abstractNumId w:val="23"/>
  </w:num>
  <w:num w:numId="39">
    <w:abstractNumId w:val="29"/>
  </w:num>
  <w:num w:numId="40">
    <w:abstractNumId w:val="28"/>
  </w:num>
  <w:num w:numId="41">
    <w:abstractNumId w:val="32"/>
  </w:num>
  <w:num w:numId="42">
    <w:abstractNumId w:val="6"/>
  </w:num>
  <w:num w:numId="43">
    <w:abstractNumId w:val="30"/>
  </w:num>
  <w:num w:numId="44">
    <w:abstractNumId w:val="38"/>
  </w:num>
  <w:num w:numId="45">
    <w:abstractNumId w:val="17"/>
  </w:num>
  <w:num w:numId="46">
    <w:abstractNumId w:val="34"/>
  </w:num>
  <w:num w:numId="47">
    <w:abstractNumId w:val="45"/>
  </w:num>
  <w:num w:numId="48">
    <w:abstractNumId w:val="3"/>
  </w:num>
  <w:num w:numId="49">
    <w:abstractNumId w:val="10"/>
  </w:num>
  <w:num w:numId="50">
    <w:abstractNumId w:val="49"/>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stylePaneFormatFilter w:val="3F01"/>
  <w:trackRevisions/>
  <w:defaultTabStop w:val="708"/>
  <w:hyphenationZone w:val="425"/>
  <w:doNotHyphenateCaps/>
  <w:drawingGridHorizontalSpacing w:val="110"/>
  <w:displayHorizontalDrawingGridEvery w:val="0"/>
  <w:displayVerticalDrawingGridEvery w:val="0"/>
  <w:noPunctuationKerning/>
  <w:characterSpacingControl w:val="doNotCompress"/>
  <w:footnotePr>
    <w:footnote w:id="0"/>
    <w:footnote w:id="1"/>
  </w:footnotePr>
  <w:endnotePr>
    <w:endnote w:id="0"/>
    <w:endnote w:id="1"/>
  </w:endnotePr>
  <w:compat/>
  <w:rsids>
    <w:rsidRoot w:val="000B515E"/>
    <w:rsid w:val="00000791"/>
    <w:rsid w:val="0000098B"/>
    <w:rsid w:val="000018C5"/>
    <w:rsid w:val="00001F08"/>
    <w:rsid w:val="00002F73"/>
    <w:rsid w:val="000048AA"/>
    <w:rsid w:val="00006A55"/>
    <w:rsid w:val="00006DD3"/>
    <w:rsid w:val="00012F96"/>
    <w:rsid w:val="00013871"/>
    <w:rsid w:val="00015F45"/>
    <w:rsid w:val="00020068"/>
    <w:rsid w:val="000227BF"/>
    <w:rsid w:val="00023B89"/>
    <w:rsid w:val="00027123"/>
    <w:rsid w:val="0003011C"/>
    <w:rsid w:val="00031541"/>
    <w:rsid w:val="00031AFF"/>
    <w:rsid w:val="00032332"/>
    <w:rsid w:val="00033F63"/>
    <w:rsid w:val="00034119"/>
    <w:rsid w:val="00035560"/>
    <w:rsid w:val="00036272"/>
    <w:rsid w:val="00037C54"/>
    <w:rsid w:val="0004249A"/>
    <w:rsid w:val="000447C3"/>
    <w:rsid w:val="0004549A"/>
    <w:rsid w:val="0004631F"/>
    <w:rsid w:val="00046C4F"/>
    <w:rsid w:val="000473C8"/>
    <w:rsid w:val="000502ED"/>
    <w:rsid w:val="000506EA"/>
    <w:rsid w:val="00051487"/>
    <w:rsid w:val="00051B3F"/>
    <w:rsid w:val="00053B6C"/>
    <w:rsid w:val="000606AD"/>
    <w:rsid w:val="00063210"/>
    <w:rsid w:val="00063ECA"/>
    <w:rsid w:val="00063FBA"/>
    <w:rsid w:val="00065E76"/>
    <w:rsid w:val="000679C8"/>
    <w:rsid w:val="00067B15"/>
    <w:rsid w:val="00070677"/>
    <w:rsid w:val="00072902"/>
    <w:rsid w:val="000731BC"/>
    <w:rsid w:val="0007333A"/>
    <w:rsid w:val="000743DA"/>
    <w:rsid w:val="00074B10"/>
    <w:rsid w:val="00075A8D"/>
    <w:rsid w:val="00080252"/>
    <w:rsid w:val="000805ED"/>
    <w:rsid w:val="00083633"/>
    <w:rsid w:val="0008601B"/>
    <w:rsid w:val="00090189"/>
    <w:rsid w:val="0009304D"/>
    <w:rsid w:val="000934B8"/>
    <w:rsid w:val="00093B64"/>
    <w:rsid w:val="00094CEC"/>
    <w:rsid w:val="0009584A"/>
    <w:rsid w:val="00095E47"/>
    <w:rsid w:val="000969F3"/>
    <w:rsid w:val="00096C85"/>
    <w:rsid w:val="00096CA6"/>
    <w:rsid w:val="0009766A"/>
    <w:rsid w:val="000A111B"/>
    <w:rsid w:val="000A2162"/>
    <w:rsid w:val="000A28F8"/>
    <w:rsid w:val="000A3EEF"/>
    <w:rsid w:val="000A419B"/>
    <w:rsid w:val="000A5B72"/>
    <w:rsid w:val="000A61C0"/>
    <w:rsid w:val="000B16E6"/>
    <w:rsid w:val="000B29D1"/>
    <w:rsid w:val="000B3FE3"/>
    <w:rsid w:val="000B4F24"/>
    <w:rsid w:val="000B502C"/>
    <w:rsid w:val="000B515E"/>
    <w:rsid w:val="000B51BC"/>
    <w:rsid w:val="000B5C6D"/>
    <w:rsid w:val="000B686C"/>
    <w:rsid w:val="000B6AC5"/>
    <w:rsid w:val="000C00CC"/>
    <w:rsid w:val="000C14E1"/>
    <w:rsid w:val="000C1792"/>
    <w:rsid w:val="000C2C43"/>
    <w:rsid w:val="000C3BF9"/>
    <w:rsid w:val="000C3C3E"/>
    <w:rsid w:val="000C48B0"/>
    <w:rsid w:val="000C4A56"/>
    <w:rsid w:val="000C5E09"/>
    <w:rsid w:val="000C71B5"/>
    <w:rsid w:val="000D0DCD"/>
    <w:rsid w:val="000D1294"/>
    <w:rsid w:val="000D12D0"/>
    <w:rsid w:val="000D13FE"/>
    <w:rsid w:val="000D1D32"/>
    <w:rsid w:val="000D20C1"/>
    <w:rsid w:val="000D2427"/>
    <w:rsid w:val="000D3EB4"/>
    <w:rsid w:val="000D3FED"/>
    <w:rsid w:val="000D5552"/>
    <w:rsid w:val="000D75E4"/>
    <w:rsid w:val="000E083E"/>
    <w:rsid w:val="000E2BDE"/>
    <w:rsid w:val="000E2F5C"/>
    <w:rsid w:val="000E4D3E"/>
    <w:rsid w:val="000E4DF2"/>
    <w:rsid w:val="000E5D3E"/>
    <w:rsid w:val="000E6727"/>
    <w:rsid w:val="000E7D7A"/>
    <w:rsid w:val="000F53C8"/>
    <w:rsid w:val="000F6B69"/>
    <w:rsid w:val="00100138"/>
    <w:rsid w:val="001005C2"/>
    <w:rsid w:val="00101244"/>
    <w:rsid w:val="001033EF"/>
    <w:rsid w:val="00103603"/>
    <w:rsid w:val="00103FB7"/>
    <w:rsid w:val="00104ADE"/>
    <w:rsid w:val="00104E0A"/>
    <w:rsid w:val="001054B6"/>
    <w:rsid w:val="00105B90"/>
    <w:rsid w:val="00107D85"/>
    <w:rsid w:val="001106AF"/>
    <w:rsid w:val="001125EB"/>
    <w:rsid w:val="00114318"/>
    <w:rsid w:val="001168E0"/>
    <w:rsid w:val="001235DC"/>
    <w:rsid w:val="00126015"/>
    <w:rsid w:val="00126589"/>
    <w:rsid w:val="00130641"/>
    <w:rsid w:val="00131094"/>
    <w:rsid w:val="00131BF2"/>
    <w:rsid w:val="00131E3D"/>
    <w:rsid w:val="001333A1"/>
    <w:rsid w:val="00134665"/>
    <w:rsid w:val="00135D04"/>
    <w:rsid w:val="001365F8"/>
    <w:rsid w:val="0014015D"/>
    <w:rsid w:val="001403FE"/>
    <w:rsid w:val="00140B45"/>
    <w:rsid w:val="0014218C"/>
    <w:rsid w:val="0014350B"/>
    <w:rsid w:val="001460A1"/>
    <w:rsid w:val="00146FB8"/>
    <w:rsid w:val="0014768A"/>
    <w:rsid w:val="001520E8"/>
    <w:rsid w:val="00152D0B"/>
    <w:rsid w:val="00153A39"/>
    <w:rsid w:val="001548BD"/>
    <w:rsid w:val="00154F45"/>
    <w:rsid w:val="0015542A"/>
    <w:rsid w:val="00156F3B"/>
    <w:rsid w:val="00157406"/>
    <w:rsid w:val="00160B31"/>
    <w:rsid w:val="00161959"/>
    <w:rsid w:val="0016248D"/>
    <w:rsid w:val="00162972"/>
    <w:rsid w:val="0016348C"/>
    <w:rsid w:val="001638F0"/>
    <w:rsid w:val="00164513"/>
    <w:rsid w:val="00164ABE"/>
    <w:rsid w:val="0016652A"/>
    <w:rsid w:val="001673E7"/>
    <w:rsid w:val="0017318C"/>
    <w:rsid w:val="00174851"/>
    <w:rsid w:val="00175D4F"/>
    <w:rsid w:val="0017759F"/>
    <w:rsid w:val="0018079A"/>
    <w:rsid w:val="0018137E"/>
    <w:rsid w:val="0018675D"/>
    <w:rsid w:val="00187AA2"/>
    <w:rsid w:val="001901AD"/>
    <w:rsid w:val="00190817"/>
    <w:rsid w:val="00190819"/>
    <w:rsid w:val="00192F41"/>
    <w:rsid w:val="00197382"/>
    <w:rsid w:val="001A1503"/>
    <w:rsid w:val="001A2694"/>
    <w:rsid w:val="001A389D"/>
    <w:rsid w:val="001A3D95"/>
    <w:rsid w:val="001A469F"/>
    <w:rsid w:val="001A4CEF"/>
    <w:rsid w:val="001A5949"/>
    <w:rsid w:val="001A731F"/>
    <w:rsid w:val="001A74B2"/>
    <w:rsid w:val="001B4F6A"/>
    <w:rsid w:val="001B58E3"/>
    <w:rsid w:val="001B693A"/>
    <w:rsid w:val="001B70A3"/>
    <w:rsid w:val="001B72C1"/>
    <w:rsid w:val="001C0B89"/>
    <w:rsid w:val="001C1440"/>
    <w:rsid w:val="001C4277"/>
    <w:rsid w:val="001C4742"/>
    <w:rsid w:val="001C509C"/>
    <w:rsid w:val="001C6046"/>
    <w:rsid w:val="001C64C3"/>
    <w:rsid w:val="001C6B44"/>
    <w:rsid w:val="001D12A8"/>
    <w:rsid w:val="001D1470"/>
    <w:rsid w:val="001D15D3"/>
    <w:rsid w:val="001D27CE"/>
    <w:rsid w:val="001D3631"/>
    <w:rsid w:val="001D43F3"/>
    <w:rsid w:val="001D4F59"/>
    <w:rsid w:val="001D7A8D"/>
    <w:rsid w:val="001E044A"/>
    <w:rsid w:val="001E0BED"/>
    <w:rsid w:val="001E1339"/>
    <w:rsid w:val="001E1E96"/>
    <w:rsid w:val="001E2EFE"/>
    <w:rsid w:val="001E3913"/>
    <w:rsid w:val="001E43CB"/>
    <w:rsid w:val="001E4891"/>
    <w:rsid w:val="001E580C"/>
    <w:rsid w:val="001E5CFD"/>
    <w:rsid w:val="001F0053"/>
    <w:rsid w:val="001F1418"/>
    <w:rsid w:val="001F1BF6"/>
    <w:rsid w:val="001F2733"/>
    <w:rsid w:val="001F7059"/>
    <w:rsid w:val="0020000A"/>
    <w:rsid w:val="00200AF0"/>
    <w:rsid w:val="002031CC"/>
    <w:rsid w:val="0020406F"/>
    <w:rsid w:val="0020655D"/>
    <w:rsid w:val="002076AE"/>
    <w:rsid w:val="00215DC5"/>
    <w:rsid w:val="00217E6A"/>
    <w:rsid w:val="002201DB"/>
    <w:rsid w:val="00221034"/>
    <w:rsid w:val="00221250"/>
    <w:rsid w:val="00225173"/>
    <w:rsid w:val="00225A01"/>
    <w:rsid w:val="00225B32"/>
    <w:rsid w:val="00230C77"/>
    <w:rsid w:val="00230DCD"/>
    <w:rsid w:val="0023119C"/>
    <w:rsid w:val="00231BB5"/>
    <w:rsid w:val="00231D44"/>
    <w:rsid w:val="00233C56"/>
    <w:rsid w:val="00235043"/>
    <w:rsid w:val="00237863"/>
    <w:rsid w:val="00237875"/>
    <w:rsid w:val="00241FB4"/>
    <w:rsid w:val="002450A8"/>
    <w:rsid w:val="00246DF0"/>
    <w:rsid w:val="00252D5E"/>
    <w:rsid w:val="00253269"/>
    <w:rsid w:val="00253296"/>
    <w:rsid w:val="00255CA0"/>
    <w:rsid w:val="002622BD"/>
    <w:rsid w:val="00262372"/>
    <w:rsid w:val="00263708"/>
    <w:rsid w:val="00263D06"/>
    <w:rsid w:val="00264590"/>
    <w:rsid w:val="00267C0B"/>
    <w:rsid w:val="00270D7E"/>
    <w:rsid w:val="00273C19"/>
    <w:rsid w:val="0027431F"/>
    <w:rsid w:val="00274363"/>
    <w:rsid w:val="00275837"/>
    <w:rsid w:val="00275AC5"/>
    <w:rsid w:val="00280039"/>
    <w:rsid w:val="002806C7"/>
    <w:rsid w:val="00281A7A"/>
    <w:rsid w:val="00281E95"/>
    <w:rsid w:val="00283FB5"/>
    <w:rsid w:val="00284861"/>
    <w:rsid w:val="002862AD"/>
    <w:rsid w:val="00286A1F"/>
    <w:rsid w:val="0028772D"/>
    <w:rsid w:val="00290065"/>
    <w:rsid w:val="00291411"/>
    <w:rsid w:val="002921A7"/>
    <w:rsid w:val="00292511"/>
    <w:rsid w:val="00293A21"/>
    <w:rsid w:val="002A7163"/>
    <w:rsid w:val="002A75C9"/>
    <w:rsid w:val="002B0E76"/>
    <w:rsid w:val="002B1555"/>
    <w:rsid w:val="002B1B05"/>
    <w:rsid w:val="002B1B0E"/>
    <w:rsid w:val="002B2BF4"/>
    <w:rsid w:val="002B383A"/>
    <w:rsid w:val="002B38AC"/>
    <w:rsid w:val="002B3B30"/>
    <w:rsid w:val="002B3B9F"/>
    <w:rsid w:val="002B3CB2"/>
    <w:rsid w:val="002B4412"/>
    <w:rsid w:val="002B4961"/>
    <w:rsid w:val="002B5686"/>
    <w:rsid w:val="002B5744"/>
    <w:rsid w:val="002B5785"/>
    <w:rsid w:val="002B6336"/>
    <w:rsid w:val="002C0787"/>
    <w:rsid w:val="002C12DB"/>
    <w:rsid w:val="002C1AF0"/>
    <w:rsid w:val="002C2ADD"/>
    <w:rsid w:val="002C30F0"/>
    <w:rsid w:val="002C32E3"/>
    <w:rsid w:val="002C422E"/>
    <w:rsid w:val="002C48E6"/>
    <w:rsid w:val="002C525B"/>
    <w:rsid w:val="002C662D"/>
    <w:rsid w:val="002C6C9D"/>
    <w:rsid w:val="002C73EA"/>
    <w:rsid w:val="002D0010"/>
    <w:rsid w:val="002D2786"/>
    <w:rsid w:val="002D37C6"/>
    <w:rsid w:val="002D4845"/>
    <w:rsid w:val="002D6944"/>
    <w:rsid w:val="002D6AF3"/>
    <w:rsid w:val="002D7617"/>
    <w:rsid w:val="002E1560"/>
    <w:rsid w:val="002E3ABA"/>
    <w:rsid w:val="002E450E"/>
    <w:rsid w:val="002E5478"/>
    <w:rsid w:val="002E6DA3"/>
    <w:rsid w:val="002E795E"/>
    <w:rsid w:val="002E7C30"/>
    <w:rsid w:val="002F1B52"/>
    <w:rsid w:val="002F24B0"/>
    <w:rsid w:val="002F3C0D"/>
    <w:rsid w:val="002F4E4A"/>
    <w:rsid w:val="002F5106"/>
    <w:rsid w:val="002F6ECD"/>
    <w:rsid w:val="002F7D0F"/>
    <w:rsid w:val="0030003A"/>
    <w:rsid w:val="003019FF"/>
    <w:rsid w:val="003038B9"/>
    <w:rsid w:val="00304811"/>
    <w:rsid w:val="00305FEC"/>
    <w:rsid w:val="00310DFB"/>
    <w:rsid w:val="00311D48"/>
    <w:rsid w:val="003152A4"/>
    <w:rsid w:val="0031571B"/>
    <w:rsid w:val="0032007B"/>
    <w:rsid w:val="00322801"/>
    <w:rsid w:val="003243EE"/>
    <w:rsid w:val="00324E1F"/>
    <w:rsid w:val="00325E2E"/>
    <w:rsid w:val="00326272"/>
    <w:rsid w:val="0032689C"/>
    <w:rsid w:val="00326F74"/>
    <w:rsid w:val="00327F55"/>
    <w:rsid w:val="0033034C"/>
    <w:rsid w:val="00333570"/>
    <w:rsid w:val="0033445A"/>
    <w:rsid w:val="003354DB"/>
    <w:rsid w:val="0033662A"/>
    <w:rsid w:val="003367D8"/>
    <w:rsid w:val="00336917"/>
    <w:rsid w:val="00336D65"/>
    <w:rsid w:val="00340254"/>
    <w:rsid w:val="0034026F"/>
    <w:rsid w:val="00341184"/>
    <w:rsid w:val="003442C5"/>
    <w:rsid w:val="003443FA"/>
    <w:rsid w:val="00345922"/>
    <w:rsid w:val="00355509"/>
    <w:rsid w:val="00355560"/>
    <w:rsid w:val="00356CBE"/>
    <w:rsid w:val="00361684"/>
    <w:rsid w:val="0036348D"/>
    <w:rsid w:val="00363705"/>
    <w:rsid w:val="0036478C"/>
    <w:rsid w:val="003665EA"/>
    <w:rsid w:val="0037211D"/>
    <w:rsid w:val="00372354"/>
    <w:rsid w:val="00374F8A"/>
    <w:rsid w:val="003759E9"/>
    <w:rsid w:val="0037744E"/>
    <w:rsid w:val="00377998"/>
    <w:rsid w:val="00382552"/>
    <w:rsid w:val="00383460"/>
    <w:rsid w:val="00390E44"/>
    <w:rsid w:val="0039186B"/>
    <w:rsid w:val="00391F64"/>
    <w:rsid w:val="003968C8"/>
    <w:rsid w:val="003971FA"/>
    <w:rsid w:val="003A0750"/>
    <w:rsid w:val="003A32EE"/>
    <w:rsid w:val="003A5FCB"/>
    <w:rsid w:val="003A671C"/>
    <w:rsid w:val="003A67D2"/>
    <w:rsid w:val="003A687F"/>
    <w:rsid w:val="003B15BC"/>
    <w:rsid w:val="003B3217"/>
    <w:rsid w:val="003B4577"/>
    <w:rsid w:val="003C0B8B"/>
    <w:rsid w:val="003C1D11"/>
    <w:rsid w:val="003C1E88"/>
    <w:rsid w:val="003C22B7"/>
    <w:rsid w:val="003C2ADE"/>
    <w:rsid w:val="003C3FF5"/>
    <w:rsid w:val="003C66C5"/>
    <w:rsid w:val="003D1FC9"/>
    <w:rsid w:val="003D266A"/>
    <w:rsid w:val="003D375C"/>
    <w:rsid w:val="003D52B3"/>
    <w:rsid w:val="003D570C"/>
    <w:rsid w:val="003D6A11"/>
    <w:rsid w:val="003D7A91"/>
    <w:rsid w:val="003D7FCC"/>
    <w:rsid w:val="003E1D0A"/>
    <w:rsid w:val="003E2727"/>
    <w:rsid w:val="003E2D08"/>
    <w:rsid w:val="003E2E87"/>
    <w:rsid w:val="003E3C11"/>
    <w:rsid w:val="003E4290"/>
    <w:rsid w:val="003E4766"/>
    <w:rsid w:val="003E4DDD"/>
    <w:rsid w:val="003E52AF"/>
    <w:rsid w:val="003E57FC"/>
    <w:rsid w:val="003E63F5"/>
    <w:rsid w:val="003E7BD4"/>
    <w:rsid w:val="003F029A"/>
    <w:rsid w:val="003F0604"/>
    <w:rsid w:val="003F3221"/>
    <w:rsid w:val="003F44E1"/>
    <w:rsid w:val="003F5A9D"/>
    <w:rsid w:val="003F772B"/>
    <w:rsid w:val="003F7E7C"/>
    <w:rsid w:val="00401315"/>
    <w:rsid w:val="00403334"/>
    <w:rsid w:val="00403C60"/>
    <w:rsid w:val="00403F5E"/>
    <w:rsid w:val="00404993"/>
    <w:rsid w:val="004056E7"/>
    <w:rsid w:val="004066A6"/>
    <w:rsid w:val="00406E8D"/>
    <w:rsid w:val="00411405"/>
    <w:rsid w:val="00411744"/>
    <w:rsid w:val="0041253E"/>
    <w:rsid w:val="00413292"/>
    <w:rsid w:val="00414D89"/>
    <w:rsid w:val="0041579B"/>
    <w:rsid w:val="0041643C"/>
    <w:rsid w:val="00416585"/>
    <w:rsid w:val="004175B0"/>
    <w:rsid w:val="00417B69"/>
    <w:rsid w:val="00420252"/>
    <w:rsid w:val="004221B2"/>
    <w:rsid w:val="0042346A"/>
    <w:rsid w:val="004257EB"/>
    <w:rsid w:val="00426C88"/>
    <w:rsid w:val="00426D46"/>
    <w:rsid w:val="00431928"/>
    <w:rsid w:val="00431DD9"/>
    <w:rsid w:val="00432345"/>
    <w:rsid w:val="004348D1"/>
    <w:rsid w:val="00436C61"/>
    <w:rsid w:val="00441381"/>
    <w:rsid w:val="00442C2D"/>
    <w:rsid w:val="00444182"/>
    <w:rsid w:val="00447581"/>
    <w:rsid w:val="00447666"/>
    <w:rsid w:val="00447A25"/>
    <w:rsid w:val="0045036C"/>
    <w:rsid w:val="00451397"/>
    <w:rsid w:val="00451461"/>
    <w:rsid w:val="00451EBA"/>
    <w:rsid w:val="004531D8"/>
    <w:rsid w:val="00453231"/>
    <w:rsid w:val="0045415B"/>
    <w:rsid w:val="00454780"/>
    <w:rsid w:val="00454799"/>
    <w:rsid w:val="00455256"/>
    <w:rsid w:val="00455A5B"/>
    <w:rsid w:val="00455EF9"/>
    <w:rsid w:val="00456E3F"/>
    <w:rsid w:val="00457030"/>
    <w:rsid w:val="00457893"/>
    <w:rsid w:val="0046115A"/>
    <w:rsid w:val="00462ABA"/>
    <w:rsid w:val="00464071"/>
    <w:rsid w:val="0046444B"/>
    <w:rsid w:val="00464523"/>
    <w:rsid w:val="0046503D"/>
    <w:rsid w:val="00465DAA"/>
    <w:rsid w:val="00466343"/>
    <w:rsid w:val="00467340"/>
    <w:rsid w:val="00467C55"/>
    <w:rsid w:val="00467FFA"/>
    <w:rsid w:val="00470D63"/>
    <w:rsid w:val="00473586"/>
    <w:rsid w:val="004747AE"/>
    <w:rsid w:val="00475CAC"/>
    <w:rsid w:val="004766FE"/>
    <w:rsid w:val="0048017B"/>
    <w:rsid w:val="00482300"/>
    <w:rsid w:val="00485778"/>
    <w:rsid w:val="00486A8B"/>
    <w:rsid w:val="0048783E"/>
    <w:rsid w:val="0049042E"/>
    <w:rsid w:val="004914A7"/>
    <w:rsid w:val="0049205F"/>
    <w:rsid w:val="00492825"/>
    <w:rsid w:val="004948AB"/>
    <w:rsid w:val="00494CFE"/>
    <w:rsid w:val="004954B8"/>
    <w:rsid w:val="00495E07"/>
    <w:rsid w:val="00497D3F"/>
    <w:rsid w:val="004A035E"/>
    <w:rsid w:val="004A13CC"/>
    <w:rsid w:val="004A40B1"/>
    <w:rsid w:val="004A517B"/>
    <w:rsid w:val="004A5693"/>
    <w:rsid w:val="004B06A9"/>
    <w:rsid w:val="004B1EDC"/>
    <w:rsid w:val="004B39D0"/>
    <w:rsid w:val="004B39FF"/>
    <w:rsid w:val="004B40CA"/>
    <w:rsid w:val="004B4E84"/>
    <w:rsid w:val="004B6ABD"/>
    <w:rsid w:val="004B7BFB"/>
    <w:rsid w:val="004B7F64"/>
    <w:rsid w:val="004C4854"/>
    <w:rsid w:val="004C4FC0"/>
    <w:rsid w:val="004C5971"/>
    <w:rsid w:val="004C6882"/>
    <w:rsid w:val="004C75B5"/>
    <w:rsid w:val="004D0059"/>
    <w:rsid w:val="004D0296"/>
    <w:rsid w:val="004D0778"/>
    <w:rsid w:val="004D3297"/>
    <w:rsid w:val="004D6E31"/>
    <w:rsid w:val="004E0872"/>
    <w:rsid w:val="004E1185"/>
    <w:rsid w:val="004E47E7"/>
    <w:rsid w:val="004E4F12"/>
    <w:rsid w:val="004F07B4"/>
    <w:rsid w:val="004F0E00"/>
    <w:rsid w:val="004F140E"/>
    <w:rsid w:val="004F206F"/>
    <w:rsid w:val="004F2BD1"/>
    <w:rsid w:val="004F31A1"/>
    <w:rsid w:val="004F327B"/>
    <w:rsid w:val="004F364A"/>
    <w:rsid w:val="004F3DFD"/>
    <w:rsid w:val="004F56BC"/>
    <w:rsid w:val="004F574A"/>
    <w:rsid w:val="004F5B57"/>
    <w:rsid w:val="004F5FBA"/>
    <w:rsid w:val="0050539F"/>
    <w:rsid w:val="00506BA3"/>
    <w:rsid w:val="00510497"/>
    <w:rsid w:val="005126E8"/>
    <w:rsid w:val="00513344"/>
    <w:rsid w:val="00513FAB"/>
    <w:rsid w:val="0051551B"/>
    <w:rsid w:val="00515AA0"/>
    <w:rsid w:val="00516957"/>
    <w:rsid w:val="0051762D"/>
    <w:rsid w:val="0052059C"/>
    <w:rsid w:val="00521162"/>
    <w:rsid w:val="00521650"/>
    <w:rsid w:val="00522A6F"/>
    <w:rsid w:val="005240A5"/>
    <w:rsid w:val="00525BD5"/>
    <w:rsid w:val="00526897"/>
    <w:rsid w:val="00526EF4"/>
    <w:rsid w:val="005277CC"/>
    <w:rsid w:val="00527A45"/>
    <w:rsid w:val="00530E09"/>
    <w:rsid w:val="00530F0B"/>
    <w:rsid w:val="00530F15"/>
    <w:rsid w:val="0053221D"/>
    <w:rsid w:val="005323C0"/>
    <w:rsid w:val="005334B3"/>
    <w:rsid w:val="00535C05"/>
    <w:rsid w:val="005370BD"/>
    <w:rsid w:val="00540D0F"/>
    <w:rsid w:val="00541143"/>
    <w:rsid w:val="00543982"/>
    <w:rsid w:val="0054735F"/>
    <w:rsid w:val="0055068F"/>
    <w:rsid w:val="00550E61"/>
    <w:rsid w:val="005518B1"/>
    <w:rsid w:val="005522EC"/>
    <w:rsid w:val="00552B6D"/>
    <w:rsid w:val="00553075"/>
    <w:rsid w:val="005536A4"/>
    <w:rsid w:val="00555FE7"/>
    <w:rsid w:val="005565E1"/>
    <w:rsid w:val="00560A42"/>
    <w:rsid w:val="0056178B"/>
    <w:rsid w:val="005619C0"/>
    <w:rsid w:val="00562279"/>
    <w:rsid w:val="00564017"/>
    <w:rsid w:val="0056463B"/>
    <w:rsid w:val="0056532B"/>
    <w:rsid w:val="005669E4"/>
    <w:rsid w:val="00567328"/>
    <w:rsid w:val="00567D2B"/>
    <w:rsid w:val="00571857"/>
    <w:rsid w:val="00571D9B"/>
    <w:rsid w:val="00573F25"/>
    <w:rsid w:val="005740E4"/>
    <w:rsid w:val="00577903"/>
    <w:rsid w:val="00580224"/>
    <w:rsid w:val="00583ACB"/>
    <w:rsid w:val="00584B9D"/>
    <w:rsid w:val="0058508D"/>
    <w:rsid w:val="00586E94"/>
    <w:rsid w:val="00590828"/>
    <w:rsid w:val="00592D43"/>
    <w:rsid w:val="0059407E"/>
    <w:rsid w:val="0059475B"/>
    <w:rsid w:val="005977A6"/>
    <w:rsid w:val="005A0DB9"/>
    <w:rsid w:val="005A18DF"/>
    <w:rsid w:val="005A1C5A"/>
    <w:rsid w:val="005A1D45"/>
    <w:rsid w:val="005A4A93"/>
    <w:rsid w:val="005A65E0"/>
    <w:rsid w:val="005A67BB"/>
    <w:rsid w:val="005A7523"/>
    <w:rsid w:val="005B2FA5"/>
    <w:rsid w:val="005B3A5A"/>
    <w:rsid w:val="005B4282"/>
    <w:rsid w:val="005B53DB"/>
    <w:rsid w:val="005B55B5"/>
    <w:rsid w:val="005B78BB"/>
    <w:rsid w:val="005B7F82"/>
    <w:rsid w:val="005C0D23"/>
    <w:rsid w:val="005C10B7"/>
    <w:rsid w:val="005C2027"/>
    <w:rsid w:val="005C2169"/>
    <w:rsid w:val="005C21A7"/>
    <w:rsid w:val="005C2EF7"/>
    <w:rsid w:val="005C33DF"/>
    <w:rsid w:val="005C65E6"/>
    <w:rsid w:val="005D1DD0"/>
    <w:rsid w:val="005D2A0B"/>
    <w:rsid w:val="005D3E5D"/>
    <w:rsid w:val="005D51D8"/>
    <w:rsid w:val="005D55F3"/>
    <w:rsid w:val="005D7B9E"/>
    <w:rsid w:val="005E13C3"/>
    <w:rsid w:val="005E2228"/>
    <w:rsid w:val="005E2372"/>
    <w:rsid w:val="005E25E0"/>
    <w:rsid w:val="005E433C"/>
    <w:rsid w:val="005E4914"/>
    <w:rsid w:val="005E5073"/>
    <w:rsid w:val="005F0D25"/>
    <w:rsid w:val="005F0F6C"/>
    <w:rsid w:val="005F1FCA"/>
    <w:rsid w:val="005F243D"/>
    <w:rsid w:val="005F4080"/>
    <w:rsid w:val="005F44F2"/>
    <w:rsid w:val="005F5867"/>
    <w:rsid w:val="005F5896"/>
    <w:rsid w:val="006012DE"/>
    <w:rsid w:val="0060199B"/>
    <w:rsid w:val="00601A05"/>
    <w:rsid w:val="00602878"/>
    <w:rsid w:val="00604E20"/>
    <w:rsid w:val="006050DB"/>
    <w:rsid w:val="00606040"/>
    <w:rsid w:val="006062E1"/>
    <w:rsid w:val="0060692E"/>
    <w:rsid w:val="00606BAD"/>
    <w:rsid w:val="006076DD"/>
    <w:rsid w:val="00607830"/>
    <w:rsid w:val="006103F9"/>
    <w:rsid w:val="00611E5F"/>
    <w:rsid w:val="00612DC4"/>
    <w:rsid w:val="00613872"/>
    <w:rsid w:val="00613D93"/>
    <w:rsid w:val="00613E98"/>
    <w:rsid w:val="006141AC"/>
    <w:rsid w:val="00614C1C"/>
    <w:rsid w:val="00615A28"/>
    <w:rsid w:val="00617007"/>
    <w:rsid w:val="00621DC6"/>
    <w:rsid w:val="006221DD"/>
    <w:rsid w:val="0062302D"/>
    <w:rsid w:val="00624EF2"/>
    <w:rsid w:val="006256AF"/>
    <w:rsid w:val="006260E7"/>
    <w:rsid w:val="00627C25"/>
    <w:rsid w:val="00633374"/>
    <w:rsid w:val="00634A38"/>
    <w:rsid w:val="00634CB9"/>
    <w:rsid w:val="00635668"/>
    <w:rsid w:val="0064206D"/>
    <w:rsid w:val="00642F26"/>
    <w:rsid w:val="006432C7"/>
    <w:rsid w:val="006436F9"/>
    <w:rsid w:val="006454F7"/>
    <w:rsid w:val="00645EC7"/>
    <w:rsid w:val="00646444"/>
    <w:rsid w:val="00650038"/>
    <w:rsid w:val="0065109C"/>
    <w:rsid w:val="006526D4"/>
    <w:rsid w:val="006554DD"/>
    <w:rsid w:val="00656D1C"/>
    <w:rsid w:val="006577F5"/>
    <w:rsid w:val="00660398"/>
    <w:rsid w:val="00660898"/>
    <w:rsid w:val="00661297"/>
    <w:rsid w:val="006623A5"/>
    <w:rsid w:val="00662799"/>
    <w:rsid w:val="00663409"/>
    <w:rsid w:val="00670A47"/>
    <w:rsid w:val="00670C37"/>
    <w:rsid w:val="00674726"/>
    <w:rsid w:val="006762BB"/>
    <w:rsid w:val="00682849"/>
    <w:rsid w:val="00685F34"/>
    <w:rsid w:val="00687C1C"/>
    <w:rsid w:val="0069182A"/>
    <w:rsid w:val="006920E0"/>
    <w:rsid w:val="006924F6"/>
    <w:rsid w:val="00692963"/>
    <w:rsid w:val="00693C8D"/>
    <w:rsid w:val="00694675"/>
    <w:rsid w:val="00694BF6"/>
    <w:rsid w:val="006972C7"/>
    <w:rsid w:val="006972F0"/>
    <w:rsid w:val="006975A7"/>
    <w:rsid w:val="006976A4"/>
    <w:rsid w:val="006A2820"/>
    <w:rsid w:val="006A32BD"/>
    <w:rsid w:val="006A406C"/>
    <w:rsid w:val="006A5E39"/>
    <w:rsid w:val="006A6284"/>
    <w:rsid w:val="006A766B"/>
    <w:rsid w:val="006B22CE"/>
    <w:rsid w:val="006B501B"/>
    <w:rsid w:val="006B5CC4"/>
    <w:rsid w:val="006B6F26"/>
    <w:rsid w:val="006B7F6B"/>
    <w:rsid w:val="006C1AE6"/>
    <w:rsid w:val="006C2026"/>
    <w:rsid w:val="006C21D3"/>
    <w:rsid w:val="006C3712"/>
    <w:rsid w:val="006C4752"/>
    <w:rsid w:val="006C4DF8"/>
    <w:rsid w:val="006C6C57"/>
    <w:rsid w:val="006C77A2"/>
    <w:rsid w:val="006C78CC"/>
    <w:rsid w:val="006D07F0"/>
    <w:rsid w:val="006D5489"/>
    <w:rsid w:val="006D5631"/>
    <w:rsid w:val="006D6E80"/>
    <w:rsid w:val="006E0E88"/>
    <w:rsid w:val="006E0F09"/>
    <w:rsid w:val="006E133D"/>
    <w:rsid w:val="006E1B7F"/>
    <w:rsid w:val="006E1B9D"/>
    <w:rsid w:val="006E3C59"/>
    <w:rsid w:val="006E3EF8"/>
    <w:rsid w:val="006E5520"/>
    <w:rsid w:val="006E59B5"/>
    <w:rsid w:val="006E62E4"/>
    <w:rsid w:val="006E6C41"/>
    <w:rsid w:val="006F0DA3"/>
    <w:rsid w:val="006F1384"/>
    <w:rsid w:val="006F1DA3"/>
    <w:rsid w:val="006F2458"/>
    <w:rsid w:val="006F39FD"/>
    <w:rsid w:val="006F4512"/>
    <w:rsid w:val="006F48C4"/>
    <w:rsid w:val="006F5BEB"/>
    <w:rsid w:val="007015FF"/>
    <w:rsid w:val="00701E81"/>
    <w:rsid w:val="00702872"/>
    <w:rsid w:val="00704099"/>
    <w:rsid w:val="007051D3"/>
    <w:rsid w:val="0070593C"/>
    <w:rsid w:val="00706FDA"/>
    <w:rsid w:val="00707671"/>
    <w:rsid w:val="0070795F"/>
    <w:rsid w:val="00711EBA"/>
    <w:rsid w:val="007131BE"/>
    <w:rsid w:val="00715E83"/>
    <w:rsid w:val="00716634"/>
    <w:rsid w:val="007174D0"/>
    <w:rsid w:val="007210FA"/>
    <w:rsid w:val="007212B1"/>
    <w:rsid w:val="007229CB"/>
    <w:rsid w:val="00723725"/>
    <w:rsid w:val="007258DC"/>
    <w:rsid w:val="00726197"/>
    <w:rsid w:val="007269CF"/>
    <w:rsid w:val="0072771F"/>
    <w:rsid w:val="00727AE7"/>
    <w:rsid w:val="00727B94"/>
    <w:rsid w:val="00731E1D"/>
    <w:rsid w:val="00734C1E"/>
    <w:rsid w:val="00735CAE"/>
    <w:rsid w:val="007373C6"/>
    <w:rsid w:val="007403ED"/>
    <w:rsid w:val="00743E30"/>
    <w:rsid w:val="00744A16"/>
    <w:rsid w:val="007455C8"/>
    <w:rsid w:val="007456A6"/>
    <w:rsid w:val="00745B4C"/>
    <w:rsid w:val="0074616B"/>
    <w:rsid w:val="00747465"/>
    <w:rsid w:val="007474BC"/>
    <w:rsid w:val="007478F6"/>
    <w:rsid w:val="00747C56"/>
    <w:rsid w:val="007502B7"/>
    <w:rsid w:val="0075319F"/>
    <w:rsid w:val="00753D0E"/>
    <w:rsid w:val="00756B4F"/>
    <w:rsid w:val="0075778B"/>
    <w:rsid w:val="00760384"/>
    <w:rsid w:val="00760554"/>
    <w:rsid w:val="007607A2"/>
    <w:rsid w:val="007608CA"/>
    <w:rsid w:val="00762250"/>
    <w:rsid w:val="00764C95"/>
    <w:rsid w:val="007658C2"/>
    <w:rsid w:val="007709B2"/>
    <w:rsid w:val="00770B26"/>
    <w:rsid w:val="0077199F"/>
    <w:rsid w:val="00772034"/>
    <w:rsid w:val="00775384"/>
    <w:rsid w:val="007768FE"/>
    <w:rsid w:val="00776B50"/>
    <w:rsid w:val="00776D7A"/>
    <w:rsid w:val="00777317"/>
    <w:rsid w:val="007779F8"/>
    <w:rsid w:val="0078120E"/>
    <w:rsid w:val="00782981"/>
    <w:rsid w:val="007838A7"/>
    <w:rsid w:val="00783B12"/>
    <w:rsid w:val="00786411"/>
    <w:rsid w:val="00786C43"/>
    <w:rsid w:val="007878D4"/>
    <w:rsid w:val="0078796D"/>
    <w:rsid w:val="007915A0"/>
    <w:rsid w:val="00791905"/>
    <w:rsid w:val="007929AE"/>
    <w:rsid w:val="00793441"/>
    <w:rsid w:val="007955EB"/>
    <w:rsid w:val="00795CB5"/>
    <w:rsid w:val="00797F20"/>
    <w:rsid w:val="007A0063"/>
    <w:rsid w:val="007A1482"/>
    <w:rsid w:val="007A254C"/>
    <w:rsid w:val="007A2F39"/>
    <w:rsid w:val="007A31F9"/>
    <w:rsid w:val="007A3A87"/>
    <w:rsid w:val="007A3E2C"/>
    <w:rsid w:val="007A3E7F"/>
    <w:rsid w:val="007A453B"/>
    <w:rsid w:val="007A475B"/>
    <w:rsid w:val="007A5BA3"/>
    <w:rsid w:val="007B011A"/>
    <w:rsid w:val="007B0159"/>
    <w:rsid w:val="007B3F80"/>
    <w:rsid w:val="007B476F"/>
    <w:rsid w:val="007B5A22"/>
    <w:rsid w:val="007B5AEF"/>
    <w:rsid w:val="007B60BE"/>
    <w:rsid w:val="007B687C"/>
    <w:rsid w:val="007C0915"/>
    <w:rsid w:val="007C17AB"/>
    <w:rsid w:val="007C2853"/>
    <w:rsid w:val="007C44E4"/>
    <w:rsid w:val="007C78D1"/>
    <w:rsid w:val="007D21CE"/>
    <w:rsid w:val="007D2B7C"/>
    <w:rsid w:val="007D37F9"/>
    <w:rsid w:val="007D3D53"/>
    <w:rsid w:val="007D4757"/>
    <w:rsid w:val="007D4E8D"/>
    <w:rsid w:val="007D7CA2"/>
    <w:rsid w:val="007E01EF"/>
    <w:rsid w:val="007E0472"/>
    <w:rsid w:val="007E0F63"/>
    <w:rsid w:val="007E18C4"/>
    <w:rsid w:val="007E24AD"/>
    <w:rsid w:val="007E48D0"/>
    <w:rsid w:val="007E5B03"/>
    <w:rsid w:val="007E77A9"/>
    <w:rsid w:val="007F03CF"/>
    <w:rsid w:val="007F0B39"/>
    <w:rsid w:val="007F2297"/>
    <w:rsid w:val="007F2641"/>
    <w:rsid w:val="007F385A"/>
    <w:rsid w:val="007F4624"/>
    <w:rsid w:val="007F59FC"/>
    <w:rsid w:val="00802B2B"/>
    <w:rsid w:val="00802CD5"/>
    <w:rsid w:val="00803F02"/>
    <w:rsid w:val="00804679"/>
    <w:rsid w:val="00804BCB"/>
    <w:rsid w:val="00804D2F"/>
    <w:rsid w:val="00806BA2"/>
    <w:rsid w:val="008078BD"/>
    <w:rsid w:val="00807BF0"/>
    <w:rsid w:val="00811034"/>
    <w:rsid w:val="00812158"/>
    <w:rsid w:val="008123FF"/>
    <w:rsid w:val="0081307D"/>
    <w:rsid w:val="0081382B"/>
    <w:rsid w:val="00813BC7"/>
    <w:rsid w:val="0081541B"/>
    <w:rsid w:val="0081556E"/>
    <w:rsid w:val="0082004A"/>
    <w:rsid w:val="008208F0"/>
    <w:rsid w:val="00825718"/>
    <w:rsid w:val="0083287D"/>
    <w:rsid w:val="00834E75"/>
    <w:rsid w:val="0083654C"/>
    <w:rsid w:val="0084032C"/>
    <w:rsid w:val="00840B23"/>
    <w:rsid w:val="00840B8C"/>
    <w:rsid w:val="00841FA2"/>
    <w:rsid w:val="0084220E"/>
    <w:rsid w:val="00842595"/>
    <w:rsid w:val="00845134"/>
    <w:rsid w:val="008451F6"/>
    <w:rsid w:val="00847B56"/>
    <w:rsid w:val="00850FD9"/>
    <w:rsid w:val="008511AB"/>
    <w:rsid w:val="008518DE"/>
    <w:rsid w:val="00853524"/>
    <w:rsid w:val="00853CC6"/>
    <w:rsid w:val="00855872"/>
    <w:rsid w:val="00867558"/>
    <w:rsid w:val="00875B1B"/>
    <w:rsid w:val="00876656"/>
    <w:rsid w:val="008807C0"/>
    <w:rsid w:val="008808EA"/>
    <w:rsid w:val="00881154"/>
    <w:rsid w:val="00881B9C"/>
    <w:rsid w:val="0088211A"/>
    <w:rsid w:val="00882385"/>
    <w:rsid w:val="00884B63"/>
    <w:rsid w:val="008874A1"/>
    <w:rsid w:val="00891FE5"/>
    <w:rsid w:val="00896203"/>
    <w:rsid w:val="008A0B45"/>
    <w:rsid w:val="008A2498"/>
    <w:rsid w:val="008A3310"/>
    <w:rsid w:val="008A34DD"/>
    <w:rsid w:val="008A3E27"/>
    <w:rsid w:val="008A5EC7"/>
    <w:rsid w:val="008A68BC"/>
    <w:rsid w:val="008A737B"/>
    <w:rsid w:val="008A799D"/>
    <w:rsid w:val="008B0B53"/>
    <w:rsid w:val="008B40C4"/>
    <w:rsid w:val="008B51E6"/>
    <w:rsid w:val="008C1B1B"/>
    <w:rsid w:val="008C2FA8"/>
    <w:rsid w:val="008C36B8"/>
    <w:rsid w:val="008C3715"/>
    <w:rsid w:val="008C3EB7"/>
    <w:rsid w:val="008C4517"/>
    <w:rsid w:val="008C4842"/>
    <w:rsid w:val="008C5B95"/>
    <w:rsid w:val="008C7381"/>
    <w:rsid w:val="008D191B"/>
    <w:rsid w:val="008D1C09"/>
    <w:rsid w:val="008D2C81"/>
    <w:rsid w:val="008D44FF"/>
    <w:rsid w:val="008D56C4"/>
    <w:rsid w:val="008D5CF8"/>
    <w:rsid w:val="008D7687"/>
    <w:rsid w:val="008E0B72"/>
    <w:rsid w:val="008E50D8"/>
    <w:rsid w:val="008E6A40"/>
    <w:rsid w:val="008F3669"/>
    <w:rsid w:val="0090096D"/>
    <w:rsid w:val="009018D0"/>
    <w:rsid w:val="00901E11"/>
    <w:rsid w:val="009025CA"/>
    <w:rsid w:val="00902E8A"/>
    <w:rsid w:val="00902F55"/>
    <w:rsid w:val="00903483"/>
    <w:rsid w:val="00904675"/>
    <w:rsid w:val="009058B8"/>
    <w:rsid w:val="009065A0"/>
    <w:rsid w:val="00906E59"/>
    <w:rsid w:val="00910FB0"/>
    <w:rsid w:val="00911316"/>
    <w:rsid w:val="0091271A"/>
    <w:rsid w:val="00914E1C"/>
    <w:rsid w:val="009167F4"/>
    <w:rsid w:val="0092082D"/>
    <w:rsid w:val="009217B2"/>
    <w:rsid w:val="0092382A"/>
    <w:rsid w:val="00924B30"/>
    <w:rsid w:val="0092609B"/>
    <w:rsid w:val="0092775B"/>
    <w:rsid w:val="00935458"/>
    <w:rsid w:val="0093578B"/>
    <w:rsid w:val="00935AA5"/>
    <w:rsid w:val="0094042A"/>
    <w:rsid w:val="00942410"/>
    <w:rsid w:val="00943658"/>
    <w:rsid w:val="009437AE"/>
    <w:rsid w:val="0094561E"/>
    <w:rsid w:val="009520D3"/>
    <w:rsid w:val="0095213D"/>
    <w:rsid w:val="00953282"/>
    <w:rsid w:val="009557A4"/>
    <w:rsid w:val="009558D7"/>
    <w:rsid w:val="009567FE"/>
    <w:rsid w:val="00956C22"/>
    <w:rsid w:val="009603FC"/>
    <w:rsid w:val="009613BE"/>
    <w:rsid w:val="009623E2"/>
    <w:rsid w:val="00963878"/>
    <w:rsid w:val="00963E6F"/>
    <w:rsid w:val="009640DE"/>
    <w:rsid w:val="00965729"/>
    <w:rsid w:val="0096613D"/>
    <w:rsid w:val="009676CD"/>
    <w:rsid w:val="00970A05"/>
    <w:rsid w:val="00970DAB"/>
    <w:rsid w:val="009715FB"/>
    <w:rsid w:val="0097208C"/>
    <w:rsid w:val="009726BC"/>
    <w:rsid w:val="009730AD"/>
    <w:rsid w:val="009736F3"/>
    <w:rsid w:val="0097448A"/>
    <w:rsid w:val="00980D36"/>
    <w:rsid w:val="0098256D"/>
    <w:rsid w:val="0098345E"/>
    <w:rsid w:val="00986D82"/>
    <w:rsid w:val="009875DE"/>
    <w:rsid w:val="00987BFD"/>
    <w:rsid w:val="00987D36"/>
    <w:rsid w:val="0099253E"/>
    <w:rsid w:val="00992FE6"/>
    <w:rsid w:val="00993CA8"/>
    <w:rsid w:val="00993FD7"/>
    <w:rsid w:val="009951F4"/>
    <w:rsid w:val="0099564B"/>
    <w:rsid w:val="009958FC"/>
    <w:rsid w:val="00997F8E"/>
    <w:rsid w:val="009A64CE"/>
    <w:rsid w:val="009A6E2C"/>
    <w:rsid w:val="009B01D6"/>
    <w:rsid w:val="009B32A2"/>
    <w:rsid w:val="009B3501"/>
    <w:rsid w:val="009B3967"/>
    <w:rsid w:val="009B39D9"/>
    <w:rsid w:val="009B3EA4"/>
    <w:rsid w:val="009B51AA"/>
    <w:rsid w:val="009B51BC"/>
    <w:rsid w:val="009B5892"/>
    <w:rsid w:val="009B5E0D"/>
    <w:rsid w:val="009B6F52"/>
    <w:rsid w:val="009B70A5"/>
    <w:rsid w:val="009B7994"/>
    <w:rsid w:val="009C1A44"/>
    <w:rsid w:val="009C4559"/>
    <w:rsid w:val="009C635D"/>
    <w:rsid w:val="009D0359"/>
    <w:rsid w:val="009D0AE9"/>
    <w:rsid w:val="009D10B4"/>
    <w:rsid w:val="009D15A7"/>
    <w:rsid w:val="009D40E2"/>
    <w:rsid w:val="009D4620"/>
    <w:rsid w:val="009D54C3"/>
    <w:rsid w:val="009D560B"/>
    <w:rsid w:val="009D5695"/>
    <w:rsid w:val="009D5A5C"/>
    <w:rsid w:val="009D67E5"/>
    <w:rsid w:val="009D7971"/>
    <w:rsid w:val="009E0286"/>
    <w:rsid w:val="009E07FB"/>
    <w:rsid w:val="009E2BA8"/>
    <w:rsid w:val="009E2E4D"/>
    <w:rsid w:val="009E4912"/>
    <w:rsid w:val="009E5C20"/>
    <w:rsid w:val="009E5EDA"/>
    <w:rsid w:val="009F2C71"/>
    <w:rsid w:val="009F4B3A"/>
    <w:rsid w:val="009F4B8E"/>
    <w:rsid w:val="009F5575"/>
    <w:rsid w:val="009F6E0E"/>
    <w:rsid w:val="009F7EA0"/>
    <w:rsid w:val="00A00075"/>
    <w:rsid w:val="00A01045"/>
    <w:rsid w:val="00A0215E"/>
    <w:rsid w:val="00A05910"/>
    <w:rsid w:val="00A0612E"/>
    <w:rsid w:val="00A072D3"/>
    <w:rsid w:val="00A10249"/>
    <w:rsid w:val="00A1067F"/>
    <w:rsid w:val="00A10777"/>
    <w:rsid w:val="00A109F6"/>
    <w:rsid w:val="00A12922"/>
    <w:rsid w:val="00A1314E"/>
    <w:rsid w:val="00A13F91"/>
    <w:rsid w:val="00A15387"/>
    <w:rsid w:val="00A1612B"/>
    <w:rsid w:val="00A17A5A"/>
    <w:rsid w:val="00A20B8F"/>
    <w:rsid w:val="00A22B87"/>
    <w:rsid w:val="00A27653"/>
    <w:rsid w:val="00A27C99"/>
    <w:rsid w:val="00A3345C"/>
    <w:rsid w:val="00A33B91"/>
    <w:rsid w:val="00A35B8F"/>
    <w:rsid w:val="00A40907"/>
    <w:rsid w:val="00A4346C"/>
    <w:rsid w:val="00A44784"/>
    <w:rsid w:val="00A447F9"/>
    <w:rsid w:val="00A4540B"/>
    <w:rsid w:val="00A45540"/>
    <w:rsid w:val="00A46A6A"/>
    <w:rsid w:val="00A50010"/>
    <w:rsid w:val="00A51CD5"/>
    <w:rsid w:val="00A527D4"/>
    <w:rsid w:val="00A53EA5"/>
    <w:rsid w:val="00A53FF3"/>
    <w:rsid w:val="00A55D5E"/>
    <w:rsid w:val="00A56522"/>
    <w:rsid w:val="00A616F8"/>
    <w:rsid w:val="00A628AF"/>
    <w:rsid w:val="00A62BB4"/>
    <w:rsid w:val="00A65F15"/>
    <w:rsid w:val="00A6696B"/>
    <w:rsid w:val="00A66BE0"/>
    <w:rsid w:val="00A66BE4"/>
    <w:rsid w:val="00A67FB4"/>
    <w:rsid w:val="00A7050C"/>
    <w:rsid w:val="00A73F8E"/>
    <w:rsid w:val="00A7414D"/>
    <w:rsid w:val="00A76E0A"/>
    <w:rsid w:val="00A81F90"/>
    <w:rsid w:val="00A8386D"/>
    <w:rsid w:val="00A83D2A"/>
    <w:rsid w:val="00A8535A"/>
    <w:rsid w:val="00A856CA"/>
    <w:rsid w:val="00A85C95"/>
    <w:rsid w:val="00A8655A"/>
    <w:rsid w:val="00A939A9"/>
    <w:rsid w:val="00AA3272"/>
    <w:rsid w:val="00AA38EF"/>
    <w:rsid w:val="00AA47C6"/>
    <w:rsid w:val="00AA6693"/>
    <w:rsid w:val="00AA6E36"/>
    <w:rsid w:val="00AB1880"/>
    <w:rsid w:val="00AB259B"/>
    <w:rsid w:val="00AB2E76"/>
    <w:rsid w:val="00AB31F6"/>
    <w:rsid w:val="00AB4D3A"/>
    <w:rsid w:val="00AB600E"/>
    <w:rsid w:val="00AB6137"/>
    <w:rsid w:val="00AB7212"/>
    <w:rsid w:val="00AB72AA"/>
    <w:rsid w:val="00AB7EBA"/>
    <w:rsid w:val="00AC0BDF"/>
    <w:rsid w:val="00AC0E5A"/>
    <w:rsid w:val="00AC10D9"/>
    <w:rsid w:val="00AC2EE7"/>
    <w:rsid w:val="00AC52AC"/>
    <w:rsid w:val="00AC5CC9"/>
    <w:rsid w:val="00AC7FC0"/>
    <w:rsid w:val="00AD0F77"/>
    <w:rsid w:val="00AD16B7"/>
    <w:rsid w:val="00AD1A0D"/>
    <w:rsid w:val="00AD1C23"/>
    <w:rsid w:val="00AD2B68"/>
    <w:rsid w:val="00AD2DAB"/>
    <w:rsid w:val="00AD3B9E"/>
    <w:rsid w:val="00AD4059"/>
    <w:rsid w:val="00AD5A80"/>
    <w:rsid w:val="00AD6C2B"/>
    <w:rsid w:val="00AD712C"/>
    <w:rsid w:val="00AE0518"/>
    <w:rsid w:val="00AE1A8A"/>
    <w:rsid w:val="00AE27DF"/>
    <w:rsid w:val="00AE499F"/>
    <w:rsid w:val="00AE5A60"/>
    <w:rsid w:val="00AE5B0D"/>
    <w:rsid w:val="00AE612D"/>
    <w:rsid w:val="00AE6F0B"/>
    <w:rsid w:val="00AE7BCE"/>
    <w:rsid w:val="00AE7C82"/>
    <w:rsid w:val="00AE7D3E"/>
    <w:rsid w:val="00AE7F6C"/>
    <w:rsid w:val="00AF0A17"/>
    <w:rsid w:val="00AF0F15"/>
    <w:rsid w:val="00AF1424"/>
    <w:rsid w:val="00AF6805"/>
    <w:rsid w:val="00B002BA"/>
    <w:rsid w:val="00B008EE"/>
    <w:rsid w:val="00B033FB"/>
    <w:rsid w:val="00B060C7"/>
    <w:rsid w:val="00B07617"/>
    <w:rsid w:val="00B1017C"/>
    <w:rsid w:val="00B11A65"/>
    <w:rsid w:val="00B1387E"/>
    <w:rsid w:val="00B20C1C"/>
    <w:rsid w:val="00B20D51"/>
    <w:rsid w:val="00B21148"/>
    <w:rsid w:val="00B22316"/>
    <w:rsid w:val="00B23B34"/>
    <w:rsid w:val="00B253A5"/>
    <w:rsid w:val="00B258E6"/>
    <w:rsid w:val="00B25A12"/>
    <w:rsid w:val="00B267CB"/>
    <w:rsid w:val="00B27218"/>
    <w:rsid w:val="00B30B41"/>
    <w:rsid w:val="00B3409C"/>
    <w:rsid w:val="00B35286"/>
    <w:rsid w:val="00B35B41"/>
    <w:rsid w:val="00B4016F"/>
    <w:rsid w:val="00B4228A"/>
    <w:rsid w:val="00B4241E"/>
    <w:rsid w:val="00B426DA"/>
    <w:rsid w:val="00B444DB"/>
    <w:rsid w:val="00B445BA"/>
    <w:rsid w:val="00B50C1A"/>
    <w:rsid w:val="00B510D8"/>
    <w:rsid w:val="00B52565"/>
    <w:rsid w:val="00B52A92"/>
    <w:rsid w:val="00B530B7"/>
    <w:rsid w:val="00B54D4B"/>
    <w:rsid w:val="00B56164"/>
    <w:rsid w:val="00B56F47"/>
    <w:rsid w:val="00B57CA4"/>
    <w:rsid w:val="00B61E61"/>
    <w:rsid w:val="00B62882"/>
    <w:rsid w:val="00B63C9A"/>
    <w:rsid w:val="00B657D3"/>
    <w:rsid w:val="00B65A5A"/>
    <w:rsid w:val="00B65B4A"/>
    <w:rsid w:val="00B67A34"/>
    <w:rsid w:val="00B7146C"/>
    <w:rsid w:val="00B737B1"/>
    <w:rsid w:val="00B7433B"/>
    <w:rsid w:val="00B7706E"/>
    <w:rsid w:val="00B80E8C"/>
    <w:rsid w:val="00B83E25"/>
    <w:rsid w:val="00B84547"/>
    <w:rsid w:val="00B84553"/>
    <w:rsid w:val="00B854CB"/>
    <w:rsid w:val="00B86AA6"/>
    <w:rsid w:val="00B875AE"/>
    <w:rsid w:val="00B90DAE"/>
    <w:rsid w:val="00B918F5"/>
    <w:rsid w:val="00B93CDB"/>
    <w:rsid w:val="00BA1B8D"/>
    <w:rsid w:val="00BA1F26"/>
    <w:rsid w:val="00BA31AB"/>
    <w:rsid w:val="00BA31DA"/>
    <w:rsid w:val="00BA4EF9"/>
    <w:rsid w:val="00BA585B"/>
    <w:rsid w:val="00BA6833"/>
    <w:rsid w:val="00BB1086"/>
    <w:rsid w:val="00BB1326"/>
    <w:rsid w:val="00BB1B27"/>
    <w:rsid w:val="00BB3CF8"/>
    <w:rsid w:val="00BB7E16"/>
    <w:rsid w:val="00BC2224"/>
    <w:rsid w:val="00BC40FA"/>
    <w:rsid w:val="00BC46D7"/>
    <w:rsid w:val="00BC4D0C"/>
    <w:rsid w:val="00BC6744"/>
    <w:rsid w:val="00BC6B93"/>
    <w:rsid w:val="00BC75DF"/>
    <w:rsid w:val="00BD08A2"/>
    <w:rsid w:val="00BD15A2"/>
    <w:rsid w:val="00BD170A"/>
    <w:rsid w:val="00BD3443"/>
    <w:rsid w:val="00BD4780"/>
    <w:rsid w:val="00BD523D"/>
    <w:rsid w:val="00BD594F"/>
    <w:rsid w:val="00BD693B"/>
    <w:rsid w:val="00BD7403"/>
    <w:rsid w:val="00BE0883"/>
    <w:rsid w:val="00BE1C9B"/>
    <w:rsid w:val="00BE21AF"/>
    <w:rsid w:val="00BE3297"/>
    <w:rsid w:val="00BE5658"/>
    <w:rsid w:val="00BE57DE"/>
    <w:rsid w:val="00BE685C"/>
    <w:rsid w:val="00BE6B96"/>
    <w:rsid w:val="00BF1A05"/>
    <w:rsid w:val="00BF2CD6"/>
    <w:rsid w:val="00BF4448"/>
    <w:rsid w:val="00BF5EFB"/>
    <w:rsid w:val="00BF7796"/>
    <w:rsid w:val="00C014BE"/>
    <w:rsid w:val="00C02EF4"/>
    <w:rsid w:val="00C03643"/>
    <w:rsid w:val="00C036AE"/>
    <w:rsid w:val="00C040A0"/>
    <w:rsid w:val="00C04104"/>
    <w:rsid w:val="00C063E4"/>
    <w:rsid w:val="00C06DFB"/>
    <w:rsid w:val="00C07231"/>
    <w:rsid w:val="00C074D5"/>
    <w:rsid w:val="00C076A3"/>
    <w:rsid w:val="00C10E6D"/>
    <w:rsid w:val="00C110AE"/>
    <w:rsid w:val="00C11679"/>
    <w:rsid w:val="00C116AF"/>
    <w:rsid w:val="00C12490"/>
    <w:rsid w:val="00C131A6"/>
    <w:rsid w:val="00C13E1B"/>
    <w:rsid w:val="00C14DCA"/>
    <w:rsid w:val="00C15DF3"/>
    <w:rsid w:val="00C166C9"/>
    <w:rsid w:val="00C16B53"/>
    <w:rsid w:val="00C21887"/>
    <w:rsid w:val="00C21CB6"/>
    <w:rsid w:val="00C2324B"/>
    <w:rsid w:val="00C23C17"/>
    <w:rsid w:val="00C247F9"/>
    <w:rsid w:val="00C27615"/>
    <w:rsid w:val="00C300D3"/>
    <w:rsid w:val="00C3046E"/>
    <w:rsid w:val="00C30D5B"/>
    <w:rsid w:val="00C31592"/>
    <w:rsid w:val="00C326B8"/>
    <w:rsid w:val="00C34815"/>
    <w:rsid w:val="00C35563"/>
    <w:rsid w:val="00C36FCE"/>
    <w:rsid w:val="00C41938"/>
    <w:rsid w:val="00C41F16"/>
    <w:rsid w:val="00C421F3"/>
    <w:rsid w:val="00C47994"/>
    <w:rsid w:val="00C51771"/>
    <w:rsid w:val="00C517F3"/>
    <w:rsid w:val="00C53C8D"/>
    <w:rsid w:val="00C55C0E"/>
    <w:rsid w:val="00C56228"/>
    <w:rsid w:val="00C62A8C"/>
    <w:rsid w:val="00C63155"/>
    <w:rsid w:val="00C63571"/>
    <w:rsid w:val="00C647BD"/>
    <w:rsid w:val="00C663A1"/>
    <w:rsid w:val="00C70D74"/>
    <w:rsid w:val="00C72D08"/>
    <w:rsid w:val="00C739B4"/>
    <w:rsid w:val="00C805BC"/>
    <w:rsid w:val="00C808AD"/>
    <w:rsid w:val="00C81189"/>
    <w:rsid w:val="00C8165A"/>
    <w:rsid w:val="00C833D2"/>
    <w:rsid w:val="00C848D7"/>
    <w:rsid w:val="00C85051"/>
    <w:rsid w:val="00C86087"/>
    <w:rsid w:val="00C865C8"/>
    <w:rsid w:val="00C87849"/>
    <w:rsid w:val="00C87E82"/>
    <w:rsid w:val="00C9156B"/>
    <w:rsid w:val="00C93934"/>
    <w:rsid w:val="00C93A61"/>
    <w:rsid w:val="00C94852"/>
    <w:rsid w:val="00C9659D"/>
    <w:rsid w:val="00C96AD6"/>
    <w:rsid w:val="00C96D6C"/>
    <w:rsid w:val="00C97B85"/>
    <w:rsid w:val="00CA009E"/>
    <w:rsid w:val="00CA12E0"/>
    <w:rsid w:val="00CA1332"/>
    <w:rsid w:val="00CA663B"/>
    <w:rsid w:val="00CA6F45"/>
    <w:rsid w:val="00CA72FC"/>
    <w:rsid w:val="00CA7D81"/>
    <w:rsid w:val="00CB0D7D"/>
    <w:rsid w:val="00CB177E"/>
    <w:rsid w:val="00CB1B49"/>
    <w:rsid w:val="00CB6AA4"/>
    <w:rsid w:val="00CB7084"/>
    <w:rsid w:val="00CB7A8F"/>
    <w:rsid w:val="00CC6687"/>
    <w:rsid w:val="00CC71BF"/>
    <w:rsid w:val="00CD0B5D"/>
    <w:rsid w:val="00CD1B4F"/>
    <w:rsid w:val="00CD2399"/>
    <w:rsid w:val="00CD7E47"/>
    <w:rsid w:val="00CE0DDC"/>
    <w:rsid w:val="00CE36F4"/>
    <w:rsid w:val="00CE481D"/>
    <w:rsid w:val="00CF2E11"/>
    <w:rsid w:val="00CF2EF4"/>
    <w:rsid w:val="00CF3B7B"/>
    <w:rsid w:val="00CF40A3"/>
    <w:rsid w:val="00CF582E"/>
    <w:rsid w:val="00CF70F7"/>
    <w:rsid w:val="00D005E0"/>
    <w:rsid w:val="00D00DB3"/>
    <w:rsid w:val="00D01922"/>
    <w:rsid w:val="00D02DFC"/>
    <w:rsid w:val="00D0300B"/>
    <w:rsid w:val="00D04838"/>
    <w:rsid w:val="00D058AA"/>
    <w:rsid w:val="00D063AE"/>
    <w:rsid w:val="00D102B5"/>
    <w:rsid w:val="00D107E2"/>
    <w:rsid w:val="00D11B9D"/>
    <w:rsid w:val="00D1272B"/>
    <w:rsid w:val="00D1288A"/>
    <w:rsid w:val="00D144ED"/>
    <w:rsid w:val="00D15B8D"/>
    <w:rsid w:val="00D15E5D"/>
    <w:rsid w:val="00D16325"/>
    <w:rsid w:val="00D166B8"/>
    <w:rsid w:val="00D21CDD"/>
    <w:rsid w:val="00D24998"/>
    <w:rsid w:val="00D27219"/>
    <w:rsid w:val="00D31616"/>
    <w:rsid w:val="00D320DA"/>
    <w:rsid w:val="00D321E1"/>
    <w:rsid w:val="00D3364F"/>
    <w:rsid w:val="00D338E0"/>
    <w:rsid w:val="00D33A2D"/>
    <w:rsid w:val="00D34ED2"/>
    <w:rsid w:val="00D36824"/>
    <w:rsid w:val="00D368AF"/>
    <w:rsid w:val="00D37E35"/>
    <w:rsid w:val="00D510C5"/>
    <w:rsid w:val="00D5126F"/>
    <w:rsid w:val="00D51280"/>
    <w:rsid w:val="00D536DF"/>
    <w:rsid w:val="00D53961"/>
    <w:rsid w:val="00D53AA0"/>
    <w:rsid w:val="00D5447B"/>
    <w:rsid w:val="00D54D3F"/>
    <w:rsid w:val="00D54F2E"/>
    <w:rsid w:val="00D57423"/>
    <w:rsid w:val="00D57A1B"/>
    <w:rsid w:val="00D6048B"/>
    <w:rsid w:val="00D626CC"/>
    <w:rsid w:val="00D6275B"/>
    <w:rsid w:val="00D62F98"/>
    <w:rsid w:val="00D63534"/>
    <w:rsid w:val="00D66778"/>
    <w:rsid w:val="00D67F7E"/>
    <w:rsid w:val="00D70CA6"/>
    <w:rsid w:val="00D7180E"/>
    <w:rsid w:val="00D7374C"/>
    <w:rsid w:val="00D75579"/>
    <w:rsid w:val="00D7636F"/>
    <w:rsid w:val="00D77097"/>
    <w:rsid w:val="00D801BC"/>
    <w:rsid w:val="00D80945"/>
    <w:rsid w:val="00D80F18"/>
    <w:rsid w:val="00D821D0"/>
    <w:rsid w:val="00D8227A"/>
    <w:rsid w:val="00D8358B"/>
    <w:rsid w:val="00D835B4"/>
    <w:rsid w:val="00D840F6"/>
    <w:rsid w:val="00D86355"/>
    <w:rsid w:val="00D868DD"/>
    <w:rsid w:val="00D90298"/>
    <w:rsid w:val="00D9041F"/>
    <w:rsid w:val="00D90FC8"/>
    <w:rsid w:val="00D91626"/>
    <w:rsid w:val="00D91907"/>
    <w:rsid w:val="00D92690"/>
    <w:rsid w:val="00D94802"/>
    <w:rsid w:val="00D953AE"/>
    <w:rsid w:val="00D95E0D"/>
    <w:rsid w:val="00D9660B"/>
    <w:rsid w:val="00D97711"/>
    <w:rsid w:val="00D97FC4"/>
    <w:rsid w:val="00DA0291"/>
    <w:rsid w:val="00DA117A"/>
    <w:rsid w:val="00DA3F98"/>
    <w:rsid w:val="00DA4EDC"/>
    <w:rsid w:val="00DA50DC"/>
    <w:rsid w:val="00DA6E63"/>
    <w:rsid w:val="00DB4C5E"/>
    <w:rsid w:val="00DB518D"/>
    <w:rsid w:val="00DB6D94"/>
    <w:rsid w:val="00DB76D2"/>
    <w:rsid w:val="00DC5211"/>
    <w:rsid w:val="00DC57C7"/>
    <w:rsid w:val="00DC66B1"/>
    <w:rsid w:val="00DD02C0"/>
    <w:rsid w:val="00DD3333"/>
    <w:rsid w:val="00DD338C"/>
    <w:rsid w:val="00DD3911"/>
    <w:rsid w:val="00DD7C35"/>
    <w:rsid w:val="00DD7FB4"/>
    <w:rsid w:val="00DE1700"/>
    <w:rsid w:val="00DE1FD0"/>
    <w:rsid w:val="00DE4D2F"/>
    <w:rsid w:val="00DE4DF8"/>
    <w:rsid w:val="00DE5C28"/>
    <w:rsid w:val="00DE7453"/>
    <w:rsid w:val="00DF053D"/>
    <w:rsid w:val="00DF3EED"/>
    <w:rsid w:val="00DF3F10"/>
    <w:rsid w:val="00DF517D"/>
    <w:rsid w:val="00E01E01"/>
    <w:rsid w:val="00E05596"/>
    <w:rsid w:val="00E06509"/>
    <w:rsid w:val="00E075CC"/>
    <w:rsid w:val="00E10679"/>
    <w:rsid w:val="00E106C0"/>
    <w:rsid w:val="00E13B66"/>
    <w:rsid w:val="00E1446E"/>
    <w:rsid w:val="00E144ED"/>
    <w:rsid w:val="00E14900"/>
    <w:rsid w:val="00E15B6C"/>
    <w:rsid w:val="00E15E75"/>
    <w:rsid w:val="00E1748D"/>
    <w:rsid w:val="00E17DE7"/>
    <w:rsid w:val="00E2270D"/>
    <w:rsid w:val="00E22D20"/>
    <w:rsid w:val="00E24985"/>
    <w:rsid w:val="00E258FF"/>
    <w:rsid w:val="00E25ACC"/>
    <w:rsid w:val="00E27D60"/>
    <w:rsid w:val="00E30AD2"/>
    <w:rsid w:val="00E323C3"/>
    <w:rsid w:val="00E33276"/>
    <w:rsid w:val="00E3395C"/>
    <w:rsid w:val="00E35145"/>
    <w:rsid w:val="00E35516"/>
    <w:rsid w:val="00E35ECB"/>
    <w:rsid w:val="00E3798C"/>
    <w:rsid w:val="00E408CC"/>
    <w:rsid w:val="00E4090B"/>
    <w:rsid w:val="00E40BFC"/>
    <w:rsid w:val="00E431F8"/>
    <w:rsid w:val="00E4381F"/>
    <w:rsid w:val="00E454B2"/>
    <w:rsid w:val="00E4568A"/>
    <w:rsid w:val="00E464C6"/>
    <w:rsid w:val="00E46687"/>
    <w:rsid w:val="00E4791A"/>
    <w:rsid w:val="00E51531"/>
    <w:rsid w:val="00E53DEF"/>
    <w:rsid w:val="00E54C9F"/>
    <w:rsid w:val="00E55D97"/>
    <w:rsid w:val="00E61317"/>
    <w:rsid w:val="00E61BB4"/>
    <w:rsid w:val="00E64E52"/>
    <w:rsid w:val="00E6580D"/>
    <w:rsid w:val="00E70E6C"/>
    <w:rsid w:val="00E724E9"/>
    <w:rsid w:val="00E726C7"/>
    <w:rsid w:val="00E74C0E"/>
    <w:rsid w:val="00E74E10"/>
    <w:rsid w:val="00E7649B"/>
    <w:rsid w:val="00E76782"/>
    <w:rsid w:val="00E77E0F"/>
    <w:rsid w:val="00E82561"/>
    <w:rsid w:val="00E83DF3"/>
    <w:rsid w:val="00E87474"/>
    <w:rsid w:val="00E915C9"/>
    <w:rsid w:val="00E91F74"/>
    <w:rsid w:val="00E9449C"/>
    <w:rsid w:val="00E952E2"/>
    <w:rsid w:val="00E96220"/>
    <w:rsid w:val="00E96EB7"/>
    <w:rsid w:val="00EA1460"/>
    <w:rsid w:val="00EA4F8E"/>
    <w:rsid w:val="00EA5C07"/>
    <w:rsid w:val="00EA7E95"/>
    <w:rsid w:val="00EA7EE8"/>
    <w:rsid w:val="00EB145D"/>
    <w:rsid w:val="00EB2EC2"/>
    <w:rsid w:val="00EB2EC8"/>
    <w:rsid w:val="00EB3B0C"/>
    <w:rsid w:val="00EB5A5F"/>
    <w:rsid w:val="00EB67B3"/>
    <w:rsid w:val="00EB6AFE"/>
    <w:rsid w:val="00EC09F3"/>
    <w:rsid w:val="00EC129B"/>
    <w:rsid w:val="00EC2A2E"/>
    <w:rsid w:val="00EC499C"/>
    <w:rsid w:val="00EC5361"/>
    <w:rsid w:val="00EC65DD"/>
    <w:rsid w:val="00EC6958"/>
    <w:rsid w:val="00EC72FB"/>
    <w:rsid w:val="00ED0B98"/>
    <w:rsid w:val="00ED0E53"/>
    <w:rsid w:val="00ED21EE"/>
    <w:rsid w:val="00ED22E7"/>
    <w:rsid w:val="00ED29DB"/>
    <w:rsid w:val="00ED2AA5"/>
    <w:rsid w:val="00ED382C"/>
    <w:rsid w:val="00ED5615"/>
    <w:rsid w:val="00ED5D20"/>
    <w:rsid w:val="00ED7668"/>
    <w:rsid w:val="00EE34A3"/>
    <w:rsid w:val="00EE3884"/>
    <w:rsid w:val="00EE6359"/>
    <w:rsid w:val="00EE709A"/>
    <w:rsid w:val="00EE7440"/>
    <w:rsid w:val="00EF152A"/>
    <w:rsid w:val="00EF31BB"/>
    <w:rsid w:val="00EF3987"/>
    <w:rsid w:val="00EF4308"/>
    <w:rsid w:val="00EF4CF0"/>
    <w:rsid w:val="00EF4D78"/>
    <w:rsid w:val="00EF506B"/>
    <w:rsid w:val="00EF5C68"/>
    <w:rsid w:val="00EF6FD3"/>
    <w:rsid w:val="00EF71A8"/>
    <w:rsid w:val="00F00BAA"/>
    <w:rsid w:val="00F01763"/>
    <w:rsid w:val="00F01904"/>
    <w:rsid w:val="00F02DC3"/>
    <w:rsid w:val="00F03264"/>
    <w:rsid w:val="00F04EBF"/>
    <w:rsid w:val="00F050C7"/>
    <w:rsid w:val="00F05D0B"/>
    <w:rsid w:val="00F061F1"/>
    <w:rsid w:val="00F11FCD"/>
    <w:rsid w:val="00F12B1F"/>
    <w:rsid w:val="00F1373A"/>
    <w:rsid w:val="00F13BA3"/>
    <w:rsid w:val="00F13C80"/>
    <w:rsid w:val="00F141DA"/>
    <w:rsid w:val="00F14954"/>
    <w:rsid w:val="00F20D97"/>
    <w:rsid w:val="00F2171D"/>
    <w:rsid w:val="00F21875"/>
    <w:rsid w:val="00F21974"/>
    <w:rsid w:val="00F23E62"/>
    <w:rsid w:val="00F2667C"/>
    <w:rsid w:val="00F30018"/>
    <w:rsid w:val="00F307ED"/>
    <w:rsid w:val="00F30F5D"/>
    <w:rsid w:val="00F32346"/>
    <w:rsid w:val="00F32990"/>
    <w:rsid w:val="00F3372C"/>
    <w:rsid w:val="00F34D3C"/>
    <w:rsid w:val="00F34F65"/>
    <w:rsid w:val="00F36DA8"/>
    <w:rsid w:val="00F41ABF"/>
    <w:rsid w:val="00F43299"/>
    <w:rsid w:val="00F4466F"/>
    <w:rsid w:val="00F44E6F"/>
    <w:rsid w:val="00F46CDC"/>
    <w:rsid w:val="00F47C98"/>
    <w:rsid w:val="00F51F0A"/>
    <w:rsid w:val="00F52445"/>
    <w:rsid w:val="00F55D0D"/>
    <w:rsid w:val="00F56025"/>
    <w:rsid w:val="00F56B61"/>
    <w:rsid w:val="00F56EDA"/>
    <w:rsid w:val="00F6382C"/>
    <w:rsid w:val="00F65368"/>
    <w:rsid w:val="00F660C4"/>
    <w:rsid w:val="00F66927"/>
    <w:rsid w:val="00F67820"/>
    <w:rsid w:val="00F67928"/>
    <w:rsid w:val="00F70598"/>
    <w:rsid w:val="00F71ABA"/>
    <w:rsid w:val="00F71B43"/>
    <w:rsid w:val="00F72DBD"/>
    <w:rsid w:val="00F74276"/>
    <w:rsid w:val="00F7556D"/>
    <w:rsid w:val="00F8020B"/>
    <w:rsid w:val="00F80387"/>
    <w:rsid w:val="00F80E04"/>
    <w:rsid w:val="00F8148D"/>
    <w:rsid w:val="00F84728"/>
    <w:rsid w:val="00F86486"/>
    <w:rsid w:val="00F910A4"/>
    <w:rsid w:val="00F92A18"/>
    <w:rsid w:val="00F949D9"/>
    <w:rsid w:val="00F95EC1"/>
    <w:rsid w:val="00FA11ED"/>
    <w:rsid w:val="00FA16B0"/>
    <w:rsid w:val="00FA2E21"/>
    <w:rsid w:val="00FA778B"/>
    <w:rsid w:val="00FB094A"/>
    <w:rsid w:val="00FB267F"/>
    <w:rsid w:val="00FB3534"/>
    <w:rsid w:val="00FB38BA"/>
    <w:rsid w:val="00FB3BE7"/>
    <w:rsid w:val="00FB4C8D"/>
    <w:rsid w:val="00FB5FE5"/>
    <w:rsid w:val="00FB69D2"/>
    <w:rsid w:val="00FB6DEB"/>
    <w:rsid w:val="00FB79FB"/>
    <w:rsid w:val="00FC2D29"/>
    <w:rsid w:val="00FC3CA7"/>
    <w:rsid w:val="00FC412D"/>
    <w:rsid w:val="00FC4CBF"/>
    <w:rsid w:val="00FC5569"/>
    <w:rsid w:val="00FC5B22"/>
    <w:rsid w:val="00FC5C7A"/>
    <w:rsid w:val="00FC64E9"/>
    <w:rsid w:val="00FC66DC"/>
    <w:rsid w:val="00FC7D52"/>
    <w:rsid w:val="00FD151B"/>
    <w:rsid w:val="00FD3990"/>
    <w:rsid w:val="00FD5A36"/>
    <w:rsid w:val="00FD5AFC"/>
    <w:rsid w:val="00FD6035"/>
    <w:rsid w:val="00FD7D3E"/>
    <w:rsid w:val="00FE0149"/>
    <w:rsid w:val="00FE5E44"/>
    <w:rsid w:val="00FF110C"/>
    <w:rsid w:val="00FF51D8"/>
    <w:rsid w:val="00FF5B38"/>
    <w:rsid w:val="00FF74E4"/>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59394">
      <o:colormenu v:ext="edit" strokecolor="none"/>
    </o:shapedefaults>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59B5"/>
    <w:pPr>
      <w:jc w:val="both"/>
    </w:pPr>
    <w:rPr>
      <w:rFonts w:ascii="Arial" w:hAnsi="Arial"/>
      <w:sz w:val="22"/>
      <w:lang w:val="en-US" w:eastAsia="en-US"/>
    </w:rPr>
  </w:style>
  <w:style w:type="paragraph" w:styleId="Heading1">
    <w:name w:val="heading 1"/>
    <w:basedOn w:val="Normal"/>
    <w:next w:val="Normal"/>
    <w:qFormat/>
    <w:rsid w:val="006E59B5"/>
    <w:pPr>
      <w:keepNext/>
      <w:ind w:left="1800" w:hanging="1800"/>
      <w:outlineLvl w:val="0"/>
    </w:pPr>
    <w:rPr>
      <w:rFonts w:ascii="Tahoma" w:hAnsi="Tahoma"/>
      <w:b/>
      <w:sz w:val="24"/>
      <w:szCs w:val="24"/>
      <w:lang w:val="sv-SE"/>
    </w:rPr>
  </w:style>
  <w:style w:type="paragraph" w:styleId="Heading2">
    <w:name w:val="heading 2"/>
    <w:basedOn w:val="Normal"/>
    <w:next w:val="Normal"/>
    <w:qFormat/>
    <w:rsid w:val="006E59B5"/>
    <w:pPr>
      <w:keepNext/>
      <w:numPr>
        <w:ilvl w:val="12"/>
      </w:numPr>
      <w:spacing w:line="360" w:lineRule="auto"/>
      <w:ind w:left="810"/>
      <w:outlineLvl w:val="1"/>
    </w:pPr>
    <w:rPr>
      <w:sz w:val="24"/>
    </w:rPr>
  </w:style>
  <w:style w:type="paragraph" w:styleId="Heading3">
    <w:name w:val="heading 3"/>
    <w:basedOn w:val="Normal"/>
    <w:next w:val="Normal"/>
    <w:qFormat/>
    <w:rsid w:val="006E59B5"/>
    <w:pPr>
      <w:keepNext/>
      <w:jc w:val="center"/>
      <w:outlineLvl w:val="2"/>
    </w:pPr>
    <w:rPr>
      <w:b/>
      <w:sz w:val="24"/>
    </w:rPr>
  </w:style>
  <w:style w:type="paragraph" w:styleId="Heading4">
    <w:name w:val="heading 4"/>
    <w:basedOn w:val="Normal"/>
    <w:next w:val="Normal"/>
    <w:qFormat/>
    <w:rsid w:val="006E59B5"/>
    <w:pPr>
      <w:keepNext/>
      <w:spacing w:line="360" w:lineRule="auto"/>
      <w:ind w:firstLine="540"/>
      <w:outlineLvl w:val="3"/>
    </w:pPr>
    <w:rPr>
      <w:sz w:val="24"/>
    </w:rPr>
  </w:style>
  <w:style w:type="paragraph" w:styleId="Heading5">
    <w:name w:val="heading 5"/>
    <w:basedOn w:val="Normal"/>
    <w:next w:val="Normal"/>
    <w:qFormat/>
    <w:rsid w:val="006E59B5"/>
    <w:pPr>
      <w:keepNext/>
      <w:outlineLvl w:val="4"/>
    </w:pPr>
    <w:rPr>
      <w:rFonts w:ascii="Tahoma" w:hAnsi="Tahoma"/>
      <w:b/>
      <w:sz w:val="28"/>
    </w:rPr>
  </w:style>
  <w:style w:type="paragraph" w:styleId="Heading6">
    <w:name w:val="heading 6"/>
    <w:basedOn w:val="Normal"/>
    <w:next w:val="Normal"/>
    <w:qFormat/>
    <w:rsid w:val="006E59B5"/>
    <w:pPr>
      <w:keepNext/>
      <w:spacing w:line="360" w:lineRule="auto"/>
      <w:jc w:val="center"/>
      <w:outlineLvl w:val="5"/>
    </w:pPr>
    <w:rPr>
      <w:sz w:val="24"/>
    </w:rPr>
  </w:style>
  <w:style w:type="paragraph" w:styleId="Heading7">
    <w:name w:val="heading 7"/>
    <w:basedOn w:val="Normal"/>
    <w:next w:val="Normal"/>
    <w:qFormat/>
    <w:rsid w:val="006E59B5"/>
    <w:pPr>
      <w:keepNext/>
      <w:ind w:right="39" w:hanging="18"/>
      <w:jc w:val="center"/>
      <w:outlineLvl w:val="6"/>
    </w:pPr>
    <w:rPr>
      <w:sz w:val="24"/>
    </w:rPr>
  </w:style>
  <w:style w:type="paragraph" w:styleId="Heading8">
    <w:name w:val="heading 8"/>
    <w:basedOn w:val="Normal"/>
    <w:next w:val="Normal"/>
    <w:qFormat/>
    <w:rsid w:val="006E59B5"/>
    <w:pPr>
      <w:keepNext/>
      <w:spacing w:line="360" w:lineRule="auto"/>
      <w:jc w:val="center"/>
      <w:outlineLvl w:val="7"/>
    </w:pPr>
    <w:rPr>
      <w:b/>
      <w:sz w:val="24"/>
      <w:u w:val="single"/>
    </w:rPr>
  </w:style>
  <w:style w:type="paragraph" w:styleId="Heading9">
    <w:name w:val="heading 9"/>
    <w:basedOn w:val="Normal"/>
    <w:next w:val="Normal"/>
    <w:qFormat/>
    <w:rsid w:val="006E59B5"/>
    <w:pPr>
      <w:keepNext/>
      <w:numPr>
        <w:numId w:val="2"/>
      </w:numPr>
      <w:spacing w:line="360" w:lineRule="auto"/>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6E59B5"/>
    <w:pPr>
      <w:spacing w:line="360" w:lineRule="auto"/>
      <w:ind w:left="540" w:hanging="540"/>
    </w:pPr>
    <w:rPr>
      <w:sz w:val="24"/>
    </w:rPr>
  </w:style>
  <w:style w:type="paragraph" w:styleId="BodyText">
    <w:name w:val="Body Text"/>
    <w:basedOn w:val="Normal"/>
    <w:rsid w:val="006E59B5"/>
    <w:pPr>
      <w:spacing w:line="360" w:lineRule="auto"/>
    </w:pPr>
    <w:rPr>
      <w:sz w:val="24"/>
    </w:rPr>
  </w:style>
  <w:style w:type="paragraph" w:styleId="Header">
    <w:name w:val="header"/>
    <w:basedOn w:val="Normal"/>
    <w:rsid w:val="006E59B5"/>
    <w:pPr>
      <w:tabs>
        <w:tab w:val="center" w:pos="4320"/>
        <w:tab w:val="right" w:pos="8640"/>
      </w:tabs>
    </w:pPr>
  </w:style>
  <w:style w:type="character" w:styleId="PageNumber">
    <w:name w:val="page number"/>
    <w:basedOn w:val="DefaultParagraphFont"/>
    <w:rsid w:val="006E59B5"/>
  </w:style>
  <w:style w:type="paragraph" w:styleId="Footer">
    <w:name w:val="footer"/>
    <w:basedOn w:val="Normal"/>
    <w:rsid w:val="006E59B5"/>
    <w:pPr>
      <w:tabs>
        <w:tab w:val="center" w:pos="4320"/>
        <w:tab w:val="right" w:pos="8640"/>
      </w:tabs>
    </w:pPr>
  </w:style>
  <w:style w:type="paragraph" w:styleId="BodyTextIndent">
    <w:name w:val="Body Text Indent"/>
    <w:basedOn w:val="Normal"/>
    <w:rsid w:val="006E59B5"/>
    <w:pPr>
      <w:numPr>
        <w:ilvl w:val="12"/>
      </w:numPr>
      <w:spacing w:line="360" w:lineRule="auto"/>
      <w:ind w:left="810"/>
    </w:pPr>
    <w:rPr>
      <w:sz w:val="24"/>
    </w:rPr>
  </w:style>
  <w:style w:type="paragraph" w:styleId="BodyTextIndent2">
    <w:name w:val="Body Text Indent 2"/>
    <w:basedOn w:val="Normal"/>
    <w:rsid w:val="006E59B5"/>
    <w:pPr>
      <w:spacing w:line="360" w:lineRule="auto"/>
      <w:ind w:left="720"/>
    </w:pPr>
    <w:rPr>
      <w:sz w:val="24"/>
    </w:rPr>
  </w:style>
  <w:style w:type="paragraph" w:styleId="BodyTextIndent3">
    <w:name w:val="Body Text Indent 3"/>
    <w:basedOn w:val="Normal"/>
    <w:rsid w:val="006E59B5"/>
    <w:pPr>
      <w:spacing w:line="360" w:lineRule="auto"/>
      <w:ind w:left="450" w:hanging="450"/>
    </w:pPr>
    <w:rPr>
      <w:sz w:val="24"/>
    </w:rPr>
  </w:style>
  <w:style w:type="paragraph" w:styleId="BodyText3">
    <w:name w:val="Body Text 3"/>
    <w:basedOn w:val="Normal"/>
    <w:rsid w:val="006E59B5"/>
    <w:pPr>
      <w:spacing w:line="360" w:lineRule="auto"/>
    </w:pPr>
    <w:rPr>
      <w:sz w:val="24"/>
    </w:rPr>
  </w:style>
  <w:style w:type="paragraph" w:styleId="Title">
    <w:name w:val="Title"/>
    <w:basedOn w:val="Normal"/>
    <w:qFormat/>
    <w:rsid w:val="006E59B5"/>
    <w:pPr>
      <w:jc w:val="center"/>
    </w:pPr>
    <w:rPr>
      <w:rFonts w:cs="Arial"/>
      <w:b/>
      <w:sz w:val="26"/>
    </w:rPr>
  </w:style>
  <w:style w:type="paragraph" w:styleId="ListParagraph">
    <w:name w:val="List Paragraph"/>
    <w:basedOn w:val="Normal"/>
    <w:uiPriority w:val="34"/>
    <w:qFormat/>
    <w:rsid w:val="009603FC"/>
    <w:pPr>
      <w:ind w:left="720"/>
      <w:contextualSpacing/>
      <w:jc w:val="left"/>
    </w:pPr>
    <w:rPr>
      <w:rFonts w:ascii="Times New Roman" w:hAnsi="Times New Roman"/>
      <w:sz w:val="24"/>
      <w:szCs w:val="24"/>
    </w:rPr>
  </w:style>
  <w:style w:type="table" w:styleId="TableGrid">
    <w:name w:val="Table Grid"/>
    <w:basedOn w:val="TableNormal"/>
    <w:uiPriority w:val="99"/>
    <w:rsid w:val="000447C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1">
    <w:name w:val="toc 1"/>
    <w:basedOn w:val="Normal"/>
    <w:next w:val="Normal"/>
    <w:rsid w:val="009623E2"/>
    <w:pPr>
      <w:tabs>
        <w:tab w:val="right" w:leader="underscore" w:pos="13944"/>
      </w:tabs>
      <w:spacing w:before="120"/>
      <w:jc w:val="left"/>
    </w:pPr>
    <w:rPr>
      <w:bCs/>
      <w:iCs/>
      <w:noProof/>
      <w:sz w:val="24"/>
      <w:szCs w:val="28"/>
    </w:rPr>
  </w:style>
  <w:style w:type="paragraph" w:styleId="TOC2">
    <w:name w:val="toc 2"/>
    <w:basedOn w:val="Normal"/>
    <w:next w:val="Normal"/>
    <w:autoRedefine/>
    <w:rsid w:val="009623E2"/>
    <w:pPr>
      <w:tabs>
        <w:tab w:val="right" w:leader="underscore" w:pos="13944"/>
      </w:tabs>
      <w:spacing w:before="120"/>
      <w:ind w:left="200"/>
      <w:jc w:val="left"/>
    </w:pPr>
    <w:rPr>
      <w:rFonts w:cs="Arial"/>
      <w:b/>
      <w:noProof/>
      <w:sz w:val="20"/>
      <w:szCs w:val="26"/>
    </w:rPr>
  </w:style>
  <w:style w:type="character" w:styleId="Hyperlink">
    <w:name w:val="Hyperlink"/>
    <w:basedOn w:val="DefaultParagraphFont"/>
    <w:rsid w:val="009623E2"/>
    <w:rPr>
      <w:color w:val="0000FF"/>
      <w:u w:val="single"/>
    </w:rPr>
  </w:style>
  <w:style w:type="paragraph" w:styleId="BalloonText">
    <w:name w:val="Balloon Text"/>
    <w:basedOn w:val="Normal"/>
    <w:link w:val="BalloonTextChar"/>
    <w:rsid w:val="00355509"/>
    <w:rPr>
      <w:rFonts w:ascii="Tahoma" w:hAnsi="Tahoma" w:cs="Tahoma"/>
      <w:sz w:val="16"/>
      <w:szCs w:val="16"/>
    </w:rPr>
  </w:style>
  <w:style w:type="character" w:customStyle="1" w:styleId="BalloonTextChar">
    <w:name w:val="Balloon Text Char"/>
    <w:basedOn w:val="DefaultParagraphFont"/>
    <w:link w:val="BalloonText"/>
    <w:rsid w:val="00355509"/>
    <w:rPr>
      <w:rFonts w:ascii="Tahoma" w:hAnsi="Tahoma" w:cs="Tahoma"/>
      <w:sz w:val="16"/>
      <w:szCs w:val="16"/>
    </w:rPr>
  </w:style>
  <w:style w:type="character" w:styleId="Emphasis">
    <w:name w:val="Emphasis"/>
    <w:basedOn w:val="DefaultParagraphFont"/>
    <w:qFormat/>
    <w:rsid w:val="0017759F"/>
    <w:rPr>
      <w:i/>
      <w:iCs/>
    </w:rPr>
  </w:style>
  <w:style w:type="character" w:styleId="CommentReference">
    <w:name w:val="annotation reference"/>
    <w:basedOn w:val="DefaultParagraphFont"/>
    <w:rsid w:val="004F140E"/>
    <w:rPr>
      <w:sz w:val="16"/>
      <w:szCs w:val="16"/>
    </w:rPr>
  </w:style>
  <w:style w:type="paragraph" w:styleId="CommentText">
    <w:name w:val="annotation text"/>
    <w:basedOn w:val="Normal"/>
    <w:link w:val="CommentTextChar"/>
    <w:rsid w:val="004F140E"/>
    <w:rPr>
      <w:sz w:val="20"/>
    </w:rPr>
  </w:style>
  <w:style w:type="character" w:customStyle="1" w:styleId="CommentTextChar">
    <w:name w:val="Comment Text Char"/>
    <w:basedOn w:val="DefaultParagraphFont"/>
    <w:link w:val="CommentText"/>
    <w:rsid w:val="004F140E"/>
    <w:rPr>
      <w:rFonts w:ascii="Arial" w:hAnsi="Arial"/>
      <w:lang w:eastAsia="en-US"/>
    </w:rPr>
  </w:style>
  <w:style w:type="paragraph" w:styleId="CommentSubject">
    <w:name w:val="annotation subject"/>
    <w:basedOn w:val="CommentText"/>
    <w:next w:val="CommentText"/>
    <w:link w:val="CommentSubjectChar"/>
    <w:rsid w:val="004F140E"/>
    <w:rPr>
      <w:b/>
      <w:bCs/>
    </w:rPr>
  </w:style>
  <w:style w:type="character" w:customStyle="1" w:styleId="CommentSubjectChar">
    <w:name w:val="Comment Subject Char"/>
    <w:basedOn w:val="CommentTextChar"/>
    <w:link w:val="CommentSubject"/>
    <w:rsid w:val="004F140E"/>
    <w:rPr>
      <w:b/>
      <w:bCs/>
    </w:rPr>
  </w:style>
  <w:style w:type="paragraph" w:styleId="Revision">
    <w:name w:val="Revision"/>
    <w:hidden/>
    <w:uiPriority w:val="99"/>
    <w:semiHidden/>
    <w:rsid w:val="004F140E"/>
    <w:rPr>
      <w:rFonts w:ascii="Arial" w:hAnsi="Arial"/>
      <w:sz w:val="22"/>
      <w:lang w:val="en-US" w:eastAsia="en-US"/>
    </w:rPr>
  </w:style>
  <w:style w:type="paragraph" w:styleId="DocumentMap">
    <w:name w:val="Document Map"/>
    <w:basedOn w:val="Normal"/>
    <w:link w:val="DocumentMapChar"/>
    <w:rsid w:val="003E3C11"/>
    <w:rPr>
      <w:rFonts w:ascii="Tahoma" w:hAnsi="Tahoma" w:cs="Tahoma"/>
      <w:sz w:val="16"/>
      <w:szCs w:val="16"/>
    </w:rPr>
  </w:style>
  <w:style w:type="character" w:customStyle="1" w:styleId="DocumentMapChar">
    <w:name w:val="Document Map Char"/>
    <w:basedOn w:val="DefaultParagraphFont"/>
    <w:link w:val="DocumentMap"/>
    <w:rsid w:val="003E3C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36083366">
      <w:bodyDiv w:val="1"/>
      <w:marLeft w:val="0"/>
      <w:marRight w:val="0"/>
      <w:marTop w:val="0"/>
      <w:marBottom w:val="0"/>
      <w:divBdr>
        <w:top w:val="none" w:sz="0" w:space="0" w:color="auto"/>
        <w:left w:val="none" w:sz="0" w:space="0" w:color="auto"/>
        <w:bottom w:val="none" w:sz="0" w:space="0" w:color="auto"/>
        <w:right w:val="none" w:sz="0" w:space="0" w:color="auto"/>
      </w:divBdr>
    </w:div>
    <w:div w:id="546913176">
      <w:bodyDiv w:val="1"/>
      <w:marLeft w:val="0"/>
      <w:marRight w:val="0"/>
      <w:marTop w:val="0"/>
      <w:marBottom w:val="0"/>
      <w:divBdr>
        <w:top w:val="none" w:sz="0" w:space="0" w:color="auto"/>
        <w:left w:val="none" w:sz="0" w:space="0" w:color="auto"/>
        <w:bottom w:val="none" w:sz="0" w:space="0" w:color="auto"/>
        <w:right w:val="none" w:sz="0" w:space="0" w:color="auto"/>
      </w:divBdr>
    </w:div>
    <w:div w:id="563495053">
      <w:bodyDiv w:val="1"/>
      <w:marLeft w:val="0"/>
      <w:marRight w:val="0"/>
      <w:marTop w:val="0"/>
      <w:marBottom w:val="0"/>
      <w:divBdr>
        <w:top w:val="none" w:sz="0" w:space="0" w:color="auto"/>
        <w:left w:val="none" w:sz="0" w:space="0" w:color="auto"/>
        <w:bottom w:val="none" w:sz="0" w:space="0" w:color="auto"/>
        <w:right w:val="none" w:sz="0" w:space="0" w:color="auto"/>
      </w:divBdr>
    </w:div>
    <w:div w:id="1385443647">
      <w:bodyDiv w:val="1"/>
      <w:marLeft w:val="0"/>
      <w:marRight w:val="0"/>
      <w:marTop w:val="0"/>
      <w:marBottom w:val="0"/>
      <w:divBdr>
        <w:top w:val="none" w:sz="0" w:space="0" w:color="auto"/>
        <w:left w:val="none" w:sz="0" w:space="0" w:color="auto"/>
        <w:bottom w:val="none" w:sz="0" w:space="0" w:color="auto"/>
        <w:right w:val="none" w:sz="0" w:space="0" w:color="auto"/>
      </w:divBdr>
    </w:div>
    <w:div w:id="1760104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0E3BC-9449-4A7B-8B77-93F23C78C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1</Pages>
  <Words>5551</Words>
  <Characters>31641</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BORANG AKREDITASI</vt:lpstr>
    </vt:vector>
  </TitlesOfParts>
  <Company>ISFI</Company>
  <LinksUpToDate>false</LinksUpToDate>
  <CharactersWithSpaces>37118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BORANG AKREDITASI</dc:title>
  <dc:creator>I Gusti Putu Purnaba</dc:creator>
  <cp:lastModifiedBy>Lenovo</cp:lastModifiedBy>
  <cp:revision>13</cp:revision>
  <cp:lastPrinted>2010-11-06T23:46:00Z</cp:lastPrinted>
  <dcterms:created xsi:type="dcterms:W3CDTF">2011-11-29T03:02:00Z</dcterms:created>
  <dcterms:modified xsi:type="dcterms:W3CDTF">2013-05-03T10:15:00Z</dcterms:modified>
</cp:coreProperties>
</file>