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31224D" w:rsidRDefault="00FD5682">
      <w:pPr>
        <w:jc w:val="center"/>
        <w:rPr>
          <w:color w:val="000000"/>
        </w:rPr>
      </w:pPr>
      <w:r>
        <w:rPr>
          <w:b/>
          <w:bCs/>
          <w:noProof/>
          <w:color w:val="000000"/>
          <w:sz w:val="32"/>
          <w:szCs w:val="32"/>
        </w:rPr>
        <mc:AlternateContent>
          <mc:Choice Requires="wpg">
            <w:drawing>
              <wp:anchor distT="0" distB="0" distL="114300" distR="114300" simplePos="0" relativeHeight="251656192" behindDoc="0" locked="0" layoutInCell="1" allowOverlap="1">
                <wp:simplePos x="0" y="0"/>
                <wp:positionH relativeFrom="column">
                  <wp:posOffset>2185670</wp:posOffset>
                </wp:positionH>
                <wp:positionV relativeFrom="paragraph">
                  <wp:posOffset>236220</wp:posOffset>
                </wp:positionV>
                <wp:extent cx="1367790" cy="844550"/>
                <wp:effectExtent l="13970" t="83820" r="18415" b="43180"/>
                <wp:wrapNone/>
                <wp:docPr id="4"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67790" cy="844550"/>
                          <a:chOff x="2879" y="367"/>
                          <a:chExt cx="698" cy="489"/>
                        </a:xfrm>
                      </wpg:grpSpPr>
                      <wpg:grpSp>
                        <wpg:cNvPr id="5" name="Group 88"/>
                        <wpg:cNvGrpSpPr>
                          <a:grpSpLocks/>
                        </wpg:cNvGrpSpPr>
                        <wpg:grpSpPr bwMode="auto">
                          <a:xfrm>
                            <a:off x="2879" y="425"/>
                            <a:ext cx="698" cy="431"/>
                            <a:chOff x="1961" y="1679"/>
                            <a:chExt cx="1838" cy="1023"/>
                          </a:xfrm>
                        </wpg:grpSpPr>
                        <wps:wsp>
                          <wps:cNvPr id="6" name="Freeform 89"/>
                          <wps:cNvSpPr>
                            <a:spLocks/>
                          </wps:cNvSpPr>
                          <wps:spPr bwMode="auto">
                            <a:xfrm>
                              <a:off x="1961" y="1679"/>
                              <a:ext cx="1838" cy="980"/>
                            </a:xfrm>
                            <a:custGeom>
                              <a:avLst/>
                              <a:gdLst>
                                <a:gd name="T0" fmla="*/ 1178 w 2136"/>
                                <a:gd name="T1" fmla="*/ 2379 h 2385"/>
                                <a:gd name="T2" fmla="*/ 1336 w 2136"/>
                                <a:gd name="T3" fmla="*/ 2347 h 2385"/>
                                <a:gd name="T4" fmla="*/ 1484 w 2136"/>
                                <a:gd name="T5" fmla="*/ 2292 h 2385"/>
                                <a:gd name="T6" fmla="*/ 1622 w 2136"/>
                                <a:gd name="T7" fmla="*/ 2213 h 2385"/>
                                <a:gd name="T8" fmla="*/ 1747 w 2136"/>
                                <a:gd name="T9" fmla="*/ 2113 h 2385"/>
                                <a:gd name="T10" fmla="*/ 1859 w 2136"/>
                                <a:gd name="T11" fmla="*/ 1994 h 2385"/>
                                <a:gd name="T12" fmla="*/ 1953 w 2136"/>
                                <a:gd name="T13" fmla="*/ 1860 h 2385"/>
                                <a:gd name="T14" fmla="*/ 2030 w 2136"/>
                                <a:gd name="T15" fmla="*/ 1710 h 2385"/>
                                <a:gd name="T16" fmla="*/ 2088 w 2136"/>
                                <a:gd name="T17" fmla="*/ 1548 h 2385"/>
                                <a:gd name="T18" fmla="*/ 2124 w 2136"/>
                                <a:gd name="T19" fmla="*/ 1376 h 2385"/>
                                <a:gd name="T20" fmla="*/ 2136 w 2136"/>
                                <a:gd name="T21" fmla="*/ 1194 h 2385"/>
                                <a:gd name="T22" fmla="*/ 2124 w 2136"/>
                                <a:gd name="T23" fmla="*/ 1012 h 2385"/>
                                <a:gd name="T24" fmla="*/ 2088 w 2136"/>
                                <a:gd name="T25" fmla="*/ 838 h 2385"/>
                                <a:gd name="T26" fmla="*/ 2030 w 2136"/>
                                <a:gd name="T27" fmla="*/ 676 h 2385"/>
                                <a:gd name="T28" fmla="*/ 1953 w 2136"/>
                                <a:gd name="T29" fmla="*/ 526 h 2385"/>
                                <a:gd name="T30" fmla="*/ 1859 w 2136"/>
                                <a:gd name="T31" fmla="*/ 391 h 2385"/>
                                <a:gd name="T32" fmla="*/ 1747 w 2136"/>
                                <a:gd name="T33" fmla="*/ 273 h 2385"/>
                                <a:gd name="T34" fmla="*/ 1622 w 2136"/>
                                <a:gd name="T35" fmla="*/ 173 h 2385"/>
                                <a:gd name="T36" fmla="*/ 1484 w 2136"/>
                                <a:gd name="T37" fmla="*/ 93 h 2385"/>
                                <a:gd name="T38" fmla="*/ 1336 w 2136"/>
                                <a:gd name="T39" fmla="*/ 38 h 2385"/>
                                <a:gd name="T40" fmla="*/ 1178 w 2136"/>
                                <a:gd name="T41" fmla="*/ 6 h 2385"/>
                                <a:gd name="T42" fmla="*/ 1014 w 2136"/>
                                <a:gd name="T43" fmla="*/ 1 h 2385"/>
                                <a:gd name="T44" fmla="*/ 853 w 2136"/>
                                <a:gd name="T45" fmla="*/ 25 h 2385"/>
                                <a:gd name="T46" fmla="*/ 701 w 2136"/>
                                <a:gd name="T47" fmla="*/ 73 h 2385"/>
                                <a:gd name="T48" fmla="*/ 559 w 2136"/>
                                <a:gd name="T49" fmla="*/ 144 h 2385"/>
                                <a:gd name="T50" fmla="*/ 429 w 2136"/>
                                <a:gd name="T51" fmla="*/ 237 h 2385"/>
                                <a:gd name="T52" fmla="*/ 314 w 2136"/>
                                <a:gd name="T53" fmla="*/ 349 h 2385"/>
                                <a:gd name="T54" fmla="*/ 212 w 2136"/>
                                <a:gd name="T55" fmla="*/ 479 h 2385"/>
                                <a:gd name="T56" fmla="*/ 129 w 2136"/>
                                <a:gd name="T57" fmla="*/ 625 h 2385"/>
                                <a:gd name="T58" fmla="*/ 65 w 2136"/>
                                <a:gd name="T59" fmla="*/ 783 h 2385"/>
                                <a:gd name="T60" fmla="*/ 22 w 2136"/>
                                <a:gd name="T61" fmla="*/ 953 h 2385"/>
                                <a:gd name="T62" fmla="*/ 1 w 2136"/>
                                <a:gd name="T63" fmla="*/ 1132 h 2385"/>
                                <a:gd name="T64" fmla="*/ 6 w 2136"/>
                                <a:gd name="T65" fmla="*/ 1315 h 2385"/>
                                <a:gd name="T66" fmla="*/ 34 w 2136"/>
                                <a:gd name="T67" fmla="*/ 1491 h 2385"/>
                                <a:gd name="T68" fmla="*/ 84 w 2136"/>
                                <a:gd name="T69" fmla="*/ 1657 h 2385"/>
                                <a:gd name="T70" fmla="*/ 155 w 2136"/>
                                <a:gd name="T71" fmla="*/ 1811 h 2385"/>
                                <a:gd name="T72" fmla="*/ 244 w 2136"/>
                                <a:gd name="T73" fmla="*/ 1951 h 2385"/>
                                <a:gd name="T74" fmla="*/ 350 w 2136"/>
                                <a:gd name="T75" fmla="*/ 2075 h 2385"/>
                                <a:gd name="T76" fmla="*/ 471 w 2136"/>
                                <a:gd name="T77" fmla="*/ 2181 h 2385"/>
                                <a:gd name="T78" fmla="*/ 606 w 2136"/>
                                <a:gd name="T79" fmla="*/ 2267 h 2385"/>
                                <a:gd name="T80" fmla="*/ 751 w 2136"/>
                                <a:gd name="T81" fmla="*/ 2331 h 2385"/>
                                <a:gd name="T82" fmla="*/ 906 w 2136"/>
                                <a:gd name="T83" fmla="*/ 2371 h 2385"/>
                                <a:gd name="T84" fmla="*/ 1069 w 2136"/>
                                <a:gd name="T85" fmla="*/ 2385 h 2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136" h="2385">
                                  <a:moveTo>
                                    <a:pt x="1069" y="2385"/>
                                  </a:moveTo>
                                  <a:lnTo>
                                    <a:pt x="1124" y="2384"/>
                                  </a:lnTo>
                                  <a:lnTo>
                                    <a:pt x="1178" y="2379"/>
                                  </a:lnTo>
                                  <a:lnTo>
                                    <a:pt x="1232" y="2371"/>
                                  </a:lnTo>
                                  <a:lnTo>
                                    <a:pt x="1284" y="2360"/>
                                  </a:lnTo>
                                  <a:lnTo>
                                    <a:pt x="1336" y="2347"/>
                                  </a:lnTo>
                                  <a:lnTo>
                                    <a:pt x="1386" y="2331"/>
                                  </a:lnTo>
                                  <a:lnTo>
                                    <a:pt x="1436" y="2312"/>
                                  </a:lnTo>
                                  <a:lnTo>
                                    <a:pt x="1484" y="2292"/>
                                  </a:lnTo>
                                  <a:lnTo>
                                    <a:pt x="1532" y="2267"/>
                                  </a:lnTo>
                                  <a:lnTo>
                                    <a:pt x="1578" y="2241"/>
                                  </a:lnTo>
                                  <a:lnTo>
                                    <a:pt x="1622" y="2213"/>
                                  </a:lnTo>
                                  <a:lnTo>
                                    <a:pt x="1666" y="2181"/>
                                  </a:lnTo>
                                  <a:lnTo>
                                    <a:pt x="1708" y="2148"/>
                                  </a:lnTo>
                                  <a:lnTo>
                                    <a:pt x="1747" y="2113"/>
                                  </a:lnTo>
                                  <a:lnTo>
                                    <a:pt x="1786" y="2075"/>
                                  </a:lnTo>
                                  <a:lnTo>
                                    <a:pt x="1823" y="2036"/>
                                  </a:lnTo>
                                  <a:lnTo>
                                    <a:pt x="1859" y="1994"/>
                                  </a:lnTo>
                                  <a:lnTo>
                                    <a:pt x="1893" y="1951"/>
                                  </a:lnTo>
                                  <a:lnTo>
                                    <a:pt x="1924" y="1907"/>
                                  </a:lnTo>
                                  <a:lnTo>
                                    <a:pt x="1953" y="1860"/>
                                  </a:lnTo>
                                  <a:lnTo>
                                    <a:pt x="1982" y="1811"/>
                                  </a:lnTo>
                                  <a:lnTo>
                                    <a:pt x="2007" y="1762"/>
                                  </a:lnTo>
                                  <a:lnTo>
                                    <a:pt x="2030" y="1710"/>
                                  </a:lnTo>
                                  <a:lnTo>
                                    <a:pt x="2052" y="1657"/>
                                  </a:lnTo>
                                  <a:lnTo>
                                    <a:pt x="2071" y="1603"/>
                                  </a:lnTo>
                                  <a:lnTo>
                                    <a:pt x="2088" y="1548"/>
                                  </a:lnTo>
                                  <a:lnTo>
                                    <a:pt x="2102" y="1491"/>
                                  </a:lnTo>
                                  <a:lnTo>
                                    <a:pt x="2114" y="1433"/>
                                  </a:lnTo>
                                  <a:lnTo>
                                    <a:pt x="2124" y="1376"/>
                                  </a:lnTo>
                                  <a:lnTo>
                                    <a:pt x="2130" y="1315"/>
                                  </a:lnTo>
                                  <a:lnTo>
                                    <a:pt x="2135" y="1255"/>
                                  </a:lnTo>
                                  <a:lnTo>
                                    <a:pt x="2136" y="1194"/>
                                  </a:lnTo>
                                  <a:lnTo>
                                    <a:pt x="2135" y="1132"/>
                                  </a:lnTo>
                                  <a:lnTo>
                                    <a:pt x="2130" y="1072"/>
                                  </a:lnTo>
                                  <a:lnTo>
                                    <a:pt x="2124" y="1012"/>
                                  </a:lnTo>
                                  <a:lnTo>
                                    <a:pt x="2114" y="953"/>
                                  </a:lnTo>
                                  <a:lnTo>
                                    <a:pt x="2102" y="895"/>
                                  </a:lnTo>
                                  <a:lnTo>
                                    <a:pt x="2088" y="838"/>
                                  </a:lnTo>
                                  <a:lnTo>
                                    <a:pt x="2071" y="783"/>
                                  </a:lnTo>
                                  <a:lnTo>
                                    <a:pt x="2052" y="729"/>
                                  </a:lnTo>
                                  <a:lnTo>
                                    <a:pt x="2030" y="676"/>
                                  </a:lnTo>
                                  <a:lnTo>
                                    <a:pt x="2007" y="625"/>
                                  </a:lnTo>
                                  <a:lnTo>
                                    <a:pt x="1982" y="575"/>
                                  </a:lnTo>
                                  <a:lnTo>
                                    <a:pt x="1953" y="526"/>
                                  </a:lnTo>
                                  <a:lnTo>
                                    <a:pt x="1924" y="479"/>
                                  </a:lnTo>
                                  <a:lnTo>
                                    <a:pt x="1893" y="434"/>
                                  </a:lnTo>
                                  <a:lnTo>
                                    <a:pt x="1859" y="391"/>
                                  </a:lnTo>
                                  <a:lnTo>
                                    <a:pt x="1823" y="349"/>
                                  </a:lnTo>
                                  <a:lnTo>
                                    <a:pt x="1786" y="310"/>
                                  </a:lnTo>
                                  <a:lnTo>
                                    <a:pt x="1747" y="273"/>
                                  </a:lnTo>
                                  <a:lnTo>
                                    <a:pt x="1708" y="237"/>
                                  </a:lnTo>
                                  <a:lnTo>
                                    <a:pt x="1666" y="204"/>
                                  </a:lnTo>
                                  <a:lnTo>
                                    <a:pt x="1622" y="173"/>
                                  </a:lnTo>
                                  <a:lnTo>
                                    <a:pt x="1578" y="144"/>
                                  </a:lnTo>
                                  <a:lnTo>
                                    <a:pt x="1532" y="118"/>
                                  </a:lnTo>
                                  <a:lnTo>
                                    <a:pt x="1484" y="93"/>
                                  </a:lnTo>
                                  <a:lnTo>
                                    <a:pt x="1436" y="73"/>
                                  </a:lnTo>
                                  <a:lnTo>
                                    <a:pt x="1386" y="54"/>
                                  </a:lnTo>
                                  <a:lnTo>
                                    <a:pt x="1336" y="38"/>
                                  </a:lnTo>
                                  <a:lnTo>
                                    <a:pt x="1284" y="25"/>
                                  </a:lnTo>
                                  <a:lnTo>
                                    <a:pt x="1232" y="14"/>
                                  </a:lnTo>
                                  <a:lnTo>
                                    <a:pt x="1178" y="6"/>
                                  </a:lnTo>
                                  <a:lnTo>
                                    <a:pt x="1124" y="1"/>
                                  </a:lnTo>
                                  <a:lnTo>
                                    <a:pt x="1069" y="0"/>
                                  </a:lnTo>
                                  <a:lnTo>
                                    <a:pt x="1014" y="1"/>
                                  </a:lnTo>
                                  <a:lnTo>
                                    <a:pt x="960" y="6"/>
                                  </a:lnTo>
                                  <a:lnTo>
                                    <a:pt x="906" y="14"/>
                                  </a:lnTo>
                                  <a:lnTo>
                                    <a:pt x="853" y="25"/>
                                  </a:lnTo>
                                  <a:lnTo>
                                    <a:pt x="802" y="38"/>
                                  </a:lnTo>
                                  <a:lnTo>
                                    <a:pt x="751" y="54"/>
                                  </a:lnTo>
                                  <a:lnTo>
                                    <a:pt x="701" y="73"/>
                                  </a:lnTo>
                                  <a:lnTo>
                                    <a:pt x="653" y="93"/>
                                  </a:lnTo>
                                  <a:lnTo>
                                    <a:pt x="606" y="118"/>
                                  </a:lnTo>
                                  <a:lnTo>
                                    <a:pt x="559" y="144"/>
                                  </a:lnTo>
                                  <a:lnTo>
                                    <a:pt x="515" y="173"/>
                                  </a:lnTo>
                                  <a:lnTo>
                                    <a:pt x="471" y="204"/>
                                  </a:lnTo>
                                  <a:lnTo>
                                    <a:pt x="429" y="237"/>
                                  </a:lnTo>
                                  <a:lnTo>
                                    <a:pt x="389" y="273"/>
                                  </a:lnTo>
                                  <a:lnTo>
                                    <a:pt x="350" y="310"/>
                                  </a:lnTo>
                                  <a:lnTo>
                                    <a:pt x="314" y="349"/>
                                  </a:lnTo>
                                  <a:lnTo>
                                    <a:pt x="277" y="391"/>
                                  </a:lnTo>
                                  <a:lnTo>
                                    <a:pt x="244" y="434"/>
                                  </a:lnTo>
                                  <a:lnTo>
                                    <a:pt x="212" y="479"/>
                                  </a:lnTo>
                                  <a:lnTo>
                                    <a:pt x="183" y="526"/>
                                  </a:lnTo>
                                  <a:lnTo>
                                    <a:pt x="155" y="575"/>
                                  </a:lnTo>
                                  <a:lnTo>
                                    <a:pt x="129" y="625"/>
                                  </a:lnTo>
                                  <a:lnTo>
                                    <a:pt x="106" y="676"/>
                                  </a:lnTo>
                                  <a:lnTo>
                                    <a:pt x="84" y="729"/>
                                  </a:lnTo>
                                  <a:lnTo>
                                    <a:pt x="65" y="783"/>
                                  </a:lnTo>
                                  <a:lnTo>
                                    <a:pt x="48" y="838"/>
                                  </a:lnTo>
                                  <a:lnTo>
                                    <a:pt x="34" y="895"/>
                                  </a:lnTo>
                                  <a:lnTo>
                                    <a:pt x="22" y="953"/>
                                  </a:lnTo>
                                  <a:lnTo>
                                    <a:pt x="12" y="1012"/>
                                  </a:lnTo>
                                  <a:lnTo>
                                    <a:pt x="6" y="1072"/>
                                  </a:lnTo>
                                  <a:lnTo>
                                    <a:pt x="1" y="1132"/>
                                  </a:lnTo>
                                  <a:lnTo>
                                    <a:pt x="0" y="1194"/>
                                  </a:lnTo>
                                  <a:lnTo>
                                    <a:pt x="1" y="1255"/>
                                  </a:lnTo>
                                  <a:lnTo>
                                    <a:pt x="6" y="1315"/>
                                  </a:lnTo>
                                  <a:lnTo>
                                    <a:pt x="12" y="1376"/>
                                  </a:lnTo>
                                  <a:lnTo>
                                    <a:pt x="22" y="1433"/>
                                  </a:lnTo>
                                  <a:lnTo>
                                    <a:pt x="34" y="1491"/>
                                  </a:lnTo>
                                  <a:lnTo>
                                    <a:pt x="48" y="1548"/>
                                  </a:lnTo>
                                  <a:lnTo>
                                    <a:pt x="65" y="1603"/>
                                  </a:lnTo>
                                  <a:lnTo>
                                    <a:pt x="84" y="1657"/>
                                  </a:lnTo>
                                  <a:lnTo>
                                    <a:pt x="106" y="1710"/>
                                  </a:lnTo>
                                  <a:lnTo>
                                    <a:pt x="129" y="1762"/>
                                  </a:lnTo>
                                  <a:lnTo>
                                    <a:pt x="155" y="1811"/>
                                  </a:lnTo>
                                  <a:lnTo>
                                    <a:pt x="183" y="1860"/>
                                  </a:lnTo>
                                  <a:lnTo>
                                    <a:pt x="212" y="1907"/>
                                  </a:lnTo>
                                  <a:lnTo>
                                    <a:pt x="244" y="1951"/>
                                  </a:lnTo>
                                  <a:lnTo>
                                    <a:pt x="277" y="1994"/>
                                  </a:lnTo>
                                  <a:lnTo>
                                    <a:pt x="314" y="2036"/>
                                  </a:lnTo>
                                  <a:lnTo>
                                    <a:pt x="350" y="2075"/>
                                  </a:lnTo>
                                  <a:lnTo>
                                    <a:pt x="389" y="2113"/>
                                  </a:lnTo>
                                  <a:lnTo>
                                    <a:pt x="429" y="2148"/>
                                  </a:lnTo>
                                  <a:lnTo>
                                    <a:pt x="471" y="2181"/>
                                  </a:lnTo>
                                  <a:lnTo>
                                    <a:pt x="515" y="2213"/>
                                  </a:lnTo>
                                  <a:lnTo>
                                    <a:pt x="559" y="2241"/>
                                  </a:lnTo>
                                  <a:lnTo>
                                    <a:pt x="606" y="2267"/>
                                  </a:lnTo>
                                  <a:lnTo>
                                    <a:pt x="653" y="2292"/>
                                  </a:lnTo>
                                  <a:lnTo>
                                    <a:pt x="701" y="2312"/>
                                  </a:lnTo>
                                  <a:lnTo>
                                    <a:pt x="751" y="2331"/>
                                  </a:lnTo>
                                  <a:lnTo>
                                    <a:pt x="802" y="2347"/>
                                  </a:lnTo>
                                  <a:lnTo>
                                    <a:pt x="853" y="2360"/>
                                  </a:lnTo>
                                  <a:lnTo>
                                    <a:pt x="906" y="2371"/>
                                  </a:lnTo>
                                  <a:lnTo>
                                    <a:pt x="960" y="2379"/>
                                  </a:lnTo>
                                  <a:lnTo>
                                    <a:pt x="1014" y="2384"/>
                                  </a:lnTo>
                                  <a:lnTo>
                                    <a:pt x="1069" y="2385"/>
                                  </a:lnTo>
                                  <a:close/>
                                </a:path>
                              </a:pathLst>
                            </a:custGeom>
                            <a:solidFill>
                              <a:srgbClr val="000000"/>
                            </a:solidFill>
                            <a:ln w="9525">
                              <a:solidFill>
                                <a:srgbClr val="000066"/>
                              </a:solidFill>
                              <a:round/>
                              <a:headEnd/>
                              <a:tailEnd/>
                            </a:ln>
                          </wps:spPr>
                          <wps:bodyPr rot="0" vert="horz" wrap="square" lIns="91440" tIns="45720" rIns="91440" bIns="45720" anchor="t" anchorCtr="0" upright="1">
                            <a:noAutofit/>
                          </wps:bodyPr>
                        </wps:wsp>
                        <wps:wsp>
                          <wps:cNvPr id="7" name="Freeform 90"/>
                          <wps:cNvSpPr>
                            <a:spLocks/>
                          </wps:cNvSpPr>
                          <wps:spPr bwMode="auto">
                            <a:xfrm>
                              <a:off x="2021" y="1737"/>
                              <a:ext cx="1730" cy="857"/>
                            </a:xfrm>
                            <a:custGeom>
                              <a:avLst/>
                              <a:gdLst>
                                <a:gd name="T0" fmla="*/ 1178 w 2136"/>
                                <a:gd name="T1" fmla="*/ 2379 h 2385"/>
                                <a:gd name="T2" fmla="*/ 1336 w 2136"/>
                                <a:gd name="T3" fmla="*/ 2347 h 2385"/>
                                <a:gd name="T4" fmla="*/ 1484 w 2136"/>
                                <a:gd name="T5" fmla="*/ 2292 h 2385"/>
                                <a:gd name="T6" fmla="*/ 1622 w 2136"/>
                                <a:gd name="T7" fmla="*/ 2213 h 2385"/>
                                <a:gd name="T8" fmla="*/ 1747 w 2136"/>
                                <a:gd name="T9" fmla="*/ 2113 h 2385"/>
                                <a:gd name="T10" fmla="*/ 1859 w 2136"/>
                                <a:gd name="T11" fmla="*/ 1994 h 2385"/>
                                <a:gd name="T12" fmla="*/ 1953 w 2136"/>
                                <a:gd name="T13" fmla="*/ 1860 h 2385"/>
                                <a:gd name="T14" fmla="*/ 2030 w 2136"/>
                                <a:gd name="T15" fmla="*/ 1710 h 2385"/>
                                <a:gd name="T16" fmla="*/ 2088 w 2136"/>
                                <a:gd name="T17" fmla="*/ 1548 h 2385"/>
                                <a:gd name="T18" fmla="*/ 2124 w 2136"/>
                                <a:gd name="T19" fmla="*/ 1376 h 2385"/>
                                <a:gd name="T20" fmla="*/ 2136 w 2136"/>
                                <a:gd name="T21" fmla="*/ 1194 h 2385"/>
                                <a:gd name="T22" fmla="*/ 2124 w 2136"/>
                                <a:gd name="T23" fmla="*/ 1012 h 2385"/>
                                <a:gd name="T24" fmla="*/ 2088 w 2136"/>
                                <a:gd name="T25" fmla="*/ 838 h 2385"/>
                                <a:gd name="T26" fmla="*/ 2030 w 2136"/>
                                <a:gd name="T27" fmla="*/ 676 h 2385"/>
                                <a:gd name="T28" fmla="*/ 1953 w 2136"/>
                                <a:gd name="T29" fmla="*/ 526 h 2385"/>
                                <a:gd name="T30" fmla="*/ 1859 w 2136"/>
                                <a:gd name="T31" fmla="*/ 391 h 2385"/>
                                <a:gd name="T32" fmla="*/ 1747 w 2136"/>
                                <a:gd name="T33" fmla="*/ 273 h 2385"/>
                                <a:gd name="T34" fmla="*/ 1622 w 2136"/>
                                <a:gd name="T35" fmla="*/ 173 h 2385"/>
                                <a:gd name="T36" fmla="*/ 1484 w 2136"/>
                                <a:gd name="T37" fmla="*/ 93 h 2385"/>
                                <a:gd name="T38" fmla="*/ 1336 w 2136"/>
                                <a:gd name="T39" fmla="*/ 38 h 2385"/>
                                <a:gd name="T40" fmla="*/ 1178 w 2136"/>
                                <a:gd name="T41" fmla="*/ 6 h 2385"/>
                                <a:gd name="T42" fmla="*/ 1014 w 2136"/>
                                <a:gd name="T43" fmla="*/ 1 h 2385"/>
                                <a:gd name="T44" fmla="*/ 853 w 2136"/>
                                <a:gd name="T45" fmla="*/ 25 h 2385"/>
                                <a:gd name="T46" fmla="*/ 701 w 2136"/>
                                <a:gd name="T47" fmla="*/ 73 h 2385"/>
                                <a:gd name="T48" fmla="*/ 559 w 2136"/>
                                <a:gd name="T49" fmla="*/ 144 h 2385"/>
                                <a:gd name="T50" fmla="*/ 429 w 2136"/>
                                <a:gd name="T51" fmla="*/ 237 h 2385"/>
                                <a:gd name="T52" fmla="*/ 314 w 2136"/>
                                <a:gd name="T53" fmla="*/ 349 h 2385"/>
                                <a:gd name="T54" fmla="*/ 212 w 2136"/>
                                <a:gd name="T55" fmla="*/ 479 h 2385"/>
                                <a:gd name="T56" fmla="*/ 129 w 2136"/>
                                <a:gd name="T57" fmla="*/ 625 h 2385"/>
                                <a:gd name="T58" fmla="*/ 65 w 2136"/>
                                <a:gd name="T59" fmla="*/ 783 h 2385"/>
                                <a:gd name="T60" fmla="*/ 22 w 2136"/>
                                <a:gd name="T61" fmla="*/ 953 h 2385"/>
                                <a:gd name="T62" fmla="*/ 1 w 2136"/>
                                <a:gd name="T63" fmla="*/ 1132 h 2385"/>
                                <a:gd name="T64" fmla="*/ 6 w 2136"/>
                                <a:gd name="T65" fmla="*/ 1315 h 2385"/>
                                <a:gd name="T66" fmla="*/ 34 w 2136"/>
                                <a:gd name="T67" fmla="*/ 1491 h 2385"/>
                                <a:gd name="T68" fmla="*/ 84 w 2136"/>
                                <a:gd name="T69" fmla="*/ 1657 h 2385"/>
                                <a:gd name="T70" fmla="*/ 155 w 2136"/>
                                <a:gd name="T71" fmla="*/ 1811 h 2385"/>
                                <a:gd name="T72" fmla="*/ 244 w 2136"/>
                                <a:gd name="T73" fmla="*/ 1951 h 2385"/>
                                <a:gd name="T74" fmla="*/ 350 w 2136"/>
                                <a:gd name="T75" fmla="*/ 2075 h 2385"/>
                                <a:gd name="T76" fmla="*/ 471 w 2136"/>
                                <a:gd name="T77" fmla="*/ 2181 h 2385"/>
                                <a:gd name="T78" fmla="*/ 606 w 2136"/>
                                <a:gd name="T79" fmla="*/ 2267 h 2385"/>
                                <a:gd name="T80" fmla="*/ 751 w 2136"/>
                                <a:gd name="T81" fmla="*/ 2331 h 2385"/>
                                <a:gd name="T82" fmla="*/ 906 w 2136"/>
                                <a:gd name="T83" fmla="*/ 2371 h 2385"/>
                                <a:gd name="T84" fmla="*/ 1069 w 2136"/>
                                <a:gd name="T85" fmla="*/ 2385 h 2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136" h="2385">
                                  <a:moveTo>
                                    <a:pt x="1069" y="2385"/>
                                  </a:moveTo>
                                  <a:lnTo>
                                    <a:pt x="1124" y="2384"/>
                                  </a:lnTo>
                                  <a:lnTo>
                                    <a:pt x="1178" y="2379"/>
                                  </a:lnTo>
                                  <a:lnTo>
                                    <a:pt x="1232" y="2371"/>
                                  </a:lnTo>
                                  <a:lnTo>
                                    <a:pt x="1284" y="2360"/>
                                  </a:lnTo>
                                  <a:lnTo>
                                    <a:pt x="1336" y="2347"/>
                                  </a:lnTo>
                                  <a:lnTo>
                                    <a:pt x="1386" y="2331"/>
                                  </a:lnTo>
                                  <a:lnTo>
                                    <a:pt x="1436" y="2312"/>
                                  </a:lnTo>
                                  <a:lnTo>
                                    <a:pt x="1484" y="2292"/>
                                  </a:lnTo>
                                  <a:lnTo>
                                    <a:pt x="1532" y="2267"/>
                                  </a:lnTo>
                                  <a:lnTo>
                                    <a:pt x="1578" y="2241"/>
                                  </a:lnTo>
                                  <a:lnTo>
                                    <a:pt x="1622" y="2213"/>
                                  </a:lnTo>
                                  <a:lnTo>
                                    <a:pt x="1666" y="2181"/>
                                  </a:lnTo>
                                  <a:lnTo>
                                    <a:pt x="1708" y="2148"/>
                                  </a:lnTo>
                                  <a:lnTo>
                                    <a:pt x="1747" y="2113"/>
                                  </a:lnTo>
                                  <a:lnTo>
                                    <a:pt x="1786" y="2075"/>
                                  </a:lnTo>
                                  <a:lnTo>
                                    <a:pt x="1823" y="2036"/>
                                  </a:lnTo>
                                  <a:lnTo>
                                    <a:pt x="1859" y="1994"/>
                                  </a:lnTo>
                                  <a:lnTo>
                                    <a:pt x="1893" y="1951"/>
                                  </a:lnTo>
                                  <a:lnTo>
                                    <a:pt x="1924" y="1907"/>
                                  </a:lnTo>
                                  <a:lnTo>
                                    <a:pt x="1953" y="1860"/>
                                  </a:lnTo>
                                  <a:lnTo>
                                    <a:pt x="1982" y="1811"/>
                                  </a:lnTo>
                                  <a:lnTo>
                                    <a:pt x="2007" y="1762"/>
                                  </a:lnTo>
                                  <a:lnTo>
                                    <a:pt x="2030" y="1710"/>
                                  </a:lnTo>
                                  <a:lnTo>
                                    <a:pt x="2052" y="1657"/>
                                  </a:lnTo>
                                  <a:lnTo>
                                    <a:pt x="2071" y="1603"/>
                                  </a:lnTo>
                                  <a:lnTo>
                                    <a:pt x="2088" y="1548"/>
                                  </a:lnTo>
                                  <a:lnTo>
                                    <a:pt x="2102" y="1491"/>
                                  </a:lnTo>
                                  <a:lnTo>
                                    <a:pt x="2114" y="1433"/>
                                  </a:lnTo>
                                  <a:lnTo>
                                    <a:pt x="2124" y="1376"/>
                                  </a:lnTo>
                                  <a:lnTo>
                                    <a:pt x="2130" y="1315"/>
                                  </a:lnTo>
                                  <a:lnTo>
                                    <a:pt x="2135" y="1255"/>
                                  </a:lnTo>
                                  <a:lnTo>
                                    <a:pt x="2136" y="1194"/>
                                  </a:lnTo>
                                  <a:lnTo>
                                    <a:pt x="2135" y="1132"/>
                                  </a:lnTo>
                                  <a:lnTo>
                                    <a:pt x="2130" y="1072"/>
                                  </a:lnTo>
                                  <a:lnTo>
                                    <a:pt x="2124" y="1012"/>
                                  </a:lnTo>
                                  <a:lnTo>
                                    <a:pt x="2114" y="953"/>
                                  </a:lnTo>
                                  <a:lnTo>
                                    <a:pt x="2102" y="895"/>
                                  </a:lnTo>
                                  <a:lnTo>
                                    <a:pt x="2088" y="838"/>
                                  </a:lnTo>
                                  <a:lnTo>
                                    <a:pt x="2071" y="783"/>
                                  </a:lnTo>
                                  <a:lnTo>
                                    <a:pt x="2052" y="729"/>
                                  </a:lnTo>
                                  <a:lnTo>
                                    <a:pt x="2030" y="676"/>
                                  </a:lnTo>
                                  <a:lnTo>
                                    <a:pt x="2007" y="625"/>
                                  </a:lnTo>
                                  <a:lnTo>
                                    <a:pt x="1982" y="575"/>
                                  </a:lnTo>
                                  <a:lnTo>
                                    <a:pt x="1953" y="526"/>
                                  </a:lnTo>
                                  <a:lnTo>
                                    <a:pt x="1924" y="479"/>
                                  </a:lnTo>
                                  <a:lnTo>
                                    <a:pt x="1893" y="434"/>
                                  </a:lnTo>
                                  <a:lnTo>
                                    <a:pt x="1859" y="391"/>
                                  </a:lnTo>
                                  <a:lnTo>
                                    <a:pt x="1823" y="349"/>
                                  </a:lnTo>
                                  <a:lnTo>
                                    <a:pt x="1786" y="310"/>
                                  </a:lnTo>
                                  <a:lnTo>
                                    <a:pt x="1747" y="273"/>
                                  </a:lnTo>
                                  <a:lnTo>
                                    <a:pt x="1708" y="237"/>
                                  </a:lnTo>
                                  <a:lnTo>
                                    <a:pt x="1666" y="204"/>
                                  </a:lnTo>
                                  <a:lnTo>
                                    <a:pt x="1622" y="173"/>
                                  </a:lnTo>
                                  <a:lnTo>
                                    <a:pt x="1578" y="144"/>
                                  </a:lnTo>
                                  <a:lnTo>
                                    <a:pt x="1532" y="118"/>
                                  </a:lnTo>
                                  <a:lnTo>
                                    <a:pt x="1484" y="93"/>
                                  </a:lnTo>
                                  <a:lnTo>
                                    <a:pt x="1436" y="73"/>
                                  </a:lnTo>
                                  <a:lnTo>
                                    <a:pt x="1386" y="54"/>
                                  </a:lnTo>
                                  <a:lnTo>
                                    <a:pt x="1336" y="38"/>
                                  </a:lnTo>
                                  <a:lnTo>
                                    <a:pt x="1284" y="25"/>
                                  </a:lnTo>
                                  <a:lnTo>
                                    <a:pt x="1232" y="14"/>
                                  </a:lnTo>
                                  <a:lnTo>
                                    <a:pt x="1178" y="6"/>
                                  </a:lnTo>
                                  <a:lnTo>
                                    <a:pt x="1124" y="1"/>
                                  </a:lnTo>
                                  <a:lnTo>
                                    <a:pt x="1069" y="0"/>
                                  </a:lnTo>
                                  <a:lnTo>
                                    <a:pt x="1014" y="1"/>
                                  </a:lnTo>
                                  <a:lnTo>
                                    <a:pt x="960" y="6"/>
                                  </a:lnTo>
                                  <a:lnTo>
                                    <a:pt x="906" y="14"/>
                                  </a:lnTo>
                                  <a:lnTo>
                                    <a:pt x="853" y="25"/>
                                  </a:lnTo>
                                  <a:lnTo>
                                    <a:pt x="802" y="38"/>
                                  </a:lnTo>
                                  <a:lnTo>
                                    <a:pt x="751" y="54"/>
                                  </a:lnTo>
                                  <a:lnTo>
                                    <a:pt x="701" y="73"/>
                                  </a:lnTo>
                                  <a:lnTo>
                                    <a:pt x="653" y="93"/>
                                  </a:lnTo>
                                  <a:lnTo>
                                    <a:pt x="606" y="118"/>
                                  </a:lnTo>
                                  <a:lnTo>
                                    <a:pt x="559" y="144"/>
                                  </a:lnTo>
                                  <a:lnTo>
                                    <a:pt x="515" y="173"/>
                                  </a:lnTo>
                                  <a:lnTo>
                                    <a:pt x="471" y="204"/>
                                  </a:lnTo>
                                  <a:lnTo>
                                    <a:pt x="429" y="237"/>
                                  </a:lnTo>
                                  <a:lnTo>
                                    <a:pt x="389" y="273"/>
                                  </a:lnTo>
                                  <a:lnTo>
                                    <a:pt x="350" y="310"/>
                                  </a:lnTo>
                                  <a:lnTo>
                                    <a:pt x="314" y="349"/>
                                  </a:lnTo>
                                  <a:lnTo>
                                    <a:pt x="277" y="391"/>
                                  </a:lnTo>
                                  <a:lnTo>
                                    <a:pt x="244" y="434"/>
                                  </a:lnTo>
                                  <a:lnTo>
                                    <a:pt x="212" y="479"/>
                                  </a:lnTo>
                                  <a:lnTo>
                                    <a:pt x="183" y="526"/>
                                  </a:lnTo>
                                  <a:lnTo>
                                    <a:pt x="155" y="575"/>
                                  </a:lnTo>
                                  <a:lnTo>
                                    <a:pt x="129" y="625"/>
                                  </a:lnTo>
                                  <a:lnTo>
                                    <a:pt x="106" y="676"/>
                                  </a:lnTo>
                                  <a:lnTo>
                                    <a:pt x="84" y="729"/>
                                  </a:lnTo>
                                  <a:lnTo>
                                    <a:pt x="65" y="783"/>
                                  </a:lnTo>
                                  <a:lnTo>
                                    <a:pt x="48" y="838"/>
                                  </a:lnTo>
                                  <a:lnTo>
                                    <a:pt x="34" y="895"/>
                                  </a:lnTo>
                                  <a:lnTo>
                                    <a:pt x="22" y="953"/>
                                  </a:lnTo>
                                  <a:lnTo>
                                    <a:pt x="12" y="1012"/>
                                  </a:lnTo>
                                  <a:lnTo>
                                    <a:pt x="6" y="1072"/>
                                  </a:lnTo>
                                  <a:lnTo>
                                    <a:pt x="1" y="1132"/>
                                  </a:lnTo>
                                  <a:lnTo>
                                    <a:pt x="0" y="1194"/>
                                  </a:lnTo>
                                  <a:lnTo>
                                    <a:pt x="1" y="1255"/>
                                  </a:lnTo>
                                  <a:lnTo>
                                    <a:pt x="6" y="1315"/>
                                  </a:lnTo>
                                  <a:lnTo>
                                    <a:pt x="12" y="1376"/>
                                  </a:lnTo>
                                  <a:lnTo>
                                    <a:pt x="22" y="1433"/>
                                  </a:lnTo>
                                  <a:lnTo>
                                    <a:pt x="34" y="1491"/>
                                  </a:lnTo>
                                  <a:lnTo>
                                    <a:pt x="48" y="1548"/>
                                  </a:lnTo>
                                  <a:lnTo>
                                    <a:pt x="65" y="1603"/>
                                  </a:lnTo>
                                  <a:lnTo>
                                    <a:pt x="84" y="1657"/>
                                  </a:lnTo>
                                  <a:lnTo>
                                    <a:pt x="106" y="1710"/>
                                  </a:lnTo>
                                  <a:lnTo>
                                    <a:pt x="129" y="1762"/>
                                  </a:lnTo>
                                  <a:lnTo>
                                    <a:pt x="155" y="1811"/>
                                  </a:lnTo>
                                  <a:lnTo>
                                    <a:pt x="183" y="1860"/>
                                  </a:lnTo>
                                  <a:lnTo>
                                    <a:pt x="212" y="1907"/>
                                  </a:lnTo>
                                  <a:lnTo>
                                    <a:pt x="244" y="1951"/>
                                  </a:lnTo>
                                  <a:lnTo>
                                    <a:pt x="277" y="1994"/>
                                  </a:lnTo>
                                  <a:lnTo>
                                    <a:pt x="314" y="2036"/>
                                  </a:lnTo>
                                  <a:lnTo>
                                    <a:pt x="350" y="2075"/>
                                  </a:lnTo>
                                  <a:lnTo>
                                    <a:pt x="389" y="2113"/>
                                  </a:lnTo>
                                  <a:lnTo>
                                    <a:pt x="429" y="2148"/>
                                  </a:lnTo>
                                  <a:lnTo>
                                    <a:pt x="471" y="2181"/>
                                  </a:lnTo>
                                  <a:lnTo>
                                    <a:pt x="515" y="2213"/>
                                  </a:lnTo>
                                  <a:lnTo>
                                    <a:pt x="559" y="2241"/>
                                  </a:lnTo>
                                  <a:lnTo>
                                    <a:pt x="606" y="2267"/>
                                  </a:lnTo>
                                  <a:lnTo>
                                    <a:pt x="653" y="2292"/>
                                  </a:lnTo>
                                  <a:lnTo>
                                    <a:pt x="701" y="2312"/>
                                  </a:lnTo>
                                  <a:lnTo>
                                    <a:pt x="751" y="2331"/>
                                  </a:lnTo>
                                  <a:lnTo>
                                    <a:pt x="802" y="2347"/>
                                  </a:lnTo>
                                  <a:lnTo>
                                    <a:pt x="853" y="2360"/>
                                  </a:lnTo>
                                  <a:lnTo>
                                    <a:pt x="906" y="2371"/>
                                  </a:lnTo>
                                  <a:lnTo>
                                    <a:pt x="960" y="2379"/>
                                  </a:lnTo>
                                  <a:lnTo>
                                    <a:pt x="1014" y="2384"/>
                                  </a:lnTo>
                                  <a:lnTo>
                                    <a:pt x="1069" y="2385"/>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1"/>
                          <wps:cNvSpPr>
                            <a:spLocks/>
                          </wps:cNvSpPr>
                          <wps:spPr bwMode="auto">
                            <a:xfrm>
                              <a:off x="2079" y="1963"/>
                              <a:ext cx="429" cy="173"/>
                            </a:xfrm>
                            <a:custGeom>
                              <a:avLst/>
                              <a:gdLst>
                                <a:gd name="T0" fmla="*/ 483 w 483"/>
                                <a:gd name="T1" fmla="*/ 56 h 478"/>
                                <a:gd name="T2" fmla="*/ 461 w 483"/>
                                <a:gd name="T3" fmla="*/ 54 h 478"/>
                                <a:gd name="T4" fmla="*/ 439 w 483"/>
                                <a:gd name="T5" fmla="*/ 51 h 478"/>
                                <a:gd name="T6" fmla="*/ 417 w 483"/>
                                <a:gd name="T7" fmla="*/ 47 h 478"/>
                                <a:gd name="T8" fmla="*/ 395 w 483"/>
                                <a:gd name="T9" fmla="*/ 45 h 478"/>
                                <a:gd name="T10" fmla="*/ 374 w 483"/>
                                <a:gd name="T11" fmla="*/ 41 h 478"/>
                                <a:gd name="T12" fmla="*/ 352 w 483"/>
                                <a:gd name="T13" fmla="*/ 39 h 478"/>
                                <a:gd name="T14" fmla="*/ 330 w 483"/>
                                <a:gd name="T15" fmla="*/ 35 h 478"/>
                                <a:gd name="T16" fmla="*/ 309 w 483"/>
                                <a:gd name="T17" fmla="*/ 31 h 478"/>
                                <a:gd name="T18" fmla="*/ 288 w 483"/>
                                <a:gd name="T19" fmla="*/ 28 h 478"/>
                                <a:gd name="T20" fmla="*/ 266 w 483"/>
                                <a:gd name="T21" fmla="*/ 24 h 478"/>
                                <a:gd name="T22" fmla="*/ 245 w 483"/>
                                <a:gd name="T23" fmla="*/ 20 h 478"/>
                                <a:gd name="T24" fmla="*/ 225 w 483"/>
                                <a:gd name="T25" fmla="*/ 17 h 478"/>
                                <a:gd name="T26" fmla="*/ 204 w 483"/>
                                <a:gd name="T27" fmla="*/ 13 h 478"/>
                                <a:gd name="T28" fmla="*/ 183 w 483"/>
                                <a:gd name="T29" fmla="*/ 8 h 478"/>
                                <a:gd name="T30" fmla="*/ 163 w 483"/>
                                <a:gd name="T31" fmla="*/ 4 h 478"/>
                                <a:gd name="T32" fmla="*/ 142 w 483"/>
                                <a:gd name="T33" fmla="*/ 0 h 478"/>
                                <a:gd name="T34" fmla="*/ 113 w 483"/>
                                <a:gd name="T35" fmla="*/ 54 h 478"/>
                                <a:gd name="T36" fmla="*/ 87 w 483"/>
                                <a:gd name="T37" fmla="*/ 109 h 478"/>
                                <a:gd name="T38" fmla="*/ 65 w 483"/>
                                <a:gd name="T39" fmla="*/ 165 h 478"/>
                                <a:gd name="T40" fmla="*/ 45 w 483"/>
                                <a:gd name="T41" fmla="*/ 226 h 478"/>
                                <a:gd name="T42" fmla="*/ 29 w 483"/>
                                <a:gd name="T43" fmla="*/ 286 h 478"/>
                                <a:gd name="T44" fmla="*/ 15 w 483"/>
                                <a:gd name="T45" fmla="*/ 349 h 478"/>
                                <a:gd name="T46" fmla="*/ 5 w 483"/>
                                <a:gd name="T47" fmla="*/ 413 h 478"/>
                                <a:gd name="T48" fmla="*/ 0 w 483"/>
                                <a:gd name="T49" fmla="*/ 478 h 478"/>
                                <a:gd name="T50" fmla="*/ 446 w 483"/>
                                <a:gd name="T51" fmla="*/ 478 h 478"/>
                                <a:gd name="T52" fmla="*/ 448 w 483"/>
                                <a:gd name="T53" fmla="*/ 424 h 478"/>
                                <a:gd name="T54" fmla="*/ 450 w 483"/>
                                <a:gd name="T55" fmla="*/ 370 h 478"/>
                                <a:gd name="T56" fmla="*/ 454 w 483"/>
                                <a:gd name="T57" fmla="*/ 317 h 478"/>
                                <a:gd name="T58" fmla="*/ 458 w 483"/>
                                <a:gd name="T59" fmla="*/ 263 h 478"/>
                                <a:gd name="T60" fmla="*/ 462 w 483"/>
                                <a:gd name="T61" fmla="*/ 211 h 478"/>
                                <a:gd name="T62" fmla="*/ 469 w 483"/>
                                <a:gd name="T63" fmla="*/ 158 h 478"/>
                                <a:gd name="T64" fmla="*/ 476 w 483"/>
                                <a:gd name="T65" fmla="*/ 106 h 478"/>
                                <a:gd name="T66" fmla="*/ 483 w 483"/>
                                <a:gd name="T67" fmla="*/ 56 h 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83" h="478">
                                  <a:moveTo>
                                    <a:pt x="483" y="56"/>
                                  </a:moveTo>
                                  <a:lnTo>
                                    <a:pt x="461" y="54"/>
                                  </a:lnTo>
                                  <a:lnTo>
                                    <a:pt x="439" y="51"/>
                                  </a:lnTo>
                                  <a:lnTo>
                                    <a:pt x="417" y="47"/>
                                  </a:lnTo>
                                  <a:lnTo>
                                    <a:pt x="395" y="45"/>
                                  </a:lnTo>
                                  <a:lnTo>
                                    <a:pt x="374" y="41"/>
                                  </a:lnTo>
                                  <a:lnTo>
                                    <a:pt x="352" y="39"/>
                                  </a:lnTo>
                                  <a:lnTo>
                                    <a:pt x="330" y="35"/>
                                  </a:lnTo>
                                  <a:lnTo>
                                    <a:pt x="309" y="31"/>
                                  </a:lnTo>
                                  <a:lnTo>
                                    <a:pt x="288" y="28"/>
                                  </a:lnTo>
                                  <a:lnTo>
                                    <a:pt x="266" y="24"/>
                                  </a:lnTo>
                                  <a:lnTo>
                                    <a:pt x="245" y="20"/>
                                  </a:lnTo>
                                  <a:lnTo>
                                    <a:pt x="225" y="17"/>
                                  </a:lnTo>
                                  <a:lnTo>
                                    <a:pt x="204" y="13"/>
                                  </a:lnTo>
                                  <a:lnTo>
                                    <a:pt x="183" y="8"/>
                                  </a:lnTo>
                                  <a:lnTo>
                                    <a:pt x="163" y="4"/>
                                  </a:lnTo>
                                  <a:lnTo>
                                    <a:pt x="142" y="0"/>
                                  </a:lnTo>
                                  <a:lnTo>
                                    <a:pt x="113" y="54"/>
                                  </a:lnTo>
                                  <a:lnTo>
                                    <a:pt x="87" y="109"/>
                                  </a:lnTo>
                                  <a:lnTo>
                                    <a:pt x="65" y="165"/>
                                  </a:lnTo>
                                  <a:lnTo>
                                    <a:pt x="45" y="226"/>
                                  </a:lnTo>
                                  <a:lnTo>
                                    <a:pt x="29" y="286"/>
                                  </a:lnTo>
                                  <a:lnTo>
                                    <a:pt x="15" y="349"/>
                                  </a:lnTo>
                                  <a:lnTo>
                                    <a:pt x="5" y="413"/>
                                  </a:lnTo>
                                  <a:lnTo>
                                    <a:pt x="0" y="478"/>
                                  </a:lnTo>
                                  <a:lnTo>
                                    <a:pt x="446" y="478"/>
                                  </a:lnTo>
                                  <a:lnTo>
                                    <a:pt x="448" y="424"/>
                                  </a:lnTo>
                                  <a:lnTo>
                                    <a:pt x="450" y="370"/>
                                  </a:lnTo>
                                  <a:lnTo>
                                    <a:pt x="454" y="317"/>
                                  </a:lnTo>
                                  <a:lnTo>
                                    <a:pt x="458" y="263"/>
                                  </a:lnTo>
                                  <a:lnTo>
                                    <a:pt x="462" y="211"/>
                                  </a:lnTo>
                                  <a:lnTo>
                                    <a:pt x="469" y="158"/>
                                  </a:lnTo>
                                  <a:lnTo>
                                    <a:pt x="476" y="106"/>
                                  </a:lnTo>
                                  <a:lnTo>
                                    <a:pt x="483" y="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2"/>
                          <wps:cNvSpPr>
                            <a:spLocks/>
                          </wps:cNvSpPr>
                          <wps:spPr bwMode="auto">
                            <a:xfrm>
                              <a:off x="2281" y="1805"/>
                              <a:ext cx="365" cy="128"/>
                            </a:xfrm>
                            <a:custGeom>
                              <a:avLst/>
                              <a:gdLst>
                                <a:gd name="T0" fmla="*/ 412 w 412"/>
                                <a:gd name="T1" fmla="*/ 0 h 359"/>
                                <a:gd name="T2" fmla="*/ 383 w 412"/>
                                <a:gd name="T3" fmla="*/ 11 h 359"/>
                                <a:gd name="T4" fmla="*/ 353 w 412"/>
                                <a:gd name="T5" fmla="*/ 25 h 359"/>
                                <a:gd name="T6" fmla="*/ 325 w 412"/>
                                <a:gd name="T7" fmla="*/ 39 h 359"/>
                                <a:gd name="T8" fmla="*/ 297 w 412"/>
                                <a:gd name="T9" fmla="*/ 55 h 359"/>
                                <a:gd name="T10" fmla="*/ 269 w 412"/>
                                <a:gd name="T11" fmla="*/ 72 h 359"/>
                                <a:gd name="T12" fmla="*/ 241 w 412"/>
                                <a:gd name="T13" fmla="*/ 91 h 359"/>
                                <a:gd name="T14" fmla="*/ 213 w 412"/>
                                <a:gd name="T15" fmla="*/ 109 h 359"/>
                                <a:gd name="T16" fmla="*/ 187 w 412"/>
                                <a:gd name="T17" fmla="*/ 130 h 359"/>
                                <a:gd name="T18" fmla="*/ 161 w 412"/>
                                <a:gd name="T19" fmla="*/ 151 h 359"/>
                                <a:gd name="T20" fmla="*/ 135 w 412"/>
                                <a:gd name="T21" fmla="*/ 173 h 359"/>
                                <a:gd name="T22" fmla="*/ 111 w 412"/>
                                <a:gd name="T23" fmla="*/ 195 h 359"/>
                                <a:gd name="T24" fmla="*/ 87 w 412"/>
                                <a:gd name="T25" fmla="*/ 219 h 359"/>
                                <a:gd name="T26" fmla="*/ 64 w 412"/>
                                <a:gd name="T27" fmla="*/ 243 h 359"/>
                                <a:gd name="T28" fmla="*/ 42 w 412"/>
                                <a:gd name="T29" fmla="*/ 268 h 359"/>
                                <a:gd name="T30" fmla="*/ 20 w 412"/>
                                <a:gd name="T31" fmla="*/ 293 h 359"/>
                                <a:gd name="T32" fmla="*/ 0 w 412"/>
                                <a:gd name="T33" fmla="*/ 317 h 359"/>
                                <a:gd name="T34" fmla="*/ 16 w 412"/>
                                <a:gd name="T35" fmla="*/ 321 h 359"/>
                                <a:gd name="T36" fmla="*/ 34 w 412"/>
                                <a:gd name="T37" fmla="*/ 323 h 359"/>
                                <a:gd name="T38" fmla="*/ 52 w 412"/>
                                <a:gd name="T39" fmla="*/ 327 h 359"/>
                                <a:gd name="T40" fmla="*/ 68 w 412"/>
                                <a:gd name="T41" fmla="*/ 329 h 359"/>
                                <a:gd name="T42" fmla="*/ 86 w 412"/>
                                <a:gd name="T43" fmla="*/ 332 h 359"/>
                                <a:gd name="T44" fmla="*/ 103 w 412"/>
                                <a:gd name="T45" fmla="*/ 336 h 359"/>
                                <a:gd name="T46" fmla="*/ 121 w 412"/>
                                <a:gd name="T47" fmla="*/ 338 h 359"/>
                                <a:gd name="T48" fmla="*/ 139 w 412"/>
                                <a:gd name="T49" fmla="*/ 340 h 359"/>
                                <a:gd name="T50" fmla="*/ 156 w 412"/>
                                <a:gd name="T51" fmla="*/ 343 h 359"/>
                                <a:gd name="T52" fmla="*/ 174 w 412"/>
                                <a:gd name="T53" fmla="*/ 345 h 359"/>
                                <a:gd name="T54" fmla="*/ 191 w 412"/>
                                <a:gd name="T55" fmla="*/ 348 h 359"/>
                                <a:gd name="T56" fmla="*/ 210 w 412"/>
                                <a:gd name="T57" fmla="*/ 350 h 359"/>
                                <a:gd name="T58" fmla="*/ 228 w 412"/>
                                <a:gd name="T59" fmla="*/ 353 h 359"/>
                                <a:gd name="T60" fmla="*/ 246 w 412"/>
                                <a:gd name="T61" fmla="*/ 355 h 359"/>
                                <a:gd name="T62" fmla="*/ 264 w 412"/>
                                <a:gd name="T63" fmla="*/ 356 h 359"/>
                                <a:gd name="T64" fmla="*/ 283 w 412"/>
                                <a:gd name="T65" fmla="*/ 359 h 359"/>
                                <a:gd name="T66" fmla="*/ 295 w 412"/>
                                <a:gd name="T67" fmla="*/ 311 h 359"/>
                                <a:gd name="T68" fmla="*/ 308 w 412"/>
                                <a:gd name="T69" fmla="*/ 262 h 359"/>
                                <a:gd name="T70" fmla="*/ 324 w 412"/>
                                <a:gd name="T71" fmla="*/ 214 h 359"/>
                                <a:gd name="T72" fmla="*/ 340 w 412"/>
                                <a:gd name="T73" fmla="*/ 166 h 359"/>
                                <a:gd name="T74" fmla="*/ 358 w 412"/>
                                <a:gd name="T75" fmla="*/ 120 h 359"/>
                                <a:gd name="T76" fmla="*/ 375 w 412"/>
                                <a:gd name="T77" fmla="*/ 77 h 359"/>
                                <a:gd name="T78" fmla="*/ 394 w 412"/>
                                <a:gd name="T79" fmla="*/ 37 h 359"/>
                                <a:gd name="T80" fmla="*/ 412 w 412"/>
                                <a:gd name="T81" fmla="*/ 0 h 3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12" h="359">
                                  <a:moveTo>
                                    <a:pt x="412" y="0"/>
                                  </a:moveTo>
                                  <a:lnTo>
                                    <a:pt x="383" y="11"/>
                                  </a:lnTo>
                                  <a:lnTo>
                                    <a:pt x="353" y="25"/>
                                  </a:lnTo>
                                  <a:lnTo>
                                    <a:pt x="325" y="39"/>
                                  </a:lnTo>
                                  <a:lnTo>
                                    <a:pt x="297" y="55"/>
                                  </a:lnTo>
                                  <a:lnTo>
                                    <a:pt x="269" y="72"/>
                                  </a:lnTo>
                                  <a:lnTo>
                                    <a:pt x="241" y="91"/>
                                  </a:lnTo>
                                  <a:lnTo>
                                    <a:pt x="213" y="109"/>
                                  </a:lnTo>
                                  <a:lnTo>
                                    <a:pt x="187" y="130"/>
                                  </a:lnTo>
                                  <a:lnTo>
                                    <a:pt x="161" y="151"/>
                                  </a:lnTo>
                                  <a:lnTo>
                                    <a:pt x="135" y="173"/>
                                  </a:lnTo>
                                  <a:lnTo>
                                    <a:pt x="111" y="195"/>
                                  </a:lnTo>
                                  <a:lnTo>
                                    <a:pt x="87" y="219"/>
                                  </a:lnTo>
                                  <a:lnTo>
                                    <a:pt x="64" y="243"/>
                                  </a:lnTo>
                                  <a:lnTo>
                                    <a:pt x="42" y="268"/>
                                  </a:lnTo>
                                  <a:lnTo>
                                    <a:pt x="20" y="293"/>
                                  </a:lnTo>
                                  <a:lnTo>
                                    <a:pt x="0" y="317"/>
                                  </a:lnTo>
                                  <a:lnTo>
                                    <a:pt x="16" y="321"/>
                                  </a:lnTo>
                                  <a:lnTo>
                                    <a:pt x="34" y="323"/>
                                  </a:lnTo>
                                  <a:lnTo>
                                    <a:pt x="52" y="327"/>
                                  </a:lnTo>
                                  <a:lnTo>
                                    <a:pt x="68" y="329"/>
                                  </a:lnTo>
                                  <a:lnTo>
                                    <a:pt x="86" y="332"/>
                                  </a:lnTo>
                                  <a:lnTo>
                                    <a:pt x="103" y="336"/>
                                  </a:lnTo>
                                  <a:lnTo>
                                    <a:pt x="121" y="338"/>
                                  </a:lnTo>
                                  <a:lnTo>
                                    <a:pt x="139" y="340"/>
                                  </a:lnTo>
                                  <a:lnTo>
                                    <a:pt x="156" y="343"/>
                                  </a:lnTo>
                                  <a:lnTo>
                                    <a:pt x="174" y="345"/>
                                  </a:lnTo>
                                  <a:lnTo>
                                    <a:pt x="191" y="348"/>
                                  </a:lnTo>
                                  <a:lnTo>
                                    <a:pt x="210" y="350"/>
                                  </a:lnTo>
                                  <a:lnTo>
                                    <a:pt x="228" y="353"/>
                                  </a:lnTo>
                                  <a:lnTo>
                                    <a:pt x="246" y="355"/>
                                  </a:lnTo>
                                  <a:lnTo>
                                    <a:pt x="264" y="356"/>
                                  </a:lnTo>
                                  <a:lnTo>
                                    <a:pt x="283" y="359"/>
                                  </a:lnTo>
                                  <a:lnTo>
                                    <a:pt x="295" y="311"/>
                                  </a:lnTo>
                                  <a:lnTo>
                                    <a:pt x="308" y="262"/>
                                  </a:lnTo>
                                  <a:lnTo>
                                    <a:pt x="324" y="214"/>
                                  </a:lnTo>
                                  <a:lnTo>
                                    <a:pt x="340" y="166"/>
                                  </a:lnTo>
                                  <a:lnTo>
                                    <a:pt x="358" y="120"/>
                                  </a:lnTo>
                                  <a:lnTo>
                                    <a:pt x="375" y="77"/>
                                  </a:lnTo>
                                  <a:lnTo>
                                    <a:pt x="394" y="37"/>
                                  </a:lnTo>
                                  <a:lnTo>
                                    <a:pt x="41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3"/>
                          <wps:cNvSpPr>
                            <a:spLocks/>
                          </wps:cNvSpPr>
                          <wps:spPr bwMode="auto">
                            <a:xfrm>
                              <a:off x="2276" y="2388"/>
                              <a:ext cx="367" cy="134"/>
                            </a:xfrm>
                            <a:custGeom>
                              <a:avLst/>
                              <a:gdLst>
                                <a:gd name="T0" fmla="*/ 0 w 411"/>
                                <a:gd name="T1" fmla="*/ 44 h 378"/>
                                <a:gd name="T2" fmla="*/ 20 w 411"/>
                                <a:gd name="T3" fmla="*/ 69 h 378"/>
                                <a:gd name="T4" fmla="*/ 42 w 411"/>
                                <a:gd name="T5" fmla="*/ 94 h 378"/>
                                <a:gd name="T6" fmla="*/ 64 w 411"/>
                                <a:gd name="T7" fmla="*/ 120 h 378"/>
                                <a:gd name="T8" fmla="*/ 87 w 411"/>
                                <a:gd name="T9" fmla="*/ 144 h 378"/>
                                <a:gd name="T10" fmla="*/ 111 w 411"/>
                                <a:gd name="T11" fmla="*/ 169 h 378"/>
                                <a:gd name="T12" fmla="*/ 136 w 411"/>
                                <a:gd name="T13" fmla="*/ 193 h 378"/>
                                <a:gd name="T14" fmla="*/ 161 w 411"/>
                                <a:gd name="T15" fmla="*/ 217 h 378"/>
                                <a:gd name="T16" fmla="*/ 187 w 411"/>
                                <a:gd name="T17" fmla="*/ 240 h 378"/>
                                <a:gd name="T18" fmla="*/ 213 w 411"/>
                                <a:gd name="T19" fmla="*/ 261 h 378"/>
                                <a:gd name="T20" fmla="*/ 240 w 411"/>
                                <a:gd name="T21" fmla="*/ 282 h 378"/>
                                <a:gd name="T22" fmla="*/ 268 w 411"/>
                                <a:gd name="T23" fmla="*/ 302 h 378"/>
                                <a:gd name="T24" fmla="*/ 297 w 411"/>
                                <a:gd name="T25" fmla="*/ 320 h 378"/>
                                <a:gd name="T26" fmla="*/ 324 w 411"/>
                                <a:gd name="T27" fmla="*/ 337 h 378"/>
                                <a:gd name="T28" fmla="*/ 353 w 411"/>
                                <a:gd name="T29" fmla="*/ 352 h 378"/>
                                <a:gd name="T30" fmla="*/ 383 w 411"/>
                                <a:gd name="T31" fmla="*/ 366 h 378"/>
                                <a:gd name="T32" fmla="*/ 411 w 411"/>
                                <a:gd name="T33" fmla="*/ 378 h 378"/>
                                <a:gd name="T34" fmla="*/ 394 w 411"/>
                                <a:gd name="T35" fmla="*/ 340 h 378"/>
                                <a:gd name="T36" fmla="*/ 376 w 411"/>
                                <a:gd name="T37" fmla="*/ 297 h 378"/>
                                <a:gd name="T38" fmla="*/ 358 w 411"/>
                                <a:gd name="T39" fmla="*/ 251 h 378"/>
                                <a:gd name="T40" fmla="*/ 341 w 411"/>
                                <a:gd name="T41" fmla="*/ 202 h 378"/>
                                <a:gd name="T42" fmla="*/ 324 w 411"/>
                                <a:gd name="T43" fmla="*/ 152 h 378"/>
                                <a:gd name="T44" fmla="*/ 310 w 411"/>
                                <a:gd name="T45" fmla="*/ 100 h 378"/>
                                <a:gd name="T46" fmla="*/ 297 w 411"/>
                                <a:gd name="T47" fmla="*/ 50 h 378"/>
                                <a:gd name="T48" fmla="*/ 285 w 411"/>
                                <a:gd name="T49" fmla="*/ 0 h 378"/>
                                <a:gd name="T50" fmla="*/ 266 w 411"/>
                                <a:gd name="T51" fmla="*/ 3 h 378"/>
                                <a:gd name="T52" fmla="*/ 248 w 411"/>
                                <a:gd name="T53" fmla="*/ 4 h 378"/>
                                <a:gd name="T54" fmla="*/ 229 w 411"/>
                                <a:gd name="T55" fmla="*/ 7 h 378"/>
                                <a:gd name="T56" fmla="*/ 212 w 411"/>
                                <a:gd name="T57" fmla="*/ 9 h 378"/>
                                <a:gd name="T58" fmla="*/ 193 w 411"/>
                                <a:gd name="T59" fmla="*/ 12 h 378"/>
                                <a:gd name="T60" fmla="*/ 176 w 411"/>
                                <a:gd name="T61" fmla="*/ 14 h 378"/>
                                <a:gd name="T62" fmla="*/ 158 w 411"/>
                                <a:gd name="T63" fmla="*/ 16 h 378"/>
                                <a:gd name="T64" fmla="*/ 140 w 411"/>
                                <a:gd name="T65" fmla="*/ 19 h 378"/>
                                <a:gd name="T66" fmla="*/ 123 w 411"/>
                                <a:gd name="T67" fmla="*/ 21 h 378"/>
                                <a:gd name="T68" fmla="*/ 105 w 411"/>
                                <a:gd name="T69" fmla="*/ 24 h 378"/>
                                <a:gd name="T70" fmla="*/ 87 w 411"/>
                                <a:gd name="T71" fmla="*/ 28 h 378"/>
                                <a:gd name="T72" fmla="*/ 70 w 411"/>
                                <a:gd name="T73" fmla="*/ 30 h 378"/>
                                <a:gd name="T74" fmla="*/ 52 w 411"/>
                                <a:gd name="T75" fmla="*/ 34 h 378"/>
                                <a:gd name="T76" fmla="*/ 35 w 411"/>
                                <a:gd name="T77" fmla="*/ 37 h 378"/>
                                <a:gd name="T78" fmla="*/ 18 w 411"/>
                                <a:gd name="T79" fmla="*/ 40 h 378"/>
                                <a:gd name="T80" fmla="*/ 0 w 411"/>
                                <a:gd name="T81" fmla="*/ 44 h 3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11" h="378">
                                  <a:moveTo>
                                    <a:pt x="0" y="44"/>
                                  </a:moveTo>
                                  <a:lnTo>
                                    <a:pt x="20" y="69"/>
                                  </a:lnTo>
                                  <a:lnTo>
                                    <a:pt x="42" y="94"/>
                                  </a:lnTo>
                                  <a:lnTo>
                                    <a:pt x="64" y="120"/>
                                  </a:lnTo>
                                  <a:lnTo>
                                    <a:pt x="87" y="144"/>
                                  </a:lnTo>
                                  <a:lnTo>
                                    <a:pt x="111" y="169"/>
                                  </a:lnTo>
                                  <a:lnTo>
                                    <a:pt x="136" y="193"/>
                                  </a:lnTo>
                                  <a:lnTo>
                                    <a:pt x="161" y="217"/>
                                  </a:lnTo>
                                  <a:lnTo>
                                    <a:pt x="187" y="240"/>
                                  </a:lnTo>
                                  <a:lnTo>
                                    <a:pt x="213" y="261"/>
                                  </a:lnTo>
                                  <a:lnTo>
                                    <a:pt x="240" y="282"/>
                                  </a:lnTo>
                                  <a:lnTo>
                                    <a:pt x="268" y="302"/>
                                  </a:lnTo>
                                  <a:lnTo>
                                    <a:pt x="297" y="320"/>
                                  </a:lnTo>
                                  <a:lnTo>
                                    <a:pt x="324" y="337"/>
                                  </a:lnTo>
                                  <a:lnTo>
                                    <a:pt x="353" y="352"/>
                                  </a:lnTo>
                                  <a:lnTo>
                                    <a:pt x="383" y="366"/>
                                  </a:lnTo>
                                  <a:lnTo>
                                    <a:pt x="411" y="378"/>
                                  </a:lnTo>
                                  <a:lnTo>
                                    <a:pt x="394" y="340"/>
                                  </a:lnTo>
                                  <a:lnTo>
                                    <a:pt x="376" y="297"/>
                                  </a:lnTo>
                                  <a:lnTo>
                                    <a:pt x="358" y="251"/>
                                  </a:lnTo>
                                  <a:lnTo>
                                    <a:pt x="341" y="202"/>
                                  </a:lnTo>
                                  <a:lnTo>
                                    <a:pt x="324" y="152"/>
                                  </a:lnTo>
                                  <a:lnTo>
                                    <a:pt x="310" y="100"/>
                                  </a:lnTo>
                                  <a:lnTo>
                                    <a:pt x="297" y="50"/>
                                  </a:lnTo>
                                  <a:lnTo>
                                    <a:pt x="285" y="0"/>
                                  </a:lnTo>
                                  <a:lnTo>
                                    <a:pt x="266" y="3"/>
                                  </a:lnTo>
                                  <a:lnTo>
                                    <a:pt x="248" y="4"/>
                                  </a:lnTo>
                                  <a:lnTo>
                                    <a:pt x="229" y="7"/>
                                  </a:lnTo>
                                  <a:lnTo>
                                    <a:pt x="212" y="9"/>
                                  </a:lnTo>
                                  <a:lnTo>
                                    <a:pt x="193" y="12"/>
                                  </a:lnTo>
                                  <a:lnTo>
                                    <a:pt x="176" y="14"/>
                                  </a:lnTo>
                                  <a:lnTo>
                                    <a:pt x="158" y="16"/>
                                  </a:lnTo>
                                  <a:lnTo>
                                    <a:pt x="140" y="19"/>
                                  </a:lnTo>
                                  <a:lnTo>
                                    <a:pt x="123" y="21"/>
                                  </a:lnTo>
                                  <a:lnTo>
                                    <a:pt x="105" y="24"/>
                                  </a:lnTo>
                                  <a:lnTo>
                                    <a:pt x="87" y="28"/>
                                  </a:lnTo>
                                  <a:lnTo>
                                    <a:pt x="70" y="30"/>
                                  </a:lnTo>
                                  <a:lnTo>
                                    <a:pt x="52" y="34"/>
                                  </a:lnTo>
                                  <a:lnTo>
                                    <a:pt x="35" y="37"/>
                                  </a:lnTo>
                                  <a:lnTo>
                                    <a:pt x="18" y="40"/>
                                  </a:lnTo>
                                  <a:lnTo>
                                    <a:pt x="0" y="4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94"/>
                          <wps:cNvSpPr>
                            <a:spLocks/>
                          </wps:cNvSpPr>
                          <wps:spPr bwMode="auto">
                            <a:xfrm>
                              <a:off x="2079" y="2186"/>
                              <a:ext cx="426" cy="171"/>
                            </a:xfrm>
                            <a:custGeom>
                              <a:avLst/>
                              <a:gdLst>
                                <a:gd name="T0" fmla="*/ 445 w 481"/>
                                <a:gd name="T1" fmla="*/ 0 h 478"/>
                                <a:gd name="T2" fmla="*/ 0 w 481"/>
                                <a:gd name="T3" fmla="*/ 0 h 478"/>
                                <a:gd name="T4" fmla="*/ 5 w 481"/>
                                <a:gd name="T5" fmla="*/ 65 h 478"/>
                                <a:gd name="T6" fmla="*/ 14 w 481"/>
                                <a:gd name="T7" fmla="*/ 129 h 478"/>
                                <a:gd name="T8" fmla="*/ 27 w 481"/>
                                <a:gd name="T9" fmla="*/ 190 h 478"/>
                                <a:gd name="T10" fmla="*/ 43 w 481"/>
                                <a:gd name="T11" fmla="*/ 252 h 478"/>
                                <a:gd name="T12" fmla="*/ 63 w 481"/>
                                <a:gd name="T13" fmla="*/ 311 h 478"/>
                                <a:gd name="T14" fmla="*/ 85 w 481"/>
                                <a:gd name="T15" fmla="*/ 369 h 478"/>
                                <a:gd name="T16" fmla="*/ 110 w 481"/>
                                <a:gd name="T17" fmla="*/ 424 h 478"/>
                                <a:gd name="T18" fmla="*/ 139 w 481"/>
                                <a:gd name="T19" fmla="*/ 478 h 478"/>
                                <a:gd name="T20" fmla="*/ 160 w 481"/>
                                <a:gd name="T21" fmla="*/ 473 h 478"/>
                                <a:gd name="T22" fmla="*/ 179 w 481"/>
                                <a:gd name="T23" fmla="*/ 470 h 478"/>
                                <a:gd name="T24" fmla="*/ 200 w 481"/>
                                <a:gd name="T25" fmla="*/ 465 h 478"/>
                                <a:gd name="T26" fmla="*/ 221 w 481"/>
                                <a:gd name="T27" fmla="*/ 461 h 478"/>
                                <a:gd name="T28" fmla="*/ 242 w 481"/>
                                <a:gd name="T29" fmla="*/ 456 h 478"/>
                                <a:gd name="T30" fmla="*/ 263 w 481"/>
                                <a:gd name="T31" fmla="*/ 452 h 478"/>
                                <a:gd name="T32" fmla="*/ 285 w 481"/>
                                <a:gd name="T33" fmla="*/ 449 h 478"/>
                                <a:gd name="T34" fmla="*/ 306 w 481"/>
                                <a:gd name="T35" fmla="*/ 445 h 478"/>
                                <a:gd name="T36" fmla="*/ 328 w 481"/>
                                <a:gd name="T37" fmla="*/ 441 h 478"/>
                                <a:gd name="T38" fmla="*/ 349 w 481"/>
                                <a:gd name="T39" fmla="*/ 439 h 478"/>
                                <a:gd name="T40" fmla="*/ 371 w 481"/>
                                <a:gd name="T41" fmla="*/ 435 h 478"/>
                                <a:gd name="T42" fmla="*/ 393 w 481"/>
                                <a:gd name="T43" fmla="*/ 433 h 478"/>
                                <a:gd name="T44" fmla="*/ 415 w 481"/>
                                <a:gd name="T45" fmla="*/ 429 h 478"/>
                                <a:gd name="T46" fmla="*/ 437 w 481"/>
                                <a:gd name="T47" fmla="*/ 426 h 478"/>
                                <a:gd name="T48" fmla="*/ 459 w 481"/>
                                <a:gd name="T49" fmla="*/ 424 h 478"/>
                                <a:gd name="T50" fmla="*/ 481 w 481"/>
                                <a:gd name="T51" fmla="*/ 422 h 478"/>
                                <a:gd name="T52" fmla="*/ 473 w 481"/>
                                <a:gd name="T53" fmla="*/ 370 h 478"/>
                                <a:gd name="T54" fmla="*/ 467 w 481"/>
                                <a:gd name="T55" fmla="*/ 318 h 478"/>
                                <a:gd name="T56" fmla="*/ 461 w 481"/>
                                <a:gd name="T57" fmla="*/ 267 h 478"/>
                                <a:gd name="T58" fmla="*/ 457 w 481"/>
                                <a:gd name="T59" fmla="*/ 214 h 478"/>
                                <a:gd name="T60" fmla="*/ 452 w 481"/>
                                <a:gd name="T61" fmla="*/ 160 h 478"/>
                                <a:gd name="T62" fmla="*/ 449 w 481"/>
                                <a:gd name="T63" fmla="*/ 107 h 478"/>
                                <a:gd name="T64" fmla="*/ 447 w 481"/>
                                <a:gd name="T65" fmla="*/ 54 h 478"/>
                                <a:gd name="T66" fmla="*/ 445 w 481"/>
                                <a:gd name="T67" fmla="*/ 0 h 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81" h="478">
                                  <a:moveTo>
                                    <a:pt x="445" y="0"/>
                                  </a:moveTo>
                                  <a:lnTo>
                                    <a:pt x="0" y="0"/>
                                  </a:lnTo>
                                  <a:lnTo>
                                    <a:pt x="5" y="65"/>
                                  </a:lnTo>
                                  <a:lnTo>
                                    <a:pt x="14" y="129"/>
                                  </a:lnTo>
                                  <a:lnTo>
                                    <a:pt x="27" y="190"/>
                                  </a:lnTo>
                                  <a:lnTo>
                                    <a:pt x="43" y="252"/>
                                  </a:lnTo>
                                  <a:lnTo>
                                    <a:pt x="63" y="311"/>
                                  </a:lnTo>
                                  <a:lnTo>
                                    <a:pt x="85" y="369"/>
                                  </a:lnTo>
                                  <a:lnTo>
                                    <a:pt x="110" y="424"/>
                                  </a:lnTo>
                                  <a:lnTo>
                                    <a:pt x="139" y="478"/>
                                  </a:lnTo>
                                  <a:lnTo>
                                    <a:pt x="160" y="473"/>
                                  </a:lnTo>
                                  <a:lnTo>
                                    <a:pt x="179" y="470"/>
                                  </a:lnTo>
                                  <a:lnTo>
                                    <a:pt x="200" y="465"/>
                                  </a:lnTo>
                                  <a:lnTo>
                                    <a:pt x="221" y="461"/>
                                  </a:lnTo>
                                  <a:lnTo>
                                    <a:pt x="242" y="456"/>
                                  </a:lnTo>
                                  <a:lnTo>
                                    <a:pt x="263" y="452"/>
                                  </a:lnTo>
                                  <a:lnTo>
                                    <a:pt x="285" y="449"/>
                                  </a:lnTo>
                                  <a:lnTo>
                                    <a:pt x="306" y="445"/>
                                  </a:lnTo>
                                  <a:lnTo>
                                    <a:pt x="328" y="441"/>
                                  </a:lnTo>
                                  <a:lnTo>
                                    <a:pt x="349" y="439"/>
                                  </a:lnTo>
                                  <a:lnTo>
                                    <a:pt x="371" y="435"/>
                                  </a:lnTo>
                                  <a:lnTo>
                                    <a:pt x="393" y="433"/>
                                  </a:lnTo>
                                  <a:lnTo>
                                    <a:pt x="415" y="429"/>
                                  </a:lnTo>
                                  <a:lnTo>
                                    <a:pt x="437" y="426"/>
                                  </a:lnTo>
                                  <a:lnTo>
                                    <a:pt x="459" y="424"/>
                                  </a:lnTo>
                                  <a:lnTo>
                                    <a:pt x="481" y="422"/>
                                  </a:lnTo>
                                  <a:lnTo>
                                    <a:pt x="473" y="370"/>
                                  </a:lnTo>
                                  <a:lnTo>
                                    <a:pt x="467" y="318"/>
                                  </a:lnTo>
                                  <a:lnTo>
                                    <a:pt x="461" y="267"/>
                                  </a:lnTo>
                                  <a:lnTo>
                                    <a:pt x="457" y="214"/>
                                  </a:lnTo>
                                  <a:lnTo>
                                    <a:pt x="452" y="160"/>
                                  </a:lnTo>
                                  <a:lnTo>
                                    <a:pt x="449" y="107"/>
                                  </a:lnTo>
                                  <a:lnTo>
                                    <a:pt x="447" y="54"/>
                                  </a:lnTo>
                                  <a:lnTo>
                                    <a:pt x="44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5"/>
                          <wps:cNvSpPr>
                            <a:spLocks/>
                          </wps:cNvSpPr>
                          <wps:spPr bwMode="auto">
                            <a:xfrm>
                              <a:off x="2600" y="1782"/>
                              <a:ext cx="529" cy="158"/>
                            </a:xfrm>
                            <a:custGeom>
                              <a:avLst/>
                              <a:gdLst>
                                <a:gd name="T0" fmla="*/ 336 w 523"/>
                                <a:gd name="T1" fmla="*/ 31 h 444"/>
                                <a:gd name="T2" fmla="*/ 315 w 523"/>
                                <a:gd name="T3" fmla="*/ 16 h 444"/>
                                <a:gd name="T4" fmla="*/ 294 w 523"/>
                                <a:gd name="T5" fmla="*/ 6 h 444"/>
                                <a:gd name="T6" fmla="*/ 274 w 523"/>
                                <a:gd name="T7" fmla="*/ 1 h 444"/>
                                <a:gd name="T8" fmla="*/ 253 w 523"/>
                                <a:gd name="T9" fmla="*/ 1 h 444"/>
                                <a:gd name="T10" fmla="*/ 231 w 523"/>
                                <a:gd name="T11" fmla="*/ 6 h 444"/>
                                <a:gd name="T12" fmla="*/ 210 w 523"/>
                                <a:gd name="T13" fmla="*/ 17 h 444"/>
                                <a:gd name="T14" fmla="*/ 188 w 523"/>
                                <a:gd name="T15" fmla="*/ 33 h 444"/>
                                <a:gd name="T16" fmla="*/ 165 w 523"/>
                                <a:gd name="T17" fmla="*/ 56 h 444"/>
                                <a:gd name="T18" fmla="*/ 139 w 523"/>
                                <a:gd name="T19" fmla="*/ 87 h 444"/>
                                <a:gd name="T20" fmla="*/ 115 w 523"/>
                                <a:gd name="T21" fmla="*/ 124 h 444"/>
                                <a:gd name="T22" fmla="*/ 92 w 523"/>
                                <a:gd name="T23" fmla="*/ 168 h 444"/>
                                <a:gd name="T24" fmla="*/ 70 w 523"/>
                                <a:gd name="T25" fmla="*/ 217 h 444"/>
                                <a:gd name="T26" fmla="*/ 48 w 523"/>
                                <a:gd name="T27" fmla="*/ 273 h 444"/>
                                <a:gd name="T28" fmla="*/ 28 w 523"/>
                                <a:gd name="T29" fmla="*/ 334 h 444"/>
                                <a:gd name="T30" fmla="*/ 9 w 523"/>
                                <a:gd name="T31" fmla="*/ 401 h 444"/>
                                <a:gd name="T32" fmla="*/ 15 w 523"/>
                                <a:gd name="T33" fmla="*/ 436 h 444"/>
                                <a:gd name="T34" fmla="*/ 43 w 523"/>
                                <a:gd name="T35" fmla="*/ 437 h 444"/>
                                <a:gd name="T36" fmla="*/ 73 w 523"/>
                                <a:gd name="T37" fmla="*/ 439 h 444"/>
                                <a:gd name="T38" fmla="*/ 102 w 523"/>
                                <a:gd name="T39" fmla="*/ 441 h 444"/>
                                <a:gd name="T40" fmla="*/ 130 w 523"/>
                                <a:gd name="T41" fmla="*/ 441 h 444"/>
                                <a:gd name="T42" fmla="*/ 160 w 523"/>
                                <a:gd name="T43" fmla="*/ 442 h 444"/>
                                <a:gd name="T44" fmla="*/ 189 w 523"/>
                                <a:gd name="T45" fmla="*/ 444 h 444"/>
                                <a:gd name="T46" fmla="*/ 218 w 523"/>
                                <a:gd name="T47" fmla="*/ 444 h 444"/>
                                <a:gd name="T48" fmla="*/ 251 w 523"/>
                                <a:gd name="T49" fmla="*/ 444 h 444"/>
                                <a:gd name="T50" fmla="*/ 288 w 523"/>
                                <a:gd name="T51" fmla="*/ 444 h 444"/>
                                <a:gd name="T52" fmla="*/ 325 w 523"/>
                                <a:gd name="T53" fmla="*/ 442 h 444"/>
                                <a:gd name="T54" fmla="*/ 362 w 523"/>
                                <a:gd name="T55" fmla="*/ 441 h 444"/>
                                <a:gd name="T56" fmla="*/ 398 w 523"/>
                                <a:gd name="T57" fmla="*/ 440 h 444"/>
                                <a:gd name="T58" fmla="*/ 434 w 523"/>
                                <a:gd name="T59" fmla="*/ 437 h 444"/>
                                <a:gd name="T60" fmla="*/ 471 w 523"/>
                                <a:gd name="T61" fmla="*/ 435 h 444"/>
                                <a:gd name="T62" fmla="*/ 506 w 523"/>
                                <a:gd name="T63" fmla="*/ 433 h 444"/>
                                <a:gd name="T64" fmla="*/ 515 w 523"/>
                                <a:gd name="T65" fmla="*/ 396 h 444"/>
                                <a:gd name="T66" fmla="*/ 496 w 523"/>
                                <a:gd name="T67" fmla="*/ 329 h 444"/>
                                <a:gd name="T68" fmla="*/ 476 w 523"/>
                                <a:gd name="T69" fmla="*/ 269 h 444"/>
                                <a:gd name="T70" fmla="*/ 455 w 523"/>
                                <a:gd name="T71" fmla="*/ 214 h 444"/>
                                <a:gd name="T72" fmla="*/ 432 w 523"/>
                                <a:gd name="T73" fmla="*/ 163 h 444"/>
                                <a:gd name="T74" fmla="*/ 409 w 523"/>
                                <a:gd name="T75" fmla="*/ 120 h 444"/>
                                <a:gd name="T76" fmla="*/ 385 w 523"/>
                                <a:gd name="T77" fmla="*/ 83 h 444"/>
                                <a:gd name="T78" fmla="*/ 359 w 523"/>
                                <a:gd name="T79" fmla="*/ 53 h 4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23" h="444">
                                  <a:moveTo>
                                    <a:pt x="347" y="40"/>
                                  </a:moveTo>
                                  <a:lnTo>
                                    <a:pt x="336" y="31"/>
                                  </a:lnTo>
                                  <a:lnTo>
                                    <a:pt x="326" y="23"/>
                                  </a:lnTo>
                                  <a:lnTo>
                                    <a:pt x="315" y="16"/>
                                  </a:lnTo>
                                  <a:lnTo>
                                    <a:pt x="305" y="10"/>
                                  </a:lnTo>
                                  <a:lnTo>
                                    <a:pt x="294" y="6"/>
                                  </a:lnTo>
                                  <a:lnTo>
                                    <a:pt x="285" y="2"/>
                                  </a:lnTo>
                                  <a:lnTo>
                                    <a:pt x="274" y="1"/>
                                  </a:lnTo>
                                  <a:lnTo>
                                    <a:pt x="264" y="0"/>
                                  </a:lnTo>
                                  <a:lnTo>
                                    <a:pt x="253" y="1"/>
                                  </a:lnTo>
                                  <a:lnTo>
                                    <a:pt x="242" y="2"/>
                                  </a:lnTo>
                                  <a:lnTo>
                                    <a:pt x="231" y="6"/>
                                  </a:lnTo>
                                  <a:lnTo>
                                    <a:pt x="221" y="11"/>
                                  </a:lnTo>
                                  <a:lnTo>
                                    <a:pt x="210" y="17"/>
                                  </a:lnTo>
                                  <a:lnTo>
                                    <a:pt x="199" y="24"/>
                                  </a:lnTo>
                                  <a:lnTo>
                                    <a:pt x="188" y="33"/>
                                  </a:lnTo>
                                  <a:lnTo>
                                    <a:pt x="177" y="43"/>
                                  </a:lnTo>
                                  <a:lnTo>
                                    <a:pt x="165" y="56"/>
                                  </a:lnTo>
                                  <a:lnTo>
                                    <a:pt x="151" y="71"/>
                                  </a:lnTo>
                                  <a:lnTo>
                                    <a:pt x="139" y="87"/>
                                  </a:lnTo>
                                  <a:lnTo>
                                    <a:pt x="127" y="106"/>
                                  </a:lnTo>
                                  <a:lnTo>
                                    <a:pt x="115" y="124"/>
                                  </a:lnTo>
                                  <a:lnTo>
                                    <a:pt x="104" y="146"/>
                                  </a:lnTo>
                                  <a:lnTo>
                                    <a:pt x="92" y="168"/>
                                  </a:lnTo>
                                  <a:lnTo>
                                    <a:pt x="81" y="193"/>
                                  </a:lnTo>
                                  <a:lnTo>
                                    <a:pt x="70" y="217"/>
                                  </a:lnTo>
                                  <a:lnTo>
                                    <a:pt x="59" y="244"/>
                                  </a:lnTo>
                                  <a:lnTo>
                                    <a:pt x="48" y="273"/>
                                  </a:lnTo>
                                  <a:lnTo>
                                    <a:pt x="38" y="303"/>
                                  </a:lnTo>
                                  <a:lnTo>
                                    <a:pt x="28" y="334"/>
                                  </a:lnTo>
                                  <a:lnTo>
                                    <a:pt x="18" y="366"/>
                                  </a:lnTo>
                                  <a:lnTo>
                                    <a:pt x="9" y="401"/>
                                  </a:lnTo>
                                  <a:lnTo>
                                    <a:pt x="0" y="435"/>
                                  </a:lnTo>
                                  <a:lnTo>
                                    <a:pt x="15" y="436"/>
                                  </a:lnTo>
                                  <a:lnTo>
                                    <a:pt x="29" y="436"/>
                                  </a:lnTo>
                                  <a:lnTo>
                                    <a:pt x="43" y="437"/>
                                  </a:lnTo>
                                  <a:lnTo>
                                    <a:pt x="59" y="439"/>
                                  </a:lnTo>
                                  <a:lnTo>
                                    <a:pt x="73" y="439"/>
                                  </a:lnTo>
                                  <a:lnTo>
                                    <a:pt x="87" y="440"/>
                                  </a:lnTo>
                                  <a:lnTo>
                                    <a:pt x="102" y="441"/>
                                  </a:lnTo>
                                  <a:lnTo>
                                    <a:pt x="116" y="441"/>
                                  </a:lnTo>
                                  <a:lnTo>
                                    <a:pt x="130" y="441"/>
                                  </a:lnTo>
                                  <a:lnTo>
                                    <a:pt x="145" y="442"/>
                                  </a:lnTo>
                                  <a:lnTo>
                                    <a:pt x="160" y="442"/>
                                  </a:lnTo>
                                  <a:lnTo>
                                    <a:pt x="174" y="442"/>
                                  </a:lnTo>
                                  <a:lnTo>
                                    <a:pt x="189" y="444"/>
                                  </a:lnTo>
                                  <a:lnTo>
                                    <a:pt x="203" y="444"/>
                                  </a:lnTo>
                                  <a:lnTo>
                                    <a:pt x="218" y="444"/>
                                  </a:lnTo>
                                  <a:lnTo>
                                    <a:pt x="233" y="444"/>
                                  </a:lnTo>
                                  <a:lnTo>
                                    <a:pt x="251" y="444"/>
                                  </a:lnTo>
                                  <a:lnTo>
                                    <a:pt x="270" y="444"/>
                                  </a:lnTo>
                                  <a:lnTo>
                                    <a:pt x="288" y="444"/>
                                  </a:lnTo>
                                  <a:lnTo>
                                    <a:pt x="307" y="442"/>
                                  </a:lnTo>
                                  <a:lnTo>
                                    <a:pt x="325" y="442"/>
                                  </a:lnTo>
                                  <a:lnTo>
                                    <a:pt x="344" y="441"/>
                                  </a:lnTo>
                                  <a:lnTo>
                                    <a:pt x="362" y="441"/>
                                  </a:lnTo>
                                  <a:lnTo>
                                    <a:pt x="380" y="440"/>
                                  </a:lnTo>
                                  <a:lnTo>
                                    <a:pt x="398" y="440"/>
                                  </a:lnTo>
                                  <a:lnTo>
                                    <a:pt x="417" y="439"/>
                                  </a:lnTo>
                                  <a:lnTo>
                                    <a:pt x="434" y="437"/>
                                  </a:lnTo>
                                  <a:lnTo>
                                    <a:pt x="453" y="436"/>
                                  </a:lnTo>
                                  <a:lnTo>
                                    <a:pt x="471" y="435"/>
                                  </a:lnTo>
                                  <a:lnTo>
                                    <a:pt x="488" y="434"/>
                                  </a:lnTo>
                                  <a:lnTo>
                                    <a:pt x="506" y="433"/>
                                  </a:lnTo>
                                  <a:lnTo>
                                    <a:pt x="523" y="431"/>
                                  </a:lnTo>
                                  <a:lnTo>
                                    <a:pt x="515" y="396"/>
                                  </a:lnTo>
                                  <a:lnTo>
                                    <a:pt x="506" y="362"/>
                                  </a:lnTo>
                                  <a:lnTo>
                                    <a:pt x="496" y="329"/>
                                  </a:lnTo>
                                  <a:lnTo>
                                    <a:pt x="486" y="299"/>
                                  </a:lnTo>
                                  <a:lnTo>
                                    <a:pt x="476" y="269"/>
                                  </a:lnTo>
                                  <a:lnTo>
                                    <a:pt x="465" y="241"/>
                                  </a:lnTo>
                                  <a:lnTo>
                                    <a:pt x="455" y="214"/>
                                  </a:lnTo>
                                  <a:lnTo>
                                    <a:pt x="444" y="188"/>
                                  </a:lnTo>
                                  <a:lnTo>
                                    <a:pt x="432" y="163"/>
                                  </a:lnTo>
                                  <a:lnTo>
                                    <a:pt x="421" y="141"/>
                                  </a:lnTo>
                                  <a:lnTo>
                                    <a:pt x="409" y="120"/>
                                  </a:lnTo>
                                  <a:lnTo>
                                    <a:pt x="397" y="101"/>
                                  </a:lnTo>
                                  <a:lnTo>
                                    <a:pt x="385" y="83"/>
                                  </a:lnTo>
                                  <a:lnTo>
                                    <a:pt x="373" y="67"/>
                                  </a:lnTo>
                                  <a:lnTo>
                                    <a:pt x="359" y="53"/>
                                  </a:lnTo>
                                  <a:lnTo>
                                    <a:pt x="347" y="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6"/>
                          <wps:cNvSpPr>
                            <a:spLocks/>
                          </wps:cNvSpPr>
                          <wps:spPr bwMode="auto">
                            <a:xfrm>
                              <a:off x="2535" y="1987"/>
                              <a:ext cx="660" cy="149"/>
                            </a:xfrm>
                            <a:custGeom>
                              <a:avLst/>
                              <a:gdLst>
                                <a:gd name="T0" fmla="*/ 617 w 656"/>
                                <a:gd name="T1" fmla="*/ 0 h 416"/>
                                <a:gd name="T2" fmla="*/ 597 w 656"/>
                                <a:gd name="T3" fmla="*/ 1 h 416"/>
                                <a:gd name="T4" fmla="*/ 579 w 656"/>
                                <a:gd name="T5" fmla="*/ 4 h 416"/>
                                <a:gd name="T6" fmla="*/ 559 w 656"/>
                                <a:gd name="T7" fmla="*/ 5 h 416"/>
                                <a:gd name="T8" fmla="*/ 539 w 656"/>
                                <a:gd name="T9" fmla="*/ 6 h 416"/>
                                <a:gd name="T10" fmla="*/ 519 w 656"/>
                                <a:gd name="T11" fmla="*/ 8 h 416"/>
                                <a:gd name="T12" fmla="*/ 499 w 656"/>
                                <a:gd name="T13" fmla="*/ 9 h 416"/>
                                <a:gd name="T14" fmla="*/ 479 w 656"/>
                                <a:gd name="T15" fmla="*/ 10 h 416"/>
                                <a:gd name="T16" fmla="*/ 460 w 656"/>
                                <a:gd name="T17" fmla="*/ 11 h 416"/>
                                <a:gd name="T18" fmla="*/ 440 w 656"/>
                                <a:gd name="T19" fmla="*/ 13 h 416"/>
                                <a:gd name="T20" fmla="*/ 419 w 656"/>
                                <a:gd name="T21" fmla="*/ 13 h 416"/>
                                <a:gd name="T22" fmla="*/ 399 w 656"/>
                                <a:gd name="T23" fmla="*/ 14 h 416"/>
                                <a:gd name="T24" fmla="*/ 379 w 656"/>
                                <a:gd name="T25" fmla="*/ 14 h 416"/>
                                <a:gd name="T26" fmla="*/ 358 w 656"/>
                                <a:gd name="T27" fmla="*/ 15 h 416"/>
                                <a:gd name="T28" fmla="*/ 339 w 656"/>
                                <a:gd name="T29" fmla="*/ 15 h 416"/>
                                <a:gd name="T30" fmla="*/ 319 w 656"/>
                                <a:gd name="T31" fmla="*/ 15 h 416"/>
                                <a:gd name="T32" fmla="*/ 298 w 656"/>
                                <a:gd name="T33" fmla="*/ 15 h 416"/>
                                <a:gd name="T34" fmla="*/ 281 w 656"/>
                                <a:gd name="T35" fmla="*/ 15 h 416"/>
                                <a:gd name="T36" fmla="*/ 265 w 656"/>
                                <a:gd name="T37" fmla="*/ 15 h 416"/>
                                <a:gd name="T38" fmla="*/ 248 w 656"/>
                                <a:gd name="T39" fmla="*/ 15 h 416"/>
                                <a:gd name="T40" fmla="*/ 232 w 656"/>
                                <a:gd name="T41" fmla="*/ 14 h 416"/>
                                <a:gd name="T42" fmla="*/ 215 w 656"/>
                                <a:gd name="T43" fmla="*/ 14 h 416"/>
                                <a:gd name="T44" fmla="*/ 199 w 656"/>
                                <a:gd name="T45" fmla="*/ 14 h 416"/>
                                <a:gd name="T46" fmla="*/ 183 w 656"/>
                                <a:gd name="T47" fmla="*/ 13 h 416"/>
                                <a:gd name="T48" fmla="*/ 167 w 656"/>
                                <a:gd name="T49" fmla="*/ 13 h 416"/>
                                <a:gd name="T50" fmla="*/ 150 w 656"/>
                                <a:gd name="T51" fmla="*/ 11 h 416"/>
                                <a:gd name="T52" fmla="*/ 134 w 656"/>
                                <a:gd name="T53" fmla="*/ 11 h 416"/>
                                <a:gd name="T54" fmla="*/ 118 w 656"/>
                                <a:gd name="T55" fmla="*/ 10 h 416"/>
                                <a:gd name="T56" fmla="*/ 102 w 656"/>
                                <a:gd name="T57" fmla="*/ 9 h 416"/>
                                <a:gd name="T58" fmla="*/ 86 w 656"/>
                                <a:gd name="T59" fmla="*/ 9 h 416"/>
                                <a:gd name="T60" fmla="*/ 70 w 656"/>
                                <a:gd name="T61" fmla="*/ 8 h 416"/>
                                <a:gd name="T62" fmla="*/ 53 w 656"/>
                                <a:gd name="T63" fmla="*/ 6 h 416"/>
                                <a:gd name="T64" fmla="*/ 38 w 656"/>
                                <a:gd name="T65" fmla="*/ 5 h 416"/>
                                <a:gd name="T66" fmla="*/ 30 w 656"/>
                                <a:gd name="T67" fmla="*/ 52 h 416"/>
                                <a:gd name="T68" fmla="*/ 24 w 656"/>
                                <a:gd name="T69" fmla="*/ 100 h 416"/>
                                <a:gd name="T70" fmla="*/ 18 w 656"/>
                                <a:gd name="T71" fmla="*/ 149 h 416"/>
                                <a:gd name="T72" fmla="*/ 13 w 656"/>
                                <a:gd name="T73" fmla="*/ 199 h 416"/>
                                <a:gd name="T74" fmla="*/ 8 w 656"/>
                                <a:gd name="T75" fmla="*/ 252 h 416"/>
                                <a:gd name="T76" fmla="*/ 5 w 656"/>
                                <a:gd name="T77" fmla="*/ 305 h 416"/>
                                <a:gd name="T78" fmla="*/ 3 w 656"/>
                                <a:gd name="T79" fmla="*/ 360 h 416"/>
                                <a:gd name="T80" fmla="*/ 0 w 656"/>
                                <a:gd name="T81" fmla="*/ 416 h 416"/>
                                <a:gd name="T82" fmla="*/ 656 w 656"/>
                                <a:gd name="T83" fmla="*/ 416 h 416"/>
                                <a:gd name="T84" fmla="*/ 653 w 656"/>
                                <a:gd name="T85" fmla="*/ 359 h 416"/>
                                <a:gd name="T86" fmla="*/ 651 w 656"/>
                                <a:gd name="T87" fmla="*/ 304 h 416"/>
                                <a:gd name="T88" fmla="*/ 648 w 656"/>
                                <a:gd name="T89" fmla="*/ 250 h 416"/>
                                <a:gd name="T90" fmla="*/ 643 w 656"/>
                                <a:gd name="T91" fmla="*/ 197 h 416"/>
                                <a:gd name="T92" fmla="*/ 638 w 656"/>
                                <a:gd name="T93" fmla="*/ 147 h 416"/>
                                <a:gd name="T94" fmla="*/ 631 w 656"/>
                                <a:gd name="T95" fmla="*/ 96 h 416"/>
                                <a:gd name="T96" fmla="*/ 625 w 656"/>
                                <a:gd name="T97" fmla="*/ 47 h 416"/>
                                <a:gd name="T98" fmla="*/ 617 w 656"/>
                                <a:gd name="T99" fmla="*/ 0 h 4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56" h="416">
                                  <a:moveTo>
                                    <a:pt x="617" y="0"/>
                                  </a:moveTo>
                                  <a:lnTo>
                                    <a:pt x="597" y="1"/>
                                  </a:lnTo>
                                  <a:lnTo>
                                    <a:pt x="579" y="4"/>
                                  </a:lnTo>
                                  <a:lnTo>
                                    <a:pt x="559" y="5"/>
                                  </a:lnTo>
                                  <a:lnTo>
                                    <a:pt x="539" y="6"/>
                                  </a:lnTo>
                                  <a:lnTo>
                                    <a:pt x="519" y="8"/>
                                  </a:lnTo>
                                  <a:lnTo>
                                    <a:pt x="499" y="9"/>
                                  </a:lnTo>
                                  <a:lnTo>
                                    <a:pt x="479" y="10"/>
                                  </a:lnTo>
                                  <a:lnTo>
                                    <a:pt x="460" y="11"/>
                                  </a:lnTo>
                                  <a:lnTo>
                                    <a:pt x="440" y="13"/>
                                  </a:lnTo>
                                  <a:lnTo>
                                    <a:pt x="419" y="13"/>
                                  </a:lnTo>
                                  <a:lnTo>
                                    <a:pt x="399" y="14"/>
                                  </a:lnTo>
                                  <a:lnTo>
                                    <a:pt x="379" y="14"/>
                                  </a:lnTo>
                                  <a:lnTo>
                                    <a:pt x="358" y="15"/>
                                  </a:lnTo>
                                  <a:lnTo>
                                    <a:pt x="339" y="15"/>
                                  </a:lnTo>
                                  <a:lnTo>
                                    <a:pt x="319" y="15"/>
                                  </a:lnTo>
                                  <a:lnTo>
                                    <a:pt x="298" y="15"/>
                                  </a:lnTo>
                                  <a:lnTo>
                                    <a:pt x="281" y="15"/>
                                  </a:lnTo>
                                  <a:lnTo>
                                    <a:pt x="265" y="15"/>
                                  </a:lnTo>
                                  <a:lnTo>
                                    <a:pt x="248" y="15"/>
                                  </a:lnTo>
                                  <a:lnTo>
                                    <a:pt x="232" y="14"/>
                                  </a:lnTo>
                                  <a:lnTo>
                                    <a:pt x="215" y="14"/>
                                  </a:lnTo>
                                  <a:lnTo>
                                    <a:pt x="199" y="14"/>
                                  </a:lnTo>
                                  <a:lnTo>
                                    <a:pt x="183" y="13"/>
                                  </a:lnTo>
                                  <a:lnTo>
                                    <a:pt x="167" y="13"/>
                                  </a:lnTo>
                                  <a:lnTo>
                                    <a:pt x="150" y="11"/>
                                  </a:lnTo>
                                  <a:lnTo>
                                    <a:pt x="134" y="11"/>
                                  </a:lnTo>
                                  <a:lnTo>
                                    <a:pt x="118" y="10"/>
                                  </a:lnTo>
                                  <a:lnTo>
                                    <a:pt x="102" y="9"/>
                                  </a:lnTo>
                                  <a:lnTo>
                                    <a:pt x="86" y="9"/>
                                  </a:lnTo>
                                  <a:lnTo>
                                    <a:pt x="70" y="8"/>
                                  </a:lnTo>
                                  <a:lnTo>
                                    <a:pt x="53" y="6"/>
                                  </a:lnTo>
                                  <a:lnTo>
                                    <a:pt x="38" y="5"/>
                                  </a:lnTo>
                                  <a:lnTo>
                                    <a:pt x="30" y="52"/>
                                  </a:lnTo>
                                  <a:lnTo>
                                    <a:pt x="24" y="100"/>
                                  </a:lnTo>
                                  <a:lnTo>
                                    <a:pt x="18" y="149"/>
                                  </a:lnTo>
                                  <a:lnTo>
                                    <a:pt x="13" y="199"/>
                                  </a:lnTo>
                                  <a:lnTo>
                                    <a:pt x="8" y="252"/>
                                  </a:lnTo>
                                  <a:lnTo>
                                    <a:pt x="5" y="305"/>
                                  </a:lnTo>
                                  <a:lnTo>
                                    <a:pt x="3" y="360"/>
                                  </a:lnTo>
                                  <a:lnTo>
                                    <a:pt x="0" y="416"/>
                                  </a:lnTo>
                                  <a:lnTo>
                                    <a:pt x="656" y="416"/>
                                  </a:lnTo>
                                  <a:lnTo>
                                    <a:pt x="653" y="359"/>
                                  </a:lnTo>
                                  <a:lnTo>
                                    <a:pt x="651" y="304"/>
                                  </a:lnTo>
                                  <a:lnTo>
                                    <a:pt x="648" y="250"/>
                                  </a:lnTo>
                                  <a:lnTo>
                                    <a:pt x="643" y="197"/>
                                  </a:lnTo>
                                  <a:lnTo>
                                    <a:pt x="638" y="147"/>
                                  </a:lnTo>
                                  <a:lnTo>
                                    <a:pt x="631" y="96"/>
                                  </a:lnTo>
                                  <a:lnTo>
                                    <a:pt x="625" y="47"/>
                                  </a:lnTo>
                                  <a:lnTo>
                                    <a:pt x="61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97"/>
                          <wps:cNvSpPr>
                            <a:spLocks/>
                          </wps:cNvSpPr>
                          <wps:spPr bwMode="auto">
                            <a:xfrm>
                              <a:off x="2533" y="2186"/>
                              <a:ext cx="662" cy="149"/>
                            </a:xfrm>
                            <a:custGeom>
                              <a:avLst/>
                              <a:gdLst>
                                <a:gd name="T0" fmla="*/ 37 w 657"/>
                                <a:gd name="T1" fmla="*/ 409 h 414"/>
                                <a:gd name="T2" fmla="*/ 53 w 657"/>
                                <a:gd name="T3" fmla="*/ 408 h 414"/>
                                <a:gd name="T4" fmla="*/ 69 w 657"/>
                                <a:gd name="T5" fmla="*/ 407 h 414"/>
                                <a:gd name="T6" fmla="*/ 85 w 657"/>
                                <a:gd name="T7" fmla="*/ 406 h 414"/>
                                <a:gd name="T8" fmla="*/ 102 w 657"/>
                                <a:gd name="T9" fmla="*/ 406 h 414"/>
                                <a:gd name="T10" fmla="*/ 118 w 657"/>
                                <a:gd name="T11" fmla="*/ 404 h 414"/>
                                <a:gd name="T12" fmla="*/ 134 w 657"/>
                                <a:gd name="T13" fmla="*/ 403 h 414"/>
                                <a:gd name="T14" fmla="*/ 150 w 657"/>
                                <a:gd name="T15" fmla="*/ 403 h 414"/>
                                <a:gd name="T16" fmla="*/ 167 w 657"/>
                                <a:gd name="T17" fmla="*/ 402 h 414"/>
                                <a:gd name="T18" fmla="*/ 183 w 657"/>
                                <a:gd name="T19" fmla="*/ 402 h 414"/>
                                <a:gd name="T20" fmla="*/ 200 w 657"/>
                                <a:gd name="T21" fmla="*/ 401 h 414"/>
                                <a:gd name="T22" fmla="*/ 216 w 657"/>
                                <a:gd name="T23" fmla="*/ 401 h 414"/>
                                <a:gd name="T24" fmla="*/ 233 w 657"/>
                                <a:gd name="T25" fmla="*/ 401 h 414"/>
                                <a:gd name="T26" fmla="*/ 249 w 657"/>
                                <a:gd name="T27" fmla="*/ 399 h 414"/>
                                <a:gd name="T28" fmla="*/ 266 w 657"/>
                                <a:gd name="T29" fmla="*/ 399 h 414"/>
                                <a:gd name="T30" fmla="*/ 282 w 657"/>
                                <a:gd name="T31" fmla="*/ 399 h 414"/>
                                <a:gd name="T32" fmla="*/ 299 w 657"/>
                                <a:gd name="T33" fmla="*/ 399 h 414"/>
                                <a:gd name="T34" fmla="*/ 320 w 657"/>
                                <a:gd name="T35" fmla="*/ 399 h 414"/>
                                <a:gd name="T36" fmla="*/ 340 w 657"/>
                                <a:gd name="T37" fmla="*/ 399 h 414"/>
                                <a:gd name="T38" fmla="*/ 360 w 657"/>
                                <a:gd name="T39" fmla="*/ 401 h 414"/>
                                <a:gd name="T40" fmla="*/ 380 w 657"/>
                                <a:gd name="T41" fmla="*/ 401 h 414"/>
                                <a:gd name="T42" fmla="*/ 400 w 657"/>
                                <a:gd name="T43" fmla="*/ 401 h 414"/>
                                <a:gd name="T44" fmla="*/ 421 w 657"/>
                                <a:gd name="T45" fmla="*/ 402 h 414"/>
                                <a:gd name="T46" fmla="*/ 441 w 657"/>
                                <a:gd name="T47" fmla="*/ 403 h 414"/>
                                <a:gd name="T48" fmla="*/ 462 w 657"/>
                                <a:gd name="T49" fmla="*/ 403 h 414"/>
                                <a:gd name="T50" fmla="*/ 482 w 657"/>
                                <a:gd name="T51" fmla="*/ 404 h 414"/>
                                <a:gd name="T52" fmla="*/ 501 w 657"/>
                                <a:gd name="T53" fmla="*/ 406 h 414"/>
                                <a:gd name="T54" fmla="*/ 521 w 657"/>
                                <a:gd name="T55" fmla="*/ 407 h 414"/>
                                <a:gd name="T56" fmla="*/ 541 w 657"/>
                                <a:gd name="T57" fmla="*/ 408 h 414"/>
                                <a:gd name="T58" fmla="*/ 561 w 657"/>
                                <a:gd name="T59" fmla="*/ 409 h 414"/>
                                <a:gd name="T60" fmla="*/ 581 w 657"/>
                                <a:gd name="T61" fmla="*/ 411 h 414"/>
                                <a:gd name="T62" fmla="*/ 600 w 657"/>
                                <a:gd name="T63" fmla="*/ 413 h 414"/>
                                <a:gd name="T64" fmla="*/ 620 w 657"/>
                                <a:gd name="T65" fmla="*/ 414 h 414"/>
                                <a:gd name="T66" fmla="*/ 627 w 657"/>
                                <a:gd name="T67" fmla="*/ 367 h 414"/>
                                <a:gd name="T68" fmla="*/ 633 w 657"/>
                                <a:gd name="T69" fmla="*/ 318 h 414"/>
                                <a:gd name="T70" fmla="*/ 640 w 657"/>
                                <a:gd name="T71" fmla="*/ 269 h 414"/>
                                <a:gd name="T72" fmla="*/ 644 w 657"/>
                                <a:gd name="T73" fmla="*/ 217 h 414"/>
                                <a:gd name="T74" fmla="*/ 649 w 657"/>
                                <a:gd name="T75" fmla="*/ 165 h 414"/>
                                <a:gd name="T76" fmla="*/ 652 w 657"/>
                                <a:gd name="T77" fmla="*/ 111 h 414"/>
                                <a:gd name="T78" fmla="*/ 654 w 657"/>
                                <a:gd name="T79" fmla="*/ 56 h 414"/>
                                <a:gd name="T80" fmla="*/ 657 w 657"/>
                                <a:gd name="T81" fmla="*/ 0 h 414"/>
                                <a:gd name="T82" fmla="*/ 0 w 657"/>
                                <a:gd name="T83" fmla="*/ 0 h 414"/>
                                <a:gd name="T84" fmla="*/ 3 w 657"/>
                                <a:gd name="T85" fmla="*/ 55 h 414"/>
                                <a:gd name="T86" fmla="*/ 5 w 657"/>
                                <a:gd name="T87" fmla="*/ 111 h 414"/>
                                <a:gd name="T88" fmla="*/ 8 w 657"/>
                                <a:gd name="T89" fmla="*/ 163 h 414"/>
                                <a:gd name="T90" fmla="*/ 12 w 657"/>
                                <a:gd name="T91" fmla="*/ 215 h 414"/>
                                <a:gd name="T92" fmla="*/ 17 w 657"/>
                                <a:gd name="T93" fmla="*/ 265 h 414"/>
                                <a:gd name="T94" fmla="*/ 24 w 657"/>
                                <a:gd name="T95" fmla="*/ 315 h 414"/>
                                <a:gd name="T96" fmla="*/ 30 w 657"/>
                                <a:gd name="T97" fmla="*/ 363 h 414"/>
                                <a:gd name="T98" fmla="*/ 37 w 657"/>
                                <a:gd name="T99" fmla="*/ 409 h 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57" h="414">
                                  <a:moveTo>
                                    <a:pt x="37" y="409"/>
                                  </a:moveTo>
                                  <a:lnTo>
                                    <a:pt x="53" y="408"/>
                                  </a:lnTo>
                                  <a:lnTo>
                                    <a:pt x="69" y="407"/>
                                  </a:lnTo>
                                  <a:lnTo>
                                    <a:pt x="85" y="406"/>
                                  </a:lnTo>
                                  <a:lnTo>
                                    <a:pt x="102" y="406"/>
                                  </a:lnTo>
                                  <a:lnTo>
                                    <a:pt x="118" y="404"/>
                                  </a:lnTo>
                                  <a:lnTo>
                                    <a:pt x="134" y="403"/>
                                  </a:lnTo>
                                  <a:lnTo>
                                    <a:pt x="150" y="403"/>
                                  </a:lnTo>
                                  <a:lnTo>
                                    <a:pt x="167" y="402"/>
                                  </a:lnTo>
                                  <a:lnTo>
                                    <a:pt x="183" y="402"/>
                                  </a:lnTo>
                                  <a:lnTo>
                                    <a:pt x="200" y="401"/>
                                  </a:lnTo>
                                  <a:lnTo>
                                    <a:pt x="216" y="401"/>
                                  </a:lnTo>
                                  <a:lnTo>
                                    <a:pt x="233" y="401"/>
                                  </a:lnTo>
                                  <a:lnTo>
                                    <a:pt x="249" y="399"/>
                                  </a:lnTo>
                                  <a:lnTo>
                                    <a:pt x="266" y="399"/>
                                  </a:lnTo>
                                  <a:lnTo>
                                    <a:pt x="282" y="399"/>
                                  </a:lnTo>
                                  <a:lnTo>
                                    <a:pt x="299" y="399"/>
                                  </a:lnTo>
                                  <a:lnTo>
                                    <a:pt x="320" y="399"/>
                                  </a:lnTo>
                                  <a:lnTo>
                                    <a:pt x="340" y="399"/>
                                  </a:lnTo>
                                  <a:lnTo>
                                    <a:pt x="360" y="401"/>
                                  </a:lnTo>
                                  <a:lnTo>
                                    <a:pt x="380" y="401"/>
                                  </a:lnTo>
                                  <a:lnTo>
                                    <a:pt x="400" y="401"/>
                                  </a:lnTo>
                                  <a:lnTo>
                                    <a:pt x="421" y="402"/>
                                  </a:lnTo>
                                  <a:lnTo>
                                    <a:pt x="441" y="403"/>
                                  </a:lnTo>
                                  <a:lnTo>
                                    <a:pt x="462" y="403"/>
                                  </a:lnTo>
                                  <a:lnTo>
                                    <a:pt x="482" y="404"/>
                                  </a:lnTo>
                                  <a:lnTo>
                                    <a:pt x="501" y="406"/>
                                  </a:lnTo>
                                  <a:lnTo>
                                    <a:pt x="521" y="407"/>
                                  </a:lnTo>
                                  <a:lnTo>
                                    <a:pt x="541" y="408"/>
                                  </a:lnTo>
                                  <a:lnTo>
                                    <a:pt x="561" y="409"/>
                                  </a:lnTo>
                                  <a:lnTo>
                                    <a:pt x="581" y="411"/>
                                  </a:lnTo>
                                  <a:lnTo>
                                    <a:pt x="600" y="413"/>
                                  </a:lnTo>
                                  <a:lnTo>
                                    <a:pt x="620" y="414"/>
                                  </a:lnTo>
                                  <a:lnTo>
                                    <a:pt x="627" y="367"/>
                                  </a:lnTo>
                                  <a:lnTo>
                                    <a:pt x="633" y="318"/>
                                  </a:lnTo>
                                  <a:lnTo>
                                    <a:pt x="640" y="269"/>
                                  </a:lnTo>
                                  <a:lnTo>
                                    <a:pt x="644" y="217"/>
                                  </a:lnTo>
                                  <a:lnTo>
                                    <a:pt x="649" y="165"/>
                                  </a:lnTo>
                                  <a:lnTo>
                                    <a:pt x="652" y="111"/>
                                  </a:lnTo>
                                  <a:lnTo>
                                    <a:pt x="654" y="56"/>
                                  </a:lnTo>
                                  <a:lnTo>
                                    <a:pt x="657" y="0"/>
                                  </a:lnTo>
                                  <a:lnTo>
                                    <a:pt x="0" y="0"/>
                                  </a:lnTo>
                                  <a:lnTo>
                                    <a:pt x="3" y="55"/>
                                  </a:lnTo>
                                  <a:lnTo>
                                    <a:pt x="5" y="111"/>
                                  </a:lnTo>
                                  <a:lnTo>
                                    <a:pt x="8" y="163"/>
                                  </a:lnTo>
                                  <a:lnTo>
                                    <a:pt x="12" y="215"/>
                                  </a:lnTo>
                                  <a:lnTo>
                                    <a:pt x="17" y="265"/>
                                  </a:lnTo>
                                  <a:lnTo>
                                    <a:pt x="24" y="315"/>
                                  </a:lnTo>
                                  <a:lnTo>
                                    <a:pt x="30" y="363"/>
                                  </a:lnTo>
                                  <a:lnTo>
                                    <a:pt x="37" y="40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98"/>
                          <wps:cNvSpPr>
                            <a:spLocks/>
                          </wps:cNvSpPr>
                          <wps:spPr bwMode="auto">
                            <a:xfrm>
                              <a:off x="2598" y="2380"/>
                              <a:ext cx="532" cy="164"/>
                            </a:xfrm>
                            <a:custGeom>
                              <a:avLst/>
                              <a:gdLst>
                                <a:gd name="T0" fmla="*/ 220 w 529"/>
                                <a:gd name="T1" fmla="*/ 0 h 456"/>
                                <a:gd name="T2" fmla="*/ 191 w 529"/>
                                <a:gd name="T3" fmla="*/ 0 h 456"/>
                                <a:gd name="T4" fmla="*/ 161 w 529"/>
                                <a:gd name="T5" fmla="*/ 1 h 456"/>
                                <a:gd name="T6" fmla="*/ 131 w 529"/>
                                <a:gd name="T7" fmla="*/ 1 h 456"/>
                                <a:gd name="T8" fmla="*/ 102 w 529"/>
                                <a:gd name="T9" fmla="*/ 3 h 456"/>
                                <a:gd name="T10" fmla="*/ 73 w 529"/>
                                <a:gd name="T11" fmla="*/ 4 h 456"/>
                                <a:gd name="T12" fmla="*/ 43 w 529"/>
                                <a:gd name="T13" fmla="*/ 5 h 456"/>
                                <a:gd name="T14" fmla="*/ 15 w 529"/>
                                <a:gd name="T15" fmla="*/ 6 h 456"/>
                                <a:gd name="T16" fmla="*/ 17 w 529"/>
                                <a:gd name="T17" fmla="*/ 76 h 456"/>
                                <a:gd name="T18" fmla="*/ 55 w 529"/>
                                <a:gd name="T19" fmla="*/ 198 h 456"/>
                                <a:gd name="T20" fmla="*/ 99 w 529"/>
                                <a:gd name="T21" fmla="*/ 299 h 456"/>
                                <a:gd name="T22" fmla="*/ 147 w 529"/>
                                <a:gd name="T23" fmla="*/ 376 h 456"/>
                                <a:gd name="T24" fmla="*/ 183 w 529"/>
                                <a:gd name="T25" fmla="*/ 418 h 456"/>
                                <a:gd name="T26" fmla="*/ 206 w 529"/>
                                <a:gd name="T27" fmla="*/ 436 h 456"/>
                                <a:gd name="T28" fmla="*/ 229 w 529"/>
                                <a:gd name="T29" fmla="*/ 449 h 456"/>
                                <a:gd name="T30" fmla="*/ 253 w 529"/>
                                <a:gd name="T31" fmla="*/ 455 h 456"/>
                                <a:gd name="T32" fmla="*/ 277 w 529"/>
                                <a:gd name="T33" fmla="*/ 455 h 456"/>
                                <a:gd name="T34" fmla="*/ 300 w 529"/>
                                <a:gd name="T35" fmla="*/ 450 h 456"/>
                                <a:gd name="T36" fmla="*/ 323 w 529"/>
                                <a:gd name="T37" fmla="*/ 438 h 456"/>
                                <a:gd name="T38" fmla="*/ 346 w 529"/>
                                <a:gd name="T39" fmla="*/ 419 h 456"/>
                                <a:gd name="T40" fmla="*/ 381 w 529"/>
                                <a:gd name="T41" fmla="*/ 380 h 456"/>
                                <a:gd name="T42" fmla="*/ 429 w 529"/>
                                <a:gd name="T43" fmla="*/ 304 h 456"/>
                                <a:gd name="T44" fmla="*/ 473 w 529"/>
                                <a:gd name="T45" fmla="*/ 203 h 456"/>
                                <a:gd name="T46" fmla="*/ 512 w 529"/>
                                <a:gd name="T47" fmla="*/ 81 h 456"/>
                                <a:gd name="T48" fmla="*/ 511 w 529"/>
                                <a:gd name="T49" fmla="*/ 11 h 456"/>
                                <a:gd name="T50" fmla="*/ 475 w 529"/>
                                <a:gd name="T51" fmla="*/ 7 h 456"/>
                                <a:gd name="T52" fmla="*/ 438 w 529"/>
                                <a:gd name="T53" fmla="*/ 6 h 456"/>
                                <a:gd name="T54" fmla="*/ 402 w 529"/>
                                <a:gd name="T55" fmla="*/ 4 h 456"/>
                                <a:gd name="T56" fmla="*/ 366 w 529"/>
                                <a:gd name="T57" fmla="*/ 3 h 456"/>
                                <a:gd name="T58" fmla="*/ 328 w 529"/>
                                <a:gd name="T59" fmla="*/ 1 h 456"/>
                                <a:gd name="T60" fmla="*/ 291 w 529"/>
                                <a:gd name="T61" fmla="*/ 0 h 456"/>
                                <a:gd name="T62" fmla="*/ 253 w 529"/>
                                <a:gd name="T63" fmla="*/ 0 h 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29" h="456">
                                  <a:moveTo>
                                    <a:pt x="235" y="0"/>
                                  </a:moveTo>
                                  <a:lnTo>
                                    <a:pt x="220" y="0"/>
                                  </a:lnTo>
                                  <a:lnTo>
                                    <a:pt x="205" y="0"/>
                                  </a:lnTo>
                                  <a:lnTo>
                                    <a:pt x="191" y="0"/>
                                  </a:lnTo>
                                  <a:lnTo>
                                    <a:pt x="175" y="0"/>
                                  </a:lnTo>
                                  <a:lnTo>
                                    <a:pt x="161" y="1"/>
                                  </a:lnTo>
                                  <a:lnTo>
                                    <a:pt x="146" y="1"/>
                                  </a:lnTo>
                                  <a:lnTo>
                                    <a:pt x="131" y="1"/>
                                  </a:lnTo>
                                  <a:lnTo>
                                    <a:pt x="117" y="1"/>
                                  </a:lnTo>
                                  <a:lnTo>
                                    <a:pt x="102" y="3"/>
                                  </a:lnTo>
                                  <a:lnTo>
                                    <a:pt x="87" y="3"/>
                                  </a:lnTo>
                                  <a:lnTo>
                                    <a:pt x="73" y="4"/>
                                  </a:lnTo>
                                  <a:lnTo>
                                    <a:pt x="59" y="4"/>
                                  </a:lnTo>
                                  <a:lnTo>
                                    <a:pt x="43" y="5"/>
                                  </a:lnTo>
                                  <a:lnTo>
                                    <a:pt x="29" y="6"/>
                                  </a:lnTo>
                                  <a:lnTo>
                                    <a:pt x="15" y="6"/>
                                  </a:lnTo>
                                  <a:lnTo>
                                    <a:pt x="0" y="7"/>
                                  </a:lnTo>
                                  <a:lnTo>
                                    <a:pt x="17" y="76"/>
                                  </a:lnTo>
                                  <a:lnTo>
                                    <a:pt x="35" y="140"/>
                                  </a:lnTo>
                                  <a:lnTo>
                                    <a:pt x="55" y="198"/>
                                  </a:lnTo>
                                  <a:lnTo>
                                    <a:pt x="77" y="251"/>
                                  </a:lnTo>
                                  <a:lnTo>
                                    <a:pt x="99" y="299"/>
                                  </a:lnTo>
                                  <a:lnTo>
                                    <a:pt x="122" y="341"/>
                                  </a:lnTo>
                                  <a:lnTo>
                                    <a:pt x="147" y="376"/>
                                  </a:lnTo>
                                  <a:lnTo>
                                    <a:pt x="171" y="406"/>
                                  </a:lnTo>
                                  <a:lnTo>
                                    <a:pt x="183" y="418"/>
                                  </a:lnTo>
                                  <a:lnTo>
                                    <a:pt x="194" y="428"/>
                                  </a:lnTo>
                                  <a:lnTo>
                                    <a:pt x="206" y="436"/>
                                  </a:lnTo>
                                  <a:lnTo>
                                    <a:pt x="218" y="444"/>
                                  </a:lnTo>
                                  <a:lnTo>
                                    <a:pt x="229" y="449"/>
                                  </a:lnTo>
                                  <a:lnTo>
                                    <a:pt x="241" y="452"/>
                                  </a:lnTo>
                                  <a:lnTo>
                                    <a:pt x="253" y="455"/>
                                  </a:lnTo>
                                  <a:lnTo>
                                    <a:pt x="266" y="456"/>
                                  </a:lnTo>
                                  <a:lnTo>
                                    <a:pt x="277" y="455"/>
                                  </a:lnTo>
                                  <a:lnTo>
                                    <a:pt x="288" y="454"/>
                                  </a:lnTo>
                                  <a:lnTo>
                                    <a:pt x="300" y="450"/>
                                  </a:lnTo>
                                  <a:lnTo>
                                    <a:pt x="311" y="444"/>
                                  </a:lnTo>
                                  <a:lnTo>
                                    <a:pt x="323" y="438"/>
                                  </a:lnTo>
                                  <a:lnTo>
                                    <a:pt x="334" y="429"/>
                                  </a:lnTo>
                                  <a:lnTo>
                                    <a:pt x="346" y="419"/>
                                  </a:lnTo>
                                  <a:lnTo>
                                    <a:pt x="357" y="408"/>
                                  </a:lnTo>
                                  <a:lnTo>
                                    <a:pt x="381" y="380"/>
                                  </a:lnTo>
                                  <a:lnTo>
                                    <a:pt x="405" y="344"/>
                                  </a:lnTo>
                                  <a:lnTo>
                                    <a:pt x="429" y="304"/>
                                  </a:lnTo>
                                  <a:lnTo>
                                    <a:pt x="452" y="256"/>
                                  </a:lnTo>
                                  <a:lnTo>
                                    <a:pt x="473" y="203"/>
                                  </a:lnTo>
                                  <a:lnTo>
                                    <a:pt x="494" y="145"/>
                                  </a:lnTo>
                                  <a:lnTo>
                                    <a:pt x="512" y="81"/>
                                  </a:lnTo>
                                  <a:lnTo>
                                    <a:pt x="529" y="12"/>
                                  </a:lnTo>
                                  <a:lnTo>
                                    <a:pt x="511" y="11"/>
                                  </a:lnTo>
                                  <a:lnTo>
                                    <a:pt x="494" y="10"/>
                                  </a:lnTo>
                                  <a:lnTo>
                                    <a:pt x="475" y="7"/>
                                  </a:lnTo>
                                  <a:lnTo>
                                    <a:pt x="457" y="6"/>
                                  </a:lnTo>
                                  <a:lnTo>
                                    <a:pt x="438" y="6"/>
                                  </a:lnTo>
                                  <a:lnTo>
                                    <a:pt x="421" y="5"/>
                                  </a:lnTo>
                                  <a:lnTo>
                                    <a:pt x="402" y="4"/>
                                  </a:lnTo>
                                  <a:lnTo>
                                    <a:pt x="383" y="3"/>
                                  </a:lnTo>
                                  <a:lnTo>
                                    <a:pt x="366" y="3"/>
                                  </a:lnTo>
                                  <a:lnTo>
                                    <a:pt x="347" y="1"/>
                                  </a:lnTo>
                                  <a:lnTo>
                                    <a:pt x="328" y="1"/>
                                  </a:lnTo>
                                  <a:lnTo>
                                    <a:pt x="310" y="1"/>
                                  </a:lnTo>
                                  <a:lnTo>
                                    <a:pt x="291" y="0"/>
                                  </a:lnTo>
                                  <a:lnTo>
                                    <a:pt x="272" y="0"/>
                                  </a:lnTo>
                                  <a:lnTo>
                                    <a:pt x="253" y="0"/>
                                  </a:lnTo>
                                  <a:lnTo>
                                    <a:pt x="23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99"/>
                          <wps:cNvSpPr>
                            <a:spLocks/>
                          </wps:cNvSpPr>
                          <wps:spPr bwMode="auto">
                            <a:xfrm>
                              <a:off x="3215" y="1956"/>
                              <a:ext cx="451" cy="180"/>
                            </a:xfrm>
                            <a:custGeom>
                              <a:avLst/>
                              <a:gdLst>
                                <a:gd name="T0" fmla="*/ 39 w 510"/>
                                <a:gd name="T1" fmla="*/ 497 h 497"/>
                                <a:gd name="T2" fmla="*/ 510 w 510"/>
                                <a:gd name="T3" fmla="*/ 497 h 497"/>
                                <a:gd name="T4" fmla="*/ 504 w 510"/>
                                <a:gd name="T5" fmla="*/ 429 h 497"/>
                                <a:gd name="T6" fmla="*/ 494 w 510"/>
                                <a:gd name="T7" fmla="*/ 362 h 497"/>
                                <a:gd name="T8" fmla="*/ 480 w 510"/>
                                <a:gd name="T9" fmla="*/ 298 h 497"/>
                                <a:gd name="T10" fmla="*/ 462 w 510"/>
                                <a:gd name="T11" fmla="*/ 234 h 497"/>
                                <a:gd name="T12" fmla="*/ 441 w 510"/>
                                <a:gd name="T13" fmla="*/ 172 h 497"/>
                                <a:gd name="T14" fmla="*/ 417 w 510"/>
                                <a:gd name="T15" fmla="*/ 113 h 497"/>
                                <a:gd name="T16" fmla="*/ 388 w 510"/>
                                <a:gd name="T17" fmla="*/ 55 h 497"/>
                                <a:gd name="T18" fmla="*/ 357 w 510"/>
                                <a:gd name="T19" fmla="*/ 0 h 497"/>
                                <a:gd name="T20" fmla="*/ 336 w 510"/>
                                <a:gd name="T21" fmla="*/ 5 h 497"/>
                                <a:gd name="T22" fmla="*/ 314 w 510"/>
                                <a:gd name="T23" fmla="*/ 11 h 497"/>
                                <a:gd name="T24" fmla="*/ 294 w 510"/>
                                <a:gd name="T25" fmla="*/ 16 h 497"/>
                                <a:gd name="T26" fmla="*/ 272 w 510"/>
                                <a:gd name="T27" fmla="*/ 21 h 497"/>
                                <a:gd name="T28" fmla="*/ 250 w 510"/>
                                <a:gd name="T29" fmla="*/ 26 h 497"/>
                                <a:gd name="T30" fmla="*/ 227 w 510"/>
                                <a:gd name="T31" fmla="*/ 31 h 497"/>
                                <a:gd name="T32" fmla="*/ 205 w 510"/>
                                <a:gd name="T33" fmla="*/ 34 h 497"/>
                                <a:gd name="T34" fmla="*/ 183 w 510"/>
                                <a:gd name="T35" fmla="*/ 39 h 497"/>
                                <a:gd name="T36" fmla="*/ 161 w 510"/>
                                <a:gd name="T37" fmla="*/ 43 h 497"/>
                                <a:gd name="T38" fmla="*/ 138 w 510"/>
                                <a:gd name="T39" fmla="*/ 47 h 497"/>
                                <a:gd name="T40" fmla="*/ 115 w 510"/>
                                <a:gd name="T41" fmla="*/ 50 h 497"/>
                                <a:gd name="T42" fmla="*/ 93 w 510"/>
                                <a:gd name="T43" fmla="*/ 54 h 497"/>
                                <a:gd name="T44" fmla="*/ 70 w 510"/>
                                <a:gd name="T45" fmla="*/ 58 h 497"/>
                                <a:gd name="T46" fmla="*/ 47 w 510"/>
                                <a:gd name="T47" fmla="*/ 62 h 497"/>
                                <a:gd name="T48" fmla="*/ 23 w 510"/>
                                <a:gd name="T49" fmla="*/ 65 h 497"/>
                                <a:gd name="T50" fmla="*/ 0 w 510"/>
                                <a:gd name="T51" fmla="*/ 68 h 497"/>
                                <a:gd name="T52" fmla="*/ 7 w 510"/>
                                <a:gd name="T53" fmla="*/ 119 h 497"/>
                                <a:gd name="T54" fmla="*/ 15 w 510"/>
                                <a:gd name="T55" fmla="*/ 172 h 497"/>
                                <a:gd name="T56" fmla="*/ 22 w 510"/>
                                <a:gd name="T57" fmla="*/ 225 h 497"/>
                                <a:gd name="T58" fmla="*/ 27 w 510"/>
                                <a:gd name="T59" fmla="*/ 278 h 497"/>
                                <a:gd name="T60" fmla="*/ 32 w 510"/>
                                <a:gd name="T61" fmla="*/ 333 h 497"/>
                                <a:gd name="T62" fmla="*/ 35 w 510"/>
                                <a:gd name="T63" fmla="*/ 387 h 497"/>
                                <a:gd name="T64" fmla="*/ 37 w 510"/>
                                <a:gd name="T65" fmla="*/ 441 h 497"/>
                                <a:gd name="T66" fmla="*/ 39 w 510"/>
                                <a:gd name="T67"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10" h="497">
                                  <a:moveTo>
                                    <a:pt x="39" y="497"/>
                                  </a:moveTo>
                                  <a:lnTo>
                                    <a:pt x="510" y="497"/>
                                  </a:lnTo>
                                  <a:lnTo>
                                    <a:pt x="504" y="429"/>
                                  </a:lnTo>
                                  <a:lnTo>
                                    <a:pt x="494" y="362"/>
                                  </a:lnTo>
                                  <a:lnTo>
                                    <a:pt x="480" y="298"/>
                                  </a:lnTo>
                                  <a:lnTo>
                                    <a:pt x="462" y="234"/>
                                  </a:lnTo>
                                  <a:lnTo>
                                    <a:pt x="441" y="172"/>
                                  </a:lnTo>
                                  <a:lnTo>
                                    <a:pt x="417" y="113"/>
                                  </a:lnTo>
                                  <a:lnTo>
                                    <a:pt x="388" y="55"/>
                                  </a:lnTo>
                                  <a:lnTo>
                                    <a:pt x="357" y="0"/>
                                  </a:lnTo>
                                  <a:lnTo>
                                    <a:pt x="336" y="5"/>
                                  </a:lnTo>
                                  <a:lnTo>
                                    <a:pt x="314" y="11"/>
                                  </a:lnTo>
                                  <a:lnTo>
                                    <a:pt x="294" y="16"/>
                                  </a:lnTo>
                                  <a:lnTo>
                                    <a:pt x="272" y="21"/>
                                  </a:lnTo>
                                  <a:lnTo>
                                    <a:pt x="250" y="26"/>
                                  </a:lnTo>
                                  <a:lnTo>
                                    <a:pt x="227" y="31"/>
                                  </a:lnTo>
                                  <a:lnTo>
                                    <a:pt x="205" y="34"/>
                                  </a:lnTo>
                                  <a:lnTo>
                                    <a:pt x="183" y="39"/>
                                  </a:lnTo>
                                  <a:lnTo>
                                    <a:pt x="161" y="43"/>
                                  </a:lnTo>
                                  <a:lnTo>
                                    <a:pt x="138" y="47"/>
                                  </a:lnTo>
                                  <a:lnTo>
                                    <a:pt x="115" y="50"/>
                                  </a:lnTo>
                                  <a:lnTo>
                                    <a:pt x="93" y="54"/>
                                  </a:lnTo>
                                  <a:lnTo>
                                    <a:pt x="70" y="58"/>
                                  </a:lnTo>
                                  <a:lnTo>
                                    <a:pt x="47" y="62"/>
                                  </a:lnTo>
                                  <a:lnTo>
                                    <a:pt x="23" y="65"/>
                                  </a:lnTo>
                                  <a:lnTo>
                                    <a:pt x="0" y="68"/>
                                  </a:lnTo>
                                  <a:lnTo>
                                    <a:pt x="7" y="119"/>
                                  </a:lnTo>
                                  <a:lnTo>
                                    <a:pt x="15" y="172"/>
                                  </a:lnTo>
                                  <a:lnTo>
                                    <a:pt x="22" y="225"/>
                                  </a:lnTo>
                                  <a:lnTo>
                                    <a:pt x="27" y="278"/>
                                  </a:lnTo>
                                  <a:lnTo>
                                    <a:pt x="32" y="333"/>
                                  </a:lnTo>
                                  <a:lnTo>
                                    <a:pt x="35" y="387"/>
                                  </a:lnTo>
                                  <a:lnTo>
                                    <a:pt x="37" y="441"/>
                                  </a:lnTo>
                                  <a:lnTo>
                                    <a:pt x="39" y="4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00"/>
                          <wps:cNvSpPr>
                            <a:spLocks/>
                          </wps:cNvSpPr>
                          <wps:spPr bwMode="auto">
                            <a:xfrm>
                              <a:off x="3076" y="1800"/>
                              <a:ext cx="378" cy="131"/>
                            </a:xfrm>
                            <a:custGeom>
                              <a:avLst/>
                              <a:gdLst>
                                <a:gd name="T0" fmla="*/ 429 w 429"/>
                                <a:gd name="T1" fmla="*/ 312 h 364"/>
                                <a:gd name="T2" fmla="*/ 409 w 429"/>
                                <a:gd name="T3" fmla="*/ 286 h 364"/>
                                <a:gd name="T4" fmla="*/ 385 w 429"/>
                                <a:gd name="T5" fmla="*/ 262 h 364"/>
                                <a:gd name="T6" fmla="*/ 362 w 429"/>
                                <a:gd name="T7" fmla="*/ 237 h 364"/>
                                <a:gd name="T8" fmla="*/ 338 w 429"/>
                                <a:gd name="T9" fmla="*/ 214 h 364"/>
                                <a:gd name="T10" fmla="*/ 313 w 429"/>
                                <a:gd name="T11" fmla="*/ 190 h 364"/>
                                <a:gd name="T12" fmla="*/ 287 w 429"/>
                                <a:gd name="T13" fmla="*/ 168 h 364"/>
                                <a:gd name="T14" fmla="*/ 261 w 429"/>
                                <a:gd name="T15" fmla="*/ 146 h 364"/>
                                <a:gd name="T16" fmla="*/ 233 w 429"/>
                                <a:gd name="T17" fmla="*/ 125 h 364"/>
                                <a:gd name="T18" fmla="*/ 206 w 429"/>
                                <a:gd name="T19" fmla="*/ 106 h 364"/>
                                <a:gd name="T20" fmla="*/ 177 w 429"/>
                                <a:gd name="T21" fmla="*/ 86 h 364"/>
                                <a:gd name="T22" fmla="*/ 149 w 429"/>
                                <a:gd name="T23" fmla="*/ 69 h 364"/>
                                <a:gd name="T24" fmla="*/ 120 w 429"/>
                                <a:gd name="T25" fmla="*/ 52 h 364"/>
                                <a:gd name="T26" fmla="*/ 90 w 429"/>
                                <a:gd name="T27" fmla="*/ 37 h 364"/>
                                <a:gd name="T28" fmla="*/ 61 w 429"/>
                                <a:gd name="T29" fmla="*/ 23 h 364"/>
                                <a:gd name="T30" fmla="*/ 30 w 429"/>
                                <a:gd name="T31" fmla="*/ 11 h 364"/>
                                <a:gd name="T32" fmla="*/ 0 w 429"/>
                                <a:gd name="T33" fmla="*/ 0 h 364"/>
                                <a:gd name="T34" fmla="*/ 19 w 429"/>
                                <a:gd name="T35" fmla="*/ 37 h 364"/>
                                <a:gd name="T36" fmla="*/ 36 w 429"/>
                                <a:gd name="T37" fmla="*/ 77 h 364"/>
                                <a:gd name="T38" fmla="*/ 55 w 429"/>
                                <a:gd name="T39" fmla="*/ 122 h 364"/>
                                <a:gd name="T40" fmla="*/ 73 w 429"/>
                                <a:gd name="T41" fmla="*/ 168 h 364"/>
                                <a:gd name="T42" fmla="*/ 89 w 429"/>
                                <a:gd name="T43" fmla="*/ 216 h 364"/>
                                <a:gd name="T44" fmla="*/ 105 w 429"/>
                                <a:gd name="T45" fmla="*/ 265 h 364"/>
                                <a:gd name="T46" fmla="*/ 119 w 429"/>
                                <a:gd name="T47" fmla="*/ 315 h 364"/>
                                <a:gd name="T48" fmla="*/ 131 w 429"/>
                                <a:gd name="T49" fmla="*/ 364 h 364"/>
                                <a:gd name="T50" fmla="*/ 151 w 429"/>
                                <a:gd name="T51" fmla="*/ 361 h 364"/>
                                <a:gd name="T52" fmla="*/ 170 w 429"/>
                                <a:gd name="T53" fmla="*/ 359 h 364"/>
                                <a:gd name="T54" fmla="*/ 189 w 429"/>
                                <a:gd name="T55" fmla="*/ 356 h 364"/>
                                <a:gd name="T56" fmla="*/ 208 w 429"/>
                                <a:gd name="T57" fmla="*/ 354 h 364"/>
                                <a:gd name="T58" fmla="*/ 228 w 429"/>
                                <a:gd name="T59" fmla="*/ 350 h 364"/>
                                <a:gd name="T60" fmla="*/ 247 w 429"/>
                                <a:gd name="T61" fmla="*/ 348 h 364"/>
                                <a:gd name="T62" fmla="*/ 265 w 429"/>
                                <a:gd name="T63" fmla="*/ 345 h 364"/>
                                <a:gd name="T64" fmla="*/ 284 w 429"/>
                                <a:gd name="T65" fmla="*/ 342 h 364"/>
                                <a:gd name="T66" fmla="*/ 303 w 429"/>
                                <a:gd name="T67" fmla="*/ 338 h 364"/>
                                <a:gd name="T68" fmla="*/ 322 w 429"/>
                                <a:gd name="T69" fmla="*/ 335 h 364"/>
                                <a:gd name="T70" fmla="*/ 339 w 429"/>
                                <a:gd name="T71" fmla="*/ 332 h 364"/>
                                <a:gd name="T72" fmla="*/ 358 w 429"/>
                                <a:gd name="T73" fmla="*/ 328 h 364"/>
                                <a:gd name="T74" fmla="*/ 375 w 429"/>
                                <a:gd name="T75" fmla="*/ 324 h 364"/>
                                <a:gd name="T76" fmla="*/ 394 w 429"/>
                                <a:gd name="T77" fmla="*/ 321 h 364"/>
                                <a:gd name="T78" fmla="*/ 412 w 429"/>
                                <a:gd name="T79" fmla="*/ 316 h 364"/>
                                <a:gd name="T80" fmla="*/ 429 w 429"/>
                                <a:gd name="T81" fmla="*/ 312 h 3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29" h="364">
                                  <a:moveTo>
                                    <a:pt x="429" y="312"/>
                                  </a:moveTo>
                                  <a:lnTo>
                                    <a:pt x="409" y="286"/>
                                  </a:lnTo>
                                  <a:lnTo>
                                    <a:pt x="385" y="262"/>
                                  </a:lnTo>
                                  <a:lnTo>
                                    <a:pt x="362" y="237"/>
                                  </a:lnTo>
                                  <a:lnTo>
                                    <a:pt x="338" y="214"/>
                                  </a:lnTo>
                                  <a:lnTo>
                                    <a:pt x="313" y="190"/>
                                  </a:lnTo>
                                  <a:lnTo>
                                    <a:pt x="287" y="168"/>
                                  </a:lnTo>
                                  <a:lnTo>
                                    <a:pt x="261" y="146"/>
                                  </a:lnTo>
                                  <a:lnTo>
                                    <a:pt x="233" y="125"/>
                                  </a:lnTo>
                                  <a:lnTo>
                                    <a:pt x="206" y="106"/>
                                  </a:lnTo>
                                  <a:lnTo>
                                    <a:pt x="177" y="86"/>
                                  </a:lnTo>
                                  <a:lnTo>
                                    <a:pt x="149" y="69"/>
                                  </a:lnTo>
                                  <a:lnTo>
                                    <a:pt x="120" y="52"/>
                                  </a:lnTo>
                                  <a:lnTo>
                                    <a:pt x="90" y="37"/>
                                  </a:lnTo>
                                  <a:lnTo>
                                    <a:pt x="61" y="23"/>
                                  </a:lnTo>
                                  <a:lnTo>
                                    <a:pt x="30" y="11"/>
                                  </a:lnTo>
                                  <a:lnTo>
                                    <a:pt x="0" y="0"/>
                                  </a:lnTo>
                                  <a:lnTo>
                                    <a:pt x="19" y="37"/>
                                  </a:lnTo>
                                  <a:lnTo>
                                    <a:pt x="36" y="77"/>
                                  </a:lnTo>
                                  <a:lnTo>
                                    <a:pt x="55" y="122"/>
                                  </a:lnTo>
                                  <a:lnTo>
                                    <a:pt x="73" y="168"/>
                                  </a:lnTo>
                                  <a:lnTo>
                                    <a:pt x="89" y="216"/>
                                  </a:lnTo>
                                  <a:lnTo>
                                    <a:pt x="105" y="265"/>
                                  </a:lnTo>
                                  <a:lnTo>
                                    <a:pt x="119" y="315"/>
                                  </a:lnTo>
                                  <a:lnTo>
                                    <a:pt x="131" y="364"/>
                                  </a:lnTo>
                                  <a:lnTo>
                                    <a:pt x="151" y="361"/>
                                  </a:lnTo>
                                  <a:lnTo>
                                    <a:pt x="170" y="359"/>
                                  </a:lnTo>
                                  <a:lnTo>
                                    <a:pt x="189" y="356"/>
                                  </a:lnTo>
                                  <a:lnTo>
                                    <a:pt x="208" y="354"/>
                                  </a:lnTo>
                                  <a:lnTo>
                                    <a:pt x="228" y="350"/>
                                  </a:lnTo>
                                  <a:lnTo>
                                    <a:pt x="247" y="348"/>
                                  </a:lnTo>
                                  <a:lnTo>
                                    <a:pt x="265" y="345"/>
                                  </a:lnTo>
                                  <a:lnTo>
                                    <a:pt x="284" y="342"/>
                                  </a:lnTo>
                                  <a:lnTo>
                                    <a:pt x="303" y="338"/>
                                  </a:lnTo>
                                  <a:lnTo>
                                    <a:pt x="322" y="335"/>
                                  </a:lnTo>
                                  <a:lnTo>
                                    <a:pt x="339" y="332"/>
                                  </a:lnTo>
                                  <a:lnTo>
                                    <a:pt x="358" y="328"/>
                                  </a:lnTo>
                                  <a:lnTo>
                                    <a:pt x="375" y="324"/>
                                  </a:lnTo>
                                  <a:lnTo>
                                    <a:pt x="394" y="321"/>
                                  </a:lnTo>
                                  <a:lnTo>
                                    <a:pt x="412" y="316"/>
                                  </a:lnTo>
                                  <a:lnTo>
                                    <a:pt x="429" y="3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01"/>
                          <wps:cNvSpPr>
                            <a:spLocks/>
                          </wps:cNvSpPr>
                          <wps:spPr bwMode="auto">
                            <a:xfrm>
                              <a:off x="3069" y="2389"/>
                              <a:ext cx="388" cy="135"/>
                            </a:xfrm>
                            <a:custGeom>
                              <a:avLst/>
                              <a:gdLst>
                                <a:gd name="T0" fmla="*/ 0 w 441"/>
                                <a:gd name="T1" fmla="*/ 376 h 376"/>
                                <a:gd name="T2" fmla="*/ 31 w 441"/>
                                <a:gd name="T3" fmla="*/ 365 h 376"/>
                                <a:gd name="T4" fmla="*/ 61 w 441"/>
                                <a:gd name="T5" fmla="*/ 352 h 376"/>
                                <a:gd name="T6" fmla="*/ 92 w 441"/>
                                <a:gd name="T7" fmla="*/ 338 h 376"/>
                                <a:gd name="T8" fmla="*/ 122 w 441"/>
                                <a:gd name="T9" fmla="*/ 322 h 376"/>
                                <a:gd name="T10" fmla="*/ 152 w 441"/>
                                <a:gd name="T11" fmla="*/ 305 h 376"/>
                                <a:gd name="T12" fmla="*/ 182 w 441"/>
                                <a:gd name="T13" fmla="*/ 286 h 376"/>
                                <a:gd name="T14" fmla="*/ 211 w 441"/>
                                <a:gd name="T15" fmla="*/ 266 h 376"/>
                                <a:gd name="T16" fmla="*/ 239 w 441"/>
                                <a:gd name="T17" fmla="*/ 246 h 376"/>
                                <a:gd name="T18" fmla="*/ 268 w 441"/>
                                <a:gd name="T19" fmla="*/ 223 h 376"/>
                                <a:gd name="T20" fmla="*/ 296 w 441"/>
                                <a:gd name="T21" fmla="*/ 200 h 376"/>
                                <a:gd name="T22" fmla="*/ 322 w 441"/>
                                <a:gd name="T23" fmla="*/ 177 h 376"/>
                                <a:gd name="T24" fmla="*/ 348 w 441"/>
                                <a:gd name="T25" fmla="*/ 153 h 376"/>
                                <a:gd name="T26" fmla="*/ 373 w 441"/>
                                <a:gd name="T27" fmla="*/ 129 h 376"/>
                                <a:gd name="T28" fmla="*/ 397 w 441"/>
                                <a:gd name="T29" fmla="*/ 103 h 376"/>
                                <a:gd name="T30" fmla="*/ 419 w 441"/>
                                <a:gd name="T31" fmla="*/ 78 h 376"/>
                                <a:gd name="T32" fmla="*/ 441 w 441"/>
                                <a:gd name="T33" fmla="*/ 52 h 376"/>
                                <a:gd name="T34" fmla="*/ 423 w 441"/>
                                <a:gd name="T35" fmla="*/ 49 h 376"/>
                                <a:gd name="T36" fmla="*/ 406 w 441"/>
                                <a:gd name="T37" fmla="*/ 44 h 376"/>
                                <a:gd name="T38" fmla="*/ 387 w 441"/>
                                <a:gd name="T39" fmla="*/ 40 h 376"/>
                                <a:gd name="T40" fmla="*/ 369 w 441"/>
                                <a:gd name="T41" fmla="*/ 37 h 376"/>
                                <a:gd name="T42" fmla="*/ 351 w 441"/>
                                <a:gd name="T43" fmla="*/ 33 h 376"/>
                                <a:gd name="T44" fmla="*/ 332 w 441"/>
                                <a:gd name="T45" fmla="*/ 29 h 376"/>
                                <a:gd name="T46" fmla="*/ 313 w 441"/>
                                <a:gd name="T47" fmla="*/ 27 h 376"/>
                                <a:gd name="T48" fmla="*/ 294 w 441"/>
                                <a:gd name="T49" fmla="*/ 23 h 376"/>
                                <a:gd name="T50" fmla="*/ 276 w 441"/>
                                <a:gd name="T51" fmla="*/ 19 h 376"/>
                                <a:gd name="T52" fmla="*/ 257 w 441"/>
                                <a:gd name="T53" fmla="*/ 17 h 376"/>
                                <a:gd name="T54" fmla="*/ 238 w 441"/>
                                <a:gd name="T55" fmla="*/ 13 h 376"/>
                                <a:gd name="T56" fmla="*/ 218 w 441"/>
                                <a:gd name="T57" fmla="*/ 11 h 376"/>
                                <a:gd name="T58" fmla="*/ 200 w 441"/>
                                <a:gd name="T59" fmla="*/ 8 h 376"/>
                                <a:gd name="T60" fmla="*/ 180 w 441"/>
                                <a:gd name="T61" fmla="*/ 5 h 376"/>
                                <a:gd name="T62" fmla="*/ 161 w 441"/>
                                <a:gd name="T63" fmla="*/ 2 h 376"/>
                                <a:gd name="T64" fmla="*/ 141 w 441"/>
                                <a:gd name="T65" fmla="*/ 0 h 376"/>
                                <a:gd name="T66" fmla="*/ 129 w 441"/>
                                <a:gd name="T67" fmla="*/ 50 h 376"/>
                                <a:gd name="T68" fmla="*/ 114 w 441"/>
                                <a:gd name="T69" fmla="*/ 100 h 376"/>
                                <a:gd name="T70" fmla="*/ 96 w 441"/>
                                <a:gd name="T71" fmla="*/ 152 h 376"/>
                                <a:gd name="T72" fmla="*/ 78 w 441"/>
                                <a:gd name="T73" fmla="*/ 201 h 376"/>
                                <a:gd name="T74" fmla="*/ 59 w 441"/>
                                <a:gd name="T75" fmla="*/ 250 h 376"/>
                                <a:gd name="T76" fmla="*/ 39 w 441"/>
                                <a:gd name="T77" fmla="*/ 296 h 376"/>
                                <a:gd name="T78" fmla="*/ 19 w 441"/>
                                <a:gd name="T79" fmla="*/ 338 h 376"/>
                                <a:gd name="T80" fmla="*/ 0 w 441"/>
                                <a:gd name="T81" fmla="*/ 376 h 3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41" h="376">
                                  <a:moveTo>
                                    <a:pt x="0" y="376"/>
                                  </a:moveTo>
                                  <a:lnTo>
                                    <a:pt x="31" y="365"/>
                                  </a:lnTo>
                                  <a:lnTo>
                                    <a:pt x="61" y="352"/>
                                  </a:lnTo>
                                  <a:lnTo>
                                    <a:pt x="92" y="338"/>
                                  </a:lnTo>
                                  <a:lnTo>
                                    <a:pt x="122" y="322"/>
                                  </a:lnTo>
                                  <a:lnTo>
                                    <a:pt x="152" y="305"/>
                                  </a:lnTo>
                                  <a:lnTo>
                                    <a:pt x="182" y="286"/>
                                  </a:lnTo>
                                  <a:lnTo>
                                    <a:pt x="211" y="266"/>
                                  </a:lnTo>
                                  <a:lnTo>
                                    <a:pt x="239" y="246"/>
                                  </a:lnTo>
                                  <a:lnTo>
                                    <a:pt x="268" y="223"/>
                                  </a:lnTo>
                                  <a:lnTo>
                                    <a:pt x="296" y="200"/>
                                  </a:lnTo>
                                  <a:lnTo>
                                    <a:pt x="322" y="177"/>
                                  </a:lnTo>
                                  <a:lnTo>
                                    <a:pt x="348" y="153"/>
                                  </a:lnTo>
                                  <a:lnTo>
                                    <a:pt x="373" y="129"/>
                                  </a:lnTo>
                                  <a:lnTo>
                                    <a:pt x="397" y="103"/>
                                  </a:lnTo>
                                  <a:lnTo>
                                    <a:pt x="419" y="78"/>
                                  </a:lnTo>
                                  <a:lnTo>
                                    <a:pt x="441" y="52"/>
                                  </a:lnTo>
                                  <a:lnTo>
                                    <a:pt x="423" y="49"/>
                                  </a:lnTo>
                                  <a:lnTo>
                                    <a:pt x="406" y="44"/>
                                  </a:lnTo>
                                  <a:lnTo>
                                    <a:pt x="387" y="40"/>
                                  </a:lnTo>
                                  <a:lnTo>
                                    <a:pt x="369" y="37"/>
                                  </a:lnTo>
                                  <a:lnTo>
                                    <a:pt x="351" y="33"/>
                                  </a:lnTo>
                                  <a:lnTo>
                                    <a:pt x="332" y="29"/>
                                  </a:lnTo>
                                  <a:lnTo>
                                    <a:pt x="313" y="27"/>
                                  </a:lnTo>
                                  <a:lnTo>
                                    <a:pt x="294" y="23"/>
                                  </a:lnTo>
                                  <a:lnTo>
                                    <a:pt x="276" y="19"/>
                                  </a:lnTo>
                                  <a:lnTo>
                                    <a:pt x="257" y="17"/>
                                  </a:lnTo>
                                  <a:lnTo>
                                    <a:pt x="238" y="13"/>
                                  </a:lnTo>
                                  <a:lnTo>
                                    <a:pt x="218" y="11"/>
                                  </a:lnTo>
                                  <a:lnTo>
                                    <a:pt x="200" y="8"/>
                                  </a:lnTo>
                                  <a:lnTo>
                                    <a:pt x="180" y="5"/>
                                  </a:lnTo>
                                  <a:lnTo>
                                    <a:pt x="161" y="2"/>
                                  </a:lnTo>
                                  <a:lnTo>
                                    <a:pt x="141" y="0"/>
                                  </a:lnTo>
                                  <a:lnTo>
                                    <a:pt x="129" y="50"/>
                                  </a:lnTo>
                                  <a:lnTo>
                                    <a:pt x="114" y="100"/>
                                  </a:lnTo>
                                  <a:lnTo>
                                    <a:pt x="96" y="152"/>
                                  </a:lnTo>
                                  <a:lnTo>
                                    <a:pt x="78" y="201"/>
                                  </a:lnTo>
                                  <a:lnTo>
                                    <a:pt x="59" y="250"/>
                                  </a:lnTo>
                                  <a:lnTo>
                                    <a:pt x="39" y="296"/>
                                  </a:lnTo>
                                  <a:lnTo>
                                    <a:pt x="19" y="338"/>
                                  </a:lnTo>
                                  <a:lnTo>
                                    <a:pt x="0" y="37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02"/>
                          <wps:cNvSpPr>
                            <a:spLocks/>
                          </wps:cNvSpPr>
                          <wps:spPr bwMode="auto">
                            <a:xfrm>
                              <a:off x="3217" y="2186"/>
                              <a:ext cx="449" cy="178"/>
                            </a:xfrm>
                            <a:custGeom>
                              <a:avLst/>
                              <a:gdLst>
                                <a:gd name="T0" fmla="*/ 37 w 508"/>
                                <a:gd name="T1" fmla="*/ 0 h 497"/>
                                <a:gd name="T2" fmla="*/ 35 w 508"/>
                                <a:gd name="T3" fmla="*/ 54 h 497"/>
                                <a:gd name="T4" fmla="*/ 33 w 508"/>
                                <a:gd name="T5" fmla="*/ 109 h 497"/>
                                <a:gd name="T6" fmla="*/ 30 w 508"/>
                                <a:gd name="T7" fmla="*/ 163 h 497"/>
                                <a:gd name="T8" fmla="*/ 25 w 508"/>
                                <a:gd name="T9" fmla="*/ 217 h 497"/>
                                <a:gd name="T10" fmla="*/ 21 w 508"/>
                                <a:gd name="T11" fmla="*/ 270 h 497"/>
                                <a:gd name="T12" fmla="*/ 14 w 508"/>
                                <a:gd name="T13" fmla="*/ 323 h 497"/>
                                <a:gd name="T14" fmla="*/ 7 w 508"/>
                                <a:gd name="T15" fmla="*/ 376 h 497"/>
                                <a:gd name="T16" fmla="*/ 0 w 508"/>
                                <a:gd name="T17" fmla="*/ 428 h 497"/>
                                <a:gd name="T18" fmla="*/ 23 w 508"/>
                                <a:gd name="T19" fmla="*/ 431 h 497"/>
                                <a:gd name="T20" fmla="*/ 47 w 508"/>
                                <a:gd name="T21" fmla="*/ 434 h 497"/>
                                <a:gd name="T22" fmla="*/ 70 w 508"/>
                                <a:gd name="T23" fmla="*/ 438 h 497"/>
                                <a:gd name="T24" fmla="*/ 93 w 508"/>
                                <a:gd name="T25" fmla="*/ 441 h 497"/>
                                <a:gd name="T26" fmla="*/ 116 w 508"/>
                                <a:gd name="T27" fmla="*/ 445 h 497"/>
                                <a:gd name="T28" fmla="*/ 139 w 508"/>
                                <a:gd name="T29" fmla="*/ 449 h 497"/>
                                <a:gd name="T30" fmla="*/ 162 w 508"/>
                                <a:gd name="T31" fmla="*/ 452 h 497"/>
                                <a:gd name="T32" fmla="*/ 185 w 508"/>
                                <a:gd name="T33" fmla="*/ 457 h 497"/>
                                <a:gd name="T34" fmla="*/ 207 w 508"/>
                                <a:gd name="T35" fmla="*/ 461 h 497"/>
                                <a:gd name="T36" fmla="*/ 229 w 508"/>
                                <a:gd name="T37" fmla="*/ 466 h 497"/>
                                <a:gd name="T38" fmla="*/ 251 w 508"/>
                                <a:gd name="T39" fmla="*/ 471 h 497"/>
                                <a:gd name="T40" fmla="*/ 273 w 508"/>
                                <a:gd name="T41" fmla="*/ 476 h 497"/>
                                <a:gd name="T42" fmla="*/ 295 w 508"/>
                                <a:gd name="T43" fmla="*/ 481 h 497"/>
                                <a:gd name="T44" fmla="*/ 316 w 508"/>
                                <a:gd name="T45" fmla="*/ 485 h 497"/>
                                <a:gd name="T46" fmla="*/ 338 w 508"/>
                                <a:gd name="T47" fmla="*/ 492 h 497"/>
                                <a:gd name="T48" fmla="*/ 359 w 508"/>
                                <a:gd name="T49" fmla="*/ 497 h 497"/>
                                <a:gd name="T50" fmla="*/ 390 w 508"/>
                                <a:gd name="T51" fmla="*/ 441 h 497"/>
                                <a:gd name="T52" fmla="*/ 417 w 508"/>
                                <a:gd name="T53" fmla="*/ 383 h 497"/>
                                <a:gd name="T54" fmla="*/ 441 w 508"/>
                                <a:gd name="T55" fmla="*/ 324 h 497"/>
                                <a:gd name="T56" fmla="*/ 462 w 508"/>
                                <a:gd name="T57" fmla="*/ 263 h 497"/>
                                <a:gd name="T58" fmla="*/ 479 w 508"/>
                                <a:gd name="T59" fmla="*/ 199 h 497"/>
                                <a:gd name="T60" fmla="*/ 493 w 508"/>
                                <a:gd name="T61" fmla="*/ 135 h 497"/>
                                <a:gd name="T62" fmla="*/ 502 w 508"/>
                                <a:gd name="T63" fmla="*/ 68 h 497"/>
                                <a:gd name="T64" fmla="*/ 508 w 508"/>
                                <a:gd name="T65" fmla="*/ 0 h 497"/>
                                <a:gd name="T66" fmla="*/ 37 w 508"/>
                                <a:gd name="T67" fmla="*/ 0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08" h="497">
                                  <a:moveTo>
                                    <a:pt x="37" y="0"/>
                                  </a:moveTo>
                                  <a:lnTo>
                                    <a:pt x="35" y="54"/>
                                  </a:lnTo>
                                  <a:lnTo>
                                    <a:pt x="33" y="109"/>
                                  </a:lnTo>
                                  <a:lnTo>
                                    <a:pt x="30" y="163"/>
                                  </a:lnTo>
                                  <a:lnTo>
                                    <a:pt x="25" y="217"/>
                                  </a:lnTo>
                                  <a:lnTo>
                                    <a:pt x="21" y="270"/>
                                  </a:lnTo>
                                  <a:lnTo>
                                    <a:pt x="14" y="323"/>
                                  </a:lnTo>
                                  <a:lnTo>
                                    <a:pt x="7" y="376"/>
                                  </a:lnTo>
                                  <a:lnTo>
                                    <a:pt x="0" y="428"/>
                                  </a:lnTo>
                                  <a:lnTo>
                                    <a:pt x="23" y="431"/>
                                  </a:lnTo>
                                  <a:lnTo>
                                    <a:pt x="47" y="434"/>
                                  </a:lnTo>
                                  <a:lnTo>
                                    <a:pt x="70" y="438"/>
                                  </a:lnTo>
                                  <a:lnTo>
                                    <a:pt x="93" y="441"/>
                                  </a:lnTo>
                                  <a:lnTo>
                                    <a:pt x="116" y="445"/>
                                  </a:lnTo>
                                  <a:lnTo>
                                    <a:pt x="139" y="449"/>
                                  </a:lnTo>
                                  <a:lnTo>
                                    <a:pt x="162" y="452"/>
                                  </a:lnTo>
                                  <a:lnTo>
                                    <a:pt x="185" y="457"/>
                                  </a:lnTo>
                                  <a:lnTo>
                                    <a:pt x="207" y="461"/>
                                  </a:lnTo>
                                  <a:lnTo>
                                    <a:pt x="229" y="466"/>
                                  </a:lnTo>
                                  <a:lnTo>
                                    <a:pt x="251" y="471"/>
                                  </a:lnTo>
                                  <a:lnTo>
                                    <a:pt x="273" y="476"/>
                                  </a:lnTo>
                                  <a:lnTo>
                                    <a:pt x="295" y="481"/>
                                  </a:lnTo>
                                  <a:lnTo>
                                    <a:pt x="316" y="485"/>
                                  </a:lnTo>
                                  <a:lnTo>
                                    <a:pt x="338" y="492"/>
                                  </a:lnTo>
                                  <a:lnTo>
                                    <a:pt x="359" y="497"/>
                                  </a:lnTo>
                                  <a:lnTo>
                                    <a:pt x="390" y="441"/>
                                  </a:lnTo>
                                  <a:lnTo>
                                    <a:pt x="417" y="383"/>
                                  </a:lnTo>
                                  <a:lnTo>
                                    <a:pt x="441" y="324"/>
                                  </a:lnTo>
                                  <a:lnTo>
                                    <a:pt x="462" y="263"/>
                                  </a:lnTo>
                                  <a:lnTo>
                                    <a:pt x="479" y="199"/>
                                  </a:lnTo>
                                  <a:lnTo>
                                    <a:pt x="493" y="135"/>
                                  </a:lnTo>
                                  <a:lnTo>
                                    <a:pt x="502" y="68"/>
                                  </a:lnTo>
                                  <a:lnTo>
                                    <a:pt x="508" y="0"/>
                                  </a:lnTo>
                                  <a:lnTo>
                                    <a:pt x="3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03"/>
                          <wps:cNvSpPr>
                            <a:spLocks/>
                          </wps:cNvSpPr>
                          <wps:spPr bwMode="auto">
                            <a:xfrm rot="418631">
                              <a:off x="2371" y="2544"/>
                              <a:ext cx="1171" cy="158"/>
                            </a:xfrm>
                            <a:custGeom>
                              <a:avLst/>
                              <a:gdLst>
                                <a:gd name="T0" fmla="*/ 45 w 2835"/>
                                <a:gd name="T1" fmla="*/ 318 h 703"/>
                                <a:gd name="T2" fmla="*/ 408 w 2835"/>
                                <a:gd name="T3" fmla="*/ 91 h 703"/>
                                <a:gd name="T4" fmla="*/ 907 w 2835"/>
                                <a:gd name="T5" fmla="*/ 0 h 703"/>
                                <a:gd name="T6" fmla="*/ 1406 w 2835"/>
                                <a:gd name="T7" fmla="*/ 91 h 703"/>
                                <a:gd name="T8" fmla="*/ 1951 w 2835"/>
                                <a:gd name="T9" fmla="*/ 318 h 703"/>
                                <a:gd name="T10" fmla="*/ 2313 w 2835"/>
                                <a:gd name="T11" fmla="*/ 363 h 703"/>
                                <a:gd name="T12" fmla="*/ 2767 w 2835"/>
                                <a:gd name="T13" fmla="*/ 91 h 703"/>
                                <a:gd name="T14" fmla="*/ 2722 w 2835"/>
                                <a:gd name="T15" fmla="*/ 227 h 703"/>
                                <a:gd name="T16" fmla="*/ 2359 w 2835"/>
                                <a:gd name="T17" fmla="*/ 635 h 703"/>
                                <a:gd name="T18" fmla="*/ 1860 w 2835"/>
                                <a:gd name="T19" fmla="*/ 635 h 703"/>
                                <a:gd name="T20" fmla="*/ 1225 w 2835"/>
                                <a:gd name="T21" fmla="*/ 318 h 703"/>
                                <a:gd name="T22" fmla="*/ 771 w 2835"/>
                                <a:gd name="T23" fmla="*/ 227 h 703"/>
                                <a:gd name="T24" fmla="*/ 363 w 2835"/>
                                <a:gd name="T25" fmla="*/ 227 h 703"/>
                                <a:gd name="T26" fmla="*/ 136 w 2835"/>
                                <a:gd name="T27" fmla="*/ 272 h 703"/>
                                <a:gd name="T28" fmla="*/ 45 w 2835"/>
                                <a:gd name="T29" fmla="*/ 318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1" name="Freeform 104"/>
                        <wps:cNvSpPr>
                          <a:spLocks/>
                        </wps:cNvSpPr>
                        <wps:spPr bwMode="auto">
                          <a:xfrm>
                            <a:off x="3087" y="367"/>
                            <a:ext cx="344" cy="433"/>
                          </a:xfrm>
                          <a:custGeom>
                            <a:avLst/>
                            <a:gdLst>
                              <a:gd name="T0" fmla="*/ 0 w 1224"/>
                              <a:gd name="T1" fmla="*/ 816 h 1678"/>
                              <a:gd name="T2" fmla="*/ 499 w 1224"/>
                              <a:gd name="T3" fmla="*/ 1315 h 1678"/>
                              <a:gd name="T4" fmla="*/ 1224 w 1224"/>
                              <a:gd name="T5" fmla="*/ 0 h 1678"/>
                              <a:gd name="T6" fmla="*/ 499 w 1224"/>
                              <a:gd name="T7" fmla="*/ 1678 h 1678"/>
                              <a:gd name="T8" fmla="*/ 0 w 1224"/>
                              <a:gd name="T9" fmla="*/ 816 h 1678"/>
                            </a:gdLst>
                            <a:ahLst/>
                            <a:cxnLst>
                              <a:cxn ang="0">
                                <a:pos x="T0" y="T1"/>
                              </a:cxn>
                              <a:cxn ang="0">
                                <a:pos x="T2" y="T3"/>
                              </a:cxn>
                              <a:cxn ang="0">
                                <a:pos x="T4" y="T5"/>
                              </a:cxn>
                              <a:cxn ang="0">
                                <a:pos x="T6" y="T7"/>
                              </a:cxn>
                              <a:cxn ang="0">
                                <a:pos x="T8" y="T9"/>
                              </a:cxn>
                            </a:cxnLst>
                            <a:rect l="0" t="0" r="r" b="b"/>
                            <a:pathLst>
                              <a:path w="1224" h="1678">
                                <a:moveTo>
                                  <a:pt x="0" y="816"/>
                                </a:moveTo>
                                <a:lnTo>
                                  <a:pt x="499" y="1315"/>
                                </a:lnTo>
                                <a:lnTo>
                                  <a:pt x="1224" y="0"/>
                                </a:lnTo>
                                <a:lnTo>
                                  <a:pt x="499" y="1678"/>
                                </a:lnTo>
                                <a:lnTo>
                                  <a:pt x="0" y="8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7" o:spid="_x0000_s1026" style="position:absolute;margin-left:172.1pt;margin-top:18.6pt;width:107.7pt;height:66.5pt;z-index:251656192" coordorigin="2879,367" coordsize="698,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">
                <v:group id="Group 88" o:spid="_x0000_s1027" style="position:absolute;left:2879;top:425;width:698;height:431" coordorigin="1961,1679" coordsize="1838,10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89" o:spid="_x0000_s1028" style="position:absolute;left:1961;top:1679;width:1838;height:980;visibility:visible;mso-wrap-style:square;v-text-anchor:top" coordsize="2136,2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FhQMIA&#10;AADaAAAADwAAAGRycy9kb3ducmV2LnhtbESPQWuDQBSE74X8h+UVcqtrc7DFZBMkoWBurXrJ7bH7&#10;qlL3rbhbNf++Wyj0OMzMN8zhtNpBzDT53rGC5yQFQayd6blV0NRvT68gfEA2ODgmBXfycDpuHg6Y&#10;G7fwB81VaEWEsM9RQRfCmEvpdUcWfeJG4uh9usliiHJqpZlwiXA7yF2aZtJiz3Ghw5HOHemv6tsq&#10;KIdyrqv6yuU5a+TtRS/vl6JQavu4FnsQgdbwH/5rl0ZBBr9X4g2Qx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AWFAwgAAANoAAAAPAAAAAAAAAAAAAAAAAJgCAABkcnMvZG93&#10;bnJldi54bWxQSwUGAAAAAAQABAD1AAAAhwMAAAAA&#10;"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black" strokecolor="#006">
                    <v:path arrowok="t" o:connecttype="custom" o:connectlocs="1014,978;1150,964;1277,942;1396,909;1503,868;1600,819;1681,764;1747,703;1797,636;1828,565;1838,491;1828,416;1797,344;1747,278;1681,216;1600,161;1503,112;1396,71;1277,38;1150,16;1014,2;873,0;734,10;603,30;481,59;369,97;270,143;182,197;111,257;56,322;19,392;1,465;5,540;29,613;72,681;133,744;210,802;301,853;405,896;521,932;646,958;780,974;920,980" o:connectangles="0,0,0,0,0,0,0,0,0,0,0,0,0,0,0,0,0,0,0,0,0,0,0,0,0,0,0,0,0,0,0,0,0,0,0,0,0,0,0,0,0,0,0"/>
                  </v:shape>
                  <v:shape id="Freeform 90" o:spid="_x0000_s1029" style="position:absolute;left:2021;top:1737;width:1730;height:857;visibility:visible;mso-wrap-style:square;v-text-anchor:top" coordsize="2136,2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0uwsMA&#10;AADaAAAADwAAAGRycy9kb3ducmV2LnhtbESPQWvCQBSE7wX/w/IEb3XTitWmrlKEYPDU2h7s7ZF9&#10;yQazb0N2jfHfu4LQ4zAz3zCrzWAb0VPna8cKXqYJCOLC6ZorBb8/2fMShA/IGhvHpOBKHjbr0dMK&#10;U+0u/E39IVQiQtinqMCE0KZS+sKQRT91LXH0StdZDFF2ldQdXiLcNvI1Sd6kxZrjgsGWtoaK0+Fs&#10;FcwWft9/mTIrZ/n8/bj7c9kJc6Um4+HzA0SgIfyHH+1cK1jA/Uq8AX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00uwsMAAADaAAAADwAAAAAAAAAAAAAAAACYAgAAZHJzL2Rv&#10;d25yZXYueG1sUEsFBgAAAAAEAAQA9QAAAIgDAAAAAA==&#10;"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gray" stroked="f">
                    <v:path arrowok="t" o:connecttype="custom" o:connectlocs="954,855;1082,843;1202,824;1314,795;1415,759;1506,717;1582,668;1644,614;1691,556;1720,494;1730,429;1720,364;1691,301;1644,243;1582,189;1506,140;1415,98;1314,62;1202,33;1082,14;954,2;821,0;691,9;568,26;453,52;347,85;254,125;172,172;104,225;53,281;18,342;1,407;5,473;28,536;68,595;126,651;198,701;283,746;381,784;491,815;608,838;734,852;866,857" o:connectangles="0,0,0,0,0,0,0,0,0,0,0,0,0,0,0,0,0,0,0,0,0,0,0,0,0,0,0,0,0,0,0,0,0,0,0,0,0,0,0,0,0,0,0"/>
                  </v:shape>
                  <v:shape id="Freeform 91" o:spid="_x0000_s1030" style="position:absolute;left:2079;top:1963;width:429;height:173;visibility:visible;mso-wrap-style:square;v-text-anchor:top" coordsize="483,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7RI8AA&#10;AADaAAAADwAAAGRycy9kb3ducmV2LnhtbERPy2oCMRTdF/yHcAV3NWMrIqNxsIWCC4X62Li7JNd5&#10;OLkZktSZ9uubRaHLw3mvi8G24kE+1I4VzKYZCGLtTM2lgsv543kJIkRkg61jUvBNAYrN6GmNuXE9&#10;H+lxiqVIIRxyVFDF2OVSBl2RxTB1HXHibs5bjAn6UhqPfQq3rXzJsoW0WHNqqLCj94r0/fRlFby6&#10;5jovlz2ZN+1/wmGnY/O5V2oyHrYrEJGG+C/+c++MgrQ1XUk3QG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K7RI8AAAADaAAAADwAAAAAAAAAAAAAAAACYAgAAZHJzL2Rvd25y&#10;ZXYueG1sUEsFBgAAAAAEAAQA9QAAAIUDAAAAAA==&#10;" path="m483,56l461,54,439,51,417,47,395,45,374,41,352,39,330,35,309,31,288,28,266,24,245,20,225,17,204,13,183,8,163,4,142,,113,54,87,109,65,165,45,226,29,286,15,349,5,413,,478r446,l448,424r2,-54l454,317r4,-54l462,211r7,-53l476,106r7,-50xe" stroked="f">
                    <v:path arrowok="t" o:connecttype="custom" o:connectlocs="429,20;409,20;390,18;370,17;351,16;332,15;313,14;293,13;274,11;256,10;236,9;218,7;200,6;181,5;163,3;145,1;126,0;100,20;77,39;58,60;40,82;26,104;13,126;4,149;0,173;396,173;398,153;400,134;403,115;407,95;410,76;417,57;423,38;429,20" o:connectangles="0,0,0,0,0,0,0,0,0,0,0,0,0,0,0,0,0,0,0,0,0,0,0,0,0,0,0,0,0,0,0,0,0,0"/>
                  </v:shape>
                  <v:shape id="Freeform 92" o:spid="_x0000_s1031" style="position:absolute;left:2281;top:1805;width:365;height:128;visibility:visible;mso-wrap-style:square;v-text-anchor:top" coordsize="412,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DjmcUA&#10;AADaAAAADwAAAGRycy9kb3ducmV2LnhtbESPQWvCQBSE74L/YXlCL6K79VDamFWkUNp6KBgLmtsj&#10;+0yC2bchuzWxv74rFDwOM/MNk64H24gLdb52rOFxrkAQF87UXGr43r/NnkH4gGywcUwaruRhvRqP&#10;UkyM63lHlyyUIkLYJ6ihCqFNpPRFRRb93LXE0Tu5zmKIsiul6bCPcNvIhVJP0mLNcaHCll4rKs7Z&#10;j9Ww/ezV8Xdac9Z/7TEcFuc8f1daP0yGzRJEoCHcw//tD6PhBW5X4g2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kOOZxQAAANoAAAAPAAAAAAAAAAAAAAAAAJgCAABkcnMv&#10;ZG93bnJldi54bWxQSwUGAAAAAAQABAD1AAAAigMAAAAA&#10;" path="m412,l383,11,353,25,325,39,297,55,269,72,241,91r-28,18l187,130r-26,21l135,173r-24,22l87,219,64,243,42,268,20,293,,317r16,4l34,323r18,4l68,329r18,3l103,336r18,2l139,340r17,3l174,345r17,3l210,350r18,3l246,355r18,1l283,359r12,-48l308,262r16,-48l340,166r18,-46l375,77,394,37,412,xe" stroked="f">
                    <v:path arrowok="t" o:connecttype="custom" o:connectlocs="365,0;339,4;313,9;288,14;263,20;238,26;214,32;189,39;166,46;143,54;120,62;98,70;77,78;57,87;37,96;18,104;0,113;14,114;30,115;46,117;60,117;76,118;91,120;107,121;123,121;138,122;154,123;169,124;186,125;202,126;218,127;234,127;251,128;261,111;273,93;287,76;301,59;317,43;332,27;349,13;365,0" o:connectangles="0,0,0,0,0,0,0,0,0,0,0,0,0,0,0,0,0,0,0,0,0,0,0,0,0,0,0,0,0,0,0,0,0,0,0,0,0,0,0,0,0"/>
                  </v:shape>
                  <v:shape id="Freeform 93" o:spid="_x0000_s1032" style="position:absolute;left:2276;top:2388;width:367;height:134;visibility:visible;mso-wrap-style:square;v-text-anchor:top" coordsize="411,3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FQWsIA&#10;AADbAAAADwAAAGRycy9kb3ducmV2LnhtbESPQWvCQBCF70L/wzIFb7pRsJToKkUo9SBoot6n2Wk2&#10;NDsbsqvGf+8cCr3N8N68981qM/hW3aiPTWADs2kGirgKtuHawPn0OXkHFROyxTYwGXhQhM36ZbTC&#10;3IY7F3QrU60khGOOBlxKXa51rBx5jNPQEYv2E3qPSda+1rbHu4T7Vs+z7E17bFgaHHa0dVT9lldv&#10;INuf6uLiGr/4Krg8fnPQwyEYM34dPpagEg3p3/x3vbOCL/Tyiwy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kVBawgAAANsAAAAPAAAAAAAAAAAAAAAAAJgCAABkcnMvZG93&#10;bnJldi54bWxQSwUGAAAAAAQABAD1AAAAhwMAAAAA&#10;" path="m,44l20,69,42,94r22,26l87,144r24,25l136,193r25,24l187,240r26,21l240,282r28,20l297,320r27,17l353,352r30,14l411,378,394,340,376,297,358,251,341,202,324,152,310,100,297,50,285,,266,3,248,4,229,7,212,9r-19,3l176,14r-18,2l140,19r-17,2l105,24,87,28,70,30,52,34,35,37,18,40,,44xe" stroked="f">
                    <v:path arrowok="t" o:connecttype="custom" o:connectlocs="0,16;18,24;38,33;57,43;78,51;99,60;121,68;144,77;167,85;190,93;214,100;239,107;265,113;289,119;315,125;342,130;367,134;352,121;336,105;320,89;304,72;289,54;277,35;265,18;254,0;238,1;221,1;204,2;189,3;172,4;157,5;141,6;125,7;110,7;94,9;78,10;63,11;46,12;31,13;16,14;0,16" o:connectangles="0,0,0,0,0,0,0,0,0,0,0,0,0,0,0,0,0,0,0,0,0,0,0,0,0,0,0,0,0,0,0,0,0,0,0,0,0,0,0,0,0"/>
                  </v:shape>
                  <v:shape id="Freeform 94" o:spid="_x0000_s1033" style="position:absolute;left:2079;top:2186;width:426;height:171;visibility:visible;mso-wrap-style:square;v-text-anchor:top" coordsize="481,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xvpMAA&#10;AADbAAAADwAAAGRycy9kb3ducmV2LnhtbERPy2rDMBC8F/IPYgO9NfIDQnCimGIotMe6KSS3xdpY&#10;Tq2VsZTY/fsoUOhthnkxu3K2vbjR6DvHCtJVAoK4cbrjVsHh6+1lA8IHZI29Y1LwSx7K/eJph4V2&#10;E3/SrQ6tiCXsC1RgQhgKKX1jyKJfuYE4amc3WgyRjq3UI06x3PYyS5K1tNhxXDA4UGWo+amvVsGp&#10;WmfD1Xy3+WXzIQ95pY/5u1bqeTm/bkEEmsO/+S8ddUhTeHyJAOT+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IxvpMAAAADbAAAADwAAAAAAAAAAAAAAAACYAgAAZHJzL2Rvd25y&#10;ZXYueG1sUEsFBgAAAAAEAAQA9QAAAIUDAAAAAA==&#10;" path="m445,l,,5,65r9,64l27,190r16,62l63,311r22,58l110,424r29,54l160,473r19,-3l200,465r21,-4l242,456r21,-4l285,449r21,-4l328,441r21,-2l371,435r22,-2l415,429r22,-3l459,424r22,-2l473,370r-6,-52l461,267r-4,-53l452,160r-3,-53l447,54,445,xe" stroked="f">
                    <v:path arrowok="t" o:connecttype="custom" o:connectlocs="394,0;0,0;4,23;12,46;24,68;38,90;56,111;75,132;97,152;123,171;142,169;159,168;177,166;196,165;214,163;233,162;252,161;271,159;290,158;309,157;329,156;348,155;368,153;387,152;407,152;426,151;419,132;414,114;408,96;405,77;400,57;398,38;396,19;394,0" o:connectangles="0,0,0,0,0,0,0,0,0,0,0,0,0,0,0,0,0,0,0,0,0,0,0,0,0,0,0,0,0,0,0,0,0,0"/>
                  </v:shape>
                  <v:shape id="Freeform 95" o:spid="_x0000_s1034" style="position:absolute;left:2600;top:1782;width:529;height:158;visibility:visible;mso-wrap-style:square;v-text-anchor:top" coordsize="523,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LwtcMA&#10;AADbAAAADwAAAGRycy9kb3ducmV2LnhtbERPS2vCQBC+F/oflin0VjdNQTR1FdNS8KDY2JZeh+yY&#10;BLOzIbt5+O9dQfA2H99zFqvR1KKn1lWWFbxOIhDEudUVFwp+f75eZiCcR9ZYWyYFZ3KwWj4+LDDR&#10;duCM+oMvRAhhl6CC0vsmkdLlJRl0E9sQB+5oW4M+wLaQusUhhJtaxlE0lQYrDg0lNvRRUn46dEaB&#10;+8yzv126fXP/XZ/t1818/p16pZ6fxvU7CE+jv4tv7o0O82O4/hIOkMs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rLwtcMAAADbAAAADwAAAAAAAAAAAAAAAACYAgAAZHJzL2Rv&#10;d25yZXYueG1sUEsFBgAAAAAEAAQA9QAAAIgDAAAAAA==&#10;" path="m347,40l336,31,326,23,315,16,305,10,294,6,285,2,274,1,264,,253,1,242,2,231,6r-10,5l210,17r-11,7l188,33,177,43,165,56,151,71,139,87r-12,19l115,124r-11,22l92,168,81,193,70,217,59,244,48,273,38,303,28,334,18,366,9,401,,435r15,1l29,436r14,1l59,439r14,l87,440r15,1l116,441r14,l145,442r15,l174,442r15,2l203,444r15,l233,444r18,l270,444r18,l307,442r18,l344,441r18,l380,440r18,l417,439r17,-2l453,436r18,-1l488,434r18,-1l523,431r-8,-35l506,362,496,329,486,299,476,269,465,241,455,214,444,188,432,163,421,141,409,120,397,101,385,83,373,67,359,53,347,40xe" stroked="f">
                    <v:path arrowok="t" o:connecttype="custom" o:connectlocs="340,11;319,6;297,2;277,0;256,0;234,2;212,6;190,12;167,20;141,31;116,44;93,60;71,77;49,97;28,119;9,143;15,155;43,156;74,156;103,157;131,157;162,157;191,158;221,158;254,158;291,158;329,157;366,157;403,157;439,156;476,155;512,154;521,141;502,117;481,96;460,76;437,58;414,43;389,30;363,19" o:connectangles="0,0,0,0,0,0,0,0,0,0,0,0,0,0,0,0,0,0,0,0,0,0,0,0,0,0,0,0,0,0,0,0,0,0,0,0,0,0,0,0"/>
                  </v:shape>
                  <v:shape id="Freeform 96" o:spid="_x0000_s1035" style="position:absolute;left:2535;top:1987;width:660;height:149;visibility:visible;mso-wrap-style:square;v-text-anchor:top" coordsize="656,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o2ZsIA&#10;AADbAAAADwAAAGRycy9kb3ducmV2LnhtbERPS2sCMRC+F/ofwhR662bbQpHVKFpRRHpxW/E6bGYf&#10;mky2m6jb/nojCN7m43vOaNJbI07U+caxgtckBUFcON1wpeDne/EyAOEDskbjmBT8kYfJ+PFhhJl2&#10;Z97QKQ+ViCHsM1RQh9BmUvqiJos+cS1x5ErXWQwRdpXUHZ5juDXyLU0/pMWGY0ONLX3WVBzyo1VQ&#10;Lg/zvf43v3Pc9uVuZtaUf62Ven7qp0MQgfpwF9/cKx3nv8P1l3iAHF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mjZmwgAAANsAAAAPAAAAAAAAAAAAAAAAAJgCAABkcnMvZG93&#10;bnJldi54bWxQSwUGAAAAAAQABAD1AAAAhwMAAAAA&#10;" path="m617,l597,1,579,4,559,5,539,6,519,8,499,9r-20,1l460,11r-20,2l419,13r-20,1l379,14r-21,1l339,15r-20,l298,15r-17,l265,15r-17,l232,14r-17,l199,14,183,13r-16,l150,11r-16,l118,10,102,9,86,9,70,8,53,6,38,5,30,52r-6,48l18,149r-5,50l8,252,5,305,3,360,,416r656,l653,359r-2,-55l648,250r-5,-53l638,147,631,96,625,47,617,xe" stroked="f">
                    <v:path arrowok="t" o:connecttype="custom" o:connectlocs="621,0;601,0;583,1;562,2;542,2;522,3;502,3;482,4;463,4;443,5;422,5;401,5;381,5;360,5;341,5;321,5;300,5;283,5;267,5;250,5;233,5;216,5;200,5;184,5;168,5;151,4;135,4;119,4;103,3;87,3;70,3;53,2;38,2;30,19;24,36;18,53;13,71;8,90;5,109;3,129;0,149;660,149;657,129;655,109;652,90;647,71;642,53;635,34;629,17;621,0" o:connectangles="0,0,0,0,0,0,0,0,0,0,0,0,0,0,0,0,0,0,0,0,0,0,0,0,0,0,0,0,0,0,0,0,0,0,0,0,0,0,0,0,0,0,0,0,0,0,0,0,0,0"/>
                  </v:shape>
                  <v:shape id="Freeform 97" o:spid="_x0000_s1036" style="position:absolute;left:2533;top:2186;width:662;height:149;visibility:visible;mso-wrap-style:square;v-text-anchor:top" coordsize="657,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L/Or8A&#10;AADbAAAADwAAAGRycy9kb3ducmV2LnhtbERPy6rCMBDdC/5DGMGdpoqIVKOIKL0XQfGB66EZ22Iz&#10;KU2utn9/Iwju5nCes1g1phRPql1hWcFoGIEgTq0uOFNwvewGMxDOI2ssLZOClhyslt3OAmNtX3yi&#10;59lnIoSwi1FB7n0VS+nSnAy6oa2IA3e3tUEfYJ1JXeMrhJtSjqNoKg0WHBpyrGiTU/o4/xkF+5bs&#10;KJneynYsD9cjb5Pf4y1Rqt9r1nMQnhr/FX/cPzrMn8D7l3CAXP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wv86vwAAANsAAAAPAAAAAAAAAAAAAAAAAJgCAABkcnMvZG93bnJl&#10;di54bWxQSwUGAAAAAAQABAD1AAAAhAMAAAAA&#10;" path="m37,409r16,-1l69,407r16,-1l102,406r16,-2l134,403r16,l167,402r16,l200,401r16,l233,401r16,-2l266,399r16,l299,399r21,l340,399r20,2l380,401r20,l421,402r20,1l462,403r20,1l501,406r20,1l541,408r20,1l581,411r19,2l620,414r7,-47l633,318r7,-49l644,217r5,-52l652,111r2,-55l657,,,,3,55r2,56l8,163r4,52l17,265r7,50l30,363r7,46xe" stroked="f">
                    <v:path arrowok="t" o:connecttype="custom" o:connectlocs="37,147;53,147;70,146;86,146;103,146;119,145;135,145;151,145;168,145;184,145;202,144;218,144;235,144;251,144;268,144;284,144;301,144;322,144;343,144;363,144;383,144;403,144;424,145;444,145;466,145;486,145;505,146;525,146;545,147;565,147;585,148;605,149;625,149;632,132;638,114;645,97;649,78;654,59;657,40;659,20;662,0;0,0;3,20;5,40;8,59;12,77;17,95;24,113;30,131;37,147" o:connectangles="0,0,0,0,0,0,0,0,0,0,0,0,0,0,0,0,0,0,0,0,0,0,0,0,0,0,0,0,0,0,0,0,0,0,0,0,0,0,0,0,0,0,0,0,0,0,0,0,0,0"/>
                  </v:shape>
                  <v:shape id="Freeform 98" o:spid="_x0000_s1037" style="position:absolute;left:2598;top:2380;width:532;height:164;visibility:visible;mso-wrap-style:square;v-text-anchor:top" coordsize="529,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WdncQA&#10;AADbAAAADwAAAGRycy9kb3ducmV2LnhtbERPTWvCQBC9C/6HZYReSt1YqZTUVUqx1pNibIXeptlp&#10;EszOhuw0pv/eLRS8zeN9znzZu1p11IbKs4HJOAFFnHtbcWHg/fB69wgqCLLF2jMZ+KUAy8VwMMfU&#10;+jPvqcukUDGEQ4oGSpEm1TrkJTkMY98QR+7btw4lwrbQtsVzDHe1vk+SmXZYcWwosaGXkvJT9uMM&#10;HLPueLs+fco6VNvV7u1jKpuvqTE3o/75CZRQL1fxv3tj4/wH+PslHq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lnZ3EAAAA2wAAAA8AAAAAAAAAAAAAAAAAmAIAAGRycy9k&#10;b3ducmV2LnhtbFBLBQYAAAAABAAEAPUAAACJAwAAAAA=&#10;" path="m235,l220,,205,,191,,175,,161,1r-15,l131,1r-14,l102,3,87,3,73,4,59,4,43,5,29,6,15,6,,7,17,76r18,64l55,198r22,53l99,299r23,42l147,376r24,30l183,418r11,10l206,436r12,8l229,449r12,3l253,455r13,1l277,455r11,-1l300,450r11,-6l323,438r11,-9l346,419r11,-11l381,380r24,-36l429,304r23,-48l473,203r21,-58l512,81,529,12,511,11,494,10,475,7,457,6r-19,l421,5,402,4,383,3r-17,l347,1r-19,l310,1,291,,272,,253,,235,xe" stroked="f">
                    <v:path arrowok="t" o:connecttype="custom" o:connectlocs="221,0;192,0;162,0;132,0;103,1;73,1;43,2;15,2;17,27;55,71;100,108;148,135;184,150;207,157;230,161;254,164;279,164;302,162;325,158;348,151;383,137;431,109;476,73;515,29;514,4;478,3;440,2;404,1;368,1;330,0;293,0;254,0" o:connectangles="0,0,0,0,0,0,0,0,0,0,0,0,0,0,0,0,0,0,0,0,0,0,0,0,0,0,0,0,0,0,0,0"/>
                  </v:shape>
                  <v:shape id="Freeform 99" o:spid="_x0000_s1038" style="position:absolute;left:3215;top:1956;width:451;height:180;visibility:visible;mso-wrap-style:square;v-text-anchor:top" coordsize="51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NczMIA&#10;AADbAAAADwAAAGRycy9kb3ducmV2LnhtbERPTWvCQBC9C/0PyxS8mU0bCDa6SigUpR6KaRW8TbPT&#10;JJidDdmtif++Kwi9zeN9znI9mlZcqHeNZQVPUQyCuLS64UrB1+fbbA7CeWSNrWVScCUH69XDZImZ&#10;tgPv6VL4SoQQdhkqqL3vMildWZNBF9mOOHA/tjfoA+wrqXscQrhp5XMcp9Jgw6Ghxo5eayrPxa9R&#10;8M6bb3NMktNh69jl511qXj5SpaaPY74A4Wn0/+K7e6vD/BRuv4QD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E1zMwgAAANsAAAAPAAAAAAAAAAAAAAAAAJgCAABkcnMvZG93&#10;bnJldi54bWxQSwUGAAAAAAQABAD1AAAAhwMAAAAA&#10;" path="m39,497r471,l504,429,494,362,480,298,462,234,441,172,417,113,388,55,357,,336,5r-22,6l294,16r-22,5l250,26r-23,5l205,34r-22,5l161,43r-23,4l115,50,93,54,70,58,47,62,23,65,,68r7,51l15,172r7,53l27,278r5,55l35,387r2,54l39,497xe" stroked="f">
                    <v:path arrowok="t" o:connecttype="custom" o:connectlocs="34,180;451,180;446,155;437,131;424,108;409,85;390,62;369,41;343,20;316,0;297,2;278,4;260,6;241,8;221,9;201,11;181,12;162,14;142,16;122,17;102,18;82,20;62,21;42,22;20,24;0,25;6,43;13,62;19,81;24,101;28,121;31,140;33,160;34,180" o:connectangles="0,0,0,0,0,0,0,0,0,0,0,0,0,0,0,0,0,0,0,0,0,0,0,0,0,0,0,0,0,0,0,0,0,0"/>
                  </v:shape>
                  <v:shape id="Freeform 100" o:spid="_x0000_s1039" style="position:absolute;left:3076;top:1800;width:378;height:131;visibility:visible;mso-wrap-style:square;v-text-anchor:top" coordsize="429,3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RfX78A&#10;AADbAAAADwAAAGRycy9kb3ducmV2LnhtbERPTYvCMBC9L/gfwgh7WTR1kVWqUaQoq8fVHjwOzdgU&#10;m0lpYu3+eyMI3ubxPme57m0tOmp95VjBZJyAIC6crrhUkJ92ozkIH5A11o5JwT95WK8GH0tMtbvz&#10;H3XHUIoYwj5FBSaEJpXSF4Ys+rFriCN3ca3FEGFbSt3iPYbbWn4nyY+0WHFsMNhQZqi4Hm9Wgd7g&#10;+Wv6m5lpd3bzQ9Zsc8wTpT6H/WYBIlAf3uKXe6/j/Bk8f4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NF9fvwAAANsAAAAPAAAAAAAAAAAAAAAAAJgCAABkcnMvZG93bnJl&#10;di54bWxQSwUGAAAAAAQABAD1AAAAhAMAAAAA&#10;" path="m429,312l409,286,385,262,362,237,338,214,313,190,287,168,261,146,233,125,206,106,177,86,149,69,120,52,90,37,61,23,30,11,,,19,37,36,77r19,45l73,168r16,48l105,265r14,50l131,364r20,-3l170,359r19,-3l208,354r20,-4l247,348r18,-3l284,342r19,-4l322,335r17,-3l358,328r17,-4l394,321r18,-5l429,312xe" stroked="f">
                    <v:path arrowok="t" o:connecttype="custom" o:connectlocs="378,112;360,103;339,94;319,85;298,77;276,68;253,60;230,53;205,45;182,38;156,31;131,25;106,19;79,13;54,8;26,4;0,0;17,13;32,28;48,44;64,60;78,78;93,95;105,113;115,131;133,130;150,129;167,128;183,127;201,126;218,125;233,124;250,123;267,122;284,121;299,119;315,118;330,117;347,116;363,114;378,112" o:connectangles="0,0,0,0,0,0,0,0,0,0,0,0,0,0,0,0,0,0,0,0,0,0,0,0,0,0,0,0,0,0,0,0,0,0,0,0,0,0,0,0,0"/>
                  </v:shape>
                  <v:shape id="Freeform 101" o:spid="_x0000_s1040" style="position:absolute;left:3069;top:2389;width:388;height:135;visibility:visible;mso-wrap-style:square;v-text-anchor:top" coordsize="441,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rtcIA&#10;AADbAAAADwAAAGRycy9kb3ducmV2LnhtbESPT4vCQAzF78J+hyEL3nS6IrJURxEX2QVB8A94jZ3Y&#10;FjuZ0hlt9dObg7C3hPfy3i+zRecqdacmlJ4NfA0TUMSZtyXnBo6H9eAbVIjIFivPZOBBARbzj94M&#10;U+tb3tF9H3MlIRxSNFDEWKdah6wgh2Hoa2LRLr5xGGVtcm0bbCXcVXqUJBPtsGRpKLCmVUHZdX9z&#10;Bn78+PEbz4S79nTYjHBCz+eWjOl/dsspqEhd/De/r/+s4Aus/CID6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wGu1wgAAANsAAAAPAAAAAAAAAAAAAAAAAJgCAABkcnMvZG93&#10;bnJldi54bWxQSwUGAAAAAAQABAD1AAAAhwMAAAAA&#10;" path="m,376l31,365,61,352,92,338r30,-16l152,305r30,-19l211,266r28,-20l268,223r28,-23l322,177r26,-24l373,129r24,-26l419,78,441,52,423,49,406,44,387,40,369,37,351,33,332,29,313,27,294,23,276,19,257,17,238,13,218,11,200,8,180,5,161,2,141,,129,50r-15,50l96,152,78,201,59,250,39,296,19,338,,376xe" stroked="f">
                    <v:path arrowok="t" o:connecttype="custom" o:connectlocs="0,135;27,131;54,126;81,121;107,116;134,110;160,103;186,96;210,88;236,80;260,72;283,64;306,55;328,46;349,37;369,28;388,19;372,18;357,16;340,14;325,13;309,12;292,10;275,10;259,8;243,7;226,6;209,5;192,4;176,3;158,2;142,1;124,0;113,18;100,36;84,55;69,72;52,90;34,106;17,121;0,135" o:connectangles="0,0,0,0,0,0,0,0,0,0,0,0,0,0,0,0,0,0,0,0,0,0,0,0,0,0,0,0,0,0,0,0,0,0,0,0,0,0,0,0,0"/>
                  </v:shape>
                  <v:shape id="Freeform 102" o:spid="_x0000_s1041" style="position:absolute;left:3217;top:2186;width:449;height:178;visibility:visible;mso-wrap-style:square;v-text-anchor:top" coordsize="508,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uJUsEA&#10;AADbAAAADwAAAGRycy9kb3ducmV2LnhtbERPTYvCMBC9C/sfwgje1lTBotUosqIsXtTuXrwNzdgW&#10;m0ltonb99UZY8DaP9zmzRWsqcaPGlZYVDPoRCOLM6pJzBb8/688xCOeRNVaWScEfOVjMPzozTLS9&#10;84Fuqc9FCGGXoILC+zqR0mUFGXR9WxMH7mQbgz7AJpe6wXsIN5UcRlEsDZYcGgqs6aug7JxejYJd&#10;PBjpzbFMV1e7fuwvWxzuLrFSvW67nILw1Pq3+N/9rcP8Cbx+CQ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07iVLBAAAA2wAAAA8AAAAAAAAAAAAAAAAAmAIAAGRycy9kb3du&#10;cmV2LnhtbFBLBQYAAAAABAAEAPUAAACGAwAAAAA=&#10;" path="m37,l35,54r-2,55l30,163r-5,54l21,270r-7,53l7,376,,428r23,3l47,434r23,4l93,441r23,4l139,449r23,3l185,457r22,4l229,466r22,5l273,476r22,5l316,485r22,7l359,497r31,-56l417,383r24,-59l462,263r17,-64l493,135r9,-67l508,,37,xe" stroked="f">
                    <v:path arrowok="t" o:connecttype="custom" o:connectlocs="33,0;31,19;29,39;27,58;22,78;19,97;12,116;6,135;0,153;20,154;42,155;62,157;82,158;103,159;123,161;143,162;164,164;183,165;202,167;222,169;241,170;261,172;279,174;299,176;317,178;345,158;369,137;390,116;408,94;423,71;436,48;444,24;449,0;33,0" o:connectangles="0,0,0,0,0,0,0,0,0,0,0,0,0,0,0,0,0,0,0,0,0,0,0,0,0,0,0,0,0,0,0,0,0,0"/>
                  </v:shape>
                  <v:shape id="Freeform 103" o:spid="_x0000_s1042" style="position:absolute;left:2371;top:2544;width:1171;height:158;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n2OsAA&#10;AADbAAAADwAAAGRycy9kb3ducmV2LnhtbERP3WrCMBS+H+wdwhG8GTM1jDGqUdxA8Kpj1Qc4NMe2&#10;pDkpTVZbn95cDHb58f1v95PrxEhDaD1rWK8yEMSVNy3XGi7n4+sHiBCRDXaeScNMAfa756ct5sbf&#10;+IfGMtYihXDIUUMTY59LGaqGHIaV74kTd/WDw5jgUEsz4C2Fu06qLHuXDltODQ329NVQZctfp8HR&#10;p/q26uVttm4crS3KexFLrZeL6bABEWmK/+I/98loUGl9+pJ+gN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2n2OsAAAADb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black">
                    <v:path arrowok="t" o:connecttype="custom" o:connectlocs="19,71;169,20;375,0;581,20;806,71;955,82;1143,20;1124,51;974,143;768,143;506,71;318,51;150,51;56,61;19,71" o:connectangles="0,0,0,0,0,0,0,0,0,0,0,0,0,0,0"/>
                  </v:shape>
                </v:group>
                <v:shape id="Freeform 104" o:spid="_x0000_s1043" style="position:absolute;left:3087;top:367;width:344;height:433;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osMcEA&#10;AADbAAAADwAAAGRycy9kb3ducmV2LnhtbESPQWsCMRSE7wX/Q3iCt5p1D1K2RhFlpXir9dLbY/Pc&#10;XU1eQhJ16683hUKPw8x8wyxWgzXiRiH2jhXMpgUI4sbpnlsFx6/69Q1ETMgajWNS8EMRVsvRywIr&#10;7e78SbdDakWGcKxQQZeSr6SMTUcW49R54uydXLCYsgyt1AHvGW6NLItiLi32nBc69LTpqLkcrlbB&#10;/kG+Dcdm+21cfa59ucedQaUm42H9DiLRkP7Df+0PraCcwe+X/AP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bqLDHBAAAA2wAAAA8AAAAAAAAAAAAAAAAAmAIAAGRycy9kb3du&#10;cmV2LnhtbFBLBQYAAAAABAAEAPUAAACGAwAAAAA=&#10;" path="m,816r499,499l1224,,499,1678,,816xe" fillcolor="black">
                  <v:path arrowok="t" o:connecttype="custom" o:connectlocs="0,211;140,339;344,0;140,433;0,211" o:connectangles="0,0,0,0,0"/>
                </v:shape>
              </v:group>
            </w:pict>
          </mc:Fallback>
        </mc:AlternateContent>
      </w:r>
    </w:p>
    <w:p w:rsidR="00EA54F4" w:rsidRPr="0031224D" w:rsidRDefault="00EA54F4">
      <w:pPr>
        <w:jc w:val="center"/>
        <w:rPr>
          <w:b/>
          <w:bCs/>
          <w:color w:val="000000"/>
        </w:rPr>
      </w:pPr>
    </w:p>
    <w:p w:rsidR="00143DB1" w:rsidRPr="0031224D" w:rsidRDefault="00143DB1">
      <w:pPr>
        <w:jc w:val="center"/>
        <w:rPr>
          <w:b/>
          <w:bCs/>
          <w:color w:val="000000"/>
        </w:rPr>
      </w:pPr>
    </w:p>
    <w:p w:rsidR="00143DB1" w:rsidRPr="0031224D" w:rsidRDefault="00FD5682">
      <w:pPr>
        <w:jc w:val="center"/>
        <w:rPr>
          <w:b/>
          <w:bCs/>
          <w:color w:val="000000"/>
        </w:rPr>
      </w:pPr>
      <w:r>
        <w:rPr>
          <w:b/>
          <w:bCs/>
          <w:noProof/>
          <w:color w:val="000000"/>
        </w:rPr>
        <mc:AlternateContent>
          <mc:Choice Requires="wps">
            <w:drawing>
              <wp:anchor distT="0" distB="0" distL="114300" distR="114300" simplePos="0" relativeHeight="251657216" behindDoc="0" locked="0" layoutInCell="1" allowOverlap="1">
                <wp:simplePos x="0" y="0"/>
                <wp:positionH relativeFrom="column">
                  <wp:posOffset>2259330</wp:posOffset>
                </wp:positionH>
                <wp:positionV relativeFrom="paragraph">
                  <wp:posOffset>201930</wp:posOffset>
                </wp:positionV>
                <wp:extent cx="1209040" cy="370840"/>
                <wp:effectExtent l="1905" t="1905" r="0" b="0"/>
                <wp:wrapNone/>
                <wp:docPr id="3"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040" cy="37084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0945" w:rsidRPr="00400B4B" w:rsidRDefault="00670945" w:rsidP="00143DB1">
                            <w:pPr>
                              <w:autoSpaceDE w:val="0"/>
                              <w:autoSpaceDN w:val="0"/>
                              <w:adjustRightInd w:val="0"/>
                              <w:jc w:val="center"/>
                              <w:rPr>
                                <w:rFonts w:ascii="Bauhaus 93" w:hAnsi="Bauhaus 93" w:cs="Bauhaus 93"/>
                                <w:sz w:val="37"/>
                                <w:szCs w:val="44"/>
                              </w:rPr>
                            </w:pPr>
                            <w:r w:rsidRPr="00400B4B">
                              <w:rPr>
                                <w:rFonts w:ascii="Bauhaus 93" w:hAnsi="Bauhaus 93" w:cs="Bauhaus 93"/>
                                <w:sz w:val="37"/>
                                <w:szCs w:val="44"/>
                              </w:rPr>
                              <w:t>BAN-PT</w:t>
                            </w:r>
                          </w:p>
                        </w:txbxContent>
                      </wps:txbx>
                      <wps:bodyPr rot="0" vert="horz" wrap="square" lIns="87432" tIns="43715" rIns="87432" bIns="4371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6" o:spid="_x0000_s1026" type="#_x0000_t202" style="position:absolute;left:0;text-align:left;margin-left:177.9pt;margin-top:15.9pt;width:95.2pt;height:29.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" filled="f" fillcolor="#bbe0e3" stroked="f">
                <v:textbox inset="2.42867mm,1.2143mm,2.42867mm,1.2143mm">
                  <w:txbxContent>
                    <w:p w:rsidR="00670945" w:rsidRPr="00400B4B" w:rsidRDefault="00670945" w:rsidP="00143DB1">
                      <w:pPr>
                        <w:autoSpaceDE w:val="0"/>
                        <w:autoSpaceDN w:val="0"/>
                        <w:adjustRightInd w:val="0"/>
                        <w:jc w:val="center"/>
                        <w:rPr>
                          <w:rFonts w:ascii="Bauhaus 93" w:hAnsi="Bauhaus 93" w:cs="Bauhaus 93"/>
                          <w:sz w:val="37"/>
                          <w:szCs w:val="44"/>
                        </w:rPr>
                      </w:pPr>
                      <w:r w:rsidRPr="00400B4B">
                        <w:rPr>
                          <w:rFonts w:ascii="Bauhaus 93" w:hAnsi="Bauhaus 93" w:cs="Bauhaus 93"/>
                          <w:sz w:val="37"/>
                          <w:szCs w:val="44"/>
                        </w:rPr>
                        <w:t>BAN-PT</w:t>
                      </w:r>
                    </w:p>
                  </w:txbxContent>
                </v:textbox>
              </v:shape>
            </w:pict>
          </mc:Fallback>
        </mc:AlternateContent>
      </w:r>
    </w:p>
    <w:p w:rsidR="00EA54F4" w:rsidRPr="0031224D" w:rsidRDefault="00EA54F4">
      <w:pPr>
        <w:rPr>
          <w:color w:val="000000"/>
        </w:rPr>
      </w:pPr>
    </w:p>
    <w:p w:rsidR="00EA54F4" w:rsidRPr="0031224D" w:rsidRDefault="00EA54F4" w:rsidP="00060339">
      <w:pPr>
        <w:jc w:val="center"/>
        <w:rPr>
          <w:color w:val="000000"/>
        </w:rPr>
      </w:pPr>
    </w:p>
    <w:p w:rsidR="00860486" w:rsidRDefault="00860486" w:rsidP="00143DB1">
      <w:pPr>
        <w:spacing w:line="240" w:lineRule="auto"/>
        <w:jc w:val="center"/>
        <w:rPr>
          <w:b/>
          <w:bCs/>
          <w:color w:val="000000"/>
          <w:sz w:val="44"/>
          <w:szCs w:val="44"/>
          <w:lang w:val="fi-FI"/>
        </w:rPr>
      </w:pPr>
    </w:p>
    <w:p w:rsidR="00EA54F4" w:rsidRPr="0031224D" w:rsidRDefault="00FA278A" w:rsidP="00143DB1">
      <w:pPr>
        <w:spacing w:line="240" w:lineRule="auto"/>
        <w:jc w:val="center"/>
        <w:rPr>
          <w:b/>
          <w:bCs/>
          <w:color w:val="000000"/>
          <w:sz w:val="44"/>
          <w:szCs w:val="44"/>
          <w:lang w:val="id-ID"/>
        </w:rPr>
      </w:pPr>
      <w:r w:rsidRPr="0031224D">
        <w:rPr>
          <w:b/>
          <w:bCs/>
          <w:color w:val="000000"/>
          <w:sz w:val="44"/>
          <w:szCs w:val="44"/>
          <w:lang w:val="fi-FI"/>
        </w:rPr>
        <w:t>AKREDITASI</w:t>
      </w:r>
      <w:r w:rsidR="00143DB1" w:rsidRPr="0031224D">
        <w:rPr>
          <w:b/>
          <w:bCs/>
          <w:color w:val="000000"/>
          <w:sz w:val="44"/>
          <w:szCs w:val="44"/>
          <w:lang w:val="fi-FI"/>
        </w:rPr>
        <w:t xml:space="preserve"> </w:t>
      </w:r>
      <w:r w:rsidR="004C56A6" w:rsidRPr="0031224D">
        <w:rPr>
          <w:b/>
          <w:bCs/>
          <w:color w:val="000000"/>
          <w:sz w:val="44"/>
          <w:szCs w:val="44"/>
          <w:lang w:val="fi-FI"/>
        </w:rPr>
        <w:t xml:space="preserve">PROGRAM STUDI </w:t>
      </w:r>
      <w:r w:rsidR="00772C75" w:rsidRPr="0031224D">
        <w:rPr>
          <w:b/>
          <w:bCs/>
          <w:color w:val="000000"/>
          <w:sz w:val="44"/>
          <w:szCs w:val="44"/>
          <w:lang w:val="id-ID"/>
        </w:rPr>
        <w:t>KEDOKTERAN HEWAN</w:t>
      </w:r>
    </w:p>
    <w:p w:rsidR="00EA54F4" w:rsidRPr="0031224D" w:rsidRDefault="00EA54F4">
      <w:pPr>
        <w:rPr>
          <w:color w:val="000000"/>
          <w:lang w:val="fi-FI"/>
        </w:rPr>
      </w:pPr>
    </w:p>
    <w:p w:rsidR="00EA54F4" w:rsidRPr="0031224D" w:rsidRDefault="00EA54F4">
      <w:pPr>
        <w:rPr>
          <w:color w:val="000000"/>
          <w:lang w:val="fi-FI"/>
        </w:rPr>
      </w:pPr>
    </w:p>
    <w:p w:rsidR="00EA54F4" w:rsidRPr="0031224D" w:rsidRDefault="00EA54F4">
      <w:pPr>
        <w:rPr>
          <w:color w:val="000000"/>
          <w:lang w:val="fi-FI"/>
        </w:rPr>
      </w:pPr>
    </w:p>
    <w:p w:rsidR="00EA54F4" w:rsidRPr="0031224D" w:rsidRDefault="00EA54F4">
      <w:pPr>
        <w:rPr>
          <w:color w:val="000000"/>
          <w:lang w:val="fi-FI"/>
        </w:rPr>
      </w:pPr>
    </w:p>
    <w:p w:rsidR="00EA54F4" w:rsidRPr="0031224D" w:rsidRDefault="00EA54F4">
      <w:pPr>
        <w:rPr>
          <w:color w:val="000000"/>
          <w:lang w:val="fi-FI"/>
        </w:rPr>
      </w:pPr>
    </w:p>
    <w:p w:rsidR="0063522D" w:rsidRPr="0031224D" w:rsidRDefault="0063522D">
      <w:pPr>
        <w:rPr>
          <w:color w:val="000000"/>
          <w:lang w:val="fi-FI"/>
        </w:rPr>
      </w:pPr>
    </w:p>
    <w:p w:rsidR="00EA54F4" w:rsidRPr="0031224D" w:rsidRDefault="00EA54F4">
      <w:pPr>
        <w:rPr>
          <w:color w:val="000000"/>
          <w:lang w:val="fi-FI"/>
        </w:rPr>
      </w:pPr>
    </w:p>
    <w:p w:rsidR="00EA54F4" w:rsidRPr="0062007A" w:rsidRDefault="00F52612">
      <w:pPr>
        <w:spacing w:line="240" w:lineRule="auto"/>
        <w:jc w:val="center"/>
        <w:rPr>
          <w:b/>
          <w:color w:val="000000"/>
          <w:sz w:val="36"/>
          <w:szCs w:val="36"/>
          <w:lang w:val="fi-FI"/>
        </w:rPr>
      </w:pPr>
      <w:r w:rsidRPr="0062007A">
        <w:rPr>
          <w:b/>
          <w:color w:val="000000"/>
          <w:sz w:val="36"/>
          <w:szCs w:val="36"/>
          <w:lang w:val="fi-FI"/>
        </w:rPr>
        <w:t xml:space="preserve">BUKU </w:t>
      </w:r>
      <w:r w:rsidR="00FA278A" w:rsidRPr="0062007A">
        <w:rPr>
          <w:b/>
          <w:color w:val="000000"/>
          <w:sz w:val="36"/>
          <w:szCs w:val="36"/>
          <w:lang w:val="fi-FI"/>
        </w:rPr>
        <w:t>V</w:t>
      </w:r>
    </w:p>
    <w:p w:rsidR="00EA54F4" w:rsidRPr="0062007A" w:rsidRDefault="00FA278A">
      <w:pPr>
        <w:spacing w:line="240" w:lineRule="auto"/>
        <w:jc w:val="center"/>
        <w:rPr>
          <w:b/>
          <w:color w:val="000000"/>
          <w:sz w:val="36"/>
          <w:szCs w:val="36"/>
          <w:lang w:val="fi-FI"/>
        </w:rPr>
      </w:pPr>
      <w:r w:rsidRPr="0062007A">
        <w:rPr>
          <w:b/>
          <w:color w:val="000000"/>
          <w:sz w:val="36"/>
          <w:szCs w:val="36"/>
          <w:lang w:val="fi-FI"/>
        </w:rPr>
        <w:t xml:space="preserve">PEDOMAN PENILAIAN </w:t>
      </w:r>
    </w:p>
    <w:p w:rsidR="00EA54F4" w:rsidRPr="0062007A" w:rsidRDefault="00860486" w:rsidP="00860486">
      <w:pPr>
        <w:spacing w:line="240" w:lineRule="auto"/>
        <w:jc w:val="center"/>
        <w:rPr>
          <w:b/>
          <w:color w:val="000000"/>
          <w:sz w:val="36"/>
          <w:szCs w:val="36"/>
          <w:lang w:val="id-ID"/>
        </w:rPr>
      </w:pPr>
      <w:r>
        <w:rPr>
          <w:b/>
          <w:color w:val="000000"/>
          <w:sz w:val="36"/>
          <w:szCs w:val="36"/>
          <w:lang w:val="nb-NO"/>
        </w:rPr>
        <w:t xml:space="preserve">INSTRUMEN </w:t>
      </w:r>
      <w:r w:rsidR="00FA278A" w:rsidRPr="0062007A">
        <w:rPr>
          <w:b/>
          <w:color w:val="000000"/>
          <w:sz w:val="36"/>
          <w:szCs w:val="36"/>
          <w:lang w:val="nb-NO"/>
        </w:rPr>
        <w:t>AKRED</w:t>
      </w:r>
      <w:r w:rsidR="004C56A6" w:rsidRPr="0062007A">
        <w:rPr>
          <w:b/>
          <w:color w:val="000000"/>
          <w:sz w:val="36"/>
          <w:szCs w:val="36"/>
          <w:lang w:val="nb-NO"/>
        </w:rPr>
        <w:t xml:space="preserve">ITASI </w:t>
      </w:r>
    </w:p>
    <w:p w:rsidR="00EA54F4" w:rsidRPr="0031224D" w:rsidRDefault="00EA54F4">
      <w:pPr>
        <w:rPr>
          <w:color w:val="000000"/>
          <w:lang w:val="nb-NO"/>
        </w:rPr>
      </w:pPr>
    </w:p>
    <w:p w:rsidR="00EA54F4" w:rsidRPr="0031224D" w:rsidRDefault="00EA54F4">
      <w:pPr>
        <w:rPr>
          <w:color w:val="000000"/>
          <w:lang w:val="nb-NO"/>
        </w:rPr>
      </w:pPr>
    </w:p>
    <w:p w:rsidR="00EA54F4" w:rsidRPr="0031224D" w:rsidRDefault="00EA54F4">
      <w:pPr>
        <w:rPr>
          <w:color w:val="000000"/>
          <w:lang w:val="nb-NO"/>
        </w:rPr>
      </w:pPr>
    </w:p>
    <w:p w:rsidR="00EA54F4" w:rsidRPr="0031224D" w:rsidRDefault="00EA54F4">
      <w:pPr>
        <w:rPr>
          <w:color w:val="000000"/>
          <w:lang w:val="nb-NO"/>
        </w:rPr>
      </w:pPr>
    </w:p>
    <w:p w:rsidR="0063522D" w:rsidRPr="0031224D" w:rsidRDefault="0063522D">
      <w:pPr>
        <w:rPr>
          <w:color w:val="000000"/>
          <w:lang w:val="nb-NO"/>
        </w:rPr>
      </w:pPr>
    </w:p>
    <w:p w:rsidR="00EA54F4" w:rsidRPr="0031224D" w:rsidRDefault="00EA54F4">
      <w:pPr>
        <w:rPr>
          <w:color w:val="000000"/>
          <w:lang w:val="nb-NO"/>
        </w:rPr>
      </w:pPr>
    </w:p>
    <w:p w:rsidR="00EA54F4" w:rsidRDefault="00EA54F4">
      <w:pPr>
        <w:rPr>
          <w:color w:val="000000"/>
          <w:lang w:val="nb-NO"/>
        </w:rPr>
      </w:pPr>
    </w:p>
    <w:p w:rsidR="00860486" w:rsidRDefault="00860486">
      <w:pPr>
        <w:rPr>
          <w:color w:val="000000"/>
          <w:lang w:val="nb-NO"/>
        </w:rPr>
      </w:pPr>
    </w:p>
    <w:p w:rsidR="00860486" w:rsidRPr="0031224D" w:rsidRDefault="00860486">
      <w:pPr>
        <w:rPr>
          <w:color w:val="000000"/>
          <w:lang w:val="nb-NO"/>
        </w:rPr>
      </w:pPr>
    </w:p>
    <w:p w:rsidR="00EA54F4" w:rsidRPr="0031224D" w:rsidRDefault="00EA54F4">
      <w:pPr>
        <w:rPr>
          <w:color w:val="000000"/>
          <w:lang w:val="id-ID"/>
        </w:rPr>
      </w:pPr>
    </w:p>
    <w:p w:rsidR="00DE1EDE" w:rsidRPr="0062007A" w:rsidRDefault="004C56A6" w:rsidP="00DE1EDE">
      <w:pPr>
        <w:jc w:val="center"/>
        <w:rPr>
          <w:b/>
          <w:bCs/>
          <w:color w:val="000000"/>
          <w:sz w:val="32"/>
          <w:szCs w:val="32"/>
          <w:lang w:val="fi-FI"/>
        </w:rPr>
      </w:pPr>
      <w:r w:rsidRPr="0062007A">
        <w:rPr>
          <w:b/>
          <w:bCs/>
          <w:color w:val="000000"/>
          <w:sz w:val="32"/>
          <w:szCs w:val="32"/>
          <w:lang w:val="fi-FI"/>
        </w:rPr>
        <w:t>BADAN AKRE</w:t>
      </w:r>
      <w:r w:rsidR="00DE1EDE" w:rsidRPr="0062007A">
        <w:rPr>
          <w:b/>
          <w:bCs/>
          <w:color w:val="000000"/>
          <w:sz w:val="32"/>
          <w:szCs w:val="32"/>
          <w:lang w:val="fi-FI"/>
        </w:rPr>
        <w:t>DITASI NASIONAL PERGURUAN TINGGI</w:t>
      </w:r>
    </w:p>
    <w:p w:rsidR="00DE1EDE" w:rsidRPr="0062007A" w:rsidRDefault="00DE1EDE" w:rsidP="00DE1EDE">
      <w:pPr>
        <w:jc w:val="center"/>
        <w:rPr>
          <w:b/>
          <w:bCs/>
          <w:color w:val="000000"/>
          <w:sz w:val="32"/>
          <w:szCs w:val="32"/>
          <w:lang w:val="id-ID"/>
        </w:rPr>
      </w:pPr>
      <w:r w:rsidRPr="0062007A">
        <w:rPr>
          <w:b/>
          <w:bCs/>
          <w:color w:val="000000"/>
          <w:sz w:val="32"/>
          <w:szCs w:val="32"/>
          <w:lang w:val="fi-FI"/>
        </w:rPr>
        <w:t>JAKARTA 20</w:t>
      </w:r>
      <w:r w:rsidR="00D27F4C" w:rsidRPr="0062007A">
        <w:rPr>
          <w:b/>
          <w:bCs/>
          <w:color w:val="000000"/>
          <w:sz w:val="32"/>
          <w:szCs w:val="32"/>
          <w:lang w:val="id-ID"/>
        </w:rPr>
        <w:t>13</w:t>
      </w:r>
    </w:p>
    <w:p w:rsidR="00EA54F4" w:rsidRPr="0031224D" w:rsidRDefault="00FA278A">
      <w:pPr>
        <w:pStyle w:val="Heading1"/>
        <w:rPr>
          <w:color w:val="000000"/>
          <w:sz w:val="24"/>
          <w:szCs w:val="24"/>
        </w:rPr>
      </w:pPr>
      <w:bookmarkStart w:id="0" w:name="_Toc120175458"/>
      <w:bookmarkStart w:id="1" w:name="_Toc207988160"/>
      <w:r w:rsidRPr="0031224D">
        <w:rPr>
          <w:color w:val="000000"/>
          <w:sz w:val="24"/>
          <w:szCs w:val="24"/>
        </w:rPr>
        <w:lastRenderedPageBreak/>
        <w:t>DAFTAR ISI</w:t>
      </w:r>
      <w:bookmarkEnd w:id="0"/>
      <w:bookmarkEnd w:id="1"/>
    </w:p>
    <w:p w:rsidR="007B3114" w:rsidRPr="0031224D" w:rsidRDefault="007B3114">
      <w:pPr>
        <w:jc w:val="right"/>
        <w:rPr>
          <w:color w:val="000000"/>
        </w:rPr>
      </w:pPr>
    </w:p>
    <w:p w:rsidR="007B3114" w:rsidRPr="0031224D" w:rsidRDefault="007B3114">
      <w:pPr>
        <w:jc w:val="right"/>
        <w:rPr>
          <w:color w:val="000000"/>
        </w:rPr>
      </w:pPr>
    </w:p>
    <w:tbl>
      <w:tblPr>
        <w:tblW w:w="0" w:type="auto"/>
        <w:tblLook w:val="04A0" w:firstRow="1" w:lastRow="0" w:firstColumn="1" w:lastColumn="0" w:noHBand="0" w:noVBand="1"/>
      </w:tblPr>
      <w:tblGrid>
        <w:gridCol w:w="1188"/>
        <w:gridCol w:w="6840"/>
        <w:gridCol w:w="1192"/>
      </w:tblGrid>
      <w:tr w:rsidR="007B3114" w:rsidRPr="0031224D" w:rsidTr="00814305">
        <w:tc>
          <w:tcPr>
            <w:tcW w:w="1188" w:type="dxa"/>
          </w:tcPr>
          <w:p w:rsidR="007B3114" w:rsidRPr="0031224D" w:rsidRDefault="007B3114" w:rsidP="00814305">
            <w:pPr>
              <w:jc w:val="center"/>
              <w:rPr>
                <w:color w:val="000000"/>
              </w:rPr>
            </w:pPr>
          </w:p>
        </w:tc>
        <w:tc>
          <w:tcPr>
            <w:tcW w:w="6840" w:type="dxa"/>
          </w:tcPr>
          <w:p w:rsidR="007B3114" w:rsidRPr="0031224D" w:rsidRDefault="007B3114" w:rsidP="00814305">
            <w:pPr>
              <w:jc w:val="center"/>
              <w:rPr>
                <w:color w:val="000000"/>
              </w:rPr>
            </w:pPr>
          </w:p>
        </w:tc>
        <w:tc>
          <w:tcPr>
            <w:tcW w:w="1192" w:type="dxa"/>
          </w:tcPr>
          <w:p w:rsidR="007B3114" w:rsidRPr="0031224D" w:rsidRDefault="007B3114" w:rsidP="00814305">
            <w:pPr>
              <w:jc w:val="center"/>
              <w:rPr>
                <w:color w:val="000000"/>
              </w:rPr>
            </w:pPr>
            <w:r w:rsidRPr="0031224D">
              <w:rPr>
                <w:color w:val="000000"/>
              </w:rPr>
              <w:t>Halaman</w:t>
            </w:r>
          </w:p>
        </w:tc>
      </w:tr>
      <w:tr w:rsidR="007B3114" w:rsidRPr="0031224D" w:rsidTr="00814305">
        <w:tc>
          <w:tcPr>
            <w:tcW w:w="1188" w:type="dxa"/>
          </w:tcPr>
          <w:p w:rsidR="007B3114" w:rsidRPr="0031224D" w:rsidRDefault="007B3114" w:rsidP="00814305">
            <w:pPr>
              <w:jc w:val="left"/>
              <w:rPr>
                <w:color w:val="000000"/>
              </w:rPr>
            </w:pPr>
            <w:r w:rsidRPr="0031224D">
              <w:rPr>
                <w:color w:val="000000"/>
              </w:rPr>
              <w:t>BAB I</w:t>
            </w:r>
          </w:p>
        </w:tc>
        <w:tc>
          <w:tcPr>
            <w:tcW w:w="6840" w:type="dxa"/>
          </w:tcPr>
          <w:p w:rsidR="007B3114" w:rsidRPr="0031224D" w:rsidRDefault="007B3114" w:rsidP="00814305">
            <w:pPr>
              <w:jc w:val="left"/>
              <w:rPr>
                <w:color w:val="000000"/>
                <w:lang w:val="id-ID"/>
              </w:rPr>
            </w:pPr>
            <w:r w:rsidRPr="0031224D">
              <w:rPr>
                <w:color w:val="000000"/>
              </w:rPr>
              <w:t>STANDAR DAN ELEMEN PENILAIAN AKREDI</w:t>
            </w:r>
            <w:r w:rsidR="00772C75" w:rsidRPr="0031224D">
              <w:rPr>
                <w:color w:val="000000"/>
              </w:rPr>
              <w:t>TASI PROGRAM STUDI</w:t>
            </w:r>
            <w:r w:rsidR="00045878">
              <w:rPr>
                <w:color w:val="000000"/>
              </w:rPr>
              <w:t xml:space="preserve"> ………………………………………………...</w:t>
            </w:r>
          </w:p>
        </w:tc>
        <w:tc>
          <w:tcPr>
            <w:tcW w:w="1192" w:type="dxa"/>
          </w:tcPr>
          <w:p w:rsidR="00045878" w:rsidRPr="00860486" w:rsidRDefault="00045878" w:rsidP="00814305">
            <w:pPr>
              <w:jc w:val="right"/>
              <w:rPr>
                <w:color w:val="000000"/>
              </w:rPr>
            </w:pPr>
          </w:p>
          <w:p w:rsidR="007B3114" w:rsidRPr="00860486" w:rsidRDefault="00045878" w:rsidP="00814305">
            <w:pPr>
              <w:jc w:val="right"/>
              <w:rPr>
                <w:color w:val="000000"/>
              </w:rPr>
            </w:pPr>
            <w:r w:rsidRPr="00860486">
              <w:rPr>
                <w:color w:val="000000"/>
              </w:rPr>
              <w:t>3</w:t>
            </w:r>
          </w:p>
        </w:tc>
      </w:tr>
      <w:tr w:rsidR="007B3114" w:rsidRPr="0031224D" w:rsidTr="00814305">
        <w:tc>
          <w:tcPr>
            <w:tcW w:w="1188" w:type="dxa"/>
          </w:tcPr>
          <w:p w:rsidR="007B3114" w:rsidRPr="0031224D" w:rsidRDefault="007B3114" w:rsidP="00814305">
            <w:pPr>
              <w:jc w:val="left"/>
              <w:rPr>
                <w:color w:val="000000"/>
              </w:rPr>
            </w:pPr>
            <w:r w:rsidRPr="0031224D">
              <w:rPr>
                <w:color w:val="000000"/>
              </w:rPr>
              <w:t>BAB II</w:t>
            </w:r>
          </w:p>
        </w:tc>
        <w:tc>
          <w:tcPr>
            <w:tcW w:w="6840" w:type="dxa"/>
          </w:tcPr>
          <w:p w:rsidR="007B3114" w:rsidRPr="0031224D" w:rsidRDefault="007B3114" w:rsidP="00814305">
            <w:pPr>
              <w:jc w:val="left"/>
              <w:rPr>
                <w:color w:val="000000"/>
                <w:lang w:val="id-ID"/>
              </w:rPr>
            </w:pPr>
            <w:r w:rsidRPr="0031224D">
              <w:rPr>
                <w:color w:val="000000"/>
                <w:lang w:val="sv-SE"/>
              </w:rPr>
              <w:t xml:space="preserve">KRITERIA DAN PROSEDUR PENILAIAN AKREDITASI PROGRAM STUDI </w:t>
            </w:r>
            <w:r w:rsidR="00045878">
              <w:rPr>
                <w:color w:val="000000"/>
                <w:lang w:val="sv-SE"/>
              </w:rPr>
              <w:t>...................................................................</w:t>
            </w:r>
          </w:p>
        </w:tc>
        <w:tc>
          <w:tcPr>
            <w:tcW w:w="1192" w:type="dxa"/>
          </w:tcPr>
          <w:p w:rsidR="00045878" w:rsidRPr="00860486" w:rsidRDefault="00045878" w:rsidP="00814305">
            <w:pPr>
              <w:jc w:val="right"/>
              <w:rPr>
                <w:color w:val="000000"/>
              </w:rPr>
            </w:pPr>
          </w:p>
          <w:p w:rsidR="007B3114" w:rsidRPr="006A5EAD" w:rsidRDefault="007B3114" w:rsidP="00814305">
            <w:pPr>
              <w:jc w:val="right"/>
              <w:rPr>
                <w:color w:val="000000"/>
                <w:lang w:val="id-ID"/>
              </w:rPr>
            </w:pPr>
            <w:r w:rsidRPr="00860486">
              <w:rPr>
                <w:color w:val="000000"/>
              </w:rPr>
              <w:t>1</w:t>
            </w:r>
            <w:r w:rsidR="006A5EAD">
              <w:rPr>
                <w:color w:val="000000"/>
                <w:lang w:val="id-ID"/>
              </w:rPr>
              <w:t>6</w:t>
            </w:r>
          </w:p>
        </w:tc>
      </w:tr>
      <w:tr w:rsidR="007B3114" w:rsidRPr="0031224D" w:rsidTr="00814305">
        <w:tc>
          <w:tcPr>
            <w:tcW w:w="1188" w:type="dxa"/>
          </w:tcPr>
          <w:p w:rsidR="007B3114" w:rsidRPr="0031224D" w:rsidRDefault="007B3114" w:rsidP="00814305">
            <w:pPr>
              <w:jc w:val="left"/>
              <w:rPr>
                <w:color w:val="000000"/>
              </w:rPr>
            </w:pPr>
            <w:r w:rsidRPr="0031224D">
              <w:rPr>
                <w:color w:val="000000"/>
              </w:rPr>
              <w:t>BAB III</w:t>
            </w:r>
          </w:p>
        </w:tc>
        <w:tc>
          <w:tcPr>
            <w:tcW w:w="6840" w:type="dxa"/>
          </w:tcPr>
          <w:p w:rsidR="007B3114" w:rsidRPr="0031224D" w:rsidRDefault="007B3114" w:rsidP="00814305">
            <w:pPr>
              <w:jc w:val="left"/>
              <w:rPr>
                <w:color w:val="000000"/>
                <w:lang w:val="id-ID"/>
              </w:rPr>
            </w:pPr>
            <w:r w:rsidRPr="0031224D">
              <w:rPr>
                <w:color w:val="000000"/>
                <w:lang w:val="sv-SE"/>
              </w:rPr>
              <w:t xml:space="preserve">KEPUTUSAN PENILAIAN AKREDITASI PROGRAM STUDI </w:t>
            </w:r>
            <w:r w:rsidR="00045878">
              <w:rPr>
                <w:color w:val="000000"/>
                <w:lang w:val="sv-SE"/>
              </w:rPr>
              <w:t>..</w:t>
            </w:r>
          </w:p>
        </w:tc>
        <w:tc>
          <w:tcPr>
            <w:tcW w:w="1192" w:type="dxa"/>
          </w:tcPr>
          <w:p w:rsidR="007B3114" w:rsidRPr="006A5EAD" w:rsidRDefault="007B3114" w:rsidP="00126337">
            <w:pPr>
              <w:jc w:val="right"/>
              <w:rPr>
                <w:color w:val="000000"/>
                <w:lang w:val="id-ID"/>
              </w:rPr>
            </w:pPr>
            <w:r w:rsidRPr="00860486">
              <w:rPr>
                <w:color w:val="000000"/>
              </w:rPr>
              <w:t>1</w:t>
            </w:r>
            <w:r w:rsidR="006A5EAD">
              <w:rPr>
                <w:color w:val="000000"/>
                <w:lang w:val="id-ID"/>
              </w:rPr>
              <w:t>9</w:t>
            </w:r>
            <w:bookmarkStart w:id="2" w:name="_GoBack"/>
            <w:bookmarkEnd w:id="2"/>
          </w:p>
        </w:tc>
      </w:tr>
      <w:tr w:rsidR="007B3114" w:rsidRPr="0031224D" w:rsidTr="00814305">
        <w:tc>
          <w:tcPr>
            <w:tcW w:w="8028" w:type="dxa"/>
            <w:gridSpan w:val="2"/>
          </w:tcPr>
          <w:p w:rsidR="007B3114" w:rsidRPr="0031224D" w:rsidRDefault="007B3114" w:rsidP="00814305">
            <w:pPr>
              <w:jc w:val="left"/>
              <w:rPr>
                <w:color w:val="000000"/>
              </w:rPr>
            </w:pPr>
            <w:r w:rsidRPr="0031224D">
              <w:rPr>
                <w:color w:val="000000"/>
              </w:rPr>
              <w:t>LAMPIRAN</w:t>
            </w:r>
          </w:p>
        </w:tc>
        <w:tc>
          <w:tcPr>
            <w:tcW w:w="1192" w:type="dxa"/>
          </w:tcPr>
          <w:p w:rsidR="007B3114" w:rsidRPr="0031224D" w:rsidRDefault="007B3114" w:rsidP="00814305">
            <w:pPr>
              <w:jc w:val="right"/>
              <w:rPr>
                <w:b/>
                <w:color w:val="000000"/>
                <w:lang w:val="id-ID"/>
              </w:rPr>
            </w:pPr>
          </w:p>
        </w:tc>
      </w:tr>
    </w:tbl>
    <w:p w:rsidR="007B3114" w:rsidRPr="0031224D" w:rsidRDefault="007B3114">
      <w:pPr>
        <w:jc w:val="right"/>
        <w:rPr>
          <w:color w:val="000000"/>
        </w:rPr>
      </w:pPr>
    </w:p>
    <w:p w:rsidR="007B3114" w:rsidRPr="0031224D" w:rsidRDefault="007B3114">
      <w:pPr>
        <w:spacing w:line="240" w:lineRule="auto"/>
        <w:jc w:val="left"/>
        <w:rPr>
          <w:b/>
          <w:bCs/>
          <w:color w:val="000000"/>
        </w:rPr>
      </w:pPr>
      <w:bookmarkStart w:id="3" w:name="_Toc180234366"/>
      <w:bookmarkStart w:id="4" w:name="_Toc207988161"/>
      <w:r w:rsidRPr="0031224D">
        <w:rPr>
          <w:color w:val="000000"/>
        </w:rPr>
        <w:br w:type="page"/>
      </w:r>
    </w:p>
    <w:p w:rsidR="00AC239B" w:rsidRPr="0031224D" w:rsidRDefault="00FA278A" w:rsidP="00CA3448">
      <w:pPr>
        <w:pStyle w:val="Heading1"/>
        <w:rPr>
          <w:color w:val="000000"/>
          <w:sz w:val="24"/>
          <w:szCs w:val="24"/>
        </w:rPr>
      </w:pPr>
      <w:r w:rsidRPr="0031224D">
        <w:rPr>
          <w:color w:val="000000"/>
          <w:sz w:val="24"/>
          <w:szCs w:val="24"/>
        </w:rPr>
        <w:lastRenderedPageBreak/>
        <w:t>BAB I</w:t>
      </w:r>
      <w:bookmarkStart w:id="5" w:name="_Toc120175460"/>
      <w:bookmarkEnd w:id="3"/>
    </w:p>
    <w:p w:rsidR="00EA54F4" w:rsidRPr="0031224D" w:rsidRDefault="00FA278A" w:rsidP="00CA3448">
      <w:pPr>
        <w:pStyle w:val="Heading1"/>
        <w:rPr>
          <w:color w:val="000000"/>
          <w:sz w:val="24"/>
          <w:szCs w:val="24"/>
          <w:lang w:val="id-ID"/>
        </w:rPr>
      </w:pPr>
      <w:r w:rsidRPr="0031224D">
        <w:rPr>
          <w:color w:val="000000"/>
          <w:sz w:val="24"/>
          <w:szCs w:val="24"/>
        </w:rPr>
        <w:t xml:space="preserve">STANDAR DAN </w:t>
      </w:r>
      <w:r w:rsidR="00F30A91" w:rsidRPr="0031224D">
        <w:rPr>
          <w:color w:val="000000"/>
          <w:sz w:val="24"/>
          <w:szCs w:val="24"/>
        </w:rPr>
        <w:t>ELEMEN PENILAIAN</w:t>
      </w:r>
      <w:r w:rsidRPr="0031224D">
        <w:rPr>
          <w:color w:val="000000"/>
          <w:sz w:val="24"/>
          <w:szCs w:val="24"/>
        </w:rPr>
        <w:t xml:space="preserve"> AKREDITASI </w:t>
      </w:r>
      <w:bookmarkEnd w:id="4"/>
      <w:bookmarkEnd w:id="5"/>
      <w:r w:rsidR="00772C75" w:rsidRPr="0031224D">
        <w:rPr>
          <w:color w:val="000000"/>
          <w:sz w:val="24"/>
          <w:szCs w:val="24"/>
        </w:rPr>
        <w:t xml:space="preserve">PROGRAM STUDI </w:t>
      </w:r>
      <w:r w:rsidR="00772C75" w:rsidRPr="0031224D">
        <w:rPr>
          <w:color w:val="000000"/>
          <w:sz w:val="24"/>
          <w:szCs w:val="24"/>
          <w:lang w:val="id-ID"/>
        </w:rPr>
        <w:tab/>
      </w:r>
    </w:p>
    <w:p w:rsidR="00EA54F4" w:rsidRPr="0031224D" w:rsidRDefault="00EA54F4" w:rsidP="0047366C">
      <w:pPr>
        <w:spacing w:line="240" w:lineRule="auto"/>
        <w:rPr>
          <w:b/>
          <w:bCs/>
          <w:color w:val="000000"/>
        </w:rPr>
      </w:pPr>
    </w:p>
    <w:p w:rsidR="00627F6D" w:rsidRPr="0031224D" w:rsidRDefault="00FA278A" w:rsidP="00D30DC9">
      <w:pPr>
        <w:spacing w:line="240" w:lineRule="auto"/>
        <w:rPr>
          <w:noProof/>
        </w:rPr>
      </w:pPr>
      <w:r w:rsidRPr="0031224D">
        <w:t xml:space="preserve">Dokumen akreditasi yang berupa </w:t>
      </w:r>
      <w:r w:rsidR="004C56A6" w:rsidRPr="0031224D">
        <w:t xml:space="preserve">evaluasi diri dan borang program studi serta borang yang diisi oleh </w:t>
      </w:r>
      <w:r w:rsidR="00860486">
        <w:t>UPPSKH</w:t>
      </w:r>
      <w:r w:rsidR="004C56A6" w:rsidRPr="0031224D">
        <w:t xml:space="preserve"> dinil</w:t>
      </w:r>
      <w:r w:rsidRPr="0031224D">
        <w:t xml:space="preserve">ai melalui </w:t>
      </w:r>
      <w:r w:rsidR="00CA3448" w:rsidRPr="0031224D">
        <w:t>tujuh</w:t>
      </w:r>
      <w:r w:rsidRPr="0031224D">
        <w:t xml:space="preserve"> standar</w:t>
      </w:r>
      <w:r w:rsidR="00CA3448" w:rsidRPr="0031224D">
        <w:t>, yaitu:</w:t>
      </w:r>
      <w:r w:rsidRPr="0031224D">
        <w:t xml:space="preserve"> </w:t>
      </w:r>
    </w:p>
    <w:p w:rsidR="00CA3448" w:rsidRPr="0031224D" w:rsidRDefault="00CA3448" w:rsidP="00D30DC9">
      <w:pPr>
        <w:pStyle w:val="BodyTextIndent"/>
        <w:numPr>
          <w:ilvl w:val="0"/>
          <w:numId w:val="3"/>
        </w:numPr>
        <w:rPr>
          <w:lang w:val="es-ES"/>
        </w:rPr>
      </w:pPr>
      <w:r w:rsidRPr="0031224D">
        <w:rPr>
          <w:lang w:val="es-ES"/>
        </w:rPr>
        <w:t>Visi</w:t>
      </w:r>
      <w:r w:rsidR="004C56A6" w:rsidRPr="0031224D">
        <w:rPr>
          <w:lang w:val="es-ES"/>
        </w:rPr>
        <w:t>, misi, tujuan dan sasaran, serta strategi pencapaiannya</w:t>
      </w:r>
    </w:p>
    <w:p w:rsidR="00CA3448" w:rsidRPr="0031224D" w:rsidRDefault="00CA3448" w:rsidP="00D30DC9">
      <w:pPr>
        <w:pStyle w:val="BodyTextIndent"/>
        <w:numPr>
          <w:ilvl w:val="0"/>
          <w:numId w:val="3"/>
        </w:numPr>
      </w:pPr>
      <w:r w:rsidRPr="0031224D">
        <w:t>Tata</w:t>
      </w:r>
      <w:r w:rsidR="004C56A6" w:rsidRPr="0031224D">
        <w:t xml:space="preserve"> </w:t>
      </w:r>
      <w:r w:rsidRPr="0031224D">
        <w:t>pamong</w:t>
      </w:r>
      <w:r w:rsidR="004C56A6" w:rsidRPr="0031224D">
        <w:t xml:space="preserve">, kepemimpinan, </w:t>
      </w:r>
      <w:r w:rsidR="00162CB6" w:rsidRPr="0031224D">
        <w:t>si</w:t>
      </w:r>
      <w:r w:rsidR="004C56A6" w:rsidRPr="0031224D">
        <w:t>stem pengelolaan dan penjaminan mutu</w:t>
      </w:r>
      <w:r w:rsidRPr="0031224D">
        <w:t xml:space="preserve"> </w:t>
      </w:r>
    </w:p>
    <w:p w:rsidR="00CA3448" w:rsidRPr="0031224D" w:rsidRDefault="004C56A6" w:rsidP="00D30DC9">
      <w:pPr>
        <w:pStyle w:val="BodyTextIndent"/>
        <w:numPr>
          <w:ilvl w:val="0"/>
          <w:numId w:val="3"/>
        </w:numPr>
      </w:pPr>
      <w:r w:rsidRPr="0031224D">
        <w:t>Mahasiswa dan l</w:t>
      </w:r>
      <w:r w:rsidR="00CA3448" w:rsidRPr="0031224D">
        <w:t xml:space="preserve">ulusan </w:t>
      </w:r>
    </w:p>
    <w:p w:rsidR="00CA3448" w:rsidRPr="0031224D" w:rsidRDefault="004C56A6" w:rsidP="00D30DC9">
      <w:pPr>
        <w:pStyle w:val="BodyTextIndent"/>
        <w:numPr>
          <w:ilvl w:val="0"/>
          <w:numId w:val="3"/>
        </w:numPr>
      </w:pPr>
      <w:r w:rsidRPr="0031224D">
        <w:t>Sumber daya m</w:t>
      </w:r>
      <w:r w:rsidR="00CA3448" w:rsidRPr="0031224D">
        <w:t xml:space="preserve">anusia </w:t>
      </w:r>
    </w:p>
    <w:p w:rsidR="00CA3448" w:rsidRPr="0031224D" w:rsidRDefault="00162CB6" w:rsidP="00D30DC9">
      <w:pPr>
        <w:pStyle w:val="BodyTextIndent"/>
        <w:numPr>
          <w:ilvl w:val="0"/>
          <w:numId w:val="3"/>
        </w:numPr>
      </w:pPr>
      <w:r w:rsidRPr="0031224D">
        <w:t>Kurikulum, p</w:t>
      </w:r>
      <w:r w:rsidR="00CA3448" w:rsidRPr="0031224D">
        <w:t xml:space="preserve">embelajaran, </w:t>
      </w:r>
      <w:r w:rsidRPr="0031224D">
        <w:t>dan suasana akademik</w:t>
      </w:r>
    </w:p>
    <w:p w:rsidR="00CA3448" w:rsidRPr="0031224D" w:rsidRDefault="00162CB6" w:rsidP="00D30DC9">
      <w:pPr>
        <w:pStyle w:val="BodyTextIndent"/>
        <w:numPr>
          <w:ilvl w:val="0"/>
          <w:numId w:val="3"/>
        </w:numPr>
      </w:pPr>
      <w:r w:rsidRPr="0031224D">
        <w:t>Pembiayaan, sarana dan p</w:t>
      </w:r>
      <w:r w:rsidR="00CA3448" w:rsidRPr="0031224D">
        <w:t>rasarana</w:t>
      </w:r>
      <w:r w:rsidRPr="0031224D">
        <w:t>, serta sistem informasi</w:t>
      </w:r>
    </w:p>
    <w:p w:rsidR="00CA3448" w:rsidRPr="0031224D" w:rsidRDefault="00162CB6" w:rsidP="00D30DC9">
      <w:pPr>
        <w:pStyle w:val="BodyTextIndent"/>
        <w:numPr>
          <w:ilvl w:val="0"/>
          <w:numId w:val="3"/>
        </w:numPr>
      </w:pPr>
      <w:r w:rsidRPr="0031224D">
        <w:t>Penelitian, pelayanan/pengabdian kepada masyarakat</w:t>
      </w:r>
      <w:r w:rsidR="00860486">
        <w:t>,</w:t>
      </w:r>
      <w:r w:rsidRPr="0031224D">
        <w:t xml:space="preserve"> dan kerjasama</w:t>
      </w:r>
    </w:p>
    <w:p w:rsidR="00CA3448" w:rsidRPr="0031224D" w:rsidRDefault="00CA3448" w:rsidP="00D30DC9">
      <w:pPr>
        <w:pStyle w:val="BodyTextIndent3"/>
        <w:ind w:left="0"/>
      </w:pPr>
    </w:p>
    <w:p w:rsidR="00CA3448" w:rsidRPr="0031224D" w:rsidRDefault="00CA3448" w:rsidP="00D30DC9">
      <w:pPr>
        <w:pStyle w:val="BodyTextIndent3"/>
        <w:ind w:left="0"/>
      </w:pPr>
      <w:proofErr w:type="gramStart"/>
      <w:r w:rsidRPr="0031224D">
        <w:t xml:space="preserve">Setiap standar dideskripsikan dan dirinci </w:t>
      </w:r>
      <w:r w:rsidRPr="0031224D">
        <w:rPr>
          <w:color w:val="000000"/>
        </w:rPr>
        <w:t>menjadi elemen penilaian/parameter sebagai berikut.</w:t>
      </w:r>
      <w:proofErr w:type="gramEnd"/>
      <w:r w:rsidRPr="0031224D">
        <w:rPr>
          <w:color w:val="000000"/>
        </w:rPr>
        <w:t xml:space="preserve"> </w:t>
      </w:r>
    </w:p>
    <w:p w:rsidR="00CA3448" w:rsidRPr="0031224D" w:rsidRDefault="00CA3448" w:rsidP="00D30DC9">
      <w:pPr>
        <w:pStyle w:val="BodyTextIndent3"/>
        <w:ind w:left="0"/>
      </w:pPr>
    </w:p>
    <w:p w:rsidR="00945356" w:rsidRPr="0031224D" w:rsidRDefault="00945356" w:rsidP="00945356">
      <w:pPr>
        <w:pStyle w:val="Heading1"/>
        <w:ind w:left="1559" w:hanging="1559"/>
        <w:jc w:val="left"/>
        <w:rPr>
          <w:color w:val="000000"/>
          <w:sz w:val="24"/>
          <w:szCs w:val="24"/>
          <w:lang w:val="id-ID"/>
        </w:rPr>
      </w:pPr>
    </w:p>
    <w:p w:rsidR="00945356" w:rsidRPr="0031224D" w:rsidRDefault="00945356" w:rsidP="00945356">
      <w:pPr>
        <w:pStyle w:val="Heading1"/>
        <w:ind w:left="1559" w:hanging="1559"/>
        <w:jc w:val="left"/>
        <w:rPr>
          <w:color w:val="000000"/>
          <w:sz w:val="24"/>
          <w:szCs w:val="24"/>
          <w:lang w:val="nb-NO"/>
        </w:rPr>
      </w:pPr>
      <w:r w:rsidRPr="0031224D">
        <w:rPr>
          <w:color w:val="000000"/>
          <w:sz w:val="24"/>
          <w:szCs w:val="24"/>
          <w:lang w:val="nb-NO"/>
        </w:rPr>
        <w:t>Standar 1. Visi, Misi, Tujuan dan Sasaran</w:t>
      </w:r>
      <w:r w:rsidRPr="0031224D">
        <w:rPr>
          <w:color w:val="000000"/>
          <w:sz w:val="24"/>
          <w:szCs w:val="24"/>
          <w:lang w:val="id-ID"/>
        </w:rPr>
        <w:t>, serta Strategi Pencapaian</w:t>
      </w:r>
      <w:r w:rsidRPr="0031224D">
        <w:rPr>
          <w:color w:val="000000"/>
          <w:sz w:val="24"/>
          <w:szCs w:val="24"/>
          <w:lang w:val="nb-NO"/>
        </w:rPr>
        <w:tab/>
      </w:r>
    </w:p>
    <w:p w:rsidR="00945356" w:rsidRPr="0031224D" w:rsidRDefault="00945356" w:rsidP="00945356">
      <w:pPr>
        <w:spacing w:line="240" w:lineRule="auto"/>
        <w:rPr>
          <w:color w:val="0D0D0D"/>
          <w:lang w:val="id-ID"/>
        </w:rPr>
      </w:pPr>
    </w:p>
    <w:p w:rsidR="00945356" w:rsidRPr="0031224D" w:rsidRDefault="00945356" w:rsidP="00945356">
      <w:pPr>
        <w:spacing w:line="240" w:lineRule="auto"/>
        <w:rPr>
          <w:color w:val="0D0D0D"/>
          <w:lang w:val="id-ID"/>
        </w:rPr>
      </w:pPr>
      <w:r w:rsidRPr="0031224D">
        <w:rPr>
          <w:color w:val="0D0D0D"/>
          <w:lang w:val="id-ID"/>
        </w:rPr>
        <w:t xml:space="preserve">Standar ini adalah acuan keunggulan mutu penyelenggaraan dan strategi </w:t>
      </w:r>
      <w:r w:rsidRPr="0031224D">
        <w:rPr>
          <w:color w:val="0D0D0D"/>
          <w:lang w:val="it-IT"/>
        </w:rPr>
        <w:t xml:space="preserve">program studi </w:t>
      </w:r>
      <w:r w:rsidRPr="0031224D">
        <w:rPr>
          <w:color w:val="0D0D0D"/>
          <w:lang w:val="id-ID"/>
        </w:rPr>
        <w:t xml:space="preserve">untuk meraih </w:t>
      </w:r>
      <w:r w:rsidRPr="0031224D">
        <w:rPr>
          <w:color w:val="0D0D0D"/>
          <w:lang w:val="it-IT"/>
        </w:rPr>
        <w:t xml:space="preserve">cita-cita di </w:t>
      </w:r>
      <w:r w:rsidRPr="0031224D">
        <w:rPr>
          <w:color w:val="0D0D0D"/>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945356" w:rsidRPr="0031224D" w:rsidRDefault="00945356" w:rsidP="00945356">
      <w:pPr>
        <w:spacing w:line="240" w:lineRule="auto"/>
        <w:rPr>
          <w:color w:val="0D0D0D"/>
          <w:lang w:val="id-ID"/>
        </w:rPr>
      </w:pPr>
    </w:p>
    <w:p w:rsidR="00945356" w:rsidRPr="0031224D" w:rsidRDefault="00945356" w:rsidP="00945356">
      <w:pPr>
        <w:spacing w:line="240" w:lineRule="auto"/>
        <w:rPr>
          <w:color w:val="0D0D0D"/>
          <w:lang w:val="id-ID"/>
        </w:rPr>
      </w:pPr>
      <w:r w:rsidRPr="0031224D">
        <w:rPr>
          <w:color w:val="0D0D0D"/>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31224D">
        <w:rPr>
          <w:i/>
          <w:color w:val="0D0D0D"/>
          <w:lang w:val="id-ID"/>
        </w:rPr>
        <w:t>platitude</w:t>
      </w:r>
      <w:r w:rsidRPr="0031224D">
        <w:rPr>
          <w:color w:val="0D0D0D"/>
          <w:lang w:val="id-ID"/>
        </w:rPr>
        <w:t xml:space="preserve">). </w:t>
      </w:r>
    </w:p>
    <w:p w:rsidR="00945356" w:rsidRPr="0031224D" w:rsidRDefault="00945356" w:rsidP="00945356">
      <w:pPr>
        <w:spacing w:line="240" w:lineRule="auto"/>
        <w:rPr>
          <w:color w:val="0D0D0D"/>
          <w:lang w:val="id-ID"/>
        </w:rPr>
      </w:pPr>
    </w:p>
    <w:p w:rsidR="00945356" w:rsidRPr="0031224D" w:rsidRDefault="00945356" w:rsidP="00945356">
      <w:pPr>
        <w:spacing w:line="240" w:lineRule="auto"/>
        <w:rPr>
          <w:color w:val="0D0D0D"/>
          <w:lang w:val="id-ID"/>
        </w:rPr>
      </w:pPr>
      <w:r w:rsidRPr="0031224D">
        <w:rPr>
          <w:color w:val="0D0D0D"/>
          <w:lang w:val="id-ID"/>
        </w:rPr>
        <w:t>Keberhasilan pelaksanaan misi menjadi cerminan pe</w:t>
      </w:r>
      <w:r w:rsidRPr="0031224D">
        <w:rPr>
          <w:color w:val="0D0D0D"/>
          <w:lang w:val="fi-FI"/>
        </w:rPr>
        <w:t>r</w:t>
      </w:r>
      <w:r w:rsidRPr="0031224D">
        <w:rPr>
          <w:color w:val="0D0D0D"/>
          <w:lang w:val="id-ID"/>
        </w:rPr>
        <w:t>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yang bersangkutan.</w:t>
      </w:r>
    </w:p>
    <w:p w:rsidR="00945356" w:rsidRPr="0031224D" w:rsidRDefault="00945356" w:rsidP="00945356">
      <w:pPr>
        <w:spacing w:line="240" w:lineRule="auto"/>
        <w:rPr>
          <w:color w:val="0D0D0D"/>
          <w:lang w:val="id-ID"/>
        </w:rPr>
      </w:pPr>
    </w:p>
    <w:p w:rsidR="00945356" w:rsidRPr="0031224D" w:rsidRDefault="00945356" w:rsidP="00945356">
      <w:pPr>
        <w:spacing w:line="240" w:lineRule="auto"/>
        <w:rPr>
          <w:color w:val="0D0D0D"/>
          <w:lang w:val="id-ID"/>
        </w:rPr>
      </w:pPr>
    </w:p>
    <w:p w:rsidR="00945356" w:rsidRPr="0031224D" w:rsidRDefault="00945356" w:rsidP="00945356">
      <w:pPr>
        <w:spacing w:line="240" w:lineRule="auto"/>
        <w:rPr>
          <w:b/>
          <w:bCs/>
          <w:color w:val="0D0D0D"/>
          <w:lang w:val="id-ID"/>
        </w:rPr>
      </w:pPr>
      <w:r w:rsidRPr="0031224D">
        <w:rPr>
          <w:b/>
          <w:bCs/>
          <w:color w:val="0D0D0D"/>
          <w:lang w:val="id-ID"/>
        </w:rPr>
        <w:t>Deskripsi</w:t>
      </w:r>
    </w:p>
    <w:p w:rsidR="00945356" w:rsidRPr="0031224D" w:rsidRDefault="00945356" w:rsidP="00945356">
      <w:pPr>
        <w:spacing w:line="240" w:lineRule="auto"/>
        <w:ind w:left="567"/>
        <w:rPr>
          <w:color w:val="0D0D0D"/>
          <w:lang w:val="nb-NO"/>
        </w:rPr>
      </w:pPr>
    </w:p>
    <w:p w:rsidR="00945356" w:rsidRPr="0031224D" w:rsidRDefault="00945356" w:rsidP="00945356">
      <w:pPr>
        <w:spacing w:line="240" w:lineRule="auto"/>
        <w:rPr>
          <w:dstrike/>
          <w:color w:val="0D0D0D"/>
          <w:lang w:val="id-ID"/>
        </w:rPr>
      </w:pPr>
      <w:r w:rsidRPr="0031224D">
        <w:rPr>
          <w:color w:val="0D0D0D"/>
          <w:lang w:val="id-ID"/>
        </w:rPr>
        <w:t xml:space="preserve">Program studi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w:t>
      </w:r>
      <w:r w:rsidRPr="0031224D">
        <w:rPr>
          <w:color w:val="0D0D0D"/>
          <w:lang w:val="id-ID"/>
        </w:rPr>
        <w:lastRenderedPageBreak/>
        <w:t>internal maupun eksternal; b) asumsi;  dan c) kondisi lingkungan yang didefinisikan dengan kaidah yang baik dan benar, konsisten dengan visi perguruan tingginya.</w:t>
      </w:r>
      <w:r w:rsidRPr="0031224D">
        <w:rPr>
          <w:dstrike/>
          <w:color w:val="0D0D0D"/>
          <w:lang w:val="id-ID"/>
        </w:rPr>
        <w:t xml:space="preserve"> </w:t>
      </w:r>
    </w:p>
    <w:p w:rsidR="00945356" w:rsidRPr="0031224D" w:rsidRDefault="00945356" w:rsidP="00945356">
      <w:pPr>
        <w:spacing w:line="240" w:lineRule="auto"/>
        <w:rPr>
          <w:color w:val="0D0D0D"/>
          <w:lang w:val="id-ID"/>
        </w:rPr>
      </w:pPr>
    </w:p>
    <w:p w:rsidR="00945356" w:rsidRPr="0031224D" w:rsidRDefault="00945356" w:rsidP="00945356">
      <w:pPr>
        <w:spacing w:line="240" w:lineRule="auto"/>
        <w:rPr>
          <w:color w:val="0D0D0D"/>
          <w:lang w:val="id-ID"/>
        </w:rPr>
      </w:pPr>
      <w:r w:rsidRPr="0031224D">
        <w:rPr>
          <w:color w:val="0D0D0D"/>
          <w:lang w:val="id-ID"/>
        </w:rPr>
        <w:t xml:space="preserve">Untuk mewujudkan visi tersebut, misi program studi dinyatakan secara spesifik mengenai apa yang dilaksanakan. Misi program studi adalah tridharma perguruan tinggi (pendidikan, penelitian, dan pelayanan/pengabdian kepada masyarakat). Keterlaksanaan misi yang diartikulasikan harus merupakan upaya mewujudkan visi program studi. </w:t>
      </w:r>
    </w:p>
    <w:p w:rsidR="00945356" w:rsidRPr="0031224D" w:rsidRDefault="00945356" w:rsidP="00945356">
      <w:pPr>
        <w:spacing w:line="240" w:lineRule="auto"/>
        <w:rPr>
          <w:color w:val="0D0D0D"/>
          <w:lang w:val="nb-NO"/>
        </w:rPr>
      </w:pPr>
    </w:p>
    <w:p w:rsidR="00945356" w:rsidRPr="0031224D" w:rsidRDefault="00945356" w:rsidP="00945356">
      <w:pPr>
        <w:spacing w:line="240" w:lineRule="auto"/>
        <w:rPr>
          <w:color w:val="0D0D0D"/>
          <w:lang w:val="id-ID"/>
        </w:rPr>
      </w:pPr>
      <w:r w:rsidRPr="0031224D">
        <w:rPr>
          <w:color w:val="0D0D0D"/>
          <w:lang w:val="id-ID"/>
        </w:rPr>
        <w:t>Program studi</w:t>
      </w:r>
      <w:r w:rsidRPr="0031224D">
        <w:rPr>
          <w:color w:val="0D0D0D"/>
          <w:lang w:val="nb-NO"/>
        </w:rPr>
        <w:t xml:space="preserve"> </w:t>
      </w:r>
      <w:r w:rsidRPr="0031224D">
        <w:rPr>
          <w:color w:val="0D0D0D"/>
          <w:lang w:val="id-ID"/>
        </w:rPr>
        <w:t>memiliki tujuan dan sasaran dengan rumusan yang jelas, spesifik, dapat diukur ketercapaiannya dalam kurun waktu yang ditentukan, relevan dengan visi dan misinya.</w:t>
      </w:r>
      <w:r w:rsidRPr="0031224D">
        <w:rPr>
          <w:color w:val="0D0D0D"/>
          <w:lang w:val="nb-NO"/>
        </w:rPr>
        <w:t xml:space="preserve"> </w:t>
      </w:r>
      <w:r w:rsidRPr="0031224D">
        <w:rPr>
          <w:color w:val="0D0D0D"/>
          <w:lang w:val="id-ID"/>
        </w:rPr>
        <w:t xml:space="preserve">Tujuan dan sasaran tersebut di atas direfleksikan dalam bentuk </w:t>
      </w:r>
      <w:r w:rsidRPr="0031224D">
        <w:rPr>
          <w:color w:val="0D0D0D"/>
          <w:lang w:val="nb-NO"/>
        </w:rPr>
        <w:t>keluaran dan hasil (</w:t>
      </w:r>
      <w:r w:rsidRPr="0031224D">
        <w:rPr>
          <w:i/>
          <w:color w:val="0D0D0D"/>
          <w:lang w:val="nb-NO"/>
        </w:rPr>
        <w:t>output</w:t>
      </w:r>
      <w:r w:rsidRPr="0031224D">
        <w:rPr>
          <w:color w:val="0D0D0D"/>
          <w:lang w:val="nb-NO"/>
        </w:rPr>
        <w:t xml:space="preserve"> dan </w:t>
      </w:r>
      <w:r w:rsidRPr="0031224D">
        <w:rPr>
          <w:i/>
          <w:iCs/>
          <w:color w:val="0D0D0D"/>
          <w:lang w:val="id-ID"/>
        </w:rPr>
        <w:t>outcome</w:t>
      </w:r>
      <w:r w:rsidRPr="0031224D">
        <w:rPr>
          <w:iCs/>
          <w:color w:val="0D0D0D"/>
          <w:lang w:val="nb-NO"/>
        </w:rPr>
        <w:t>)</w:t>
      </w:r>
      <w:r w:rsidRPr="0031224D">
        <w:rPr>
          <w:color w:val="0D0D0D"/>
          <w:lang w:val="id-ID"/>
        </w:rPr>
        <w:t xml:space="preserve"> program studi (lulusan, hasil penelitian dan pelayanan</w:t>
      </w:r>
      <w:r w:rsidRPr="0031224D">
        <w:rPr>
          <w:color w:val="0D0D0D"/>
          <w:lang w:val="nb-NO"/>
        </w:rPr>
        <w:t>/pengabdian kepada</w:t>
      </w:r>
      <w:r w:rsidRPr="0031224D">
        <w:rPr>
          <w:color w:val="0D0D0D"/>
          <w:lang w:val="id-ID"/>
        </w:rPr>
        <w:t xml:space="preserve"> masyarakat). Pernyataan-pernyataan tersebut diketahui, dipahami dan menjadi milik bersama seluruh komponen pengelola program studi dan institusi, serta diwujudkan melalui strategi-strategi dan kegiatan terjadwal di program studi.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studi. Strategi pencapaian sasaran yang baik ditunjukkan dengan bukti tertulis dan fakta di lapangan. </w:t>
      </w:r>
    </w:p>
    <w:p w:rsidR="00945356" w:rsidRPr="0031224D" w:rsidRDefault="00945356" w:rsidP="00945356">
      <w:pPr>
        <w:spacing w:line="240" w:lineRule="auto"/>
        <w:ind w:left="567"/>
        <w:rPr>
          <w:color w:val="0D0D0D"/>
          <w:lang w:val="id-ID"/>
        </w:rPr>
      </w:pPr>
    </w:p>
    <w:p w:rsidR="00945356" w:rsidRPr="0031224D" w:rsidRDefault="00860486" w:rsidP="00945356">
      <w:pPr>
        <w:spacing w:line="240" w:lineRule="auto"/>
        <w:rPr>
          <w:b/>
          <w:bCs/>
          <w:color w:val="0D0D0D"/>
        </w:rPr>
      </w:pPr>
      <w:r>
        <w:rPr>
          <w:b/>
          <w:bCs/>
          <w:color w:val="0D0D0D"/>
          <w:lang w:val="fi-FI"/>
        </w:rPr>
        <w:t>Deskriptor Elemen P</w:t>
      </w:r>
      <w:r w:rsidR="00945356" w:rsidRPr="0031224D">
        <w:rPr>
          <w:b/>
          <w:bCs/>
          <w:color w:val="0D0D0D"/>
          <w:lang w:val="fi-FI"/>
        </w:rPr>
        <w:t>enilaian</w:t>
      </w:r>
      <w:r w:rsidR="00945356" w:rsidRPr="0031224D">
        <w:rPr>
          <w:b/>
          <w:bCs/>
          <w:color w:val="0D0D0D"/>
          <w:lang w:val="id-ID"/>
        </w:rPr>
        <w:t>:</w:t>
      </w:r>
    </w:p>
    <w:p w:rsidR="00945356" w:rsidRPr="0031224D" w:rsidRDefault="00945356" w:rsidP="00945356">
      <w:pPr>
        <w:spacing w:line="240" w:lineRule="auto"/>
        <w:rPr>
          <w:b/>
          <w:bCs/>
          <w:color w:val="0D0D0D"/>
        </w:rPr>
      </w:pPr>
    </w:p>
    <w:p w:rsidR="00945356" w:rsidRPr="0031224D" w:rsidRDefault="00945356" w:rsidP="000944D4">
      <w:pPr>
        <w:numPr>
          <w:ilvl w:val="1"/>
          <w:numId w:val="7"/>
        </w:numPr>
        <w:spacing w:line="240" w:lineRule="auto"/>
        <w:ind w:left="567" w:hanging="567"/>
        <w:rPr>
          <w:color w:val="0D0D0D"/>
          <w:lang w:val="nb-NO"/>
        </w:rPr>
      </w:pPr>
      <w:r w:rsidRPr="0031224D">
        <w:rPr>
          <w:color w:val="000000"/>
          <w:lang w:val="nb-NO"/>
        </w:rPr>
        <w:t>Kejelasan, kerealistikan, dan keterkaitan antar visi, misi, tujuan, sasaran program studi, dan pemangku kepentingan yang terlibat.</w:t>
      </w:r>
      <w:r w:rsidRPr="0031224D">
        <w:rPr>
          <w:color w:val="000000"/>
          <w:lang w:val="id-ID"/>
        </w:rPr>
        <w:t xml:space="preserve"> </w:t>
      </w:r>
      <w:r w:rsidRPr="0031224D">
        <w:rPr>
          <w:color w:val="0D0D0D"/>
          <w:lang w:val="nb-NO"/>
        </w:rPr>
        <w:t>Strategi pencapaian sasaran dengan rentang waktu yang jelas dan didukung oleh dokumen.</w:t>
      </w:r>
    </w:p>
    <w:p w:rsidR="00945356" w:rsidRPr="0031224D" w:rsidRDefault="00164636" w:rsidP="00945356">
      <w:pPr>
        <w:spacing w:line="240" w:lineRule="auto"/>
        <w:ind w:left="567" w:hanging="567"/>
        <w:rPr>
          <w:bCs/>
          <w:color w:val="0D0D0D"/>
          <w:lang w:val="nb-NO"/>
        </w:rPr>
      </w:pPr>
      <w:r>
        <w:rPr>
          <w:color w:val="000000"/>
          <w:lang w:val="id-ID"/>
        </w:rPr>
        <w:t xml:space="preserve">1.2 </w:t>
      </w:r>
      <w:r>
        <w:rPr>
          <w:color w:val="000000"/>
        </w:rPr>
        <w:tab/>
      </w:r>
      <w:r w:rsidR="00945356" w:rsidRPr="0031224D">
        <w:rPr>
          <w:color w:val="000000"/>
          <w:lang w:val="nb-NO"/>
        </w:rPr>
        <w:t xml:space="preserve">Pemahaman </w:t>
      </w:r>
      <w:r w:rsidR="00945356" w:rsidRPr="0031224D">
        <w:rPr>
          <w:lang w:val="nb-NO"/>
        </w:rPr>
        <w:t>visi, misi, tujuan, dan sasaran program studi oleh seluruh pemangku kepentingan internal (</w:t>
      </w:r>
      <w:r w:rsidR="00945356" w:rsidRPr="0031224D">
        <w:rPr>
          <w:i/>
          <w:iCs/>
          <w:lang w:val="nb-NO"/>
        </w:rPr>
        <w:t>internal</w:t>
      </w:r>
      <w:r w:rsidR="00945356" w:rsidRPr="0031224D">
        <w:rPr>
          <w:lang w:val="nb-NO"/>
        </w:rPr>
        <w:t xml:space="preserve"> </w:t>
      </w:r>
      <w:r w:rsidR="00945356" w:rsidRPr="0031224D">
        <w:rPr>
          <w:i/>
          <w:iCs/>
          <w:lang w:val="nb-NO"/>
        </w:rPr>
        <w:t>stakeholders</w:t>
      </w:r>
      <w:r w:rsidR="00945356" w:rsidRPr="0031224D">
        <w:rPr>
          <w:lang w:val="nb-NO"/>
        </w:rPr>
        <w:t>): sivitas akademika (dosen dan mahasiswa) dan tenaga kependidikan.</w:t>
      </w:r>
    </w:p>
    <w:p w:rsidR="00945356" w:rsidRPr="0031224D" w:rsidRDefault="00945356" w:rsidP="00945356">
      <w:pPr>
        <w:spacing w:line="240" w:lineRule="auto"/>
        <w:rPr>
          <w:lang w:val="nb-NO"/>
        </w:rPr>
      </w:pPr>
    </w:p>
    <w:p w:rsidR="00945356" w:rsidRPr="0031224D" w:rsidRDefault="00945356" w:rsidP="00945356">
      <w:pPr>
        <w:pStyle w:val="Heading1"/>
        <w:rPr>
          <w:color w:val="0D0D0D"/>
          <w:sz w:val="24"/>
          <w:szCs w:val="24"/>
          <w:lang w:val="nb-NO"/>
        </w:rPr>
      </w:pPr>
    </w:p>
    <w:p w:rsidR="00945356" w:rsidRPr="0031224D" w:rsidRDefault="00945356" w:rsidP="00945356">
      <w:pPr>
        <w:pStyle w:val="Heading1"/>
        <w:jc w:val="left"/>
        <w:rPr>
          <w:color w:val="0D0D0D"/>
          <w:sz w:val="24"/>
          <w:szCs w:val="24"/>
          <w:lang w:val="id-ID"/>
        </w:rPr>
      </w:pPr>
      <w:r w:rsidRPr="0031224D">
        <w:rPr>
          <w:color w:val="0D0D0D"/>
          <w:sz w:val="24"/>
          <w:szCs w:val="24"/>
          <w:lang w:val="id-ID"/>
        </w:rPr>
        <w:t>Standar 2.  Tata Pamong,   Kepemimpinan,  Sistem  Pengelolaan,   dan</w:t>
      </w:r>
    </w:p>
    <w:p w:rsidR="00945356" w:rsidRPr="0031224D" w:rsidRDefault="00945356" w:rsidP="00945356">
      <w:pPr>
        <w:pStyle w:val="Heading1"/>
        <w:jc w:val="left"/>
        <w:rPr>
          <w:bCs w:val="0"/>
          <w:color w:val="0D0D0D"/>
          <w:sz w:val="24"/>
          <w:szCs w:val="24"/>
          <w:lang w:val="id-ID"/>
        </w:rPr>
      </w:pPr>
      <w:r w:rsidRPr="0031224D">
        <w:rPr>
          <w:color w:val="0D0D0D"/>
          <w:sz w:val="24"/>
          <w:szCs w:val="24"/>
          <w:lang w:val="id-ID"/>
        </w:rPr>
        <w:t xml:space="preserve">                   </w:t>
      </w:r>
      <w:bookmarkStart w:id="6" w:name="_Toc204423607"/>
      <w:r w:rsidR="00860486">
        <w:rPr>
          <w:color w:val="0D0D0D"/>
          <w:sz w:val="24"/>
          <w:szCs w:val="24"/>
        </w:rPr>
        <w:t xml:space="preserve"> </w:t>
      </w:r>
      <w:r w:rsidRPr="0031224D">
        <w:rPr>
          <w:color w:val="0D0D0D"/>
          <w:sz w:val="24"/>
          <w:szCs w:val="24"/>
          <w:lang w:val="id-ID"/>
        </w:rPr>
        <w:t>Penjaminan M</w:t>
      </w:r>
      <w:bookmarkEnd w:id="6"/>
      <w:r w:rsidRPr="0031224D">
        <w:rPr>
          <w:color w:val="0D0D0D"/>
          <w:sz w:val="24"/>
          <w:szCs w:val="24"/>
          <w:lang w:val="id-ID"/>
        </w:rPr>
        <w:t>utu</w:t>
      </w:r>
    </w:p>
    <w:p w:rsidR="00945356" w:rsidRPr="0031224D" w:rsidRDefault="00945356" w:rsidP="00945356">
      <w:pPr>
        <w:spacing w:line="240" w:lineRule="auto"/>
        <w:rPr>
          <w:b/>
          <w:bCs/>
          <w:color w:val="0D0D0D"/>
          <w:lang w:val="id-ID"/>
        </w:rPr>
      </w:pPr>
    </w:p>
    <w:p w:rsidR="00945356" w:rsidRPr="0031224D" w:rsidRDefault="00945356" w:rsidP="00945356">
      <w:pPr>
        <w:spacing w:line="240" w:lineRule="auto"/>
        <w:rPr>
          <w:bCs/>
          <w:color w:val="0D0D0D"/>
        </w:rPr>
      </w:pPr>
      <w:r w:rsidRPr="0031224D">
        <w:rPr>
          <w:bCs/>
          <w:color w:val="0D0D0D"/>
          <w:lang w:val="id-ID"/>
        </w:rPr>
        <w:t>Standar ini adalah acuan keunggulan mutu tata pamong, kepemimpinan, sistem pengelolaan, dan penjaminan mutu program studi sebagai satu kesatuan yang terintegrasi sebagai kunci penting bagi keberhasilan program dalam menjalankan misi pokoknya: pendidikan, p</w:t>
      </w:r>
      <w:r w:rsidR="00860486">
        <w:rPr>
          <w:bCs/>
          <w:color w:val="0D0D0D"/>
          <w:lang w:val="id-ID"/>
        </w:rPr>
        <w:t>enelitian, dan pelayanan/</w:t>
      </w:r>
      <w:r w:rsidRPr="0031224D">
        <w:rPr>
          <w:bCs/>
          <w:color w:val="0D0D0D"/>
          <w:lang w:val="id-ID"/>
        </w:rPr>
        <w:t xml:space="preserve">pengabdian kepada masyarakat. </w:t>
      </w:r>
    </w:p>
    <w:p w:rsidR="00945356" w:rsidRPr="0031224D" w:rsidRDefault="00945356" w:rsidP="00945356">
      <w:pPr>
        <w:spacing w:line="240" w:lineRule="auto"/>
        <w:rPr>
          <w:bCs/>
          <w:color w:val="0D0D0D"/>
        </w:rPr>
      </w:pPr>
    </w:p>
    <w:p w:rsidR="00945356" w:rsidRPr="0031224D" w:rsidRDefault="00945356" w:rsidP="00945356">
      <w:pPr>
        <w:spacing w:line="240" w:lineRule="auto"/>
        <w:rPr>
          <w:bCs/>
          <w:color w:val="0D0D0D"/>
        </w:rPr>
      </w:pPr>
      <w:r w:rsidRPr="0031224D">
        <w:rPr>
          <w:bCs/>
          <w:color w:val="0D0D0D"/>
          <w:lang w:val="id-ID"/>
        </w:rPr>
        <w:t xml:space="preserve">Tata pamong program studi harus mencerminkan pelaksanaan </w:t>
      </w:r>
      <w:r w:rsidRPr="0031224D">
        <w:rPr>
          <w:bCs/>
          <w:i/>
          <w:color w:val="0D0D0D"/>
          <w:lang w:val="id-ID"/>
        </w:rPr>
        <w:t>good university governance</w:t>
      </w:r>
      <w:r w:rsidRPr="0031224D">
        <w:rPr>
          <w:color w:val="0D0D0D"/>
          <w:lang w:val="id-ID"/>
        </w:rPr>
        <w:t xml:space="preserve"> dan mengakomodasi seluruh nilai, norma, struktur, peran, fungsi, dan aspirasi pemangku kepentingan program studi</w:t>
      </w:r>
      <w:r w:rsidRPr="0031224D">
        <w:rPr>
          <w:bCs/>
          <w:color w:val="0D0D0D"/>
          <w:lang w:val="id-ID"/>
        </w:rPr>
        <w:t xml:space="preserve">. Kepemimpinan program studi harus secara efektif memberi arah, motivasi dan inspirasi untuk mewujudkan visi, melaksanakan misi, mencapai tujuan dan sasaran melalui strategi yang dikembangkan. </w:t>
      </w:r>
    </w:p>
    <w:p w:rsidR="00945356" w:rsidRPr="0031224D" w:rsidRDefault="00945356" w:rsidP="00945356">
      <w:pPr>
        <w:spacing w:line="240" w:lineRule="auto"/>
        <w:rPr>
          <w:bCs/>
          <w:color w:val="0D0D0D"/>
        </w:rPr>
      </w:pPr>
    </w:p>
    <w:p w:rsidR="00945356" w:rsidRPr="0031224D" w:rsidRDefault="00945356" w:rsidP="00945356">
      <w:pPr>
        <w:spacing w:line="240" w:lineRule="auto"/>
        <w:rPr>
          <w:bCs/>
          <w:color w:val="0D0D0D"/>
          <w:lang w:val="id-ID"/>
        </w:rPr>
      </w:pPr>
      <w:r w:rsidRPr="0031224D">
        <w:rPr>
          <w:bCs/>
          <w:color w:val="0D0D0D"/>
          <w:lang w:val="id-ID"/>
        </w:rPr>
        <w:lastRenderedPageBreak/>
        <w:t>Sistem pengelolaan ha</w:t>
      </w:r>
      <w:r w:rsidR="00860486">
        <w:rPr>
          <w:bCs/>
          <w:color w:val="0D0D0D"/>
          <w:lang w:val="id-ID"/>
        </w:rPr>
        <w:t xml:space="preserve">rus secara efektif dan efisien </w:t>
      </w:r>
      <w:r w:rsidRPr="0031224D">
        <w:rPr>
          <w:bCs/>
          <w:color w:val="0D0D0D"/>
          <w:lang w:val="id-ID"/>
        </w:rPr>
        <w:t xml:space="preserve">melaksanakan fungsi </w:t>
      </w:r>
      <w:r w:rsidR="00860486">
        <w:rPr>
          <w:lang w:val="nb-NO"/>
        </w:rPr>
        <w:t xml:space="preserve">perencanaan, pengorganisasian, </w:t>
      </w:r>
      <w:r w:rsidRPr="0031224D">
        <w:rPr>
          <w:lang w:val="id-ID"/>
        </w:rPr>
        <w:t>pens</w:t>
      </w:r>
      <w:r w:rsidRPr="0031224D">
        <w:rPr>
          <w:lang w:val="nb-NO"/>
        </w:rPr>
        <w:t>taf</w:t>
      </w:r>
      <w:r w:rsidRPr="0031224D">
        <w:rPr>
          <w:lang w:val="id-ID"/>
        </w:rPr>
        <w:t>an, pengarahan, dan pengendalian</w:t>
      </w:r>
      <w:r w:rsidRPr="0031224D">
        <w:rPr>
          <w:lang w:val="nb-NO"/>
        </w:rPr>
        <w:t xml:space="preserve">. </w:t>
      </w:r>
      <w:r w:rsidRPr="0031224D">
        <w:rPr>
          <w:bCs/>
          <w:color w:val="0D0D0D"/>
          <w:lang w:val="id-ID"/>
        </w:rPr>
        <w:t xml:space="preserve">Sistem penjaminan mutu harus mencerminkan pelaksanaan </w:t>
      </w:r>
      <w:r w:rsidRPr="0031224D">
        <w:rPr>
          <w:bCs/>
          <w:color w:val="0D0D0D"/>
          <w:lang w:val="nb-NO"/>
        </w:rPr>
        <w:t>peningkatan mutu yang berkesinambungan (</w:t>
      </w:r>
      <w:r w:rsidRPr="0031224D">
        <w:rPr>
          <w:bCs/>
          <w:i/>
          <w:color w:val="0D0D0D"/>
          <w:lang w:val="id-ID"/>
        </w:rPr>
        <w:t>continuous quality improvement</w:t>
      </w:r>
      <w:r w:rsidRPr="0031224D">
        <w:rPr>
          <w:bCs/>
          <w:color w:val="0D0D0D"/>
          <w:lang w:val="nb-NO"/>
        </w:rPr>
        <w:t>)</w:t>
      </w:r>
      <w:r w:rsidRPr="0031224D">
        <w:rPr>
          <w:bCs/>
          <w:color w:val="0D0D0D"/>
          <w:lang w:val="id-ID"/>
        </w:rPr>
        <w:t xml:space="preserve"> </w:t>
      </w:r>
      <w:r w:rsidRPr="0031224D">
        <w:rPr>
          <w:bCs/>
          <w:color w:val="0D0D0D"/>
          <w:lang w:val="nb-NO"/>
        </w:rPr>
        <w:t xml:space="preserve"> </w:t>
      </w:r>
      <w:r w:rsidRPr="0031224D">
        <w:rPr>
          <w:bCs/>
          <w:color w:val="0D0D0D"/>
          <w:lang w:val="id-ID"/>
        </w:rPr>
        <w:t>pada semua rangkaian sistem manajemen mutu (</w:t>
      </w:r>
      <w:r w:rsidRPr="0031224D">
        <w:rPr>
          <w:bCs/>
          <w:i/>
          <w:iCs/>
          <w:color w:val="0D0D0D"/>
          <w:lang w:val="id-ID"/>
        </w:rPr>
        <w:t>quality management system)</w:t>
      </w:r>
      <w:r w:rsidRPr="0031224D">
        <w:rPr>
          <w:bCs/>
          <w:color w:val="0D0D0D"/>
          <w:lang w:val="id-ID"/>
        </w:rPr>
        <w:t xml:space="preserve"> dalam rangka pemuasan pelanggan (</w:t>
      </w:r>
      <w:r w:rsidRPr="0031224D">
        <w:rPr>
          <w:bCs/>
          <w:i/>
          <w:color w:val="0D0D0D"/>
          <w:lang w:val="id-ID"/>
        </w:rPr>
        <w:t>customer satisfaction</w:t>
      </w:r>
      <w:r w:rsidRPr="0031224D">
        <w:rPr>
          <w:bCs/>
          <w:color w:val="0D0D0D"/>
          <w:lang w:val="id-ID"/>
        </w:rPr>
        <w:t xml:space="preserve">). </w:t>
      </w:r>
    </w:p>
    <w:p w:rsidR="00945356" w:rsidRPr="0031224D" w:rsidRDefault="00945356" w:rsidP="00945356">
      <w:pPr>
        <w:spacing w:line="240" w:lineRule="auto"/>
        <w:rPr>
          <w:b/>
          <w:bCs/>
          <w:color w:val="0D0D0D"/>
          <w:lang w:val="id-ID"/>
        </w:rPr>
      </w:pPr>
    </w:p>
    <w:p w:rsidR="00945356" w:rsidRPr="0031224D" w:rsidRDefault="00945356" w:rsidP="00945356">
      <w:pPr>
        <w:spacing w:line="240" w:lineRule="auto"/>
        <w:rPr>
          <w:b/>
          <w:bCs/>
          <w:color w:val="0D0D0D"/>
          <w:lang w:val="id-ID"/>
        </w:rPr>
      </w:pPr>
      <w:r w:rsidRPr="0031224D">
        <w:rPr>
          <w:b/>
          <w:bCs/>
          <w:color w:val="0D0D0D"/>
          <w:lang w:val="id-ID"/>
        </w:rPr>
        <w:t>Deskripsi</w:t>
      </w:r>
    </w:p>
    <w:p w:rsidR="00945356" w:rsidRPr="0031224D" w:rsidRDefault="00945356" w:rsidP="00945356">
      <w:pPr>
        <w:spacing w:line="240" w:lineRule="auto"/>
        <w:rPr>
          <w:b/>
          <w:bCs/>
          <w:color w:val="0D0D0D"/>
          <w:lang w:val="id-ID"/>
        </w:rPr>
      </w:pPr>
    </w:p>
    <w:p w:rsidR="00945356" w:rsidRPr="0031224D" w:rsidRDefault="00945356" w:rsidP="00945356">
      <w:pPr>
        <w:spacing w:line="240" w:lineRule="auto"/>
        <w:rPr>
          <w:color w:val="0D0D0D"/>
          <w:lang w:val="nb-NO"/>
        </w:rPr>
      </w:pPr>
      <w:r w:rsidRPr="0031224D">
        <w:rPr>
          <w:color w:val="0D0D0D"/>
          <w:lang w:val="id-ID"/>
        </w:rPr>
        <w:t>Tata pamong (</w:t>
      </w:r>
      <w:r w:rsidRPr="0031224D">
        <w:rPr>
          <w:i/>
          <w:iCs/>
          <w:color w:val="0D0D0D"/>
          <w:lang w:val="id-ID"/>
        </w:rPr>
        <w:t>governance</w:t>
      </w:r>
      <w:r w:rsidRPr="0031224D">
        <w:rPr>
          <w:color w:val="0D0D0D"/>
          <w:lang w:val="id-ID"/>
        </w:rPr>
        <w:t>) merupakan sistem untuk memelihara efekti</w:t>
      </w:r>
      <w:r w:rsidRPr="0031224D">
        <w:rPr>
          <w:color w:val="0D0D0D"/>
          <w:lang w:val="nb-NO"/>
        </w:rPr>
        <w:t>v</w:t>
      </w:r>
      <w:r w:rsidRPr="0031224D">
        <w:rPr>
          <w:color w:val="0D0D0D"/>
          <w:lang w:val="id-ID"/>
        </w:rPr>
        <w:t>itas peran para konstituen dalam pengembangan kebijakan, pengambilan keputusan, dan penyelenggaraan program studi. Tata pamong yang baik jelas terlihat dari lima kriteria yaitu kredibilitas, transparansi, akuntabilitas, tanggungjawab</w:t>
      </w:r>
      <w:r w:rsidRPr="0031224D">
        <w:rPr>
          <w:color w:val="0D0D0D"/>
          <w:lang w:val="nb-NO"/>
        </w:rPr>
        <w:t>,</w:t>
      </w:r>
      <w:r w:rsidRPr="0031224D">
        <w:rPr>
          <w:color w:val="0D0D0D"/>
          <w:lang w:val="id-ID"/>
        </w:rPr>
        <w:t xml:space="preserve"> dan </w:t>
      </w:r>
      <w:r w:rsidRPr="0031224D">
        <w:rPr>
          <w:color w:val="0D0D0D"/>
          <w:lang w:val="nb-NO"/>
        </w:rPr>
        <w:t>adil</w:t>
      </w:r>
      <w:r w:rsidRPr="0031224D">
        <w:rPr>
          <w:i/>
          <w:color w:val="0D0D0D"/>
          <w:lang w:val="id-ID"/>
        </w:rPr>
        <w:t>.</w:t>
      </w:r>
      <w:r w:rsidRPr="0031224D">
        <w:rPr>
          <w:color w:val="0D0D0D"/>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945356" w:rsidRPr="0031224D" w:rsidRDefault="00945356" w:rsidP="00945356">
      <w:pPr>
        <w:spacing w:line="240" w:lineRule="auto"/>
        <w:rPr>
          <w:color w:val="0D0D0D"/>
        </w:rPr>
      </w:pPr>
    </w:p>
    <w:p w:rsidR="00945356" w:rsidRPr="0031224D" w:rsidRDefault="00945356" w:rsidP="00945356">
      <w:pPr>
        <w:spacing w:line="240" w:lineRule="auto"/>
        <w:rPr>
          <w:color w:val="0D0D0D"/>
          <w:lang w:val="id-ID"/>
        </w:rPr>
      </w:pPr>
      <w:r w:rsidRPr="0031224D">
        <w:rPr>
          <w:color w:val="0D0D0D"/>
          <w:lang w:val="id-ID"/>
        </w:rPr>
        <w:t>Untuk membangun tata pamong yang baik (</w:t>
      </w:r>
      <w:r w:rsidRPr="0031224D">
        <w:rPr>
          <w:i/>
          <w:color w:val="0D0D0D"/>
          <w:lang w:val="id-ID"/>
        </w:rPr>
        <w:t>good governance</w:t>
      </w:r>
      <w:r w:rsidRPr="0031224D">
        <w:rPr>
          <w:color w:val="0D0D0D"/>
          <w:lang w:val="id-ID"/>
        </w:rPr>
        <w:t>), program studi    memiliki kepemimpinan yang kuat (</w:t>
      </w:r>
      <w:r w:rsidRPr="0031224D">
        <w:rPr>
          <w:i/>
          <w:color w:val="0D0D0D"/>
          <w:lang w:val="id-ID"/>
        </w:rPr>
        <w:t>strong leadership</w:t>
      </w:r>
      <w:r w:rsidRPr="0031224D">
        <w:rPr>
          <w:color w:val="0D0D0D"/>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studi, mengikuti nilai, norma, etika, dan budaya organisasi yang disepakati bersama, serta mampu membuat keputusan yang tepat dan cepat. </w:t>
      </w:r>
    </w:p>
    <w:p w:rsidR="00945356" w:rsidRPr="0031224D" w:rsidRDefault="00945356" w:rsidP="00945356">
      <w:pPr>
        <w:spacing w:line="240" w:lineRule="auto"/>
        <w:rPr>
          <w:color w:val="0D0D0D"/>
          <w:lang w:val="id-ID"/>
        </w:rPr>
      </w:pPr>
    </w:p>
    <w:p w:rsidR="00945356" w:rsidRPr="0031224D" w:rsidRDefault="00945356" w:rsidP="00945356">
      <w:pPr>
        <w:spacing w:line="240" w:lineRule="auto"/>
        <w:rPr>
          <w:color w:val="0D0D0D"/>
          <w:lang w:val="id-ID"/>
        </w:rPr>
      </w:pPr>
      <w:r w:rsidRPr="0031224D">
        <w:rPr>
          <w:color w:val="0D0D0D"/>
          <w:lang w:val="id-ID"/>
        </w:rPr>
        <w:t xml:space="preserve">Tata pamong  mampu memberdayakan sistem pengelolaan  yang berorientasi pada prinsip pengelolaan perguruan tinggi sesuai dengan peraturan perundangan yang berlaku di Indonesia. Tata pamong yang ada   memungkinkan terbentuknya sistem administrasi yang berfungsi untuk memelihara efektivitas, efisiensi dan produktivitas dalam upaya perwujudan visi, pelaksanaan misi, dan pencapaian tujuan serta memelihara integritas program studi. </w:t>
      </w:r>
    </w:p>
    <w:p w:rsidR="00945356" w:rsidRPr="0031224D" w:rsidRDefault="00945356" w:rsidP="00945356">
      <w:pPr>
        <w:pStyle w:val="NormalWeb"/>
        <w:spacing w:before="0" w:beforeAutospacing="0" w:after="0" w:afterAutospacing="0"/>
        <w:jc w:val="both"/>
        <w:rPr>
          <w:rFonts w:ascii="Arial" w:hAnsi="Arial" w:cs="Arial"/>
          <w:color w:val="0D0D0D"/>
          <w:lang w:val="id-ID"/>
        </w:rPr>
      </w:pPr>
    </w:p>
    <w:p w:rsidR="00945356" w:rsidRPr="0031224D" w:rsidRDefault="00945356" w:rsidP="00945356">
      <w:pPr>
        <w:pStyle w:val="NormalWeb"/>
        <w:spacing w:before="0" w:beforeAutospacing="0" w:after="0" w:afterAutospacing="0"/>
        <w:jc w:val="both"/>
        <w:rPr>
          <w:rFonts w:ascii="Arial" w:hAnsi="Arial" w:cs="Arial"/>
          <w:lang w:val="id-ID"/>
        </w:rPr>
      </w:pPr>
      <w:r w:rsidRPr="0031224D">
        <w:rPr>
          <w:rFonts w:ascii="Arial" w:hAnsi="Arial" w:cs="Arial"/>
          <w:lang w:val="id-ID"/>
        </w:rPr>
        <w:t xml:space="preserve">Implementasi tata pamong yang baik dicerminkan dari baiknya sistem pengelolaan fungsional program studi, yang meliputi perencanaan, pengorganisasian, penstafan, pengarahan, pengendalian, terutama dalam penggunaan sumber daya pendidikan, agar tercapai efektivitas dan efisiensi penyelenggaraan tridharma perguruan tinggi dalam lingkup program studi. </w:t>
      </w:r>
    </w:p>
    <w:p w:rsidR="00945356" w:rsidRPr="0031224D" w:rsidRDefault="00945356" w:rsidP="00945356">
      <w:pPr>
        <w:pStyle w:val="NormalWeb"/>
        <w:spacing w:before="0" w:beforeAutospacing="0" w:after="0" w:afterAutospacing="0"/>
        <w:jc w:val="both"/>
        <w:rPr>
          <w:rFonts w:ascii="Arial" w:hAnsi="Arial" w:cs="Arial"/>
          <w:color w:val="0D0D0D"/>
          <w:lang w:val="id-ID"/>
        </w:rPr>
      </w:pPr>
    </w:p>
    <w:p w:rsidR="00945356" w:rsidRPr="0031224D" w:rsidRDefault="00945356" w:rsidP="00945356">
      <w:pPr>
        <w:pStyle w:val="NormalWeb"/>
        <w:spacing w:before="0" w:beforeAutospacing="0" w:after="0" w:afterAutospacing="0"/>
        <w:jc w:val="both"/>
        <w:rPr>
          <w:rFonts w:ascii="Arial" w:hAnsi="Arial" w:cs="Arial"/>
          <w:color w:val="0D0D0D"/>
          <w:lang w:val="id-ID"/>
        </w:rPr>
      </w:pPr>
      <w:r w:rsidRPr="0031224D">
        <w:rPr>
          <w:rFonts w:ascii="Arial" w:hAnsi="Arial" w:cs="Arial"/>
          <w:color w:val="0D0D0D"/>
          <w:lang w:val="id-ID"/>
        </w:rPr>
        <w:t xml:space="preserve">Sistem pengelolaan yang dikembangkan dapat menjamin berkembangnya kebebasan akademis dan otonomi keilmuan pada program studi, serta mendorong kemandirian dalam pengelolaan akademik, operasional, personalia, keuangan dan </w:t>
      </w:r>
      <w:r w:rsidRPr="0031224D">
        <w:rPr>
          <w:rFonts w:ascii="Arial" w:hAnsi="Arial" w:cs="Arial"/>
          <w:color w:val="0D0D0D"/>
          <w:lang w:val="id-ID"/>
        </w:rPr>
        <w:lastRenderedPageBreak/>
        <w:t>seluruh sumber daya yang diperlukan untuk meraih keunggulan mutu yang diharapkan. Untuk itu program studi   memiliki  perencanaan yang matang, struktur organisasi dengan organ, tugas pokok dan fungsi serta personil yang sesuai, program pengembangan staf yang operasional, dilengkapi dengan berbagai  pedoman dan manual yang dapat mengarahkan dan mengatur program studi, serta sistem monitoring dan evaluasi yang kuat dan transparan.</w:t>
      </w:r>
    </w:p>
    <w:p w:rsidR="00945356" w:rsidRPr="0031224D" w:rsidRDefault="00945356" w:rsidP="00945356">
      <w:pPr>
        <w:pStyle w:val="NormalWeb"/>
        <w:spacing w:before="0" w:beforeAutospacing="0" w:after="0" w:afterAutospacing="0"/>
        <w:jc w:val="both"/>
        <w:rPr>
          <w:rFonts w:ascii="Arial" w:hAnsi="Arial" w:cs="Arial"/>
          <w:color w:val="0D0D0D"/>
          <w:lang w:val="nb-NO"/>
        </w:rPr>
      </w:pPr>
    </w:p>
    <w:p w:rsidR="00945356" w:rsidRPr="0031224D" w:rsidRDefault="00945356" w:rsidP="00945356">
      <w:pPr>
        <w:pStyle w:val="NormalWeb"/>
        <w:spacing w:before="0" w:beforeAutospacing="0" w:after="0" w:afterAutospacing="0"/>
        <w:jc w:val="both"/>
        <w:rPr>
          <w:rFonts w:ascii="Arial" w:hAnsi="Arial" w:cs="Arial"/>
          <w:color w:val="0D0D0D"/>
          <w:lang w:val="id-ID"/>
        </w:rPr>
      </w:pPr>
      <w:r w:rsidRPr="0031224D">
        <w:rPr>
          <w:rFonts w:ascii="Arial" w:hAnsi="Arial" w:cs="Arial"/>
          <w:color w:val="0D0D0D"/>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studi. Penjaminan mutu terdiri dari penjaminan mutu internal dan eksternal. Penjaminan mutu internal menyangkut </w:t>
      </w:r>
      <w:r w:rsidRPr="0031224D">
        <w:rPr>
          <w:rFonts w:ascii="Arial" w:hAnsi="Arial" w:cs="Arial"/>
          <w:color w:val="0D0D0D"/>
        </w:rPr>
        <w:t>masukan</w:t>
      </w:r>
      <w:r w:rsidRPr="0031224D">
        <w:rPr>
          <w:rFonts w:ascii="Arial" w:hAnsi="Arial" w:cs="Arial"/>
          <w:color w:val="0D0D0D"/>
          <w:lang w:val="id-ID"/>
        </w:rPr>
        <w:t xml:space="preserve">, proses, </w:t>
      </w:r>
      <w:r w:rsidRPr="0031224D">
        <w:rPr>
          <w:rFonts w:ascii="Arial" w:hAnsi="Arial" w:cs="Arial"/>
          <w:color w:val="0D0D0D"/>
        </w:rPr>
        <w:t>keluaran</w:t>
      </w:r>
      <w:r w:rsidRPr="0031224D">
        <w:rPr>
          <w:rFonts w:ascii="Arial" w:hAnsi="Arial" w:cs="Arial"/>
          <w:color w:val="0D0D0D"/>
          <w:lang w:val="id-ID"/>
        </w:rPr>
        <w:t xml:space="preserve">, dan </w:t>
      </w:r>
      <w:r w:rsidRPr="0031224D">
        <w:rPr>
          <w:rFonts w:ascii="Arial" w:hAnsi="Arial" w:cs="Arial"/>
          <w:color w:val="0D0D0D"/>
        </w:rPr>
        <w:t>hasil</w:t>
      </w:r>
      <w:r w:rsidRPr="0031224D">
        <w:rPr>
          <w:rFonts w:ascii="Arial" w:hAnsi="Arial" w:cs="Arial"/>
          <w:color w:val="0D0D0D"/>
          <w:lang w:val="id-ID"/>
        </w:rPr>
        <w:t xml:space="preserve"> dalam sistem program studi itu sendiri, antara lain melalui audit internal dan evaluasi-diri. Sedangkan penjaminan mutu eksternal  berkaitan dengan akuntabilitas program studi terhadap para pemangku kepentingan, melalui audit dan asesmen eksternal misalnya mekanisme sertifikasi, akreditasi, audit oleh pemerintah dan publik.</w:t>
      </w:r>
    </w:p>
    <w:p w:rsidR="00945356" w:rsidRPr="0031224D" w:rsidRDefault="00945356" w:rsidP="00945356">
      <w:pPr>
        <w:spacing w:line="240" w:lineRule="auto"/>
        <w:rPr>
          <w:b/>
          <w:bCs/>
          <w:color w:val="0D0D0D"/>
          <w:lang w:val="id-ID"/>
        </w:rPr>
      </w:pPr>
    </w:p>
    <w:p w:rsidR="00945356" w:rsidRPr="0031224D" w:rsidRDefault="00945356" w:rsidP="00945356">
      <w:pPr>
        <w:spacing w:line="240" w:lineRule="auto"/>
        <w:rPr>
          <w:b/>
          <w:bCs/>
          <w:color w:val="0D0D0D"/>
        </w:rPr>
      </w:pPr>
      <w:r w:rsidRPr="0031224D">
        <w:rPr>
          <w:b/>
          <w:bCs/>
          <w:color w:val="0D0D0D"/>
          <w:lang w:val="id-ID"/>
        </w:rPr>
        <w:t xml:space="preserve">Deskriptor </w:t>
      </w:r>
      <w:r w:rsidRPr="0031224D">
        <w:rPr>
          <w:b/>
          <w:bCs/>
          <w:color w:val="0D0D0D"/>
          <w:lang w:val="fi-FI"/>
        </w:rPr>
        <w:t>Elemen Penilaian</w:t>
      </w:r>
      <w:r w:rsidRPr="0031224D">
        <w:rPr>
          <w:b/>
          <w:bCs/>
          <w:color w:val="0D0D0D"/>
          <w:lang w:val="id-ID"/>
        </w:rPr>
        <w:t>:</w:t>
      </w:r>
    </w:p>
    <w:p w:rsidR="00945356" w:rsidRPr="0031224D" w:rsidRDefault="00945356" w:rsidP="00945356">
      <w:pPr>
        <w:spacing w:line="240" w:lineRule="auto"/>
        <w:rPr>
          <w:b/>
          <w:bCs/>
          <w:color w:val="0D0D0D"/>
          <w:lang w:val="id-ID"/>
        </w:rPr>
      </w:pPr>
    </w:p>
    <w:p w:rsidR="00AE5AC3" w:rsidRPr="0031224D" w:rsidRDefault="00AE5AC3" w:rsidP="00AE5AC3">
      <w:pPr>
        <w:pStyle w:val="ListParagraph"/>
        <w:numPr>
          <w:ilvl w:val="1"/>
          <w:numId w:val="6"/>
        </w:numPr>
        <w:spacing w:before="0"/>
        <w:ind w:left="567" w:hanging="501"/>
        <w:rPr>
          <w:rFonts w:ascii="Arial" w:hAnsi="Arial" w:cs="Arial"/>
          <w:color w:val="0D0D0D"/>
          <w:sz w:val="24"/>
          <w:szCs w:val="24"/>
          <w:lang w:val="id-ID"/>
        </w:rPr>
      </w:pPr>
      <w:r w:rsidRPr="0031224D">
        <w:rPr>
          <w:rFonts w:ascii="Arial" w:hAnsi="Arial" w:cs="Arial"/>
          <w:noProof/>
          <w:color w:val="000000"/>
          <w:sz w:val="24"/>
          <w:szCs w:val="24"/>
          <w:lang w:val="id-ID"/>
        </w:rPr>
        <w:t>T</w:t>
      </w:r>
      <w:r w:rsidRPr="0031224D">
        <w:rPr>
          <w:rFonts w:ascii="Arial" w:hAnsi="Arial" w:cs="Arial"/>
          <w:noProof/>
          <w:color w:val="000000"/>
          <w:sz w:val="24"/>
          <w:szCs w:val="24"/>
        </w:rPr>
        <w:t xml:space="preserve">ata pamong </w:t>
      </w:r>
      <w:r w:rsidRPr="0031224D">
        <w:rPr>
          <w:rFonts w:ascii="Arial" w:hAnsi="Arial" w:cs="Arial"/>
          <w:noProof/>
          <w:color w:val="000000"/>
          <w:sz w:val="24"/>
          <w:szCs w:val="24"/>
          <w:lang w:val="id-ID"/>
        </w:rPr>
        <w:t xml:space="preserve">untuk </w:t>
      </w:r>
      <w:r w:rsidRPr="0031224D">
        <w:rPr>
          <w:rFonts w:ascii="Arial" w:hAnsi="Arial" w:cs="Arial"/>
          <w:noProof/>
          <w:color w:val="000000"/>
          <w:sz w:val="24"/>
          <w:szCs w:val="24"/>
        </w:rPr>
        <w:t xml:space="preserve">menjamin terwujudnya visi, terlaksananya misi, tercapainya tujuan, berhasilnya strategi yang digunakan secara </w:t>
      </w:r>
      <w:r w:rsidRPr="0031224D">
        <w:rPr>
          <w:rFonts w:ascii="Arial" w:hAnsi="Arial" w:cs="Arial"/>
          <w:noProof/>
          <w:color w:val="000000"/>
          <w:sz w:val="24"/>
          <w:szCs w:val="24"/>
          <w:lang w:val="id-ID"/>
        </w:rPr>
        <w:t xml:space="preserve">kredibel, </w:t>
      </w:r>
      <w:r w:rsidRPr="0031224D">
        <w:rPr>
          <w:rFonts w:ascii="Arial" w:hAnsi="Arial" w:cs="Arial"/>
          <w:noProof/>
          <w:color w:val="000000"/>
          <w:sz w:val="24"/>
          <w:szCs w:val="24"/>
        </w:rPr>
        <w:t>transparan, akuntabel, bertanggung jawab, dan adil.</w:t>
      </w:r>
      <w:r w:rsidRPr="0031224D">
        <w:rPr>
          <w:rFonts w:ascii="Arial" w:hAnsi="Arial" w:cs="Arial"/>
          <w:iCs/>
          <w:color w:val="0D0D0D"/>
          <w:sz w:val="24"/>
          <w:szCs w:val="24"/>
          <w:lang w:val="id-ID"/>
        </w:rPr>
        <w:t xml:space="preserve"> </w:t>
      </w:r>
    </w:p>
    <w:p w:rsidR="00AE5AC3" w:rsidRPr="0031224D" w:rsidRDefault="00AE5AC3" w:rsidP="00AE5AC3">
      <w:pPr>
        <w:pStyle w:val="ListParagraph"/>
        <w:numPr>
          <w:ilvl w:val="1"/>
          <w:numId w:val="6"/>
        </w:numPr>
        <w:spacing w:before="0"/>
        <w:ind w:left="567" w:hanging="501"/>
        <w:rPr>
          <w:rFonts w:ascii="Arial" w:hAnsi="Arial" w:cs="Arial"/>
          <w:color w:val="0D0D0D"/>
          <w:sz w:val="24"/>
          <w:szCs w:val="24"/>
          <w:lang w:val="id-ID"/>
        </w:rPr>
      </w:pPr>
      <w:r w:rsidRPr="0031224D">
        <w:rPr>
          <w:rFonts w:ascii="Arial" w:hAnsi="Arial" w:cs="Arial"/>
          <w:color w:val="0D0D0D"/>
          <w:sz w:val="24"/>
          <w:szCs w:val="24"/>
          <w:lang w:val="id-ID"/>
        </w:rPr>
        <w:t xml:space="preserve">Kepemimpinan </w:t>
      </w:r>
      <w:r w:rsidR="00860486">
        <w:rPr>
          <w:rFonts w:ascii="Arial" w:hAnsi="Arial" w:cs="Arial"/>
          <w:color w:val="0D0D0D"/>
          <w:sz w:val="24"/>
          <w:szCs w:val="24"/>
          <w:lang w:val="id-ID"/>
        </w:rPr>
        <w:t>program studi (</w:t>
      </w:r>
      <w:r w:rsidRPr="0031224D">
        <w:rPr>
          <w:rFonts w:ascii="Arial" w:hAnsi="Arial" w:cs="Arial"/>
          <w:color w:val="0D0D0D"/>
          <w:sz w:val="24"/>
          <w:szCs w:val="24"/>
          <w:lang w:val="id-ID"/>
        </w:rPr>
        <w:t>t</w:t>
      </w:r>
      <w:r w:rsidRPr="0031224D">
        <w:rPr>
          <w:rFonts w:ascii="Arial" w:hAnsi="Arial" w:cs="Arial"/>
          <w:sz w:val="24"/>
          <w:szCs w:val="24"/>
          <w:lang w:val="id-ID"/>
        </w:rPr>
        <w:t xml:space="preserve">ingkat pendidikan </w:t>
      </w:r>
      <w:r w:rsidRPr="0031224D">
        <w:rPr>
          <w:rFonts w:ascii="Arial" w:hAnsi="Arial" w:cs="Arial"/>
          <w:sz w:val="24"/>
          <w:szCs w:val="24"/>
        </w:rPr>
        <w:t>ketua program studi</w:t>
      </w:r>
      <w:r w:rsidRPr="0031224D">
        <w:rPr>
          <w:rFonts w:ascii="Arial" w:hAnsi="Arial" w:cs="Arial"/>
          <w:sz w:val="24"/>
          <w:szCs w:val="24"/>
          <w:lang w:val="id-ID"/>
        </w:rPr>
        <w:t>,</w:t>
      </w:r>
      <w:r w:rsidRPr="0031224D">
        <w:rPr>
          <w:rFonts w:ascii="Arial" w:hAnsi="Arial" w:cs="Arial"/>
          <w:color w:val="000000"/>
          <w:sz w:val="24"/>
          <w:szCs w:val="24"/>
          <w:lang w:val="id-ID"/>
        </w:rPr>
        <w:t xml:space="preserve"> p</w:t>
      </w:r>
      <w:r w:rsidRPr="0031224D">
        <w:rPr>
          <w:rFonts w:ascii="Arial" w:hAnsi="Arial" w:cs="Arial"/>
          <w:sz w:val="24"/>
          <w:szCs w:val="24"/>
          <w:lang w:val="id-ID"/>
        </w:rPr>
        <w:t xml:space="preserve">ublikasi jurnal </w:t>
      </w:r>
      <w:r w:rsidRPr="0031224D">
        <w:rPr>
          <w:rFonts w:ascii="Arial" w:hAnsi="Arial" w:cs="Arial"/>
          <w:sz w:val="24"/>
          <w:szCs w:val="24"/>
        </w:rPr>
        <w:t>ketua program studi</w:t>
      </w:r>
      <w:r w:rsidRPr="0031224D">
        <w:rPr>
          <w:rFonts w:ascii="Arial" w:hAnsi="Arial" w:cs="Arial"/>
          <w:sz w:val="24"/>
          <w:szCs w:val="24"/>
          <w:lang w:val="id-ID"/>
        </w:rPr>
        <w:t>, pengalaman pertemuan tingkat nasional/</w:t>
      </w:r>
      <w:r w:rsidR="00860486">
        <w:rPr>
          <w:rFonts w:ascii="Arial" w:hAnsi="Arial" w:cs="Arial"/>
          <w:sz w:val="24"/>
          <w:szCs w:val="24"/>
        </w:rPr>
        <w:t xml:space="preserve"> </w:t>
      </w:r>
      <w:r w:rsidRPr="0031224D">
        <w:rPr>
          <w:rFonts w:ascii="Arial" w:hAnsi="Arial" w:cs="Arial"/>
          <w:sz w:val="24"/>
          <w:szCs w:val="24"/>
          <w:lang w:val="id-ID"/>
        </w:rPr>
        <w:t>internasional ketua program</w:t>
      </w:r>
      <w:r w:rsidRPr="0031224D">
        <w:rPr>
          <w:rFonts w:ascii="Arial" w:hAnsi="Arial" w:cs="Arial"/>
          <w:sz w:val="24"/>
          <w:szCs w:val="24"/>
        </w:rPr>
        <w:t xml:space="preserve"> </w:t>
      </w:r>
      <w:r w:rsidRPr="0031224D">
        <w:rPr>
          <w:rFonts w:ascii="Arial" w:hAnsi="Arial" w:cs="Arial"/>
          <w:sz w:val="24"/>
          <w:szCs w:val="24"/>
          <w:lang w:val="id-ID"/>
        </w:rPr>
        <w:t>studi dan k</w:t>
      </w:r>
      <w:r w:rsidRPr="0031224D">
        <w:rPr>
          <w:rFonts w:ascii="Arial" w:hAnsi="Arial" w:cs="Arial"/>
          <w:color w:val="000000"/>
          <w:sz w:val="24"/>
          <w:szCs w:val="24"/>
        </w:rPr>
        <w:t>arakteristik kepemimpinan program studi</w:t>
      </w:r>
      <w:r w:rsidRPr="0031224D">
        <w:rPr>
          <w:rFonts w:ascii="Arial" w:hAnsi="Arial" w:cs="Arial"/>
          <w:color w:val="000000"/>
          <w:sz w:val="24"/>
          <w:szCs w:val="24"/>
          <w:lang w:val="id-ID"/>
        </w:rPr>
        <w:t>)</w:t>
      </w:r>
      <w:r w:rsidRPr="0031224D">
        <w:rPr>
          <w:rFonts w:ascii="Arial" w:hAnsi="Arial" w:cs="Arial"/>
          <w:color w:val="0D0D0D"/>
          <w:sz w:val="24"/>
          <w:szCs w:val="24"/>
          <w:lang w:val="id-ID"/>
        </w:rPr>
        <w:t xml:space="preserve">. </w:t>
      </w:r>
    </w:p>
    <w:p w:rsidR="00AE5AC3" w:rsidRPr="0031224D" w:rsidRDefault="00AE5AC3" w:rsidP="00AE5AC3">
      <w:pPr>
        <w:pStyle w:val="ListParagraph"/>
        <w:numPr>
          <w:ilvl w:val="1"/>
          <w:numId w:val="6"/>
        </w:numPr>
        <w:spacing w:before="0"/>
        <w:ind w:left="567" w:hanging="501"/>
        <w:rPr>
          <w:rFonts w:ascii="Arial" w:hAnsi="Arial" w:cs="Arial"/>
          <w:color w:val="000000"/>
          <w:sz w:val="24"/>
          <w:szCs w:val="24"/>
        </w:rPr>
      </w:pPr>
      <w:r w:rsidRPr="0031224D">
        <w:rPr>
          <w:rFonts w:ascii="Arial" w:hAnsi="Arial" w:cs="Arial"/>
          <w:color w:val="0D0D0D"/>
          <w:sz w:val="24"/>
          <w:szCs w:val="24"/>
          <w:lang w:val="id-ID"/>
        </w:rPr>
        <w:t>Sistem pengelolaan fungsional dan operasional program studi efektif (perencanaan</w:t>
      </w:r>
      <w:r w:rsidRPr="0031224D">
        <w:rPr>
          <w:rFonts w:ascii="Arial" w:hAnsi="Arial" w:cs="Arial"/>
          <w:iCs/>
          <w:color w:val="0D0D0D"/>
          <w:sz w:val="24"/>
          <w:szCs w:val="24"/>
          <w:lang w:val="id-ID"/>
        </w:rPr>
        <w:t>, pengorganisasian</w:t>
      </w:r>
      <w:r w:rsidRPr="0031224D">
        <w:rPr>
          <w:rFonts w:ascii="Arial" w:hAnsi="Arial" w:cs="Arial"/>
          <w:color w:val="0D0D0D"/>
          <w:sz w:val="24"/>
          <w:szCs w:val="24"/>
          <w:lang w:val="id-ID"/>
        </w:rPr>
        <w:t>, penstafan, pengarahan, pengendalian</w:t>
      </w:r>
      <w:r w:rsidRPr="0031224D">
        <w:rPr>
          <w:rFonts w:ascii="Arial" w:hAnsi="Arial" w:cs="Arial"/>
          <w:iCs/>
          <w:color w:val="0D0D0D"/>
          <w:sz w:val="24"/>
          <w:szCs w:val="24"/>
          <w:lang w:val="id-ID"/>
        </w:rPr>
        <w:t xml:space="preserve">, </w:t>
      </w:r>
      <w:r w:rsidRPr="0031224D">
        <w:rPr>
          <w:rFonts w:ascii="Arial" w:hAnsi="Arial" w:cs="Arial"/>
          <w:color w:val="0D0D0D"/>
          <w:sz w:val="24"/>
          <w:szCs w:val="24"/>
          <w:lang w:val="id-ID"/>
        </w:rPr>
        <w:t>serta operasi internal dan eksternal)</w:t>
      </w:r>
      <w:r w:rsidRPr="0031224D">
        <w:rPr>
          <w:rFonts w:ascii="Arial" w:hAnsi="Arial" w:cs="Arial"/>
          <w:iCs/>
          <w:color w:val="0D0D0D"/>
          <w:sz w:val="24"/>
          <w:szCs w:val="24"/>
          <w:lang w:val="id-ID"/>
        </w:rPr>
        <w:t>.</w:t>
      </w:r>
      <w:r w:rsidRPr="0031224D">
        <w:rPr>
          <w:rFonts w:ascii="Arial" w:hAnsi="Arial" w:cs="Arial"/>
          <w:color w:val="0D0D0D"/>
          <w:sz w:val="24"/>
          <w:szCs w:val="24"/>
          <w:lang w:val="id-ID"/>
        </w:rPr>
        <w:t xml:space="preserve"> </w:t>
      </w:r>
    </w:p>
    <w:p w:rsidR="00AE5AC3" w:rsidRPr="0031224D" w:rsidRDefault="00AE5AC3" w:rsidP="00AE5AC3">
      <w:pPr>
        <w:pStyle w:val="ListParagraph"/>
        <w:numPr>
          <w:ilvl w:val="1"/>
          <w:numId w:val="6"/>
        </w:numPr>
        <w:spacing w:before="0"/>
        <w:ind w:left="567" w:hanging="567"/>
        <w:rPr>
          <w:rFonts w:ascii="Arial" w:hAnsi="Arial" w:cs="Arial"/>
          <w:color w:val="000000"/>
          <w:sz w:val="24"/>
          <w:szCs w:val="24"/>
        </w:rPr>
      </w:pPr>
      <w:r w:rsidRPr="0031224D">
        <w:rPr>
          <w:rFonts w:ascii="Arial" w:hAnsi="Arial" w:cs="Arial"/>
          <w:color w:val="0D0D0D"/>
          <w:sz w:val="24"/>
          <w:szCs w:val="24"/>
          <w:lang w:val="id-ID"/>
        </w:rPr>
        <w:t xml:space="preserve">Sistem penjaminan mutu  </w:t>
      </w:r>
      <w:r w:rsidRPr="0031224D">
        <w:rPr>
          <w:rFonts w:ascii="Arial" w:hAnsi="Arial" w:cs="Arial"/>
          <w:color w:val="000000"/>
          <w:sz w:val="24"/>
          <w:szCs w:val="24"/>
        </w:rPr>
        <w:t>antara lain ditandai dengan adanya</w:t>
      </w:r>
      <w:r w:rsidRPr="0031224D">
        <w:rPr>
          <w:rFonts w:ascii="Arial" w:hAnsi="Arial" w:cs="Arial"/>
          <w:color w:val="000000"/>
          <w:sz w:val="24"/>
          <w:szCs w:val="24"/>
          <w:lang w:val="id-ID"/>
        </w:rPr>
        <w:t xml:space="preserve"> </w:t>
      </w:r>
      <w:r w:rsidRPr="0031224D">
        <w:rPr>
          <w:rFonts w:ascii="Arial" w:hAnsi="Arial" w:cs="Arial"/>
          <w:sz w:val="24"/>
          <w:szCs w:val="24"/>
          <w:lang w:val="sv-SE"/>
        </w:rPr>
        <w:t xml:space="preserve">kebijakan, sistem, dan pelaksanaan penjaminan mutu pada </w:t>
      </w:r>
      <w:r w:rsidRPr="0031224D">
        <w:rPr>
          <w:rFonts w:ascii="Arial" w:hAnsi="Arial" w:cs="Arial"/>
          <w:sz w:val="24"/>
          <w:szCs w:val="24"/>
          <w:lang w:val="id-ID"/>
        </w:rPr>
        <w:t>program studi</w:t>
      </w:r>
      <w:r w:rsidRPr="0031224D">
        <w:rPr>
          <w:rFonts w:ascii="Arial" w:hAnsi="Arial" w:cs="Arial"/>
          <w:sz w:val="24"/>
          <w:szCs w:val="24"/>
          <w:lang w:val="sv-SE"/>
        </w:rPr>
        <w:t xml:space="preserve">, </w:t>
      </w:r>
      <w:r w:rsidRPr="0031224D">
        <w:rPr>
          <w:rFonts w:ascii="Arial" w:hAnsi="Arial" w:cs="Arial"/>
          <w:sz w:val="24"/>
          <w:szCs w:val="24"/>
          <w:lang w:val="id-ID"/>
        </w:rPr>
        <w:t>ter</w:t>
      </w:r>
      <w:r w:rsidRPr="0031224D">
        <w:rPr>
          <w:rFonts w:ascii="Arial" w:hAnsi="Arial" w:cs="Arial"/>
          <w:sz w:val="24"/>
          <w:szCs w:val="24"/>
          <w:lang w:val="sv-SE"/>
        </w:rPr>
        <w:t xml:space="preserve">rmasuk penjaminan mutu dari badan akreditasi selain BAN-PT atau </w:t>
      </w:r>
      <w:r w:rsidRPr="0031224D">
        <w:rPr>
          <w:rFonts w:ascii="Arial" w:hAnsi="Arial" w:cs="Arial"/>
          <w:i/>
          <w:sz w:val="24"/>
          <w:szCs w:val="24"/>
          <w:lang w:val="sv-SE"/>
        </w:rPr>
        <w:t>external</w:t>
      </w:r>
      <w:r w:rsidRPr="0031224D">
        <w:rPr>
          <w:rFonts w:ascii="Arial" w:hAnsi="Arial" w:cs="Arial"/>
          <w:sz w:val="24"/>
          <w:szCs w:val="24"/>
          <w:lang w:val="sv-SE"/>
        </w:rPr>
        <w:t xml:space="preserve"> </w:t>
      </w:r>
      <w:r w:rsidRPr="0031224D">
        <w:rPr>
          <w:rFonts w:ascii="Arial" w:hAnsi="Arial" w:cs="Arial"/>
          <w:i/>
          <w:sz w:val="24"/>
          <w:szCs w:val="24"/>
          <w:lang w:val="sv-SE"/>
        </w:rPr>
        <w:t>examiner.</w:t>
      </w:r>
    </w:p>
    <w:p w:rsidR="00AE5AC3" w:rsidRPr="0031224D" w:rsidRDefault="00AE5AC3" w:rsidP="00AE5AC3">
      <w:pPr>
        <w:pStyle w:val="ListParagraph"/>
        <w:numPr>
          <w:ilvl w:val="1"/>
          <w:numId w:val="6"/>
        </w:numPr>
        <w:spacing w:before="0"/>
        <w:ind w:left="567" w:hanging="501"/>
        <w:rPr>
          <w:rFonts w:ascii="Arial" w:hAnsi="Arial" w:cs="Arial"/>
          <w:color w:val="0D0D0D"/>
          <w:sz w:val="24"/>
          <w:szCs w:val="24"/>
          <w:lang w:val="id-ID"/>
        </w:rPr>
      </w:pPr>
      <w:r w:rsidRPr="0031224D">
        <w:rPr>
          <w:rFonts w:ascii="Arial" w:hAnsi="Arial" w:cs="Arial"/>
          <w:color w:val="0D0D0D"/>
          <w:sz w:val="24"/>
          <w:szCs w:val="24"/>
          <w:lang w:val="id-ID"/>
        </w:rPr>
        <w:t>Umpan balik (p</w:t>
      </w:r>
      <w:r w:rsidR="00860486">
        <w:rPr>
          <w:rFonts w:ascii="Arial" w:hAnsi="Arial" w:cs="Arial"/>
          <w:color w:val="000000"/>
          <w:sz w:val="24"/>
          <w:szCs w:val="24"/>
        </w:rPr>
        <w:t xml:space="preserve">enjaringan umpan balik </w:t>
      </w:r>
      <w:r w:rsidRPr="0031224D">
        <w:rPr>
          <w:rFonts w:ascii="Arial" w:hAnsi="Arial" w:cs="Arial"/>
          <w:color w:val="000000"/>
          <w:sz w:val="24"/>
          <w:szCs w:val="24"/>
        </w:rPr>
        <w:t>dan tindak lanjutnya</w:t>
      </w:r>
      <w:r w:rsidRPr="0031224D">
        <w:rPr>
          <w:rFonts w:ascii="Arial" w:hAnsi="Arial" w:cs="Arial"/>
          <w:color w:val="000000"/>
          <w:sz w:val="24"/>
          <w:szCs w:val="24"/>
          <w:lang w:val="id-ID"/>
        </w:rPr>
        <w:t>)</w:t>
      </w:r>
      <w:r w:rsidRPr="0031224D">
        <w:rPr>
          <w:rFonts w:ascii="Arial" w:hAnsi="Arial" w:cs="Arial"/>
          <w:color w:val="000000"/>
          <w:sz w:val="24"/>
          <w:szCs w:val="24"/>
        </w:rPr>
        <w:t>.</w:t>
      </w:r>
      <w:r w:rsidRPr="0031224D">
        <w:rPr>
          <w:rFonts w:ascii="Arial" w:hAnsi="Arial" w:cs="Arial"/>
          <w:sz w:val="24"/>
          <w:szCs w:val="24"/>
        </w:rPr>
        <w:t xml:space="preserve"> </w:t>
      </w:r>
    </w:p>
    <w:p w:rsidR="00AE5AC3" w:rsidRPr="0031224D" w:rsidRDefault="00AE5AC3" w:rsidP="00AE5AC3">
      <w:pPr>
        <w:pStyle w:val="ListParagraph"/>
        <w:numPr>
          <w:ilvl w:val="1"/>
          <w:numId w:val="6"/>
        </w:numPr>
        <w:spacing w:before="0"/>
        <w:ind w:left="567" w:hanging="501"/>
        <w:rPr>
          <w:rFonts w:ascii="Arial" w:hAnsi="Arial" w:cs="Arial"/>
          <w:color w:val="0D0D0D"/>
          <w:sz w:val="24"/>
          <w:szCs w:val="24"/>
          <w:lang w:val="id-ID"/>
        </w:rPr>
      </w:pPr>
      <w:r w:rsidRPr="0031224D">
        <w:rPr>
          <w:rFonts w:ascii="Arial" w:hAnsi="Arial" w:cs="Arial"/>
          <w:sz w:val="24"/>
          <w:szCs w:val="24"/>
        </w:rPr>
        <w:t>Upaya untuk menjamin keberlanjutan (</w:t>
      </w:r>
      <w:r w:rsidRPr="0031224D">
        <w:rPr>
          <w:rFonts w:ascii="Arial" w:hAnsi="Arial" w:cs="Arial"/>
          <w:i/>
          <w:iCs/>
          <w:sz w:val="24"/>
          <w:szCs w:val="24"/>
        </w:rPr>
        <w:t>sustainability</w:t>
      </w:r>
      <w:r w:rsidRPr="0031224D">
        <w:rPr>
          <w:rFonts w:ascii="Arial" w:hAnsi="Arial" w:cs="Arial"/>
          <w:sz w:val="24"/>
          <w:szCs w:val="24"/>
        </w:rPr>
        <w:t>) program studi</w:t>
      </w:r>
      <w:r w:rsidRPr="0031224D">
        <w:rPr>
          <w:rFonts w:ascii="Arial" w:hAnsi="Arial" w:cs="Arial"/>
          <w:sz w:val="24"/>
          <w:szCs w:val="24"/>
          <w:lang w:val="id-ID"/>
        </w:rPr>
        <w:t>.</w:t>
      </w:r>
    </w:p>
    <w:p w:rsidR="00945356" w:rsidRPr="0031224D" w:rsidRDefault="00945356" w:rsidP="00945356">
      <w:pPr>
        <w:spacing w:line="240" w:lineRule="auto"/>
        <w:rPr>
          <w:color w:val="0D0D0D"/>
          <w:lang w:val="id-ID"/>
        </w:rPr>
      </w:pPr>
    </w:p>
    <w:p w:rsidR="00945356" w:rsidRPr="0031224D" w:rsidRDefault="00945356" w:rsidP="00945356">
      <w:pPr>
        <w:spacing w:line="240" w:lineRule="auto"/>
        <w:rPr>
          <w:lang w:val="id-ID"/>
        </w:rPr>
      </w:pPr>
    </w:p>
    <w:p w:rsidR="00945356" w:rsidRPr="0031224D" w:rsidRDefault="00945356" w:rsidP="00945356">
      <w:pPr>
        <w:pStyle w:val="Heading1"/>
        <w:jc w:val="left"/>
        <w:rPr>
          <w:color w:val="000000"/>
          <w:sz w:val="24"/>
          <w:szCs w:val="24"/>
          <w:lang w:val="id-ID"/>
        </w:rPr>
      </w:pPr>
      <w:r w:rsidRPr="0031224D">
        <w:rPr>
          <w:color w:val="000000"/>
          <w:sz w:val="24"/>
          <w:szCs w:val="24"/>
          <w:lang w:val="id-ID"/>
        </w:rPr>
        <w:t>Standar 3. Mahasiswa dan Lulusan</w:t>
      </w:r>
    </w:p>
    <w:p w:rsidR="00945356" w:rsidRPr="0031224D" w:rsidRDefault="00945356" w:rsidP="00945356">
      <w:pPr>
        <w:spacing w:line="240" w:lineRule="auto"/>
        <w:rPr>
          <w:color w:val="000000"/>
          <w:lang w:val="id-ID"/>
        </w:rPr>
      </w:pPr>
    </w:p>
    <w:p w:rsidR="00945356" w:rsidRPr="0031224D" w:rsidRDefault="00945356" w:rsidP="00945356">
      <w:pPr>
        <w:spacing w:line="240" w:lineRule="auto"/>
        <w:rPr>
          <w:color w:val="000000"/>
          <w:lang w:val="nb-NO"/>
        </w:rPr>
      </w:pPr>
      <w:r w:rsidRPr="0031224D">
        <w:rPr>
          <w:color w:val="000000"/>
          <w:lang w:val="id-ID"/>
        </w:rPr>
        <w:t xml:space="preserve">Standar ini adalah acuan keunggulan mutu mahasiswa dan lulusan. Program studi harus memberikan jaminan mutu, kelayakan kebijakan serta implementasi sistem rekrutmen dan seleksi calon mahasiswa maupun pengelolaan lulusan sebagai satu kesatuan mutu yang terintegrasi. </w:t>
      </w:r>
    </w:p>
    <w:p w:rsidR="00945356" w:rsidRPr="0031224D" w:rsidRDefault="00945356" w:rsidP="00945356">
      <w:pPr>
        <w:spacing w:line="240" w:lineRule="auto"/>
        <w:rPr>
          <w:color w:val="000000"/>
          <w:lang w:val="nb-NO"/>
        </w:rPr>
      </w:pPr>
    </w:p>
    <w:p w:rsidR="00945356" w:rsidRPr="0031224D" w:rsidRDefault="00945356" w:rsidP="00945356">
      <w:pPr>
        <w:spacing w:line="240" w:lineRule="auto"/>
        <w:rPr>
          <w:lang w:val="id-ID"/>
        </w:rPr>
      </w:pPr>
      <w:r w:rsidRPr="0031224D">
        <w:rPr>
          <w:color w:val="000000"/>
          <w:lang w:val="id-ID"/>
        </w:rPr>
        <w:t xml:space="preserve">Program studi harus menempatkan mahasiswa sebagai pemangku kepentingan utama sekaligus sebagai pelaku proses nilai tambah dalam penyelenggaraan kegiatan akademik untuk mewujudkan visi, melaksanakan misi, mencapai tujuan melalui strategi yang dikembangkan oleh program studi. Program studi harus berpartisipasi secara aktif dalam sistem perekrutan dan seleksi calon mahasiswa </w:t>
      </w:r>
      <w:r w:rsidRPr="0031224D">
        <w:rPr>
          <w:color w:val="000000"/>
          <w:lang w:val="id-ID"/>
        </w:rPr>
        <w:lastRenderedPageBreak/>
        <w:t xml:space="preserve">agar mampu menghasilkan masukan mahasiswa dan lulusan bermutu. Program studi harus mengupayakan akses layanan kemahasiswaan dan pengembangan minat dan bakat. Program studi harus mengelola lulusan sebagai produk dan mitra perbaikan berkelanjutan program studi. </w:t>
      </w:r>
      <w:r w:rsidRPr="0031224D">
        <w:rPr>
          <w:lang w:val="id-ID"/>
        </w:rPr>
        <w:t>Program studi harus berpartisipasi aktif dalam pemberdayaan dan pendayagunaan alumni.</w:t>
      </w:r>
      <w:r w:rsidRPr="0031224D">
        <w:rPr>
          <w:color w:val="FF0000"/>
          <w:lang w:val="id-ID"/>
        </w:rPr>
        <w:t xml:space="preserve"> </w:t>
      </w:r>
      <w:r w:rsidRPr="0031224D">
        <w:rPr>
          <w:lang w:val="id-ID"/>
        </w:rPr>
        <w:t>Program studi memberikan jaminan terhadap pemenuhan kebutuhan dan kepuasan pengguna lulusan serta menerima masukan dari pengguna lulusan sebagai bahan untuk perbaikan mutu program studi  secara berkelanjutan.</w:t>
      </w:r>
    </w:p>
    <w:p w:rsidR="00945356" w:rsidRPr="0031224D" w:rsidRDefault="00945356" w:rsidP="00945356">
      <w:pPr>
        <w:spacing w:line="240" w:lineRule="auto"/>
        <w:rPr>
          <w:color w:val="000000"/>
          <w:lang w:val="id-ID"/>
        </w:rPr>
      </w:pPr>
    </w:p>
    <w:p w:rsidR="00945356" w:rsidRPr="0031224D" w:rsidRDefault="00945356" w:rsidP="00945356">
      <w:pPr>
        <w:spacing w:line="240" w:lineRule="auto"/>
        <w:rPr>
          <w:color w:val="000000"/>
          <w:lang w:val="nb-NO"/>
        </w:rPr>
      </w:pPr>
      <w:r w:rsidRPr="0031224D">
        <w:rPr>
          <w:color w:val="000000"/>
          <w:lang w:val="id-ID"/>
        </w:rPr>
        <w:t xml:space="preserve"> </w:t>
      </w:r>
    </w:p>
    <w:p w:rsidR="00945356" w:rsidRPr="0031224D" w:rsidRDefault="00945356" w:rsidP="00945356">
      <w:pPr>
        <w:pStyle w:val="Heading2"/>
        <w:rPr>
          <w:bCs w:val="0"/>
          <w:color w:val="000000"/>
          <w:sz w:val="24"/>
          <w:szCs w:val="24"/>
          <w:lang w:val="nb-NO"/>
        </w:rPr>
      </w:pPr>
      <w:bookmarkStart w:id="7" w:name="_Toc204423609"/>
      <w:r w:rsidRPr="0031224D">
        <w:rPr>
          <w:color w:val="000000"/>
          <w:sz w:val="24"/>
          <w:szCs w:val="24"/>
          <w:lang w:val="nb-NO"/>
        </w:rPr>
        <w:t>Deskripsi</w:t>
      </w:r>
      <w:bookmarkEnd w:id="7"/>
      <w:r w:rsidRPr="0031224D">
        <w:rPr>
          <w:color w:val="000000"/>
          <w:sz w:val="24"/>
          <w:szCs w:val="24"/>
          <w:lang w:val="nb-NO"/>
        </w:rPr>
        <w:t xml:space="preserve">  </w:t>
      </w:r>
    </w:p>
    <w:p w:rsidR="00945356" w:rsidRPr="0031224D" w:rsidRDefault="00945356" w:rsidP="00945356">
      <w:pPr>
        <w:spacing w:line="240" w:lineRule="auto"/>
        <w:rPr>
          <w:color w:val="000000"/>
          <w:lang w:val="id-ID"/>
        </w:rPr>
      </w:pPr>
    </w:p>
    <w:p w:rsidR="00945356" w:rsidRPr="0031224D" w:rsidRDefault="00945356" w:rsidP="00945356">
      <w:pPr>
        <w:spacing w:line="240" w:lineRule="auto"/>
        <w:rPr>
          <w:color w:val="000000"/>
        </w:rPr>
      </w:pPr>
      <w:r w:rsidRPr="0031224D">
        <w:rPr>
          <w:color w:val="000000"/>
          <w:lang w:val="id-ID"/>
        </w:rPr>
        <w:t xml:space="preserve">Mahasiswa adalah pemangku kepentingan utama internal dan sekaligus sebagai pelaku proses nilai tambah dalam penyelenggaraan akademik yang harus mendapatkan manfaat dari proses pendidikan, penelitian, dan </w:t>
      </w:r>
      <w:r w:rsidRPr="0031224D">
        <w:rPr>
          <w:color w:val="000000"/>
          <w:lang w:val="nb-NO"/>
        </w:rPr>
        <w:t>pe</w:t>
      </w:r>
      <w:r w:rsidRPr="0031224D">
        <w:rPr>
          <w:color w:val="000000"/>
          <w:lang w:val="id-ID"/>
        </w:rPr>
        <w:t>layanan/</w:t>
      </w:r>
      <w:r w:rsidRPr="0031224D">
        <w:rPr>
          <w:color w:val="000000"/>
          <w:lang w:val="nb-NO"/>
        </w:rPr>
        <w:t xml:space="preserve"> </w:t>
      </w:r>
      <w:r w:rsidRPr="0031224D">
        <w:rPr>
          <w:color w:val="000000"/>
          <w:lang w:val="id-ID"/>
        </w:rPr>
        <w:t xml:space="preserve">pengabdian kepada masyarakat. Sistem rekrutmen dan seleksi calon mahasiswa mempertimbangkan kebijakan pada mutu masukan, pemerataan akses baik aspek wilayah maupun kemampuan ekonomi, mekanisme rekrutmen yang akuntabel dan kesesuaian dengan karakteristik mutu dan tujuan program studi. </w:t>
      </w:r>
    </w:p>
    <w:p w:rsidR="00945356" w:rsidRPr="0031224D" w:rsidRDefault="00945356" w:rsidP="00945356">
      <w:pPr>
        <w:spacing w:line="240" w:lineRule="auto"/>
        <w:rPr>
          <w:color w:val="000000"/>
        </w:rPr>
      </w:pPr>
    </w:p>
    <w:p w:rsidR="00945356" w:rsidRPr="0031224D" w:rsidRDefault="00945356" w:rsidP="00945356">
      <w:pPr>
        <w:spacing w:line="240" w:lineRule="auto"/>
        <w:rPr>
          <w:color w:val="000000"/>
          <w:lang w:val="id-ID"/>
        </w:rPr>
      </w:pPr>
      <w:r w:rsidRPr="0031224D">
        <w:rPr>
          <w:color w:val="000000"/>
          <w:lang w:val="id-ID"/>
        </w:rPr>
        <w:t>Partisipasi aktif program studi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31224D">
        <w:rPr>
          <w:i/>
          <w:color w:val="000000"/>
          <w:lang w:val="id-ID"/>
        </w:rPr>
        <w:t xml:space="preserve"> </w:t>
      </w:r>
      <w:r w:rsidRPr="0031224D">
        <w:rPr>
          <w:color w:val="000000"/>
          <w:lang w:val="id-ID"/>
        </w:rPr>
        <w:t>alumni).</w:t>
      </w:r>
    </w:p>
    <w:p w:rsidR="00945356" w:rsidRPr="0031224D" w:rsidRDefault="00945356" w:rsidP="00945356">
      <w:pPr>
        <w:spacing w:line="240" w:lineRule="auto"/>
        <w:rPr>
          <w:color w:val="000000"/>
          <w:lang w:val="id-ID"/>
        </w:rPr>
      </w:pPr>
    </w:p>
    <w:p w:rsidR="00945356" w:rsidRPr="0031224D" w:rsidRDefault="00945356" w:rsidP="00945356">
      <w:pPr>
        <w:spacing w:line="240" w:lineRule="auto"/>
        <w:rPr>
          <w:color w:val="000000"/>
          <w:lang w:val="id-ID"/>
        </w:rPr>
      </w:pPr>
      <w:r w:rsidRPr="0031224D">
        <w:rPr>
          <w:color w:val="000000"/>
          <w:lang w:val="id-ID"/>
        </w:rPr>
        <w:t xml:space="preserve">Akses layanan kemahasiswaan dan pengembangan minat dan bakat yang diusahakan unit pengelola program studi berupa akses kepada fasilitas pusat kegiatan mahasiswa, asrama, layanan kesehatan, beasiswa, dan kegiatan ekstra kurikuler. </w:t>
      </w:r>
    </w:p>
    <w:p w:rsidR="00945356" w:rsidRPr="0031224D" w:rsidRDefault="00945356" w:rsidP="00945356">
      <w:pPr>
        <w:spacing w:line="240" w:lineRule="auto"/>
        <w:rPr>
          <w:color w:val="000000"/>
          <w:lang w:val="id-ID"/>
        </w:rPr>
      </w:pPr>
    </w:p>
    <w:p w:rsidR="00945356" w:rsidRPr="0031224D" w:rsidRDefault="00945356" w:rsidP="00945356">
      <w:pPr>
        <w:spacing w:line="240" w:lineRule="auto"/>
        <w:rPr>
          <w:color w:val="000000"/>
          <w:lang w:val="id-ID"/>
        </w:rPr>
      </w:pPr>
      <w:r w:rsidRPr="0031224D">
        <w:rPr>
          <w:color w:val="000000"/>
          <w:lang w:val="nb-NO"/>
        </w:rPr>
        <w:t xml:space="preserve">Untuk meningkatkan kemampuan lulusan beradaptasi dengan perubahan, </w:t>
      </w:r>
      <w:r w:rsidRPr="0031224D">
        <w:rPr>
          <w:color w:val="000000"/>
          <w:lang w:val="id-ID"/>
        </w:rPr>
        <w:t xml:space="preserve">program studi menyiapkan pembekalan pengembangan </w:t>
      </w:r>
      <w:r w:rsidRPr="0031224D">
        <w:rPr>
          <w:i/>
          <w:color w:val="000000"/>
          <w:lang w:val="id-ID"/>
        </w:rPr>
        <w:t>entrepreneurship</w:t>
      </w:r>
      <w:r w:rsidRPr="0031224D">
        <w:rPr>
          <w:color w:val="000000"/>
          <w:lang w:val="id-ID"/>
        </w:rPr>
        <w:t xml:space="preserve">, pengembangan karir, magang dan rekrutmen kerja. Informasi tentang lulusan dan upaya perbaikan mutu program studi antara lain diperoleh melalui </w:t>
      </w:r>
      <w:r w:rsidRPr="0031224D">
        <w:rPr>
          <w:i/>
          <w:color w:val="000000"/>
          <w:lang w:val="id-ID"/>
        </w:rPr>
        <w:t>tracer study</w:t>
      </w:r>
      <w:r w:rsidRPr="0031224D">
        <w:rPr>
          <w:color w:val="000000"/>
          <w:lang w:val="id-ID"/>
        </w:rPr>
        <w:t xml:space="preserve"> yang berkesinambungan. Kemitraan program studi dengan lulusan dapat berupa: </w:t>
      </w:r>
      <w:r w:rsidRPr="0031224D">
        <w:rPr>
          <w:lang w:val="id-ID"/>
        </w:rPr>
        <w:t xml:space="preserve"> penggalangan dana, sumbangan fasilitas untuk almamater, masukan untuk perbaikan proses pembelajaran, dan pengembangan jejaring.</w:t>
      </w:r>
    </w:p>
    <w:p w:rsidR="00945356" w:rsidRDefault="00945356" w:rsidP="00945356">
      <w:pPr>
        <w:spacing w:line="240" w:lineRule="auto"/>
        <w:rPr>
          <w:color w:val="000000"/>
          <w:lang w:val="id-ID"/>
        </w:rPr>
      </w:pPr>
    </w:p>
    <w:p w:rsidR="0031224D" w:rsidRPr="0031224D" w:rsidRDefault="0031224D" w:rsidP="00945356">
      <w:pPr>
        <w:spacing w:line="240" w:lineRule="auto"/>
        <w:rPr>
          <w:color w:val="000000"/>
          <w:lang w:val="id-ID"/>
        </w:rPr>
      </w:pPr>
    </w:p>
    <w:p w:rsidR="00945356" w:rsidRPr="0031224D" w:rsidRDefault="00945356" w:rsidP="00945356">
      <w:pPr>
        <w:spacing w:line="240" w:lineRule="auto"/>
        <w:rPr>
          <w:b/>
          <w:bCs/>
          <w:color w:val="0D0D0D"/>
          <w:lang w:val="id-ID"/>
        </w:rPr>
      </w:pPr>
      <w:r w:rsidRPr="0031224D">
        <w:rPr>
          <w:b/>
          <w:bCs/>
          <w:color w:val="0D0D0D"/>
          <w:lang w:val="id-ID"/>
        </w:rPr>
        <w:t xml:space="preserve">Deskriptor </w:t>
      </w:r>
      <w:r w:rsidRPr="0031224D">
        <w:rPr>
          <w:b/>
          <w:bCs/>
          <w:color w:val="0D0D0D"/>
          <w:lang w:val="fi-FI"/>
        </w:rPr>
        <w:t>Elemen Penilaian</w:t>
      </w:r>
      <w:r w:rsidRPr="0031224D">
        <w:rPr>
          <w:b/>
          <w:bCs/>
          <w:color w:val="0D0D0D"/>
          <w:lang w:val="id-ID"/>
        </w:rPr>
        <w:t>:</w:t>
      </w:r>
    </w:p>
    <w:p w:rsidR="00945356" w:rsidRPr="0031224D" w:rsidRDefault="0031224D" w:rsidP="0031224D">
      <w:pPr>
        <w:tabs>
          <w:tab w:val="left" w:pos="7455"/>
        </w:tabs>
        <w:spacing w:line="240" w:lineRule="auto"/>
        <w:rPr>
          <w:b/>
          <w:bCs/>
          <w:color w:val="0D0D0D"/>
        </w:rPr>
      </w:pPr>
      <w:r>
        <w:rPr>
          <w:b/>
          <w:bCs/>
          <w:color w:val="0D0D0D"/>
        </w:rPr>
        <w:tab/>
      </w:r>
    </w:p>
    <w:p w:rsidR="00945356" w:rsidRPr="0031224D" w:rsidRDefault="00945356" w:rsidP="00945356">
      <w:pPr>
        <w:numPr>
          <w:ilvl w:val="1"/>
          <w:numId w:val="4"/>
        </w:numPr>
        <w:tabs>
          <w:tab w:val="clear" w:pos="360"/>
          <w:tab w:val="left" w:pos="540"/>
        </w:tabs>
        <w:spacing w:line="240" w:lineRule="auto"/>
        <w:ind w:left="540" w:hanging="540"/>
        <w:rPr>
          <w:color w:val="000000"/>
        </w:rPr>
      </w:pPr>
      <w:r w:rsidRPr="0031224D">
        <w:rPr>
          <w:color w:val="000000"/>
        </w:rPr>
        <w:t>Kebijakan sistem rekrutmen dan seleksi calon mahasiswa (mencakup mutu prestasi dan reputasi akademik serta bakat pada jenjang pendidikan sebelumnya, equitas wilayah</w:t>
      </w:r>
      <w:r w:rsidR="00860486">
        <w:rPr>
          <w:color w:val="000000"/>
        </w:rPr>
        <w:t>, kemampuan ekonomi dan jender).</w:t>
      </w:r>
    </w:p>
    <w:p w:rsidR="00945356" w:rsidRPr="0031224D" w:rsidRDefault="00945356" w:rsidP="00945356">
      <w:pPr>
        <w:numPr>
          <w:ilvl w:val="1"/>
          <w:numId w:val="4"/>
        </w:numPr>
        <w:tabs>
          <w:tab w:val="clear" w:pos="360"/>
          <w:tab w:val="left" w:pos="540"/>
        </w:tabs>
        <w:spacing w:line="240" w:lineRule="auto"/>
        <w:ind w:left="540" w:hanging="540"/>
        <w:rPr>
          <w:color w:val="000000"/>
        </w:rPr>
      </w:pPr>
      <w:r w:rsidRPr="0031224D">
        <w:rPr>
          <w:color w:val="000000"/>
        </w:rPr>
        <w:t xml:space="preserve">Keefektifan implementasi </w:t>
      </w:r>
      <w:r w:rsidRPr="0031224D">
        <w:rPr>
          <w:color w:val="000000"/>
          <w:lang w:val="id-ID"/>
        </w:rPr>
        <w:t>sistem r</w:t>
      </w:r>
      <w:r w:rsidRPr="0031224D">
        <w:rPr>
          <w:color w:val="000000"/>
        </w:rPr>
        <w:t xml:space="preserve">ekrutmen dan </w:t>
      </w:r>
      <w:r w:rsidRPr="0031224D">
        <w:rPr>
          <w:color w:val="000000"/>
          <w:lang w:val="id-ID"/>
        </w:rPr>
        <w:t>s</w:t>
      </w:r>
      <w:r w:rsidRPr="0031224D">
        <w:rPr>
          <w:color w:val="000000"/>
        </w:rPr>
        <w:t xml:space="preserve">eleksi calon mahasiswa untuk menghasilkan calon mahasiswa yang bermutu yang diukur dari jumlah peminat, </w:t>
      </w:r>
      <w:r w:rsidRPr="0031224D">
        <w:rPr>
          <w:color w:val="000000"/>
        </w:rPr>
        <w:lastRenderedPageBreak/>
        <w:t>proporsi pendaftar terhadap daya tampung dan proporsi yang diterima dan yang registrasi.</w:t>
      </w:r>
    </w:p>
    <w:p w:rsidR="00945356" w:rsidRPr="0031224D" w:rsidRDefault="00945356" w:rsidP="00945356">
      <w:pPr>
        <w:numPr>
          <w:ilvl w:val="1"/>
          <w:numId w:val="4"/>
        </w:numPr>
        <w:tabs>
          <w:tab w:val="clear" w:pos="360"/>
          <w:tab w:val="left" w:pos="540"/>
        </w:tabs>
        <w:spacing w:line="240" w:lineRule="auto"/>
        <w:ind w:left="540" w:hanging="540"/>
        <w:rPr>
          <w:lang w:val="sv-SE"/>
        </w:rPr>
      </w:pPr>
      <w:r w:rsidRPr="0031224D">
        <w:rPr>
          <w:lang w:val="id-ID"/>
        </w:rPr>
        <w:t>Prestasi</w:t>
      </w:r>
      <w:r w:rsidRPr="0031224D">
        <w:rPr>
          <w:lang w:val="sv-SE"/>
        </w:rPr>
        <w:t xml:space="preserve"> mahasiswa yang meliputi:</w:t>
      </w:r>
      <w:r w:rsidRPr="0031224D">
        <w:rPr>
          <w:lang w:val="id-ID"/>
        </w:rPr>
        <w:t xml:space="preserve"> Indeks Prestasi Kumulatif, lama studi, persentase mahasiswa </w:t>
      </w:r>
      <w:r w:rsidR="00860486">
        <w:rPr>
          <w:i/>
          <w:lang w:val="id-ID"/>
        </w:rPr>
        <w:t>drop</w:t>
      </w:r>
      <w:r w:rsidR="00860486">
        <w:rPr>
          <w:i/>
        </w:rPr>
        <w:t xml:space="preserve"> </w:t>
      </w:r>
      <w:r w:rsidRPr="0031224D">
        <w:rPr>
          <w:i/>
          <w:lang w:val="id-ID"/>
        </w:rPr>
        <w:t>out</w:t>
      </w:r>
      <w:r w:rsidR="00860486">
        <w:rPr>
          <w:lang w:val="id-ID"/>
        </w:rPr>
        <w:t xml:space="preserve"> </w:t>
      </w:r>
      <w:r w:rsidRPr="0031224D">
        <w:rPr>
          <w:lang w:val="id-ID"/>
        </w:rPr>
        <w:t xml:space="preserve">atau mengundurkan diri, </w:t>
      </w:r>
      <w:r w:rsidRPr="0031224D">
        <w:rPr>
          <w:lang w:val="sv-SE"/>
        </w:rPr>
        <w:t xml:space="preserve">reputasi </w:t>
      </w:r>
      <w:r w:rsidR="00860486">
        <w:rPr>
          <w:lang w:val="id-ID"/>
        </w:rPr>
        <w:t>bidang akademik dan profesi</w:t>
      </w:r>
      <w:r w:rsidRPr="0031224D">
        <w:rPr>
          <w:lang w:val="id-ID"/>
        </w:rPr>
        <w:t>, bakat dan minat</w:t>
      </w:r>
      <w:r w:rsidRPr="0031224D">
        <w:rPr>
          <w:lang w:val="sv-SE"/>
        </w:rPr>
        <w:t>.</w:t>
      </w:r>
    </w:p>
    <w:p w:rsidR="00945356" w:rsidRPr="0031224D" w:rsidRDefault="00945356" w:rsidP="00945356">
      <w:pPr>
        <w:numPr>
          <w:ilvl w:val="1"/>
          <w:numId w:val="4"/>
        </w:numPr>
        <w:tabs>
          <w:tab w:val="clear" w:pos="360"/>
          <w:tab w:val="left" w:pos="540"/>
        </w:tabs>
        <w:spacing w:line="240" w:lineRule="auto"/>
        <w:ind w:left="540" w:hanging="540"/>
        <w:rPr>
          <w:color w:val="000000"/>
          <w:lang w:val="sv-SE"/>
        </w:rPr>
      </w:pPr>
      <w:r w:rsidRPr="0031224D">
        <w:rPr>
          <w:bCs/>
        </w:rPr>
        <w:t xml:space="preserve">Jenis dan mutu layanan program studi kepada mahasiswa untuk </w:t>
      </w:r>
      <w:r w:rsidRPr="0031224D">
        <w:rPr>
          <w:bCs/>
          <w:noProof/>
        </w:rPr>
        <w:t>membina dan mengembangkan</w:t>
      </w:r>
      <w:r w:rsidRPr="0031224D">
        <w:rPr>
          <w:bCs/>
          <w:noProof/>
          <w:lang w:val="id-ID"/>
        </w:rPr>
        <w:t xml:space="preserve"> </w:t>
      </w:r>
      <w:r w:rsidRPr="0031224D">
        <w:rPr>
          <w:bCs/>
          <w:noProof/>
        </w:rPr>
        <w:t>penalaran, minat, bakat, seni, dan kesejahteraan</w:t>
      </w:r>
      <w:r w:rsidRPr="0031224D">
        <w:rPr>
          <w:bCs/>
        </w:rPr>
        <w:t xml:space="preserve">, mencakup layanan bimbingan dan konseling, pengembangan minat dan bakat, pembinaan </w:t>
      </w:r>
      <w:r w:rsidRPr="0031224D">
        <w:rPr>
          <w:bCs/>
          <w:i/>
        </w:rPr>
        <w:t>soft skills</w:t>
      </w:r>
      <w:r w:rsidRPr="0031224D">
        <w:rPr>
          <w:bCs/>
        </w:rPr>
        <w:t>, ketersediaan beasiswa, dan kesehatan.</w:t>
      </w:r>
    </w:p>
    <w:p w:rsidR="00945356" w:rsidRPr="0031224D" w:rsidRDefault="00945356" w:rsidP="00945356">
      <w:pPr>
        <w:numPr>
          <w:ilvl w:val="1"/>
          <w:numId w:val="4"/>
        </w:numPr>
        <w:tabs>
          <w:tab w:val="clear" w:pos="360"/>
          <w:tab w:val="left" w:pos="540"/>
        </w:tabs>
        <w:spacing w:line="240" w:lineRule="auto"/>
        <w:ind w:left="540" w:hanging="540"/>
        <w:rPr>
          <w:color w:val="000000"/>
          <w:lang w:val="sv-SE"/>
        </w:rPr>
      </w:pPr>
      <w:r w:rsidRPr="0031224D">
        <w:rPr>
          <w:color w:val="000000"/>
          <w:lang w:val="id-ID"/>
        </w:rPr>
        <w:t>Layanan kepada mahasiswa program profesi (mencakup layanan kewirausahaan, bimbingan karir, informasi dan penempatan kerja)</w:t>
      </w:r>
      <w:r w:rsidR="00860486">
        <w:rPr>
          <w:color w:val="000000"/>
        </w:rPr>
        <w:t>.</w:t>
      </w:r>
    </w:p>
    <w:p w:rsidR="00945356" w:rsidRPr="0031224D" w:rsidRDefault="00945356" w:rsidP="00945356">
      <w:pPr>
        <w:numPr>
          <w:ilvl w:val="1"/>
          <w:numId w:val="4"/>
        </w:numPr>
        <w:tabs>
          <w:tab w:val="clear" w:pos="360"/>
          <w:tab w:val="left" w:pos="540"/>
        </w:tabs>
        <w:spacing w:line="240" w:lineRule="auto"/>
        <w:ind w:left="540" w:hanging="540"/>
        <w:rPr>
          <w:color w:val="000000"/>
          <w:lang w:val="sv-SE"/>
        </w:rPr>
      </w:pPr>
      <w:r w:rsidRPr="0031224D">
        <w:rPr>
          <w:color w:val="000000"/>
          <w:lang w:val="id-ID"/>
        </w:rPr>
        <w:t>Profil lulusan: ujian nasional ko</w:t>
      </w:r>
      <w:r w:rsidR="00860486">
        <w:rPr>
          <w:color w:val="000000"/>
          <w:lang w:val="id-ID"/>
        </w:rPr>
        <w:t>mpetensi dokter hewan Indonesia</w:t>
      </w:r>
      <w:r w:rsidR="00860486">
        <w:rPr>
          <w:color w:val="000000"/>
        </w:rPr>
        <w:t>.</w:t>
      </w:r>
    </w:p>
    <w:p w:rsidR="00945356" w:rsidRPr="0031224D" w:rsidRDefault="00945356" w:rsidP="00945356">
      <w:pPr>
        <w:numPr>
          <w:ilvl w:val="1"/>
          <w:numId w:val="4"/>
        </w:numPr>
        <w:tabs>
          <w:tab w:val="clear" w:pos="360"/>
          <w:tab w:val="left" w:pos="540"/>
        </w:tabs>
        <w:spacing w:line="240" w:lineRule="auto"/>
        <w:ind w:left="540" w:hanging="540"/>
        <w:rPr>
          <w:color w:val="000000"/>
          <w:lang w:val="sv-SE"/>
        </w:rPr>
      </w:pPr>
      <w:r w:rsidRPr="0031224D">
        <w:rPr>
          <w:lang w:val="id-ID"/>
        </w:rPr>
        <w:t>Masa tunggu lulusan untuk memperoleh pekerjaan pertama dan kesesuaian dengan kompetensi</w:t>
      </w:r>
      <w:r w:rsidR="00860486">
        <w:t>.</w:t>
      </w:r>
    </w:p>
    <w:p w:rsidR="00945356" w:rsidRPr="0031224D" w:rsidRDefault="00945356" w:rsidP="00945356">
      <w:pPr>
        <w:numPr>
          <w:ilvl w:val="1"/>
          <w:numId w:val="4"/>
        </w:numPr>
        <w:tabs>
          <w:tab w:val="clear" w:pos="360"/>
          <w:tab w:val="left" w:pos="540"/>
        </w:tabs>
        <w:spacing w:line="240" w:lineRule="auto"/>
        <w:ind w:left="540" w:hanging="540"/>
        <w:rPr>
          <w:lang w:val="sv-SE"/>
        </w:rPr>
      </w:pPr>
      <w:r w:rsidRPr="0031224D">
        <w:t>Pelacakan dan perekaman data lulusan yang mencakup</w:t>
      </w:r>
      <w:r w:rsidRPr="0031224D">
        <w:rPr>
          <w:lang w:val="id-ID"/>
        </w:rPr>
        <w:t xml:space="preserve"> u</w:t>
      </w:r>
      <w:r w:rsidRPr="0031224D">
        <w:t xml:space="preserve">paya pelacakan dan perekaman data lulusan, pemanfaatan hasil pelacakan untuk perbaikan dalam aspek proses pembelajaran, penggalangan </w:t>
      </w:r>
      <w:proofErr w:type="gramStart"/>
      <w:r w:rsidRPr="0031224D">
        <w:t>dana</w:t>
      </w:r>
      <w:proofErr w:type="gramEnd"/>
      <w:r w:rsidRPr="0031224D">
        <w:t>, informasi pekerjaan, dan membangun jejaring, serta pendapat pengguna lulusan terhadap mutu alumni.</w:t>
      </w:r>
    </w:p>
    <w:p w:rsidR="00945356" w:rsidRPr="0031224D" w:rsidRDefault="00945356" w:rsidP="000944D4">
      <w:pPr>
        <w:numPr>
          <w:ilvl w:val="1"/>
          <w:numId w:val="11"/>
        </w:numPr>
        <w:tabs>
          <w:tab w:val="left" w:pos="540"/>
        </w:tabs>
        <w:spacing w:line="240" w:lineRule="auto"/>
        <w:ind w:left="567" w:hanging="567"/>
        <w:rPr>
          <w:color w:val="000000"/>
          <w:lang w:val="sv-SE"/>
        </w:rPr>
      </w:pPr>
      <w:r w:rsidRPr="0031224D">
        <w:rPr>
          <w:lang w:val="id-ID"/>
        </w:rPr>
        <w:t xml:space="preserve">Partisipasi </w:t>
      </w:r>
      <w:r w:rsidRPr="0031224D">
        <w:t xml:space="preserve">alumni </w:t>
      </w:r>
      <w:r w:rsidRPr="0031224D">
        <w:rPr>
          <w:lang w:val="id-ID"/>
        </w:rPr>
        <w:t>dalam pengembangan</w:t>
      </w:r>
      <w:r w:rsidRPr="0031224D">
        <w:t xml:space="preserve"> program studi, meliputi</w:t>
      </w:r>
      <w:r w:rsidRPr="0031224D">
        <w:rPr>
          <w:lang w:val="id-ID"/>
        </w:rPr>
        <w:t xml:space="preserve">, </w:t>
      </w:r>
      <w:r w:rsidRPr="0031224D">
        <w:t>sumbangan dana, sumbangan fasilitas, keterlibatan dalam kegiatan</w:t>
      </w:r>
      <w:r w:rsidRPr="0031224D">
        <w:rPr>
          <w:lang w:val="id-ID"/>
        </w:rPr>
        <w:t xml:space="preserve"> program studi</w:t>
      </w:r>
      <w:r w:rsidRPr="0031224D">
        <w:t>, pengembangan jejaring, dan penyediaan fasilitas</w:t>
      </w:r>
      <w:r w:rsidRPr="0031224D">
        <w:rPr>
          <w:lang w:val="id-ID"/>
        </w:rPr>
        <w:t>.</w:t>
      </w:r>
      <w:r w:rsidRPr="0031224D">
        <w:rPr>
          <w:color w:val="000000"/>
          <w:lang w:val="sv-SE"/>
        </w:rPr>
        <w:t xml:space="preserve"> </w:t>
      </w:r>
    </w:p>
    <w:p w:rsidR="00945356" w:rsidRPr="0031224D" w:rsidRDefault="00945356" w:rsidP="00945356">
      <w:pPr>
        <w:tabs>
          <w:tab w:val="left" w:pos="540"/>
        </w:tabs>
        <w:spacing w:line="240" w:lineRule="auto"/>
        <w:ind w:left="540"/>
        <w:rPr>
          <w:color w:val="000000"/>
          <w:lang w:val="sv-SE"/>
        </w:rPr>
      </w:pPr>
    </w:p>
    <w:p w:rsidR="00945356" w:rsidRPr="0031224D" w:rsidRDefault="00945356" w:rsidP="00945356">
      <w:pPr>
        <w:pStyle w:val="Heading1"/>
        <w:jc w:val="left"/>
        <w:rPr>
          <w:bCs w:val="0"/>
          <w:color w:val="0D0D0D"/>
          <w:sz w:val="24"/>
          <w:szCs w:val="24"/>
          <w:lang w:val="nb-NO"/>
        </w:rPr>
      </w:pPr>
      <w:bookmarkStart w:id="8" w:name="_Toc204423610"/>
      <w:r w:rsidRPr="0031224D">
        <w:rPr>
          <w:color w:val="0D0D0D"/>
          <w:sz w:val="24"/>
          <w:szCs w:val="24"/>
          <w:lang w:val="nb-NO"/>
        </w:rPr>
        <w:t>Standar 4. Sumber Daya Manusia</w:t>
      </w:r>
      <w:bookmarkEnd w:id="8"/>
    </w:p>
    <w:p w:rsidR="00945356" w:rsidRPr="0031224D" w:rsidRDefault="00945356" w:rsidP="00945356">
      <w:pPr>
        <w:spacing w:line="240" w:lineRule="auto"/>
        <w:rPr>
          <w:color w:val="0D0D0D"/>
          <w:lang w:val="id-ID"/>
        </w:rPr>
      </w:pPr>
    </w:p>
    <w:p w:rsidR="00945356" w:rsidRPr="0031224D" w:rsidRDefault="00945356" w:rsidP="00945356">
      <w:pPr>
        <w:spacing w:line="240" w:lineRule="auto"/>
        <w:rPr>
          <w:color w:val="0D0D0D"/>
          <w:lang w:val="nb-NO"/>
        </w:rPr>
      </w:pPr>
      <w:r w:rsidRPr="0031224D">
        <w:rPr>
          <w:color w:val="0D0D0D"/>
          <w:lang w:val="id-ID"/>
        </w:rPr>
        <w:t xml:space="preserve">Standar ini adalah acuan keunggulan mutu </w:t>
      </w:r>
      <w:r w:rsidRPr="0031224D">
        <w:rPr>
          <w:color w:val="0D0D0D"/>
          <w:lang w:val="nb-NO"/>
        </w:rPr>
        <w:t>sumber daya manusia</w:t>
      </w:r>
      <w:r w:rsidRPr="0031224D">
        <w:rPr>
          <w:color w:val="0D0D0D"/>
          <w:lang w:val="id-ID"/>
        </w:rPr>
        <w:t xml:space="preserve"> yang andal dan mampu menjamin mutu penyelenggaraan program studi, melalui program akademik sesuai dengan visi, misi, tujuan, dan sasaran. Program studi harus mendayagunakan sumber daya manusia yang meliputi</w:t>
      </w:r>
      <w:r w:rsidRPr="0031224D">
        <w:rPr>
          <w:color w:val="0D0D0D"/>
          <w:lang w:val="nb-NO"/>
        </w:rPr>
        <w:t xml:space="preserve"> dosen dan </w:t>
      </w:r>
      <w:r w:rsidRPr="0031224D">
        <w:rPr>
          <w:color w:val="0D0D0D"/>
          <w:lang w:val="id-ID"/>
        </w:rPr>
        <w:t>tenaga kependidikan yang layak,</w:t>
      </w:r>
      <w:r w:rsidRPr="0031224D">
        <w:rPr>
          <w:color w:val="0D0D0D"/>
          <w:lang w:val="nb-NO"/>
        </w:rPr>
        <w:t xml:space="preserve"> kompeten</w:t>
      </w:r>
      <w:r w:rsidRPr="0031224D">
        <w:rPr>
          <w:color w:val="0D0D0D"/>
          <w:lang w:val="id-ID"/>
        </w:rPr>
        <w:t>,</w:t>
      </w:r>
      <w:r w:rsidRPr="0031224D">
        <w:rPr>
          <w:color w:val="0D0D0D"/>
          <w:lang w:val="nb-NO"/>
        </w:rPr>
        <w:t xml:space="preserve"> relevan dan andal</w:t>
      </w:r>
      <w:r w:rsidRPr="0031224D">
        <w:rPr>
          <w:color w:val="0D0D0D"/>
          <w:lang w:val="id-ID"/>
        </w:rPr>
        <w:t>.</w:t>
      </w:r>
      <w:r w:rsidRPr="0031224D">
        <w:rPr>
          <w:color w:val="0D0D0D"/>
          <w:lang w:val="nb-NO"/>
        </w:rPr>
        <w:t xml:space="preserve"> Dosen merupakan sumber daya manusia utama dalam proses pembentukan nilai tambah yang bermutu pada diri mahasiswa yang dibimbingnya, bagi bidang ilmu yang diampunya, dan kesejahteraan masyarakat.  </w:t>
      </w:r>
    </w:p>
    <w:p w:rsidR="00945356" w:rsidRPr="0031224D" w:rsidRDefault="00945356" w:rsidP="00945356">
      <w:pPr>
        <w:spacing w:line="240" w:lineRule="auto"/>
        <w:rPr>
          <w:color w:val="0D0D0D"/>
          <w:lang w:val="nb-NO"/>
        </w:rPr>
      </w:pPr>
    </w:p>
    <w:p w:rsidR="00945356" w:rsidRPr="0031224D" w:rsidRDefault="00945356" w:rsidP="00945356">
      <w:pPr>
        <w:spacing w:line="240" w:lineRule="auto"/>
        <w:rPr>
          <w:color w:val="0D0D0D"/>
          <w:lang w:val="id-ID"/>
        </w:rPr>
      </w:pPr>
      <w:r w:rsidRPr="0031224D">
        <w:rPr>
          <w:color w:val="0D0D0D"/>
          <w:lang w:val="id-ID"/>
        </w:rPr>
        <w:t>Untuk menjamin mutu dosen dan tenaga kependidikan yang bermutu baik, program studi harus memiliki kewenangan d</w:t>
      </w:r>
      <w:r w:rsidRPr="0031224D">
        <w:rPr>
          <w:color w:val="0D0D0D"/>
          <w:lang w:val="nb-NO"/>
        </w:rPr>
        <w:t>alam</w:t>
      </w:r>
      <w:r w:rsidRPr="0031224D">
        <w:rPr>
          <w:color w:val="0D0D0D"/>
          <w:lang w:val="id-ID"/>
        </w:rPr>
        <w:t xml:space="preserve"> pengambilan keputusan </w:t>
      </w:r>
      <w:r w:rsidRPr="0031224D">
        <w:rPr>
          <w:color w:val="0D0D0D"/>
          <w:lang w:val="nb-NO"/>
        </w:rPr>
        <w:t>terkait dengan rekrutmen</w:t>
      </w:r>
      <w:r w:rsidRPr="0031224D">
        <w:rPr>
          <w:color w:val="0D0D0D"/>
          <w:lang w:val="id-ID"/>
        </w:rPr>
        <w:t xml:space="preserve">, penempatan, </w:t>
      </w:r>
      <w:r w:rsidRPr="0031224D">
        <w:rPr>
          <w:color w:val="0D0D0D"/>
          <w:lang w:val="nb-NO"/>
        </w:rPr>
        <w:t xml:space="preserve">pembinaan, </w:t>
      </w:r>
      <w:r w:rsidRPr="0031224D">
        <w:rPr>
          <w:color w:val="0D0D0D"/>
          <w:lang w:val="id-ID"/>
        </w:rPr>
        <w:t>pengembangan karir</w:t>
      </w:r>
      <w:r w:rsidRPr="0031224D">
        <w:rPr>
          <w:color w:val="0D0D0D"/>
          <w:lang w:val="nb-NO"/>
        </w:rPr>
        <w:t xml:space="preserve"> </w:t>
      </w:r>
      <w:r w:rsidRPr="0031224D">
        <w:rPr>
          <w:color w:val="0D0D0D"/>
          <w:lang w:val="id-ID"/>
        </w:rPr>
        <w:t>yang baik. Program studi harus memiliki sistem monitoring dan evaluasi yang efektif terhadap pengelolaan sumber daya manusia untuk menjamin mutu pengelolaan program akademik.</w:t>
      </w:r>
    </w:p>
    <w:p w:rsidR="00945356" w:rsidRPr="0031224D" w:rsidRDefault="00945356" w:rsidP="00945356">
      <w:pPr>
        <w:pStyle w:val="Heading2"/>
        <w:rPr>
          <w:bCs w:val="0"/>
          <w:color w:val="0D0D0D"/>
          <w:sz w:val="24"/>
          <w:szCs w:val="24"/>
          <w:lang w:val="id-ID"/>
        </w:rPr>
      </w:pPr>
    </w:p>
    <w:p w:rsidR="00945356" w:rsidRPr="0031224D" w:rsidRDefault="00945356" w:rsidP="00945356">
      <w:pPr>
        <w:pStyle w:val="Heading2"/>
        <w:rPr>
          <w:bCs w:val="0"/>
          <w:color w:val="0D0D0D"/>
          <w:sz w:val="24"/>
          <w:szCs w:val="24"/>
          <w:lang w:val="id-ID"/>
        </w:rPr>
      </w:pPr>
      <w:bookmarkStart w:id="9" w:name="_Toc204423611"/>
      <w:r w:rsidRPr="0031224D">
        <w:rPr>
          <w:bCs w:val="0"/>
          <w:color w:val="0D0D0D"/>
          <w:sz w:val="24"/>
          <w:szCs w:val="24"/>
          <w:lang w:val="id-ID"/>
        </w:rPr>
        <w:t>Deskripsi</w:t>
      </w:r>
      <w:bookmarkEnd w:id="9"/>
      <w:r w:rsidRPr="0031224D">
        <w:rPr>
          <w:bCs w:val="0"/>
          <w:color w:val="0D0D0D"/>
          <w:sz w:val="24"/>
          <w:szCs w:val="24"/>
          <w:lang w:val="id-ID"/>
        </w:rPr>
        <w:t xml:space="preserve"> </w:t>
      </w:r>
    </w:p>
    <w:p w:rsidR="00945356" w:rsidRPr="0031224D" w:rsidRDefault="00945356" w:rsidP="00945356">
      <w:pPr>
        <w:spacing w:line="240" w:lineRule="auto"/>
        <w:rPr>
          <w:color w:val="0D0D0D"/>
          <w:lang w:val="id-ID"/>
        </w:rPr>
      </w:pPr>
    </w:p>
    <w:p w:rsidR="00945356" w:rsidRPr="0031224D" w:rsidRDefault="00945356" w:rsidP="00945356">
      <w:pPr>
        <w:spacing w:line="240" w:lineRule="auto"/>
        <w:rPr>
          <w:color w:val="0D0D0D"/>
          <w:lang w:val="id-ID"/>
        </w:rPr>
      </w:pPr>
      <w:r w:rsidRPr="0031224D">
        <w:rPr>
          <w:color w:val="0D0D0D"/>
          <w:lang w:val="id-ID"/>
        </w:rPr>
        <w:t xml:space="preserve">Program studi mendayagunakan dosen tetap yang memenuhi kualifikasi akademik dan profesional, serta mutu kinerja, dalam jumlah yang selaras dengan tuntutan penyelenggaraan  program. Jika diperlukan program studi mendayagunakan dosen tidak tetap (dosen mata ajar, dosen tamu, dosen luar biasa dan/atau pakar) untuk memenuhi kebutuhan penjaminan mutu program akademik. Program studi   mendayagunakan tenaga kependidikan, seperti pustakawan, laboran, analis, teknisi, operator, dan/atau staf administrasi dengan kualifikasi dan mutu kinerja, serta jumlah yang sesuai dengan kebutuhan penyelenggaraan program studi. Program studi memiliki sistem seleksi, perekrutan, penempatan, pengembangan, retensi, dan </w:t>
      </w:r>
      <w:r w:rsidRPr="0031224D">
        <w:rPr>
          <w:color w:val="0D0D0D"/>
          <w:lang w:val="id-ID"/>
        </w:rPr>
        <w:lastRenderedPageBreak/>
        <w:t>pemberhentian dosen dan tenaga kependidikan yang selaras dengan kebutuhan penjaminan mutu program akademik.</w:t>
      </w:r>
    </w:p>
    <w:p w:rsidR="00945356" w:rsidRPr="0031224D" w:rsidRDefault="00945356" w:rsidP="00945356">
      <w:pPr>
        <w:spacing w:line="240" w:lineRule="auto"/>
        <w:rPr>
          <w:color w:val="0D0D0D"/>
          <w:lang w:val="id-ID"/>
        </w:rPr>
      </w:pPr>
    </w:p>
    <w:p w:rsidR="00945356" w:rsidRPr="0031224D" w:rsidRDefault="00945356" w:rsidP="00945356">
      <w:pPr>
        <w:spacing w:line="240" w:lineRule="auto"/>
        <w:rPr>
          <w:b/>
          <w:bCs/>
          <w:color w:val="0D0D0D"/>
          <w:lang w:val="id-ID"/>
        </w:rPr>
      </w:pPr>
      <w:r w:rsidRPr="0031224D">
        <w:rPr>
          <w:b/>
          <w:bCs/>
          <w:color w:val="0D0D0D"/>
          <w:lang w:val="fi-FI"/>
        </w:rPr>
        <w:t xml:space="preserve">Deskriptor </w:t>
      </w:r>
      <w:r w:rsidRPr="0031224D">
        <w:rPr>
          <w:b/>
          <w:bCs/>
          <w:color w:val="0D0D0D"/>
          <w:lang w:val="id-ID"/>
        </w:rPr>
        <w:t>E</w:t>
      </w:r>
      <w:r w:rsidRPr="0031224D">
        <w:rPr>
          <w:b/>
          <w:bCs/>
          <w:color w:val="0D0D0D"/>
          <w:lang w:val="fi-FI"/>
        </w:rPr>
        <w:t xml:space="preserve">lemen </w:t>
      </w:r>
      <w:r w:rsidRPr="0031224D">
        <w:rPr>
          <w:b/>
          <w:bCs/>
          <w:color w:val="0D0D0D"/>
          <w:lang w:val="id-ID"/>
        </w:rPr>
        <w:t>P</w:t>
      </w:r>
      <w:r w:rsidRPr="0031224D">
        <w:rPr>
          <w:b/>
          <w:bCs/>
          <w:color w:val="0D0D0D"/>
          <w:lang w:val="fi-FI"/>
        </w:rPr>
        <w:t>enilaian</w:t>
      </w:r>
      <w:r w:rsidRPr="0031224D">
        <w:rPr>
          <w:b/>
          <w:bCs/>
          <w:color w:val="0D0D0D"/>
          <w:lang w:val="id-ID"/>
        </w:rPr>
        <w:t>:</w:t>
      </w:r>
    </w:p>
    <w:p w:rsidR="00945356" w:rsidRPr="0031224D" w:rsidRDefault="00945356" w:rsidP="00945356">
      <w:pPr>
        <w:spacing w:line="240" w:lineRule="auto"/>
        <w:rPr>
          <w:b/>
          <w:bCs/>
          <w:color w:val="0D0D0D"/>
        </w:rPr>
      </w:pPr>
    </w:p>
    <w:p w:rsidR="00945356" w:rsidRPr="0031224D" w:rsidRDefault="00945356" w:rsidP="000944D4">
      <w:pPr>
        <w:numPr>
          <w:ilvl w:val="1"/>
          <w:numId w:val="8"/>
        </w:numPr>
        <w:spacing w:line="240" w:lineRule="auto"/>
        <w:ind w:left="567" w:hanging="567"/>
        <w:rPr>
          <w:color w:val="0D0D0D"/>
          <w:lang w:val="nb-NO"/>
        </w:rPr>
      </w:pPr>
      <w:r w:rsidRPr="0031224D">
        <w:rPr>
          <w:color w:val="0D0D0D"/>
          <w:lang w:val="id-ID"/>
        </w:rPr>
        <w:t>E</w:t>
      </w:r>
      <w:r w:rsidRPr="0031224D">
        <w:rPr>
          <w:color w:val="0D0D0D"/>
        </w:rPr>
        <w:t>fektivitas</w:t>
      </w:r>
      <w:r w:rsidRPr="0031224D">
        <w:rPr>
          <w:color w:val="0D0D0D"/>
          <w:lang w:val="id-ID"/>
        </w:rPr>
        <w:t xml:space="preserve"> sistem seleksi, rekrutmen, penempatan, </w:t>
      </w:r>
      <w:r w:rsidRPr="0031224D">
        <w:rPr>
          <w:color w:val="0D0D0D"/>
          <w:lang w:val="fi-FI"/>
        </w:rPr>
        <w:t>pengembangan</w:t>
      </w:r>
      <w:r w:rsidRPr="0031224D">
        <w:rPr>
          <w:color w:val="0D0D0D"/>
          <w:lang w:val="id-ID"/>
        </w:rPr>
        <w:t>, retensi, dan pemberhentian</w:t>
      </w:r>
      <w:r w:rsidRPr="0031224D">
        <w:rPr>
          <w:color w:val="0D0D0D"/>
          <w:lang w:val="fi-FI"/>
        </w:rPr>
        <w:t xml:space="preserve"> dosen dan </w:t>
      </w:r>
      <w:r w:rsidRPr="0031224D">
        <w:rPr>
          <w:color w:val="0D0D0D"/>
          <w:lang w:val="id-ID"/>
        </w:rPr>
        <w:t>tenaga kependidikan</w:t>
      </w:r>
      <w:r w:rsidRPr="0031224D">
        <w:rPr>
          <w:color w:val="0D0D0D"/>
          <w:lang w:val="fi-FI"/>
        </w:rPr>
        <w:t xml:space="preserve"> </w:t>
      </w:r>
      <w:r w:rsidRPr="0031224D">
        <w:rPr>
          <w:color w:val="0D0D0D"/>
          <w:lang w:val="id-ID"/>
        </w:rPr>
        <w:t>untuk menjamin mutu penyelenggaraan program akademik</w:t>
      </w:r>
      <w:r w:rsidRPr="0031224D">
        <w:rPr>
          <w:lang w:val="nb-NO"/>
        </w:rPr>
        <w:t>.</w:t>
      </w:r>
    </w:p>
    <w:p w:rsidR="00945356" w:rsidRPr="0031224D" w:rsidRDefault="00945356" w:rsidP="000944D4">
      <w:pPr>
        <w:numPr>
          <w:ilvl w:val="1"/>
          <w:numId w:val="8"/>
        </w:numPr>
        <w:spacing w:line="240" w:lineRule="auto"/>
        <w:ind w:left="567" w:hanging="567"/>
        <w:rPr>
          <w:bCs/>
          <w:color w:val="000000"/>
          <w:lang w:val="nb-NO"/>
        </w:rPr>
      </w:pPr>
      <w:r w:rsidRPr="0031224D">
        <w:rPr>
          <w:color w:val="000000"/>
          <w:lang w:val="nb-NO"/>
        </w:rPr>
        <w:t xml:space="preserve">Pedoman dan pelaksanaan monitoring dan evaluasi kinerja dosen </w:t>
      </w:r>
      <w:r w:rsidRPr="0031224D">
        <w:rPr>
          <w:color w:val="000000"/>
          <w:lang w:val="id-ID"/>
        </w:rPr>
        <w:t>(</w:t>
      </w:r>
      <w:r w:rsidRPr="0031224D">
        <w:rPr>
          <w:color w:val="000000"/>
          <w:lang w:val="nb-NO"/>
        </w:rPr>
        <w:t>di bidang pendidikan, penelitian</w:t>
      </w:r>
      <w:r w:rsidRPr="0031224D">
        <w:rPr>
          <w:color w:val="000000"/>
          <w:lang w:val="id-ID"/>
        </w:rPr>
        <w:t xml:space="preserve"> dan</w:t>
      </w:r>
      <w:r w:rsidRPr="0031224D">
        <w:rPr>
          <w:color w:val="000000"/>
          <w:lang w:val="nb-NO"/>
        </w:rPr>
        <w:t xml:space="preserve"> pelayanan/pengabdian kepada masyarakat</w:t>
      </w:r>
      <w:r w:rsidRPr="0031224D">
        <w:rPr>
          <w:color w:val="000000"/>
          <w:lang w:val="id-ID"/>
        </w:rPr>
        <w:t>), dan tenaga kependidikan.</w:t>
      </w:r>
    </w:p>
    <w:p w:rsidR="00945356" w:rsidRPr="0031224D" w:rsidRDefault="00945356" w:rsidP="000944D4">
      <w:pPr>
        <w:numPr>
          <w:ilvl w:val="1"/>
          <w:numId w:val="8"/>
        </w:numPr>
        <w:spacing w:line="240" w:lineRule="auto"/>
        <w:ind w:left="567" w:hanging="567"/>
        <w:rPr>
          <w:lang w:val="id-ID"/>
        </w:rPr>
      </w:pPr>
      <w:r w:rsidRPr="0031224D">
        <w:rPr>
          <w:lang w:val="nb-NO"/>
        </w:rPr>
        <w:t xml:space="preserve">Profil </w:t>
      </w:r>
      <w:r w:rsidRPr="0031224D">
        <w:rPr>
          <w:lang w:val="id-ID"/>
        </w:rPr>
        <w:t xml:space="preserve"> </w:t>
      </w:r>
      <w:r w:rsidRPr="0031224D">
        <w:rPr>
          <w:lang w:val="nb-NO"/>
        </w:rPr>
        <w:t>dosen</w:t>
      </w:r>
      <w:r w:rsidRPr="0031224D">
        <w:rPr>
          <w:lang w:val="id-ID"/>
        </w:rPr>
        <w:t xml:space="preserve"> </w:t>
      </w:r>
      <w:r w:rsidRPr="0031224D">
        <w:rPr>
          <w:lang w:val="nb-NO"/>
        </w:rPr>
        <w:t xml:space="preserve"> </w:t>
      </w:r>
      <w:r w:rsidRPr="0031224D">
        <w:rPr>
          <w:lang w:val="id-ID"/>
        </w:rPr>
        <w:t xml:space="preserve">tetap dan tidak tetap </w:t>
      </w:r>
      <w:r w:rsidRPr="0031224D">
        <w:rPr>
          <w:lang w:val="nb-NO"/>
        </w:rPr>
        <w:t xml:space="preserve">yang </w:t>
      </w:r>
      <w:r w:rsidRPr="0031224D">
        <w:rPr>
          <w:lang w:val="id-ID"/>
        </w:rPr>
        <w:t xml:space="preserve"> </w:t>
      </w:r>
      <w:r w:rsidRPr="0031224D">
        <w:rPr>
          <w:lang w:val="nb-NO"/>
        </w:rPr>
        <w:t>mencakup</w:t>
      </w:r>
      <w:r w:rsidRPr="0031224D">
        <w:rPr>
          <w:lang w:val="id-ID"/>
        </w:rPr>
        <w:t xml:space="preserve"> tingkat </w:t>
      </w:r>
      <w:r w:rsidRPr="0031224D">
        <w:rPr>
          <w:lang w:val="sv-SE"/>
        </w:rPr>
        <w:t>pendidikan</w:t>
      </w:r>
      <w:r w:rsidRPr="0031224D">
        <w:rPr>
          <w:lang w:val="id-ID"/>
        </w:rPr>
        <w:t xml:space="preserve">, jabatan akademik, </w:t>
      </w:r>
      <w:r w:rsidRPr="0031224D">
        <w:rPr>
          <w:lang w:val="fi-FI"/>
        </w:rPr>
        <w:t xml:space="preserve">bidang </w:t>
      </w:r>
      <w:r w:rsidRPr="0031224D">
        <w:rPr>
          <w:lang w:val="id-ID"/>
        </w:rPr>
        <w:t>keahlian, mata kuliah/blok yang diampu</w:t>
      </w:r>
      <w:r w:rsidR="00860486">
        <w:t>.</w:t>
      </w:r>
      <w:r w:rsidRPr="0031224D">
        <w:rPr>
          <w:lang w:val="id-ID"/>
        </w:rPr>
        <w:t xml:space="preserve"> </w:t>
      </w:r>
    </w:p>
    <w:p w:rsidR="00945356" w:rsidRPr="00860486" w:rsidRDefault="00945356" w:rsidP="00945356">
      <w:pPr>
        <w:spacing w:line="240" w:lineRule="auto"/>
        <w:ind w:left="567" w:hanging="567"/>
      </w:pPr>
      <w:r w:rsidRPr="0031224D">
        <w:rPr>
          <w:lang w:val="id-ID"/>
        </w:rPr>
        <w:t xml:space="preserve">4.4 </w:t>
      </w:r>
      <w:r w:rsidRPr="0031224D">
        <w:rPr>
          <w:lang w:val="id-ID"/>
        </w:rPr>
        <w:tab/>
        <w:t>Aktivitas dosen tetap dalam bidang Tridharma dan dosen tidak tetap dalam proses pembelajaran</w:t>
      </w:r>
      <w:r w:rsidR="00860486">
        <w:t>.</w:t>
      </w:r>
    </w:p>
    <w:p w:rsidR="00945356" w:rsidRPr="0031224D" w:rsidRDefault="00945356" w:rsidP="000944D4">
      <w:pPr>
        <w:numPr>
          <w:ilvl w:val="1"/>
          <w:numId w:val="9"/>
        </w:numPr>
        <w:spacing w:line="240" w:lineRule="auto"/>
        <w:ind w:left="567" w:hanging="567"/>
        <w:rPr>
          <w:noProof/>
          <w:lang w:val="sv-SE"/>
        </w:rPr>
      </w:pPr>
      <w:r w:rsidRPr="0031224D">
        <w:t xml:space="preserve">Peningkatan kemampuan dosen tetap </w:t>
      </w:r>
      <w:r w:rsidRPr="0031224D">
        <w:rPr>
          <w:lang w:val="id-ID"/>
        </w:rPr>
        <w:t xml:space="preserve">yang bidang keahliannya sesuai dengan program studi </w:t>
      </w:r>
      <w:r w:rsidRPr="0031224D">
        <w:t xml:space="preserve">melalui program tugas belajar dalam bidang yang sesuai dengan bidang </w:t>
      </w:r>
      <w:r w:rsidRPr="0031224D">
        <w:rPr>
          <w:lang w:val="id-ID"/>
        </w:rPr>
        <w:t>program studi</w:t>
      </w:r>
      <w:r w:rsidR="00860486">
        <w:rPr>
          <w:lang w:val="sv-SE"/>
        </w:rPr>
        <w:t>.</w:t>
      </w:r>
    </w:p>
    <w:p w:rsidR="00945356" w:rsidRPr="0031224D" w:rsidRDefault="00945356" w:rsidP="000944D4">
      <w:pPr>
        <w:numPr>
          <w:ilvl w:val="1"/>
          <w:numId w:val="9"/>
        </w:numPr>
        <w:spacing w:line="240" w:lineRule="auto"/>
        <w:ind w:left="567" w:hanging="567"/>
        <w:rPr>
          <w:noProof/>
          <w:lang w:val="sv-SE"/>
        </w:rPr>
      </w:pPr>
      <w:r w:rsidRPr="0031224D">
        <w:t xml:space="preserve">Kegiatan dosen tetap yang bidang keahliannya sesuai dengan </w:t>
      </w:r>
      <w:r w:rsidRPr="0031224D">
        <w:rPr>
          <w:lang w:val="id-ID"/>
        </w:rPr>
        <w:t>program studi</w:t>
      </w:r>
      <w:r w:rsidRPr="0031224D">
        <w:t xml:space="preserve"> dalam seminar ilmiah/</w:t>
      </w:r>
      <w:r w:rsidRPr="0031224D">
        <w:rPr>
          <w:lang w:val="id-ID"/>
        </w:rPr>
        <w:t>simposium/</w:t>
      </w:r>
      <w:r w:rsidRPr="0031224D">
        <w:t>lokakarya/pe</w:t>
      </w:r>
      <w:r w:rsidRPr="0031224D">
        <w:rPr>
          <w:lang w:val="id-ID"/>
        </w:rPr>
        <w:t>latihan/pameran</w:t>
      </w:r>
      <w:r w:rsidRPr="0031224D">
        <w:t xml:space="preserve"> yang tidak hanya melibatkan dosen PT sendiri</w:t>
      </w:r>
      <w:r w:rsidR="00860486">
        <w:t>.</w:t>
      </w:r>
    </w:p>
    <w:p w:rsidR="00945356" w:rsidRPr="0031224D" w:rsidRDefault="00945356" w:rsidP="000944D4">
      <w:pPr>
        <w:numPr>
          <w:ilvl w:val="1"/>
          <w:numId w:val="9"/>
        </w:numPr>
        <w:spacing w:line="240" w:lineRule="auto"/>
        <w:ind w:left="567" w:hanging="567"/>
        <w:rPr>
          <w:noProof/>
          <w:lang w:val="sv-SE"/>
        </w:rPr>
      </w:pPr>
      <w:r w:rsidRPr="0031224D">
        <w:rPr>
          <w:lang w:val="sv-SE"/>
        </w:rPr>
        <w:t xml:space="preserve">Kegiatan tenaga ahli/pakar sebagai pembicara dalam seminar/pelatihan, pembicara tamu, dsb, dari luar </w:t>
      </w:r>
      <w:r w:rsidRPr="0031224D">
        <w:rPr>
          <w:lang w:val="id-ID"/>
        </w:rPr>
        <w:t>perguruan tinggi</w:t>
      </w:r>
      <w:r w:rsidRPr="0031224D">
        <w:rPr>
          <w:lang w:val="sv-SE"/>
        </w:rPr>
        <w:t xml:space="preserve"> sendiri (tidak termasuk dosen tidak tetap).</w:t>
      </w:r>
    </w:p>
    <w:p w:rsidR="00945356" w:rsidRPr="0031224D" w:rsidRDefault="00945356" w:rsidP="000944D4">
      <w:pPr>
        <w:numPr>
          <w:ilvl w:val="1"/>
          <w:numId w:val="9"/>
        </w:numPr>
        <w:spacing w:line="240" w:lineRule="auto"/>
        <w:ind w:left="567" w:hanging="567"/>
        <w:rPr>
          <w:noProof/>
          <w:lang w:val="sv-SE"/>
        </w:rPr>
      </w:pPr>
      <w:r w:rsidRPr="0031224D">
        <w:rPr>
          <w:lang w:val="id-ID"/>
        </w:rPr>
        <w:t>K</w:t>
      </w:r>
      <w:r w:rsidRPr="0031224D">
        <w:rPr>
          <w:lang w:val="fi-FI"/>
        </w:rPr>
        <w:t>eikutsertaan dosen tetap</w:t>
      </w:r>
      <w:r w:rsidRPr="0031224D">
        <w:rPr>
          <w:lang w:val="id-ID"/>
        </w:rPr>
        <w:t xml:space="preserve"> yang bidang keahliannya sesuai dengan program studi,</w:t>
      </w:r>
      <w:r w:rsidRPr="0031224D">
        <w:rPr>
          <w:lang w:val="fi-FI"/>
        </w:rPr>
        <w:t xml:space="preserve"> dalam organisasi keilmuan atau organisasi profesi</w:t>
      </w:r>
      <w:r w:rsidRPr="0031224D">
        <w:rPr>
          <w:lang w:val="id-ID"/>
        </w:rPr>
        <w:t xml:space="preserve"> tingkat nasional/</w:t>
      </w:r>
      <w:r w:rsidR="00860486">
        <w:t xml:space="preserve"> </w:t>
      </w:r>
      <w:r w:rsidRPr="0031224D">
        <w:rPr>
          <w:lang w:val="id-ID"/>
        </w:rPr>
        <w:t>internasional</w:t>
      </w:r>
      <w:r w:rsidRPr="0031224D">
        <w:rPr>
          <w:lang w:val="fi-FI"/>
        </w:rPr>
        <w:t>.</w:t>
      </w:r>
    </w:p>
    <w:p w:rsidR="00945356" w:rsidRPr="0031224D" w:rsidRDefault="00945356" w:rsidP="00945356">
      <w:pPr>
        <w:spacing w:line="240" w:lineRule="auto"/>
        <w:ind w:left="567" w:hanging="567"/>
        <w:rPr>
          <w:noProof/>
          <w:lang w:val="sv-SE"/>
        </w:rPr>
      </w:pPr>
      <w:r w:rsidRPr="0031224D">
        <w:rPr>
          <w:bCs/>
          <w:lang w:val="id-ID"/>
        </w:rPr>
        <w:t xml:space="preserve">4.9  </w:t>
      </w:r>
      <w:r w:rsidR="00860486">
        <w:rPr>
          <w:bCs/>
        </w:rPr>
        <w:t xml:space="preserve"> </w:t>
      </w:r>
      <w:r w:rsidRPr="0031224D">
        <w:rPr>
          <w:bCs/>
        </w:rPr>
        <w:t>Pencapaian prestasi/reputasi</w:t>
      </w:r>
      <w:r w:rsidRPr="0031224D">
        <w:rPr>
          <w:bCs/>
          <w:lang w:val="id-ID"/>
        </w:rPr>
        <w:t>/rekognisi</w:t>
      </w:r>
      <w:r w:rsidRPr="0031224D">
        <w:rPr>
          <w:bCs/>
        </w:rPr>
        <w:t xml:space="preserve"> dosen di tingkat lokal, </w:t>
      </w:r>
      <w:r w:rsidR="00927E50" w:rsidRPr="0031224D">
        <w:rPr>
          <w:bCs/>
          <w:lang w:val="id-ID"/>
        </w:rPr>
        <w:t xml:space="preserve">wilayah (provinsi), </w:t>
      </w:r>
      <w:r w:rsidRPr="0031224D">
        <w:rPr>
          <w:bCs/>
        </w:rPr>
        <w:t>nasional, atau internasional.</w:t>
      </w:r>
    </w:p>
    <w:p w:rsidR="00945356" w:rsidRPr="0031224D" w:rsidRDefault="00945356" w:rsidP="00945356">
      <w:pPr>
        <w:spacing w:line="240" w:lineRule="auto"/>
        <w:ind w:left="567" w:hanging="567"/>
        <w:rPr>
          <w:noProof/>
          <w:lang w:val="sv-SE"/>
        </w:rPr>
      </w:pPr>
      <w:r w:rsidRPr="0031224D">
        <w:rPr>
          <w:noProof/>
          <w:lang w:val="id-ID"/>
        </w:rPr>
        <w:t xml:space="preserve">4.10 </w:t>
      </w:r>
      <w:r w:rsidRPr="0031224D">
        <w:rPr>
          <w:noProof/>
          <w:lang w:val="sv-SE"/>
        </w:rPr>
        <w:t xml:space="preserve">Tenaga kependidikan: </w:t>
      </w:r>
      <w:r w:rsidRPr="0031224D">
        <w:rPr>
          <w:noProof/>
          <w:lang w:val="id-ID"/>
        </w:rPr>
        <w:t>p</w:t>
      </w:r>
      <w:r w:rsidRPr="0031224D">
        <w:rPr>
          <w:noProof/>
          <w:lang w:val="sv-SE"/>
        </w:rPr>
        <w:t>ustakawan dan kualifikasinya, laboran, teknisi, operator, programer, tenaga administrasi</w:t>
      </w:r>
      <w:r w:rsidRPr="0031224D">
        <w:rPr>
          <w:noProof/>
          <w:lang w:val="id-ID"/>
        </w:rPr>
        <w:t>,</w:t>
      </w:r>
      <w:r w:rsidRPr="0031224D">
        <w:rPr>
          <w:noProof/>
          <w:lang w:val="sv-SE"/>
        </w:rPr>
        <w:t xml:space="preserve"> </w:t>
      </w:r>
      <w:r w:rsidRPr="0031224D">
        <w:rPr>
          <w:noProof/>
          <w:lang w:val="id-ID"/>
        </w:rPr>
        <w:t xml:space="preserve">dan </w:t>
      </w:r>
      <w:r w:rsidRPr="0031224D">
        <w:rPr>
          <w:noProof/>
          <w:lang w:val="sv-SE"/>
        </w:rPr>
        <w:t>u</w:t>
      </w:r>
      <w:r w:rsidRPr="0031224D">
        <w:rPr>
          <w:bCs/>
        </w:rPr>
        <w:t>paya peningkatan mutu tenaga kependidikan.</w:t>
      </w:r>
    </w:p>
    <w:p w:rsidR="00945356" w:rsidRPr="0031224D" w:rsidRDefault="00945356" w:rsidP="00945356">
      <w:pPr>
        <w:spacing w:line="240" w:lineRule="auto"/>
        <w:ind w:left="567"/>
        <w:rPr>
          <w:noProof/>
          <w:lang w:val="sv-SE"/>
        </w:rPr>
      </w:pPr>
    </w:p>
    <w:p w:rsidR="00945356" w:rsidRPr="0031224D" w:rsidRDefault="00945356" w:rsidP="00945356">
      <w:pPr>
        <w:spacing w:line="240" w:lineRule="auto"/>
        <w:rPr>
          <w:i/>
        </w:rPr>
      </w:pPr>
    </w:p>
    <w:p w:rsidR="00945356" w:rsidRPr="0031224D" w:rsidRDefault="00945356" w:rsidP="00945356">
      <w:pPr>
        <w:pStyle w:val="Heading1"/>
        <w:jc w:val="left"/>
        <w:rPr>
          <w:bCs w:val="0"/>
          <w:color w:val="0D0D0D"/>
          <w:sz w:val="24"/>
          <w:szCs w:val="24"/>
          <w:lang w:val="sv-SE"/>
        </w:rPr>
      </w:pPr>
      <w:bookmarkStart w:id="10" w:name="_Toc204423612"/>
      <w:r w:rsidRPr="0031224D">
        <w:rPr>
          <w:color w:val="0D0D0D"/>
          <w:sz w:val="24"/>
          <w:szCs w:val="24"/>
          <w:lang w:val="sv-SE"/>
        </w:rPr>
        <w:t>Standar 5. Kurikulum, Pembelajaran, dan Suasana Akademik</w:t>
      </w:r>
      <w:bookmarkEnd w:id="10"/>
    </w:p>
    <w:p w:rsidR="00945356" w:rsidRPr="0031224D" w:rsidRDefault="00945356" w:rsidP="00945356">
      <w:pPr>
        <w:pStyle w:val="Heading2"/>
        <w:rPr>
          <w:bCs w:val="0"/>
          <w:color w:val="0D0D0D"/>
          <w:sz w:val="24"/>
          <w:szCs w:val="24"/>
          <w:lang w:val="sv-SE"/>
        </w:rPr>
      </w:pPr>
    </w:p>
    <w:p w:rsidR="00945356" w:rsidRPr="0031224D" w:rsidRDefault="00945356" w:rsidP="00945356">
      <w:pPr>
        <w:pStyle w:val="Heading2"/>
        <w:ind w:left="0" w:firstLine="0"/>
        <w:jc w:val="both"/>
        <w:rPr>
          <w:b w:val="0"/>
          <w:color w:val="0D0D0D"/>
          <w:sz w:val="24"/>
          <w:szCs w:val="24"/>
          <w:lang w:val="id-ID"/>
        </w:rPr>
      </w:pPr>
      <w:bookmarkStart w:id="11" w:name="_Toc204423613"/>
      <w:r w:rsidRPr="0031224D">
        <w:rPr>
          <w:b w:val="0"/>
          <w:color w:val="0D0D0D"/>
          <w:sz w:val="24"/>
          <w:szCs w:val="24"/>
          <w:lang w:val="id-ID"/>
        </w:rPr>
        <w:t>Standar ini adalah acuan keunggulan mutu kurikulum, pembelajaran, dan suasana akademik untuk menjamin mutu penyelenggaraan program akademik di tingkat program studi. Kurikulum yang dirancang dan diterapkan harus mampu menjamin tercapainya tujuan, terlaksananya misi, dan terwujudnya visi program studi.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studi harus menunjang mahasiswa dalam meraih kompetensi yang diharapkan. Dalam pengembangan kurikulum program, proses pembelajaran, dan suasana akademik, program studi harus kritis dan tanggap terhadap perkembangan kebijakan, peraturan perundangan yang berlaku, sosial, ekonomi, dan budaya.</w:t>
      </w:r>
      <w:bookmarkEnd w:id="11"/>
      <w:r w:rsidRPr="0031224D">
        <w:rPr>
          <w:b w:val="0"/>
          <w:color w:val="0D0D0D"/>
          <w:sz w:val="24"/>
          <w:szCs w:val="24"/>
          <w:lang w:val="id-ID"/>
        </w:rPr>
        <w:t xml:space="preserve"> </w:t>
      </w:r>
    </w:p>
    <w:p w:rsidR="00945356" w:rsidRDefault="00945356" w:rsidP="00945356">
      <w:pPr>
        <w:spacing w:line="240" w:lineRule="auto"/>
        <w:rPr>
          <w:color w:val="0D0D0D"/>
          <w:lang w:val="id-ID"/>
        </w:rPr>
      </w:pPr>
    </w:p>
    <w:p w:rsidR="00723586" w:rsidRPr="0031224D" w:rsidRDefault="00723586" w:rsidP="00945356">
      <w:pPr>
        <w:spacing w:line="240" w:lineRule="auto"/>
        <w:rPr>
          <w:color w:val="0D0D0D"/>
          <w:lang w:val="id-ID"/>
        </w:rPr>
      </w:pPr>
    </w:p>
    <w:p w:rsidR="00945356" w:rsidRPr="0031224D" w:rsidRDefault="00945356" w:rsidP="00945356">
      <w:pPr>
        <w:spacing w:line="240" w:lineRule="auto"/>
        <w:rPr>
          <w:b/>
          <w:color w:val="0D0D0D"/>
          <w:lang w:val="id-ID"/>
        </w:rPr>
      </w:pPr>
      <w:r w:rsidRPr="0031224D">
        <w:rPr>
          <w:b/>
          <w:color w:val="0D0D0D"/>
          <w:lang w:val="id-ID"/>
        </w:rPr>
        <w:lastRenderedPageBreak/>
        <w:t>Deskripsi</w:t>
      </w:r>
    </w:p>
    <w:p w:rsidR="00945356" w:rsidRPr="0031224D" w:rsidRDefault="00945356" w:rsidP="00945356">
      <w:pPr>
        <w:spacing w:line="240" w:lineRule="auto"/>
        <w:rPr>
          <w:color w:val="0D0D0D"/>
          <w:lang w:val="af-ZA"/>
        </w:rPr>
      </w:pPr>
    </w:p>
    <w:p w:rsidR="00945356" w:rsidRPr="0031224D" w:rsidRDefault="00945356" w:rsidP="00945356">
      <w:pPr>
        <w:spacing w:line="240" w:lineRule="auto"/>
        <w:rPr>
          <w:lang w:val="af-ZA"/>
        </w:rPr>
      </w:pPr>
      <w:r w:rsidRPr="0031224D">
        <w:rPr>
          <w:color w:val="0D0D0D"/>
          <w:lang w:val="af-ZA"/>
        </w:rPr>
        <w:t xml:space="preserve">Kurikulum merupakan rancangan seluruh kegiatan pembelajaran mahasiswa sebagai rujukan program studi dalam merencanakan, melaksanakan, memonitor dan mengevaluasi seluruh kegiatannya untuk mencapai tujuan program studi. </w:t>
      </w:r>
      <w:r w:rsidRPr="0031224D">
        <w:rPr>
          <w:lang w:val="af-ZA"/>
        </w:rPr>
        <w:t xml:space="preserve">Kurikulum disusun berdasarkan kajian mendalam tentang hakikat keilmuan bidang studi dan kebutuhan pemangku kepentingan terhadap bidang ilmu yang dicakup oleh suatu program studi dengan memperhatikan standar mutu, dan visi, misi perguruan tinggi/program studi.  </w:t>
      </w:r>
    </w:p>
    <w:p w:rsidR="00945356" w:rsidRPr="0031224D" w:rsidRDefault="00945356" w:rsidP="00945356">
      <w:pPr>
        <w:spacing w:line="240" w:lineRule="auto"/>
        <w:rPr>
          <w:lang w:val="af-ZA"/>
        </w:rPr>
      </w:pPr>
    </w:p>
    <w:p w:rsidR="00945356" w:rsidRPr="0031224D" w:rsidRDefault="00945356" w:rsidP="00945356">
      <w:pPr>
        <w:spacing w:line="240" w:lineRule="auto"/>
        <w:rPr>
          <w:lang w:val="af-ZA"/>
        </w:rPr>
      </w:pPr>
      <w:r w:rsidRPr="0031224D">
        <w:rPr>
          <w:lang w:val="id-ID"/>
        </w:rPr>
        <w:t xml:space="preserve">Untuk meningkatkan </w:t>
      </w:r>
      <w:r w:rsidRPr="0031224D">
        <w:rPr>
          <w:lang w:val="af-ZA"/>
        </w:rPr>
        <w:t xml:space="preserve">relevansi sosial dan </w:t>
      </w:r>
      <w:r w:rsidRPr="0031224D">
        <w:rPr>
          <w:lang w:val="id-ID"/>
        </w:rPr>
        <w:t xml:space="preserve">keilmuan, </w:t>
      </w:r>
      <w:r w:rsidRPr="0031224D">
        <w:rPr>
          <w:lang w:val="af-ZA"/>
        </w:rPr>
        <w:t xml:space="preserve">kurikulum selalu dimutakhirkan oleh program studi bersama </w:t>
      </w:r>
      <w:r w:rsidRPr="0031224D">
        <w:rPr>
          <w:lang w:val="id-ID"/>
        </w:rPr>
        <w:t>pemangku kepentingan</w:t>
      </w:r>
      <w:r w:rsidRPr="0031224D">
        <w:rPr>
          <w:lang w:val="af-ZA"/>
        </w:rPr>
        <w:t xml:space="preserve">  secara periodik </w:t>
      </w:r>
      <w:r w:rsidRPr="0031224D">
        <w:rPr>
          <w:lang w:val="id-ID"/>
        </w:rPr>
        <w:t>agar se</w:t>
      </w:r>
      <w:r w:rsidRPr="0031224D">
        <w:rPr>
          <w:lang w:val="af-ZA"/>
        </w:rPr>
        <w:t xml:space="preserve">suai dengan </w:t>
      </w:r>
      <w:r w:rsidRPr="0031224D">
        <w:rPr>
          <w:lang w:val="id-ID"/>
        </w:rPr>
        <w:t xml:space="preserve">kompetensi yang diperlukan dan </w:t>
      </w:r>
      <w:r w:rsidRPr="0031224D">
        <w:rPr>
          <w:lang w:val="af-ZA"/>
        </w:rPr>
        <w:t xml:space="preserve">perkembangan </w:t>
      </w:r>
      <w:r w:rsidRPr="0031224D">
        <w:rPr>
          <w:lang w:val="id-ID"/>
        </w:rPr>
        <w:t>i</w:t>
      </w:r>
      <w:r w:rsidRPr="0031224D">
        <w:rPr>
          <w:lang w:val="af-ZA"/>
        </w:rPr>
        <w:t xml:space="preserve">lmu pengetahuan, teknologi, dan seni kedokteran </w:t>
      </w:r>
      <w:r w:rsidRPr="0031224D">
        <w:rPr>
          <w:lang w:val="id-ID"/>
        </w:rPr>
        <w:t>hewan</w:t>
      </w:r>
      <w:r w:rsidRPr="0031224D">
        <w:rPr>
          <w:lang w:val="af-ZA"/>
        </w:rPr>
        <w:t xml:space="preserve">. Kurikulum merupakan acuan dasar pembentukan dan penjaminan tercapainya kompetensi lulusan dalam setiap program pada tingkat program studi. Kurikulum dinilai berdasarkan relevansinya dengan tujuan, cakupan dan kedalaman materi, pengorganisasian yang mendorong terbentuknya </w:t>
      </w:r>
      <w:r w:rsidRPr="0031224D">
        <w:rPr>
          <w:i/>
          <w:lang w:val="af-ZA"/>
        </w:rPr>
        <w:t xml:space="preserve">hard skills </w:t>
      </w:r>
      <w:r w:rsidRPr="0031224D">
        <w:rPr>
          <w:lang w:val="af-ZA"/>
        </w:rPr>
        <w:t xml:space="preserve">dan </w:t>
      </w:r>
      <w:r w:rsidRPr="0031224D">
        <w:rPr>
          <w:i/>
          <w:lang w:val="af-ZA"/>
        </w:rPr>
        <w:t>soft skills</w:t>
      </w:r>
      <w:r w:rsidRPr="0031224D">
        <w:rPr>
          <w:lang w:val="af-ZA"/>
        </w:rPr>
        <w:t xml:space="preserve"> </w:t>
      </w:r>
      <w:r w:rsidRPr="0031224D">
        <w:rPr>
          <w:lang w:val="id-ID"/>
        </w:rPr>
        <w:t>(</w:t>
      </w:r>
      <w:r w:rsidRPr="0031224D">
        <w:rPr>
          <w:lang w:val="af-ZA"/>
        </w:rPr>
        <w:t>keterampilan kepribadian dan perilaku)</w:t>
      </w:r>
      <w:r w:rsidRPr="0031224D">
        <w:rPr>
          <w:i/>
          <w:lang w:val="af-ZA"/>
        </w:rPr>
        <w:t xml:space="preserve"> </w:t>
      </w:r>
      <w:r w:rsidRPr="0031224D">
        <w:rPr>
          <w:lang w:val="af-ZA"/>
        </w:rPr>
        <w:t>yang</w:t>
      </w:r>
      <w:r w:rsidRPr="0031224D">
        <w:rPr>
          <w:lang w:val="id-ID"/>
        </w:rPr>
        <w:t xml:space="preserve"> bisa diterapkan dalam berbagai situasi</w:t>
      </w:r>
      <w:r w:rsidRPr="0031224D">
        <w:rPr>
          <w:i/>
          <w:lang w:val="af-ZA"/>
        </w:rPr>
        <w:t>.</w:t>
      </w:r>
      <w:r w:rsidRPr="0031224D">
        <w:rPr>
          <w:lang w:val="af-ZA"/>
        </w:rPr>
        <w:t xml:space="preserve"> Dalam hal kebutuhan yang dianggap perlu, maka perguruan tinggi dapat menetapkan penyertaan komponen kurikulum tertentu menjadi bagian dari struktur kurikulum yang disusun oleh program studi. </w:t>
      </w:r>
    </w:p>
    <w:p w:rsidR="00945356" w:rsidRPr="0031224D" w:rsidRDefault="00945356" w:rsidP="00945356">
      <w:pPr>
        <w:spacing w:line="240" w:lineRule="auto"/>
        <w:rPr>
          <w:lang w:val="af-ZA"/>
        </w:rPr>
      </w:pPr>
    </w:p>
    <w:p w:rsidR="00945356" w:rsidRPr="0031224D" w:rsidRDefault="00945356" w:rsidP="00945356">
      <w:pPr>
        <w:spacing w:line="240" w:lineRule="auto"/>
        <w:rPr>
          <w:lang w:val="af-ZA"/>
        </w:rPr>
      </w:pPr>
      <w:r w:rsidRPr="0031224D">
        <w:rPr>
          <w:lang w:val="af-ZA"/>
        </w:rPr>
        <w:t>Sistem pembelajaran dibangun berdasarkan perencanaan yang relevan dengan tujuan,</w:t>
      </w:r>
      <w:r w:rsidRPr="0031224D">
        <w:rPr>
          <w:lang w:val="id-ID"/>
        </w:rPr>
        <w:t xml:space="preserve"> ranah</w:t>
      </w:r>
      <w:r w:rsidRPr="0031224D">
        <w:rPr>
          <w:lang w:val="af-ZA"/>
        </w:rPr>
        <w:t xml:space="preserve"> </w:t>
      </w:r>
      <w:r w:rsidRPr="0031224D">
        <w:rPr>
          <w:lang w:val="id-ID"/>
        </w:rPr>
        <w:t>(</w:t>
      </w:r>
      <w:r w:rsidRPr="0031224D">
        <w:rPr>
          <w:i/>
          <w:iCs/>
          <w:lang w:val="id-ID"/>
        </w:rPr>
        <w:t>domain</w:t>
      </w:r>
      <w:r w:rsidRPr="0031224D">
        <w:rPr>
          <w:lang w:val="id-ID"/>
        </w:rPr>
        <w:t xml:space="preserve">) </w:t>
      </w:r>
      <w:r w:rsidRPr="0031224D">
        <w:rPr>
          <w:lang w:val="af-ZA"/>
        </w:rPr>
        <w:t>belajar dan hierarki</w:t>
      </w:r>
      <w:r w:rsidRPr="0031224D">
        <w:rPr>
          <w:lang w:val="id-ID"/>
        </w:rPr>
        <w:t>nya</w:t>
      </w:r>
      <w:r w:rsidRPr="0031224D">
        <w:rPr>
          <w:lang w:val="af-ZA"/>
        </w:rPr>
        <w:t>.</w:t>
      </w:r>
      <w:r w:rsidRPr="0031224D">
        <w:rPr>
          <w:lang w:val="id-ID"/>
        </w:rPr>
        <w:t xml:space="preserve"> </w:t>
      </w:r>
      <w:r w:rsidR="00860486">
        <w:rPr>
          <w:lang w:val="af-ZA"/>
        </w:rPr>
        <w:t>Kegiatan pembe</w:t>
      </w:r>
      <w:r w:rsidRPr="0031224D">
        <w:rPr>
          <w:lang w:val="af-ZA"/>
        </w:rPr>
        <w:t xml:space="preserve">lajaran adalah pengalaman belajar yang diperoleh mahasiswa dari kegiatan </w:t>
      </w:r>
      <w:r w:rsidRPr="0031224D">
        <w:rPr>
          <w:lang w:val="id-ID"/>
        </w:rPr>
        <w:t xml:space="preserve">belajar, seperti </w:t>
      </w:r>
      <w:r w:rsidRPr="0031224D">
        <w:rPr>
          <w:lang w:val="af-ZA"/>
        </w:rPr>
        <w:t>perkuliahan (tatap muka atau ja</w:t>
      </w:r>
      <w:r w:rsidR="00860486">
        <w:rPr>
          <w:lang w:val="af-ZA"/>
        </w:rPr>
        <w:t>rak jauh), praktikum atau prakti</w:t>
      </w:r>
      <w:r w:rsidRPr="0031224D">
        <w:rPr>
          <w:lang w:val="af-ZA"/>
        </w:rPr>
        <w:t xml:space="preserve">k, </w:t>
      </w:r>
      <w:r w:rsidRPr="0031224D">
        <w:rPr>
          <w:lang w:val="id-ID"/>
        </w:rPr>
        <w:t xml:space="preserve">magang, pelatihan, diskusi, lokakarya, </w:t>
      </w:r>
      <w:r w:rsidRPr="0031224D">
        <w:rPr>
          <w:lang w:val="af-ZA"/>
        </w:rPr>
        <w:t>seminar, dan tugas-tugas pe</w:t>
      </w:r>
      <w:r w:rsidRPr="0031224D">
        <w:rPr>
          <w:lang w:val="id-ID"/>
        </w:rPr>
        <w:t>mbelajaran</w:t>
      </w:r>
      <w:r w:rsidRPr="0031224D">
        <w:rPr>
          <w:lang w:val="af-ZA"/>
        </w:rPr>
        <w:t xml:space="preserve"> lainnya.</w:t>
      </w:r>
      <w:r w:rsidRPr="0031224D">
        <w:rPr>
          <w:lang w:val="id-ID"/>
        </w:rPr>
        <w:t xml:space="preserve"> </w:t>
      </w:r>
      <w:r w:rsidRPr="0031224D">
        <w:rPr>
          <w:lang w:val="af-ZA"/>
        </w:rPr>
        <w:t xml:space="preserve">Dalam pelaksanaan pembelajaran digunakan berbagai </w:t>
      </w:r>
      <w:r w:rsidRPr="0031224D">
        <w:rPr>
          <w:lang w:val="id-ID"/>
        </w:rPr>
        <w:t xml:space="preserve">pendekatan, </w:t>
      </w:r>
      <w:r w:rsidRPr="0031224D">
        <w:rPr>
          <w:lang w:val="af-ZA"/>
        </w:rPr>
        <w:t>strategi</w:t>
      </w:r>
      <w:r w:rsidRPr="0031224D">
        <w:rPr>
          <w:lang w:val="id-ID"/>
        </w:rPr>
        <w:t>,</w:t>
      </w:r>
      <w:r w:rsidRPr="0031224D">
        <w:rPr>
          <w:lang w:val="af-ZA"/>
        </w:rPr>
        <w:t xml:space="preserve"> dan teknik</w:t>
      </w:r>
      <w:r w:rsidRPr="0031224D">
        <w:rPr>
          <w:lang w:val="id-ID"/>
        </w:rPr>
        <w:t>,</w:t>
      </w:r>
      <w:r w:rsidRPr="0031224D">
        <w:rPr>
          <w:lang w:val="af-ZA"/>
        </w:rPr>
        <w:t xml:space="preserve"> yang menantang</w:t>
      </w:r>
      <w:r w:rsidRPr="0031224D">
        <w:rPr>
          <w:lang w:val="id-ID"/>
        </w:rPr>
        <w:t xml:space="preserve"> agar dapat</w:t>
      </w:r>
      <w:r w:rsidRPr="0031224D">
        <w:rPr>
          <w:lang w:val="af-ZA"/>
        </w:rPr>
        <w:t xml:space="preserve"> men</w:t>
      </w:r>
      <w:r w:rsidRPr="0031224D">
        <w:rPr>
          <w:lang w:val="id-ID"/>
        </w:rPr>
        <w:t xml:space="preserve">gkon-disikan </w:t>
      </w:r>
      <w:r w:rsidRPr="0031224D">
        <w:rPr>
          <w:lang w:val="af-ZA"/>
        </w:rPr>
        <w:t>mahasiswa ber</w:t>
      </w:r>
      <w:r w:rsidRPr="0031224D">
        <w:rPr>
          <w:lang w:val="id-ID"/>
        </w:rPr>
        <w:t>p</w:t>
      </w:r>
      <w:r w:rsidRPr="0031224D">
        <w:rPr>
          <w:lang w:val="af-ZA"/>
        </w:rPr>
        <w:t>ikir kritis</w:t>
      </w:r>
      <w:r w:rsidRPr="0031224D">
        <w:rPr>
          <w:lang w:val="id-ID"/>
        </w:rPr>
        <w:t>,</w:t>
      </w:r>
      <w:r w:rsidRPr="0031224D">
        <w:rPr>
          <w:lang w:val="af-ZA"/>
        </w:rPr>
        <w:t xml:space="preserve"> bereksplorasi, berkreasi</w:t>
      </w:r>
      <w:r w:rsidRPr="0031224D">
        <w:rPr>
          <w:lang w:val="id-ID"/>
        </w:rPr>
        <w:t>,</w:t>
      </w:r>
      <w:r w:rsidRPr="0031224D">
        <w:rPr>
          <w:lang w:val="af-ZA"/>
        </w:rPr>
        <w:t xml:space="preserve"> dan bereksperimen dengan memanfaatkan aneka sumber</w:t>
      </w:r>
      <w:r w:rsidRPr="0031224D">
        <w:rPr>
          <w:lang w:val="id-ID"/>
        </w:rPr>
        <w:t xml:space="preserve"> belajar</w:t>
      </w:r>
      <w:r w:rsidR="00860486">
        <w:rPr>
          <w:lang w:val="af-ZA"/>
        </w:rPr>
        <w:t xml:space="preserve">. </w:t>
      </w:r>
      <w:r w:rsidRPr="0031224D">
        <w:rPr>
          <w:lang w:val="af-ZA"/>
        </w:rPr>
        <w:t>Pendekatan pembelajaran yang digunakan berorientasi pada mahasiswa (</w:t>
      </w:r>
      <w:r w:rsidRPr="0031224D">
        <w:rPr>
          <w:i/>
          <w:lang w:val="af-ZA"/>
        </w:rPr>
        <w:t xml:space="preserve">student </w:t>
      </w:r>
      <w:r w:rsidRPr="0031224D">
        <w:rPr>
          <w:i/>
          <w:lang w:val="id-ID"/>
        </w:rPr>
        <w:t>orient</w:t>
      </w:r>
      <w:r w:rsidRPr="0031224D">
        <w:rPr>
          <w:i/>
          <w:lang w:val="af-ZA"/>
        </w:rPr>
        <w:t>ed</w:t>
      </w:r>
      <w:r w:rsidRPr="0031224D">
        <w:rPr>
          <w:lang w:val="af-ZA"/>
        </w:rPr>
        <w:t xml:space="preserve">) dengan kondisi pembelajaran yang mendorong mahasiswa belajar mandiri </w:t>
      </w:r>
      <w:r w:rsidRPr="0031224D">
        <w:rPr>
          <w:lang w:val="id-ID"/>
        </w:rPr>
        <w:t xml:space="preserve">maupun kelompok untuk </w:t>
      </w:r>
      <w:r w:rsidRPr="0031224D">
        <w:rPr>
          <w:lang w:val="af-ZA"/>
        </w:rPr>
        <w:t>mengembangkan keterampilan kepribadian dan perilaku (</w:t>
      </w:r>
      <w:r w:rsidRPr="0031224D">
        <w:rPr>
          <w:i/>
          <w:lang w:val="af-ZA"/>
        </w:rPr>
        <w:t>soft skills</w:t>
      </w:r>
      <w:r w:rsidRPr="0031224D">
        <w:rPr>
          <w:lang w:val="af-ZA"/>
        </w:rPr>
        <w:t>). Selain itu</w:t>
      </w:r>
      <w:r w:rsidRPr="0031224D">
        <w:rPr>
          <w:lang w:val="id-ID"/>
        </w:rPr>
        <w:t>,</w:t>
      </w:r>
      <w:r w:rsidRPr="0031224D">
        <w:rPr>
          <w:lang w:val="af-ZA"/>
        </w:rPr>
        <w:t xml:space="preserve"> pembelajaran yang dibangun mendorong mahasiswa mendemonstrasikan hasil belajarnya dalam berbagai bentuk </w:t>
      </w:r>
      <w:r w:rsidRPr="0031224D">
        <w:rPr>
          <w:lang w:val="id-ID"/>
        </w:rPr>
        <w:t>kegiatan, unjuk kerja, kemampuan dan sikap terbuka, mau</w:t>
      </w:r>
      <w:r w:rsidRPr="0031224D">
        <w:rPr>
          <w:lang w:val="af-ZA"/>
        </w:rPr>
        <w:t xml:space="preserve"> menerima masukan untuk menyempurnakan kinerjanya. </w:t>
      </w:r>
    </w:p>
    <w:p w:rsidR="00945356" w:rsidRPr="0031224D" w:rsidRDefault="00945356" w:rsidP="00945356">
      <w:pPr>
        <w:spacing w:line="240" w:lineRule="auto"/>
        <w:rPr>
          <w:lang w:val="af-ZA"/>
        </w:rPr>
      </w:pPr>
    </w:p>
    <w:p w:rsidR="00945356" w:rsidRPr="0031224D" w:rsidRDefault="00860486" w:rsidP="00945356">
      <w:pPr>
        <w:spacing w:line="240" w:lineRule="auto"/>
        <w:rPr>
          <w:lang w:val="af-ZA"/>
        </w:rPr>
      </w:pPr>
      <w:r>
        <w:rPr>
          <w:lang w:val="af-ZA"/>
        </w:rPr>
        <w:t xml:space="preserve">Strategi </w:t>
      </w:r>
      <w:r w:rsidR="00945356" w:rsidRPr="0031224D">
        <w:rPr>
          <w:lang w:val="af-ZA"/>
        </w:rPr>
        <w:t xml:space="preserve">pembelajaran memperhitungkan karakteristik </w:t>
      </w:r>
      <w:r w:rsidR="00945356" w:rsidRPr="0031224D">
        <w:rPr>
          <w:lang w:val="id-ID"/>
        </w:rPr>
        <w:t>mahasiswa</w:t>
      </w:r>
      <w:r w:rsidR="00945356" w:rsidRPr="0031224D">
        <w:rPr>
          <w:lang w:val="af-ZA"/>
        </w:rPr>
        <w:t xml:space="preserve"> termasuk kemampuan awal yang beragam yang mengharuskan dosen menerapkan strategi yang berbeda. Dalam mengaplikasika</w:t>
      </w:r>
      <w:r>
        <w:rPr>
          <w:lang w:val="af-ZA"/>
        </w:rPr>
        <w:t xml:space="preserve">n strategi pembelajaran dosen  </w:t>
      </w:r>
      <w:r w:rsidR="00945356" w:rsidRPr="0031224D">
        <w:rPr>
          <w:lang w:val="af-ZA"/>
        </w:rPr>
        <w:t>mendasarkan pada konsep bahwa setiap orang memiliki potensi untuk berkembang secara akademik dan profesional.</w:t>
      </w:r>
      <w:r w:rsidR="00945356" w:rsidRPr="0031224D">
        <w:rPr>
          <w:lang w:val="id-ID"/>
        </w:rPr>
        <w:t xml:space="preserve"> </w:t>
      </w:r>
      <w:r w:rsidR="00945356" w:rsidRPr="0031224D">
        <w:rPr>
          <w:lang w:val="af-ZA"/>
        </w:rPr>
        <w:t xml:space="preserve">Sistem pembelajaran </w:t>
      </w:r>
      <w:r w:rsidR="00945356" w:rsidRPr="0031224D">
        <w:rPr>
          <w:lang w:val="id-ID"/>
        </w:rPr>
        <w:t>mencakup pemantauan, peng</w:t>
      </w:r>
      <w:r w:rsidR="00945356" w:rsidRPr="0031224D">
        <w:rPr>
          <w:lang w:val="af-ZA"/>
        </w:rPr>
        <w:t>kaji</w:t>
      </w:r>
      <w:r w:rsidR="00945356" w:rsidRPr="0031224D">
        <w:rPr>
          <w:lang w:val="id-ID"/>
        </w:rPr>
        <w:t xml:space="preserve">an, </w:t>
      </w:r>
      <w:r w:rsidR="00945356" w:rsidRPr="0031224D">
        <w:rPr>
          <w:lang w:val="af-ZA"/>
        </w:rPr>
        <w:t xml:space="preserve"> dan perbaik</w:t>
      </w:r>
      <w:r w:rsidR="00945356" w:rsidRPr="0031224D">
        <w:rPr>
          <w:lang w:val="id-ID"/>
        </w:rPr>
        <w:t>an</w:t>
      </w:r>
      <w:r w:rsidR="00945356" w:rsidRPr="0031224D">
        <w:rPr>
          <w:lang w:val="af-ZA"/>
        </w:rPr>
        <w:t xml:space="preserve"> secara</w:t>
      </w:r>
      <w:r w:rsidR="00945356" w:rsidRPr="0031224D">
        <w:rPr>
          <w:lang w:val="id-ID"/>
        </w:rPr>
        <w:t xml:space="preserve"> berkelanjutan</w:t>
      </w:r>
      <w:r w:rsidR="00945356" w:rsidRPr="0031224D">
        <w:rPr>
          <w:lang w:val="af-ZA"/>
        </w:rPr>
        <w:t>.</w:t>
      </w:r>
      <w:r w:rsidR="00945356" w:rsidRPr="0031224D">
        <w:rPr>
          <w:lang w:val="id-ID"/>
        </w:rPr>
        <w:t xml:space="preserve"> K</w:t>
      </w:r>
      <w:r w:rsidR="00945356" w:rsidRPr="0031224D">
        <w:rPr>
          <w:lang w:val="af-ZA"/>
        </w:rPr>
        <w:t xml:space="preserve">ajian </w:t>
      </w:r>
      <w:r w:rsidR="00945356" w:rsidRPr="0031224D">
        <w:rPr>
          <w:lang w:val="id-ID"/>
        </w:rPr>
        <w:t xml:space="preserve">dan </w:t>
      </w:r>
      <w:r w:rsidR="00945356" w:rsidRPr="0031224D">
        <w:rPr>
          <w:lang w:val="af-ZA"/>
        </w:rPr>
        <w:t>penilaian atas strategi pembelajaran yang digunakan</w:t>
      </w:r>
      <w:r w:rsidR="00945356" w:rsidRPr="0031224D">
        <w:rPr>
          <w:lang w:val="id-ID"/>
        </w:rPr>
        <w:t xml:space="preserve"> dilakukan melalui </w:t>
      </w:r>
      <w:r w:rsidR="00945356" w:rsidRPr="0031224D">
        <w:rPr>
          <w:lang w:val="af-ZA"/>
        </w:rPr>
        <w:t xml:space="preserve">perbandingan dengan strategi pembelajaran </w:t>
      </w:r>
      <w:r w:rsidR="00945356" w:rsidRPr="0031224D">
        <w:rPr>
          <w:lang w:val="id-ID"/>
        </w:rPr>
        <w:t>terkini</w:t>
      </w:r>
      <w:r w:rsidR="00945356" w:rsidRPr="0031224D">
        <w:rPr>
          <w:lang w:val="af-ZA"/>
        </w:rPr>
        <w:t>.</w:t>
      </w:r>
      <w:r w:rsidR="00945356" w:rsidRPr="0031224D">
        <w:rPr>
          <w:lang w:val="id-ID"/>
        </w:rPr>
        <w:t xml:space="preserve"> </w:t>
      </w:r>
    </w:p>
    <w:p w:rsidR="00945356" w:rsidRPr="0031224D" w:rsidRDefault="00945356" w:rsidP="00945356">
      <w:pPr>
        <w:spacing w:line="240" w:lineRule="auto"/>
        <w:rPr>
          <w:lang w:val="af-ZA"/>
        </w:rPr>
      </w:pPr>
    </w:p>
    <w:p w:rsidR="00945356" w:rsidRPr="0031224D" w:rsidRDefault="00860486" w:rsidP="00945356">
      <w:pPr>
        <w:spacing w:line="240" w:lineRule="auto"/>
        <w:rPr>
          <w:lang w:val="af-ZA"/>
        </w:rPr>
      </w:pPr>
      <w:r>
        <w:rPr>
          <w:lang w:val="af-ZA"/>
        </w:rPr>
        <w:t xml:space="preserve">Evaluasi hasil belajar </w:t>
      </w:r>
      <w:r w:rsidR="00945356" w:rsidRPr="0031224D">
        <w:rPr>
          <w:lang w:val="id-ID"/>
        </w:rPr>
        <w:t xml:space="preserve">mencakup semua ranah belajar dan </w:t>
      </w:r>
      <w:r w:rsidR="00945356" w:rsidRPr="0031224D">
        <w:rPr>
          <w:lang w:val="af-ZA"/>
        </w:rPr>
        <w:t>dilakukan secara objektif</w:t>
      </w:r>
      <w:r w:rsidR="00945356" w:rsidRPr="0031224D">
        <w:rPr>
          <w:lang w:val="id-ID"/>
        </w:rPr>
        <w:t xml:space="preserve">, </w:t>
      </w:r>
      <w:r w:rsidR="00945356" w:rsidRPr="0031224D">
        <w:rPr>
          <w:lang w:val="af-ZA"/>
        </w:rPr>
        <w:t>transparan</w:t>
      </w:r>
      <w:r w:rsidR="00945356" w:rsidRPr="0031224D">
        <w:rPr>
          <w:lang w:val="id-ID"/>
        </w:rPr>
        <w:t xml:space="preserve">, dan akuntabel </w:t>
      </w:r>
      <w:r w:rsidR="00945356" w:rsidRPr="0031224D">
        <w:rPr>
          <w:lang w:val="af-ZA"/>
        </w:rPr>
        <w:t>dengan menggunakan instrumen yang sahih dan andal</w:t>
      </w:r>
      <w:r w:rsidR="00945356" w:rsidRPr="0031224D">
        <w:rPr>
          <w:lang w:val="id-ID"/>
        </w:rPr>
        <w:t>, serta menggunakan penilaian acuan patokan</w:t>
      </w:r>
      <w:r w:rsidR="00945356" w:rsidRPr="0031224D">
        <w:rPr>
          <w:lang w:val="af-ZA"/>
        </w:rPr>
        <w:t xml:space="preserve">. Evaluasi hasil belajar </w:t>
      </w:r>
      <w:r w:rsidR="00945356" w:rsidRPr="0031224D">
        <w:rPr>
          <w:lang w:val="id-ID"/>
        </w:rPr>
        <w:t xml:space="preserve">difungsikan </w:t>
      </w:r>
      <w:r w:rsidR="00945356" w:rsidRPr="0031224D">
        <w:rPr>
          <w:lang w:val="id-ID"/>
        </w:rPr>
        <w:lastRenderedPageBreak/>
        <w:t>untuk mengukur</w:t>
      </w:r>
      <w:r w:rsidR="00945356" w:rsidRPr="0031224D">
        <w:rPr>
          <w:lang w:val="af-ZA"/>
        </w:rPr>
        <w:t xml:space="preserve"> prestasi akademik mahasiswa </w:t>
      </w:r>
      <w:r w:rsidR="00945356" w:rsidRPr="0031224D">
        <w:rPr>
          <w:lang w:val="id-ID"/>
        </w:rPr>
        <w:t>dan</w:t>
      </w:r>
      <w:r w:rsidR="00945356" w:rsidRPr="0031224D">
        <w:rPr>
          <w:lang w:val="af-ZA"/>
        </w:rPr>
        <w:t xml:space="preserve"> memberi masukan mengenai efektivitas proses pembelajaran.  </w:t>
      </w:r>
    </w:p>
    <w:p w:rsidR="00945356" w:rsidRPr="0031224D" w:rsidRDefault="00945356" w:rsidP="00945356">
      <w:pPr>
        <w:spacing w:line="240" w:lineRule="auto"/>
        <w:rPr>
          <w:lang w:val="af-ZA"/>
        </w:rPr>
      </w:pPr>
    </w:p>
    <w:p w:rsidR="00945356" w:rsidRPr="0031224D" w:rsidRDefault="00945356" w:rsidP="00945356">
      <w:pPr>
        <w:spacing w:line="240" w:lineRule="auto"/>
        <w:rPr>
          <w:lang w:val="id-ID"/>
        </w:rPr>
      </w:pPr>
      <w:r w:rsidRPr="0031224D">
        <w:rPr>
          <w:lang w:val="af-ZA"/>
        </w:rPr>
        <w:t xml:space="preserve">Suasana akademik </w:t>
      </w:r>
      <w:r w:rsidRPr="0031224D">
        <w:rPr>
          <w:lang w:val="id-ID"/>
        </w:rPr>
        <w:t>adalah</w:t>
      </w:r>
      <w:r w:rsidRPr="0031224D">
        <w:rPr>
          <w:lang w:val="af-ZA"/>
        </w:rPr>
        <w:t xml:space="preserve"> kondisi </w:t>
      </w:r>
      <w:r w:rsidRPr="0031224D">
        <w:rPr>
          <w:lang w:val="id-ID"/>
        </w:rPr>
        <w:t xml:space="preserve">yang dibangun untuk </w:t>
      </w:r>
      <w:r w:rsidRPr="0031224D">
        <w:rPr>
          <w:lang w:val="af-ZA"/>
        </w:rPr>
        <w:t xml:space="preserve">menumbuh-kembangkan semangat </w:t>
      </w:r>
      <w:r w:rsidRPr="0031224D">
        <w:rPr>
          <w:lang w:val="id-ID"/>
        </w:rPr>
        <w:t xml:space="preserve">dan interaksi akademik antar </w:t>
      </w:r>
      <w:r w:rsidRPr="0031224D">
        <w:rPr>
          <w:lang w:val="af-ZA"/>
        </w:rPr>
        <w:t>mahasiswa-dosen</w:t>
      </w:r>
      <w:r w:rsidRPr="0031224D">
        <w:rPr>
          <w:lang w:val="id-ID"/>
        </w:rPr>
        <w:t>-tenaga kependidikan</w:t>
      </w:r>
      <w:r w:rsidRPr="0031224D">
        <w:rPr>
          <w:lang w:val="af-ZA"/>
        </w:rPr>
        <w:t xml:space="preserve">, maupun dengan pihak luar </w:t>
      </w:r>
      <w:r w:rsidRPr="0031224D">
        <w:rPr>
          <w:lang w:val="id-ID"/>
        </w:rPr>
        <w:t>u</w:t>
      </w:r>
      <w:r w:rsidRPr="0031224D">
        <w:rPr>
          <w:lang w:val="af-ZA"/>
        </w:rPr>
        <w:t xml:space="preserve">ntuk meningkatkan </w:t>
      </w:r>
      <w:r w:rsidRPr="0031224D">
        <w:rPr>
          <w:lang w:val="id-ID"/>
        </w:rPr>
        <w:t xml:space="preserve">mutu </w:t>
      </w:r>
      <w:r w:rsidRPr="0031224D">
        <w:rPr>
          <w:lang w:val="af-ZA"/>
        </w:rPr>
        <w:t>kegiatan akademik</w:t>
      </w:r>
      <w:r w:rsidRPr="0031224D">
        <w:rPr>
          <w:lang w:val="id-ID"/>
        </w:rPr>
        <w:t>, di dalam maupun di luar kelas</w:t>
      </w:r>
      <w:r w:rsidRPr="0031224D">
        <w:rPr>
          <w:lang w:val="af-ZA"/>
        </w:rPr>
        <w:t>.</w:t>
      </w:r>
      <w:r w:rsidRPr="0031224D">
        <w:rPr>
          <w:lang w:val="id-ID"/>
        </w:rPr>
        <w:t xml:space="preserve"> </w:t>
      </w:r>
      <w:r w:rsidRPr="0031224D">
        <w:rPr>
          <w:lang w:val="af-ZA"/>
        </w:rPr>
        <w:t xml:space="preserve">Suasana akademik </w:t>
      </w:r>
      <w:r w:rsidRPr="0031224D">
        <w:rPr>
          <w:lang w:val="id-ID"/>
        </w:rPr>
        <w:t xml:space="preserve">yang baik ditunjukkan dengan </w:t>
      </w:r>
      <w:r w:rsidRPr="0031224D">
        <w:rPr>
          <w:lang w:val="af-ZA"/>
        </w:rPr>
        <w:t>perilaku yang mengutamakan kebenaran ilmiah, profesionalisme, kebebasan akademik dan kebebasan mimbar akademik</w:t>
      </w:r>
      <w:r w:rsidRPr="0031224D">
        <w:rPr>
          <w:lang w:val="id-ID"/>
        </w:rPr>
        <w:t xml:space="preserve">, dan </w:t>
      </w:r>
      <w:r w:rsidRPr="0031224D">
        <w:rPr>
          <w:lang w:val="af-ZA"/>
        </w:rPr>
        <w:t xml:space="preserve"> penerapan etika akademik</w:t>
      </w:r>
      <w:r w:rsidRPr="0031224D">
        <w:rPr>
          <w:lang w:val="id-ID"/>
        </w:rPr>
        <w:t xml:space="preserve"> </w:t>
      </w:r>
      <w:r w:rsidRPr="0031224D">
        <w:rPr>
          <w:lang w:val="af-ZA"/>
        </w:rPr>
        <w:t>secara konsisten.</w:t>
      </w:r>
    </w:p>
    <w:p w:rsidR="00945356" w:rsidRPr="0031224D" w:rsidRDefault="00945356" w:rsidP="00945356">
      <w:pPr>
        <w:spacing w:line="240" w:lineRule="auto"/>
        <w:rPr>
          <w:lang w:val="id-ID"/>
        </w:rPr>
      </w:pPr>
    </w:p>
    <w:p w:rsidR="00945356" w:rsidRPr="0031224D" w:rsidRDefault="00945356" w:rsidP="00945356">
      <w:pPr>
        <w:spacing w:line="240" w:lineRule="auto"/>
        <w:rPr>
          <w:lang w:val="id-ID"/>
        </w:rPr>
      </w:pPr>
    </w:p>
    <w:p w:rsidR="00945356" w:rsidRPr="0031224D" w:rsidRDefault="00945356" w:rsidP="00945356">
      <w:pPr>
        <w:spacing w:line="240" w:lineRule="auto"/>
        <w:rPr>
          <w:b/>
          <w:lang w:val="id-ID"/>
        </w:rPr>
      </w:pPr>
      <w:r w:rsidRPr="0031224D">
        <w:rPr>
          <w:b/>
          <w:lang w:val="id-ID"/>
        </w:rPr>
        <w:t>Deskriptor Elemen Penilaian:</w:t>
      </w:r>
    </w:p>
    <w:p w:rsidR="00945356" w:rsidRPr="0031224D" w:rsidRDefault="00945356" w:rsidP="00945356">
      <w:pPr>
        <w:spacing w:line="240" w:lineRule="auto"/>
        <w:rPr>
          <w:lang w:val="id-ID"/>
        </w:rPr>
      </w:pPr>
    </w:p>
    <w:p w:rsidR="00CF2E0B" w:rsidRPr="0031224D" w:rsidRDefault="00CF2E0B" w:rsidP="00860486">
      <w:pPr>
        <w:numPr>
          <w:ilvl w:val="1"/>
          <w:numId w:val="5"/>
        </w:numPr>
        <w:tabs>
          <w:tab w:val="clear" w:pos="360"/>
        </w:tabs>
        <w:spacing w:line="240" w:lineRule="auto"/>
        <w:ind w:left="540" w:hanging="540"/>
        <w:rPr>
          <w:lang w:val="id-ID"/>
        </w:rPr>
      </w:pPr>
      <w:r w:rsidRPr="0031224D">
        <w:rPr>
          <w:noProof/>
          <w:lang w:val="id-ID"/>
        </w:rPr>
        <w:t>Kurikulum: k</w:t>
      </w:r>
      <w:r w:rsidRPr="0031224D">
        <w:rPr>
          <w:noProof/>
        </w:rPr>
        <w:t>esesuaian k</w:t>
      </w:r>
      <w:r w:rsidRPr="0031224D">
        <w:rPr>
          <w:noProof/>
          <w:lang w:val="id-ID"/>
        </w:rPr>
        <w:t xml:space="preserve">ompetensi </w:t>
      </w:r>
      <w:r w:rsidRPr="0031224D">
        <w:rPr>
          <w:noProof/>
        </w:rPr>
        <w:t xml:space="preserve">utama, </w:t>
      </w:r>
      <w:r w:rsidRPr="0031224D">
        <w:rPr>
          <w:noProof/>
          <w:lang w:val="id-ID"/>
        </w:rPr>
        <w:t xml:space="preserve">kompetensi </w:t>
      </w:r>
      <w:r w:rsidRPr="0031224D">
        <w:rPr>
          <w:noProof/>
        </w:rPr>
        <w:t xml:space="preserve">pendukung, dan </w:t>
      </w:r>
      <w:r w:rsidRPr="0031224D">
        <w:rPr>
          <w:noProof/>
          <w:lang w:val="id-ID"/>
        </w:rPr>
        <w:t xml:space="preserve">kompetensi </w:t>
      </w:r>
      <w:r w:rsidRPr="0031224D">
        <w:rPr>
          <w:noProof/>
        </w:rPr>
        <w:t xml:space="preserve">unggulan </w:t>
      </w:r>
      <w:r w:rsidRPr="0031224D">
        <w:rPr>
          <w:noProof/>
          <w:lang w:val="id-ID"/>
        </w:rPr>
        <w:t xml:space="preserve">dokter hewan  </w:t>
      </w:r>
      <w:r w:rsidRPr="0031224D">
        <w:rPr>
          <w:noProof/>
        </w:rPr>
        <w:t>terhadap visi dan misi</w:t>
      </w:r>
      <w:r w:rsidRPr="0031224D">
        <w:rPr>
          <w:noProof/>
          <w:lang w:val="id-ID"/>
        </w:rPr>
        <w:t>;</w:t>
      </w:r>
      <w:r w:rsidRPr="0031224D">
        <w:rPr>
          <w:noProof/>
        </w:rPr>
        <w:t xml:space="preserve"> </w:t>
      </w:r>
      <w:r w:rsidR="00860486">
        <w:rPr>
          <w:noProof/>
          <w:lang w:val="id-ID"/>
        </w:rPr>
        <w:t xml:space="preserve"> </w:t>
      </w:r>
      <w:r w:rsidRPr="0031224D">
        <w:rPr>
          <w:noProof/>
          <w:lang w:val="id-ID"/>
        </w:rPr>
        <w:t>u</w:t>
      </w:r>
      <w:r w:rsidRPr="0031224D">
        <w:rPr>
          <w:lang w:val="sv-SE"/>
        </w:rPr>
        <w:t xml:space="preserve">paya  yang ditempuh untuk mencapai kompetensi </w:t>
      </w:r>
      <w:r w:rsidRPr="0031224D">
        <w:rPr>
          <w:lang w:val="id-ID"/>
        </w:rPr>
        <w:t>lulusan dokter hewan; s</w:t>
      </w:r>
      <w:r w:rsidRPr="0031224D">
        <w:rPr>
          <w:color w:val="000000"/>
          <w:lang w:val="id-ID"/>
        </w:rPr>
        <w:t xml:space="preserve">truktur </w:t>
      </w:r>
      <w:r w:rsidRPr="0031224D">
        <w:rPr>
          <w:color w:val="000000"/>
        </w:rPr>
        <w:t>k</w:t>
      </w:r>
      <w:r w:rsidRPr="0031224D">
        <w:rPr>
          <w:color w:val="000000"/>
          <w:lang w:val="id-ID"/>
        </w:rPr>
        <w:t>urikulum</w:t>
      </w:r>
      <w:r w:rsidRPr="0031224D">
        <w:rPr>
          <w:color w:val="000000"/>
        </w:rPr>
        <w:t xml:space="preserve"> </w:t>
      </w:r>
      <w:r w:rsidRPr="0031224D">
        <w:rPr>
          <w:color w:val="000000"/>
          <w:lang w:val="id-ID"/>
        </w:rPr>
        <w:t>pendidikan</w:t>
      </w:r>
      <w:r w:rsidRPr="0031224D">
        <w:rPr>
          <w:color w:val="000000"/>
        </w:rPr>
        <w:t xml:space="preserve"> akademik dan profesi</w:t>
      </w:r>
      <w:r w:rsidRPr="0031224D">
        <w:rPr>
          <w:color w:val="000000"/>
          <w:lang w:val="id-ID"/>
        </w:rPr>
        <w:t>; p</w:t>
      </w:r>
      <w:r w:rsidRPr="0031224D">
        <w:rPr>
          <w:lang w:val="fi-FI"/>
        </w:rPr>
        <w:t>eninjauan dan upaya perbaikan implementasi kurikulum</w:t>
      </w:r>
      <w:r w:rsidRPr="0031224D">
        <w:rPr>
          <w:bCs/>
          <w:color w:val="0D0D0D"/>
          <w:lang w:val="id-ID"/>
        </w:rPr>
        <w:t xml:space="preserve"> dan partisipasi </w:t>
      </w:r>
      <w:r w:rsidRPr="0031224D">
        <w:rPr>
          <w:lang w:val="id-ID"/>
        </w:rPr>
        <w:t>p</w:t>
      </w:r>
      <w:r w:rsidRPr="0031224D">
        <w:rPr>
          <w:lang w:val="af-ZA"/>
        </w:rPr>
        <w:t xml:space="preserve">ihak terkait (relevansi sosial dan relevansi epistemologis) untuk menyesuaikannya dengan perkembangan </w:t>
      </w:r>
      <w:r w:rsidRPr="0031224D">
        <w:rPr>
          <w:lang w:val="id-ID"/>
        </w:rPr>
        <w:t>i</w:t>
      </w:r>
      <w:r w:rsidRPr="0031224D">
        <w:rPr>
          <w:lang w:val="af-ZA"/>
        </w:rPr>
        <w:t>pteks dan kebutuhan pemangku kepentingan.</w:t>
      </w:r>
    </w:p>
    <w:p w:rsidR="00CF2E0B" w:rsidRPr="0031224D" w:rsidRDefault="00CF2E0B" w:rsidP="00860486">
      <w:pPr>
        <w:spacing w:before="120" w:line="240" w:lineRule="auto"/>
        <w:ind w:left="540" w:hanging="540"/>
        <w:contextualSpacing/>
        <w:rPr>
          <w:noProof/>
        </w:rPr>
      </w:pPr>
      <w:r w:rsidRPr="0031224D">
        <w:rPr>
          <w:lang w:val="id-ID"/>
        </w:rPr>
        <w:t>5.2</w:t>
      </w:r>
      <w:r w:rsidRPr="0031224D">
        <w:rPr>
          <w:lang w:val="id-ID"/>
        </w:rPr>
        <w:tab/>
      </w:r>
      <w:r w:rsidRPr="0031224D">
        <w:rPr>
          <w:noProof/>
          <w:lang w:val="id-ID"/>
        </w:rPr>
        <w:t>Sistem pembelajaran, pelaksanaan proses pembelajaran dan evaluasi pembelajaran: r</w:t>
      </w:r>
      <w:r w:rsidRPr="0031224D">
        <w:rPr>
          <w:color w:val="000000"/>
          <w:lang w:val="id-ID"/>
        </w:rPr>
        <w:t>elevansi perencanaan sistem pembelajaran dengan tujuan, ruang lingkup keilmuan, dan hierarkinya;</w:t>
      </w:r>
      <w:r w:rsidRPr="0031224D">
        <w:rPr>
          <w:lang w:val="fi-FI"/>
        </w:rPr>
        <w:t xml:space="preserve"> </w:t>
      </w:r>
      <w:r w:rsidRPr="0031224D">
        <w:rPr>
          <w:lang w:val="id-ID"/>
        </w:rPr>
        <w:t>s</w:t>
      </w:r>
      <w:r w:rsidRPr="0031224D">
        <w:rPr>
          <w:lang w:val="fi-FI"/>
        </w:rPr>
        <w:t xml:space="preserve">trategi </w:t>
      </w:r>
      <w:r w:rsidRPr="0031224D">
        <w:rPr>
          <w:lang w:val="id-ID"/>
        </w:rPr>
        <w:t>proses pembelajaran</w:t>
      </w:r>
      <w:r w:rsidRPr="0031224D">
        <w:rPr>
          <w:lang w:val="fi-FI"/>
        </w:rPr>
        <w:t xml:space="preserve"> yang diadopsi (misalnya </w:t>
      </w:r>
      <w:r w:rsidRPr="0031224D">
        <w:rPr>
          <w:i/>
          <w:lang w:val="fi-FI"/>
        </w:rPr>
        <w:t>student-cent</w:t>
      </w:r>
      <w:r w:rsidRPr="0031224D">
        <w:rPr>
          <w:i/>
          <w:lang w:val="id-ID"/>
        </w:rPr>
        <w:t>e</w:t>
      </w:r>
      <w:r w:rsidRPr="0031224D">
        <w:rPr>
          <w:i/>
          <w:lang w:val="fi-FI"/>
        </w:rPr>
        <w:t>red learning</w:t>
      </w:r>
      <w:r w:rsidRPr="0031224D">
        <w:rPr>
          <w:lang w:val="fi-FI"/>
        </w:rPr>
        <w:t xml:space="preserve"> atau </w:t>
      </w:r>
      <w:r w:rsidRPr="0031224D">
        <w:rPr>
          <w:i/>
          <w:lang w:val="fi-FI"/>
        </w:rPr>
        <w:t>teacher-cent</w:t>
      </w:r>
      <w:r w:rsidRPr="0031224D">
        <w:rPr>
          <w:i/>
          <w:lang w:val="id-ID"/>
        </w:rPr>
        <w:t>e</w:t>
      </w:r>
      <w:r w:rsidRPr="0031224D">
        <w:rPr>
          <w:i/>
          <w:lang w:val="fi-FI"/>
        </w:rPr>
        <w:t>red learning</w:t>
      </w:r>
      <w:r w:rsidRPr="0031224D">
        <w:rPr>
          <w:lang w:val="fi-FI"/>
        </w:rPr>
        <w:t>)</w:t>
      </w:r>
      <w:r w:rsidRPr="0031224D">
        <w:rPr>
          <w:lang w:val="id-ID"/>
        </w:rPr>
        <w:t xml:space="preserve"> dan sumber daya pendukungnya (s</w:t>
      </w:r>
      <w:r w:rsidRPr="0031224D">
        <w:rPr>
          <w:noProof/>
          <w:lang w:val="id-ID"/>
        </w:rPr>
        <w:t>umber daya manusia</w:t>
      </w:r>
      <w:r w:rsidRPr="0031224D">
        <w:rPr>
          <w:noProof/>
        </w:rPr>
        <w:t>, sarana dan prasarana</w:t>
      </w:r>
      <w:r w:rsidRPr="0031224D">
        <w:rPr>
          <w:noProof/>
          <w:lang w:val="id-ID"/>
        </w:rPr>
        <w:t xml:space="preserve"> dll.);</w:t>
      </w:r>
      <w:r w:rsidRPr="0031224D">
        <w:rPr>
          <w:bCs/>
          <w:lang w:val="id-ID"/>
        </w:rPr>
        <w:t xml:space="preserve"> p</w:t>
      </w:r>
      <w:r w:rsidRPr="0031224D">
        <w:rPr>
          <w:color w:val="000000"/>
          <w:lang w:val="nb-NO"/>
        </w:rPr>
        <w:t>elaksanaan pembelajaran</w:t>
      </w:r>
      <w:r w:rsidRPr="0031224D">
        <w:rPr>
          <w:color w:val="000000"/>
          <w:lang w:val="id-ID"/>
        </w:rPr>
        <w:t xml:space="preserve">, </w:t>
      </w:r>
      <w:r w:rsidRPr="0031224D">
        <w:rPr>
          <w:color w:val="000000"/>
          <w:lang w:val="nb-NO"/>
        </w:rPr>
        <w:t>m</w:t>
      </w:r>
      <w:r w:rsidRPr="0031224D">
        <w:rPr>
          <w:bCs/>
          <w:color w:val="000000"/>
          <w:lang w:val="nb-NO"/>
        </w:rPr>
        <w:t xml:space="preserve">ekanisme untuk memonitor, mengkaji, dan memperbaiki secara periodik </w:t>
      </w:r>
      <w:r w:rsidRPr="0031224D">
        <w:rPr>
          <w:bCs/>
          <w:color w:val="000000"/>
          <w:lang w:val="id-ID"/>
        </w:rPr>
        <w:t>(</w:t>
      </w:r>
      <w:r w:rsidRPr="0031224D">
        <w:rPr>
          <w:bCs/>
          <w:color w:val="000000"/>
          <w:lang w:val="nb-NO"/>
        </w:rPr>
        <w:t>setiap semester</w:t>
      </w:r>
      <w:r w:rsidRPr="0031224D">
        <w:rPr>
          <w:bCs/>
          <w:color w:val="000000"/>
          <w:lang w:val="id-ID"/>
        </w:rPr>
        <w:t xml:space="preserve">) </w:t>
      </w:r>
      <w:r w:rsidRPr="0031224D">
        <w:rPr>
          <w:bCs/>
          <w:color w:val="000000"/>
          <w:lang w:val="nb-NO"/>
        </w:rPr>
        <w:t xml:space="preserve">kegiatan </w:t>
      </w:r>
      <w:r w:rsidRPr="0031224D">
        <w:rPr>
          <w:bCs/>
          <w:color w:val="000000"/>
          <w:lang w:val="id-ID"/>
        </w:rPr>
        <w:t>pembelajaran (</w:t>
      </w:r>
      <w:r w:rsidRPr="0031224D">
        <w:rPr>
          <w:bCs/>
          <w:color w:val="000000"/>
          <w:lang w:val="nb-NO"/>
        </w:rPr>
        <w:t>kehadiran dosen</w:t>
      </w:r>
      <w:r w:rsidRPr="0031224D">
        <w:rPr>
          <w:bCs/>
          <w:color w:val="000000"/>
          <w:lang w:val="id-ID"/>
        </w:rPr>
        <w:t>,</w:t>
      </w:r>
      <w:r w:rsidRPr="0031224D">
        <w:rPr>
          <w:bCs/>
          <w:color w:val="000000"/>
          <w:lang w:val="nb-NO"/>
        </w:rPr>
        <w:t xml:space="preserve"> kehadiran mahasiswa</w:t>
      </w:r>
      <w:r w:rsidRPr="0031224D">
        <w:rPr>
          <w:bCs/>
          <w:color w:val="000000"/>
          <w:lang w:val="id-ID"/>
        </w:rPr>
        <w:t xml:space="preserve">, </w:t>
      </w:r>
      <w:r w:rsidRPr="0031224D">
        <w:rPr>
          <w:bCs/>
          <w:color w:val="000000"/>
          <w:lang w:val="nb-NO"/>
        </w:rPr>
        <w:t xml:space="preserve">materi </w:t>
      </w:r>
      <w:r w:rsidRPr="0031224D">
        <w:rPr>
          <w:bCs/>
          <w:color w:val="000000"/>
          <w:lang w:val="id-ID"/>
        </w:rPr>
        <w:t xml:space="preserve">perkuliahan) serta proses </w:t>
      </w:r>
      <w:r w:rsidRPr="0031224D">
        <w:rPr>
          <w:bCs/>
          <w:lang w:val="nb-NO"/>
        </w:rPr>
        <w:t>penyusunan materi pe</w:t>
      </w:r>
      <w:r w:rsidRPr="0031224D">
        <w:rPr>
          <w:bCs/>
          <w:lang w:val="id-ID"/>
        </w:rPr>
        <w:t>mbelajaran;</w:t>
      </w:r>
      <w:r w:rsidRPr="0031224D">
        <w:rPr>
          <w:noProof/>
        </w:rPr>
        <w:t xml:space="preserve"> </w:t>
      </w:r>
      <w:r w:rsidRPr="0031224D">
        <w:rPr>
          <w:noProof/>
          <w:lang w:val="id-ID"/>
        </w:rPr>
        <w:t>p</w:t>
      </w:r>
      <w:r w:rsidRPr="0031224D">
        <w:rPr>
          <w:noProof/>
        </w:rPr>
        <w:t>enilaian hasil pembelajaran</w:t>
      </w:r>
      <w:r w:rsidRPr="0031224D">
        <w:rPr>
          <w:noProof/>
          <w:lang w:val="id-ID"/>
        </w:rPr>
        <w:t>;</w:t>
      </w:r>
      <w:r w:rsidRPr="0031224D">
        <w:rPr>
          <w:lang w:val="es-ES"/>
        </w:rPr>
        <w:t xml:space="preserve"> </w:t>
      </w:r>
      <w:r w:rsidRPr="0031224D">
        <w:rPr>
          <w:lang w:val="id-ID"/>
        </w:rPr>
        <w:t>k</w:t>
      </w:r>
      <w:r w:rsidRPr="0031224D">
        <w:rPr>
          <w:lang w:val="es-ES"/>
        </w:rPr>
        <w:t>eberadaan dokumen yang memuat peraturan akademik mengenai sistem penilaian proses dan hasil pembelajaran (misalnya syarat kelulusan, remediasi) serta pelaksanaannya</w:t>
      </w:r>
      <w:r w:rsidRPr="0031224D">
        <w:rPr>
          <w:lang w:val="id-ID"/>
        </w:rPr>
        <w:t>, serta p</w:t>
      </w:r>
      <w:r w:rsidRPr="0031224D">
        <w:t>enjaringan umpan balik terhadap proses pembelajaran dan tindak lanjutnya.</w:t>
      </w:r>
    </w:p>
    <w:p w:rsidR="00CF2E0B" w:rsidRPr="0031224D" w:rsidRDefault="00CF2E0B" w:rsidP="00860486">
      <w:pPr>
        <w:spacing w:line="240" w:lineRule="auto"/>
        <w:ind w:left="540" w:hanging="540"/>
        <w:rPr>
          <w:bCs/>
          <w:lang w:val="id-ID"/>
        </w:rPr>
      </w:pPr>
      <w:r w:rsidRPr="0031224D">
        <w:rPr>
          <w:color w:val="000000"/>
          <w:lang w:val="id-ID"/>
        </w:rPr>
        <w:t xml:space="preserve">5.3 </w:t>
      </w:r>
      <w:r w:rsidRPr="0031224D">
        <w:rPr>
          <w:color w:val="000000"/>
          <w:lang w:val="id-ID"/>
        </w:rPr>
        <w:tab/>
        <w:t>Sistem pembimbingan akademik</w:t>
      </w:r>
      <w:r w:rsidRPr="0031224D">
        <w:rPr>
          <w:bCs/>
          <w:lang w:val="id-ID"/>
        </w:rPr>
        <w:t>: k</w:t>
      </w:r>
      <w:r w:rsidRPr="0031224D">
        <w:rPr>
          <w:noProof/>
        </w:rPr>
        <w:t>e</w:t>
      </w:r>
      <w:r w:rsidRPr="0031224D">
        <w:rPr>
          <w:noProof/>
          <w:lang w:val="id-ID"/>
        </w:rPr>
        <w:t>tersedia</w:t>
      </w:r>
      <w:r w:rsidRPr="0031224D">
        <w:rPr>
          <w:noProof/>
        </w:rPr>
        <w:t>an pedoman/panduan pembimbingan akademik</w:t>
      </w:r>
      <w:r w:rsidRPr="0031224D">
        <w:rPr>
          <w:i/>
          <w:noProof/>
        </w:rPr>
        <w:t>,</w:t>
      </w:r>
      <w:r w:rsidRPr="0031224D">
        <w:rPr>
          <w:i/>
          <w:noProof/>
          <w:lang w:val="id-ID"/>
        </w:rPr>
        <w:t xml:space="preserve"> </w:t>
      </w:r>
      <w:r w:rsidRPr="0031224D">
        <w:rPr>
          <w:i/>
          <w:noProof/>
        </w:rPr>
        <w:t>logbook</w:t>
      </w:r>
      <w:r w:rsidRPr="0031224D">
        <w:rPr>
          <w:noProof/>
        </w:rPr>
        <w:t>, dan konsistensi pelaksanaannya</w:t>
      </w:r>
      <w:r w:rsidRPr="0031224D">
        <w:rPr>
          <w:noProof/>
          <w:lang w:val="id-ID"/>
        </w:rPr>
        <w:t xml:space="preserve">; rata-rata banyaknya mahasiswa per dosen </w:t>
      </w:r>
      <w:r w:rsidRPr="0031224D">
        <w:rPr>
          <w:noProof/>
        </w:rPr>
        <w:t>p</w:t>
      </w:r>
      <w:r w:rsidRPr="0031224D">
        <w:rPr>
          <w:noProof/>
          <w:lang w:val="id-ID"/>
        </w:rPr>
        <w:t xml:space="preserve">embimbing </w:t>
      </w:r>
      <w:r w:rsidRPr="0031224D">
        <w:rPr>
          <w:noProof/>
        </w:rPr>
        <w:t>a</w:t>
      </w:r>
      <w:r w:rsidRPr="0031224D">
        <w:rPr>
          <w:noProof/>
          <w:lang w:val="id-ID"/>
        </w:rPr>
        <w:t xml:space="preserve">kademik; </w:t>
      </w:r>
      <w:r w:rsidRPr="0031224D">
        <w:rPr>
          <w:noProof/>
        </w:rPr>
        <w:t xml:space="preserve"> </w:t>
      </w:r>
      <w:r w:rsidRPr="0031224D">
        <w:rPr>
          <w:noProof/>
          <w:lang w:val="id-ID"/>
        </w:rPr>
        <w:t>e</w:t>
      </w:r>
      <w:r w:rsidRPr="0031224D">
        <w:rPr>
          <w:lang w:val="sv-SE"/>
        </w:rPr>
        <w:t xml:space="preserve">fektivitas kegiatan </w:t>
      </w:r>
      <w:r w:rsidRPr="0031224D">
        <w:rPr>
          <w:lang w:val="id-ID"/>
        </w:rPr>
        <w:t>pembimbingan.</w:t>
      </w:r>
    </w:p>
    <w:p w:rsidR="00CF2E0B" w:rsidRPr="0031224D" w:rsidRDefault="00CF2E0B" w:rsidP="00860486">
      <w:pPr>
        <w:spacing w:line="240" w:lineRule="auto"/>
        <w:ind w:left="540" w:hanging="540"/>
        <w:rPr>
          <w:bCs/>
          <w:lang w:val="id-ID"/>
        </w:rPr>
      </w:pPr>
      <w:r w:rsidRPr="0031224D">
        <w:rPr>
          <w:bCs/>
          <w:lang w:val="id-ID"/>
        </w:rPr>
        <w:t>5.4</w:t>
      </w:r>
      <w:r w:rsidRPr="0031224D">
        <w:rPr>
          <w:bCs/>
          <w:lang w:val="id-ID"/>
        </w:rPr>
        <w:tab/>
        <w:t>Pembimbingan tugas skripsi: k</w:t>
      </w:r>
      <w:r w:rsidRPr="0031224D">
        <w:rPr>
          <w:lang w:val="fi-FI"/>
        </w:rPr>
        <w:t>e</w:t>
      </w:r>
      <w:r w:rsidRPr="0031224D">
        <w:rPr>
          <w:lang w:val="id-ID"/>
        </w:rPr>
        <w:t>tersedia</w:t>
      </w:r>
      <w:r w:rsidRPr="0031224D">
        <w:rPr>
          <w:lang w:val="fi-FI"/>
        </w:rPr>
        <w:t>an panduan  pembimbingan dan konsistensi pelaksanaannya</w:t>
      </w:r>
      <w:r w:rsidRPr="0031224D">
        <w:rPr>
          <w:lang w:val="id-ID"/>
        </w:rPr>
        <w:t>; c</w:t>
      </w:r>
      <w:r w:rsidRPr="0031224D">
        <w:rPr>
          <w:noProof/>
        </w:rPr>
        <w:t>ara pelaksanaan pembimbingan</w:t>
      </w:r>
      <w:r w:rsidRPr="0031224D">
        <w:rPr>
          <w:noProof/>
          <w:lang w:val="id-ID"/>
        </w:rPr>
        <w:t>; r</w:t>
      </w:r>
      <w:r w:rsidRPr="0031224D">
        <w:rPr>
          <w:lang w:val="nb-NO"/>
        </w:rPr>
        <w:t>ata-rata jumlah pertemuan</w:t>
      </w:r>
      <w:r w:rsidRPr="0031224D">
        <w:rPr>
          <w:lang w:val="id-ID"/>
        </w:rPr>
        <w:t>/pembimbingan</w:t>
      </w:r>
      <w:r w:rsidRPr="0031224D">
        <w:rPr>
          <w:lang w:val="nb-NO"/>
        </w:rPr>
        <w:t xml:space="preserve"> </w:t>
      </w:r>
      <w:r w:rsidRPr="0031224D">
        <w:rPr>
          <w:lang w:val="id-ID"/>
        </w:rPr>
        <w:t>selama penyelesaian tugas skripsi;</w:t>
      </w:r>
      <w:r w:rsidRPr="0031224D">
        <w:rPr>
          <w:lang w:val="fi-FI"/>
        </w:rPr>
        <w:t xml:space="preserve"> </w:t>
      </w:r>
      <w:r w:rsidRPr="0031224D">
        <w:rPr>
          <w:lang w:val="id-ID"/>
        </w:rPr>
        <w:t>r</w:t>
      </w:r>
      <w:r w:rsidRPr="0031224D">
        <w:rPr>
          <w:lang w:val="fi-FI"/>
        </w:rPr>
        <w:t>asio mahasiswa terhadap dosen pembimbing</w:t>
      </w:r>
      <w:r w:rsidRPr="0031224D">
        <w:rPr>
          <w:noProof/>
          <w:lang w:val="id-ID"/>
        </w:rPr>
        <w:t>;</w:t>
      </w:r>
      <w:r w:rsidRPr="0031224D">
        <w:rPr>
          <w:noProof/>
          <w:color w:val="000000"/>
          <w:lang w:val="id-ID"/>
        </w:rPr>
        <w:t xml:space="preserve"> rata-rata w</w:t>
      </w:r>
      <w:r w:rsidRPr="0031224D">
        <w:rPr>
          <w:color w:val="000000"/>
          <w:lang w:val="nb-NO"/>
        </w:rPr>
        <w:t>aktu penyelesaian penulisan</w:t>
      </w:r>
      <w:r w:rsidRPr="0031224D">
        <w:rPr>
          <w:color w:val="000000"/>
          <w:lang w:val="id-ID"/>
        </w:rPr>
        <w:t>.</w:t>
      </w:r>
    </w:p>
    <w:p w:rsidR="00CF2E0B" w:rsidRPr="0031224D" w:rsidRDefault="00CF2E0B" w:rsidP="00860486">
      <w:pPr>
        <w:spacing w:before="120" w:line="240" w:lineRule="auto"/>
        <w:ind w:left="540" w:hanging="540"/>
        <w:contextualSpacing/>
        <w:rPr>
          <w:color w:val="000000"/>
          <w:lang w:val="id-ID"/>
        </w:rPr>
      </w:pPr>
      <w:r w:rsidRPr="0031224D">
        <w:rPr>
          <w:bCs/>
          <w:lang w:val="id-ID"/>
        </w:rPr>
        <w:t>5.5</w:t>
      </w:r>
      <w:r w:rsidRPr="0031224D">
        <w:rPr>
          <w:bCs/>
          <w:lang w:val="id-ID"/>
        </w:rPr>
        <w:tab/>
      </w:r>
      <w:r w:rsidRPr="0031224D">
        <w:rPr>
          <w:color w:val="000000"/>
          <w:lang w:val="id-ID"/>
        </w:rPr>
        <w:t xml:space="preserve">Proses pembelajaran dan pembimbingan pendidikan </w:t>
      </w:r>
      <w:r w:rsidRPr="0031224D">
        <w:rPr>
          <w:color w:val="000000"/>
        </w:rPr>
        <w:t>profes</w:t>
      </w:r>
      <w:r w:rsidRPr="0031224D">
        <w:rPr>
          <w:color w:val="000000"/>
          <w:lang w:val="id-ID"/>
        </w:rPr>
        <w:t>i: r</w:t>
      </w:r>
      <w:r w:rsidRPr="0031224D">
        <w:rPr>
          <w:lang w:val="fi-FI"/>
        </w:rPr>
        <w:t xml:space="preserve">asio mahasiswa terhadap dosen pembimbing </w:t>
      </w:r>
      <w:r w:rsidRPr="0031224D">
        <w:rPr>
          <w:noProof/>
          <w:lang w:val="id-ID"/>
        </w:rPr>
        <w:t>per periode koasistensi;</w:t>
      </w:r>
      <w:r w:rsidRPr="0031224D">
        <w:rPr>
          <w:color w:val="000000"/>
          <w:lang w:val="id-ID"/>
        </w:rPr>
        <w:t xml:space="preserve"> r</w:t>
      </w:r>
      <w:r w:rsidRPr="0031224D">
        <w:rPr>
          <w:color w:val="000000"/>
          <w:lang w:val="nb-NO"/>
        </w:rPr>
        <w:t xml:space="preserve">ata-rata jumlah </w:t>
      </w:r>
      <w:r w:rsidRPr="0031224D">
        <w:rPr>
          <w:color w:val="000000"/>
          <w:lang w:val="id-ID"/>
        </w:rPr>
        <w:t xml:space="preserve">jam </w:t>
      </w:r>
      <w:r w:rsidRPr="0031224D">
        <w:rPr>
          <w:color w:val="000000"/>
          <w:lang w:val="nb-NO"/>
        </w:rPr>
        <w:t>pertemuan</w:t>
      </w:r>
      <w:r w:rsidRPr="0031224D">
        <w:rPr>
          <w:color w:val="000000"/>
          <w:lang w:val="id-ID"/>
        </w:rPr>
        <w:t xml:space="preserve"> pembimbingan;</w:t>
      </w:r>
      <w:r w:rsidRPr="0031224D">
        <w:rPr>
          <w:lang w:val="id-ID"/>
        </w:rPr>
        <w:t xml:space="preserve"> kualifikasi dosen pembimbing koasistensi;</w:t>
      </w:r>
      <w:r w:rsidRPr="0031224D">
        <w:rPr>
          <w:lang w:val="fi-FI"/>
        </w:rPr>
        <w:t xml:space="preserve"> </w:t>
      </w:r>
      <w:r w:rsidRPr="0031224D">
        <w:rPr>
          <w:lang w:val="id-ID"/>
        </w:rPr>
        <w:t>k</w:t>
      </w:r>
      <w:r w:rsidRPr="0031224D">
        <w:rPr>
          <w:lang w:val="fi-FI"/>
        </w:rPr>
        <w:t>e</w:t>
      </w:r>
      <w:r w:rsidRPr="0031224D">
        <w:rPr>
          <w:lang w:val="id-ID"/>
        </w:rPr>
        <w:t>tersedi</w:t>
      </w:r>
      <w:r w:rsidR="00860486">
        <w:rPr>
          <w:lang w:val="fi-FI"/>
        </w:rPr>
        <w:t xml:space="preserve">aan panduan </w:t>
      </w:r>
      <w:r w:rsidRPr="0031224D">
        <w:rPr>
          <w:lang w:val="fi-FI"/>
        </w:rPr>
        <w:t>pembimbingan dan konsistensi pelaksanaannya</w:t>
      </w:r>
      <w:r w:rsidRPr="0031224D">
        <w:rPr>
          <w:lang w:val="id-ID"/>
        </w:rPr>
        <w:t>;</w:t>
      </w:r>
      <w:r w:rsidRPr="0031224D">
        <w:rPr>
          <w:lang w:val="sv-SE"/>
        </w:rPr>
        <w:t xml:space="preserve"> </w:t>
      </w:r>
      <w:r w:rsidRPr="0031224D">
        <w:rPr>
          <w:lang w:val="id-ID"/>
        </w:rPr>
        <w:t>e</w:t>
      </w:r>
      <w:r w:rsidRPr="0031224D">
        <w:rPr>
          <w:lang w:val="sv-SE"/>
        </w:rPr>
        <w:t xml:space="preserve">fektivitas kegiatan </w:t>
      </w:r>
      <w:r w:rsidRPr="0031224D">
        <w:rPr>
          <w:lang w:val="id-ID"/>
        </w:rPr>
        <w:t>pembimbingan;</w:t>
      </w:r>
      <w:r w:rsidRPr="0031224D">
        <w:rPr>
          <w:color w:val="000000"/>
          <w:lang w:val="id-ID"/>
        </w:rPr>
        <w:t xml:space="preserve"> persentase mahasiswa koasistensi yang lulus tepat waktu;</w:t>
      </w:r>
      <w:r w:rsidRPr="0031224D">
        <w:rPr>
          <w:noProof/>
          <w:lang w:val="id-ID"/>
        </w:rPr>
        <w:t xml:space="preserve"> pustaka utama untuk setiap mata kuliah/ praktik koasistensi.</w:t>
      </w:r>
    </w:p>
    <w:p w:rsidR="00CF2E0B" w:rsidRPr="0031224D" w:rsidRDefault="00CF2E0B" w:rsidP="00860486">
      <w:pPr>
        <w:spacing w:line="240" w:lineRule="auto"/>
        <w:ind w:left="540" w:hanging="540"/>
        <w:rPr>
          <w:lang w:val="id-ID"/>
        </w:rPr>
      </w:pPr>
      <w:r w:rsidRPr="0031224D">
        <w:rPr>
          <w:color w:val="000000"/>
          <w:lang w:val="id-ID"/>
        </w:rPr>
        <w:t>5.6</w:t>
      </w:r>
      <w:r w:rsidRPr="0031224D">
        <w:rPr>
          <w:b/>
          <w:lang w:val="fi-FI"/>
        </w:rPr>
        <w:t xml:space="preserve"> </w:t>
      </w:r>
      <w:r w:rsidRPr="0031224D">
        <w:rPr>
          <w:b/>
          <w:lang w:val="id-ID"/>
        </w:rPr>
        <w:tab/>
      </w:r>
      <w:r w:rsidRPr="0031224D">
        <w:rPr>
          <w:lang w:val="fi-FI"/>
        </w:rPr>
        <w:t>Peninjauan dan upaya perbaikan implementasi kurikulum</w:t>
      </w:r>
      <w:r w:rsidRPr="0031224D">
        <w:rPr>
          <w:lang w:val="id-ID"/>
        </w:rPr>
        <w:t>: p</w:t>
      </w:r>
      <w:r w:rsidRPr="0031224D">
        <w:rPr>
          <w:color w:val="000000"/>
        </w:rPr>
        <w:t>eninjauan silabus/</w:t>
      </w:r>
      <w:r w:rsidRPr="0031224D">
        <w:rPr>
          <w:color w:val="000000"/>
          <w:lang w:val="id-ID"/>
        </w:rPr>
        <w:t>GBPP-</w:t>
      </w:r>
      <w:r w:rsidR="00860486">
        <w:rPr>
          <w:color w:val="000000"/>
        </w:rPr>
        <w:t>SAP</w:t>
      </w:r>
      <w:r w:rsidRPr="0031224D">
        <w:rPr>
          <w:color w:val="000000"/>
          <w:lang w:val="id-ID"/>
        </w:rPr>
        <w:t>/RPKPS/</w:t>
      </w:r>
      <w:r w:rsidR="00860486">
        <w:rPr>
          <w:color w:val="000000"/>
        </w:rPr>
        <w:t>buku ajar/buku modul/buku blok/</w:t>
      </w:r>
      <w:r w:rsidRPr="0031224D">
        <w:rPr>
          <w:color w:val="000000"/>
        </w:rPr>
        <w:t xml:space="preserve">buku </w:t>
      </w:r>
      <w:r w:rsidRPr="0031224D">
        <w:rPr>
          <w:color w:val="000000"/>
          <w:lang w:val="id-ID"/>
        </w:rPr>
        <w:t>koasistensi;</w:t>
      </w:r>
      <w:r w:rsidRPr="0031224D">
        <w:rPr>
          <w:bCs/>
          <w:lang w:val="fi-FI"/>
        </w:rPr>
        <w:t xml:space="preserve"> </w:t>
      </w:r>
      <w:r w:rsidRPr="0031224D">
        <w:rPr>
          <w:bCs/>
          <w:lang w:val="id-ID"/>
        </w:rPr>
        <w:lastRenderedPageBreak/>
        <w:t>m</w:t>
      </w:r>
      <w:r w:rsidRPr="0031224D">
        <w:rPr>
          <w:bCs/>
          <w:lang w:val="fi-FI"/>
        </w:rPr>
        <w:t xml:space="preserve">ekanisme </w:t>
      </w:r>
      <w:r w:rsidRPr="0031224D">
        <w:rPr>
          <w:bCs/>
          <w:lang w:val="id-ID"/>
        </w:rPr>
        <w:t>p</w:t>
      </w:r>
      <w:r w:rsidRPr="0031224D">
        <w:rPr>
          <w:bCs/>
          <w:lang w:val="fi-FI"/>
        </w:rPr>
        <w:t xml:space="preserve">enyusunan </w:t>
      </w:r>
      <w:r w:rsidRPr="0031224D">
        <w:rPr>
          <w:bCs/>
          <w:lang w:val="id-ID"/>
        </w:rPr>
        <w:t>m</w:t>
      </w:r>
      <w:r w:rsidRPr="0031224D">
        <w:rPr>
          <w:bCs/>
          <w:lang w:val="fi-FI"/>
        </w:rPr>
        <w:t>ateri</w:t>
      </w:r>
      <w:r w:rsidRPr="0031224D">
        <w:rPr>
          <w:bCs/>
          <w:lang w:val="id-ID"/>
        </w:rPr>
        <w:t>,</w:t>
      </w:r>
      <w:r w:rsidR="00860486">
        <w:rPr>
          <w:bCs/>
          <w:lang w:val="fi-FI"/>
        </w:rPr>
        <w:t xml:space="preserve"> </w:t>
      </w:r>
      <w:r w:rsidRPr="0031224D">
        <w:rPr>
          <w:bCs/>
          <w:lang w:val="id-ID"/>
        </w:rPr>
        <w:t>m</w:t>
      </w:r>
      <w:r w:rsidRPr="0031224D">
        <w:rPr>
          <w:bCs/>
          <w:lang w:val="fi-FI"/>
        </w:rPr>
        <w:t>onitoring</w:t>
      </w:r>
      <w:r w:rsidRPr="0031224D">
        <w:rPr>
          <w:bCs/>
          <w:lang w:val="id-ID"/>
        </w:rPr>
        <w:t xml:space="preserve"> dan evaluasi </w:t>
      </w:r>
      <w:r w:rsidRPr="0031224D">
        <w:rPr>
          <w:bCs/>
          <w:lang w:val="fi-FI"/>
        </w:rPr>
        <w:t xml:space="preserve"> </w:t>
      </w:r>
      <w:r w:rsidRPr="0031224D">
        <w:rPr>
          <w:bCs/>
          <w:lang w:val="id-ID"/>
        </w:rPr>
        <w:t>k</w:t>
      </w:r>
      <w:r w:rsidRPr="0031224D">
        <w:rPr>
          <w:bCs/>
          <w:lang w:val="fi-FI"/>
        </w:rPr>
        <w:t>o</w:t>
      </w:r>
      <w:r w:rsidRPr="0031224D">
        <w:rPr>
          <w:bCs/>
          <w:lang w:val="id-ID"/>
        </w:rPr>
        <w:t>a</w:t>
      </w:r>
      <w:r w:rsidRPr="0031224D">
        <w:rPr>
          <w:bCs/>
          <w:lang w:val="fi-FI"/>
        </w:rPr>
        <w:t>sistensi</w:t>
      </w:r>
      <w:r w:rsidRPr="0031224D">
        <w:rPr>
          <w:bCs/>
          <w:lang w:val="id-ID"/>
        </w:rPr>
        <w:t>;</w:t>
      </w:r>
      <w:r w:rsidR="00860486">
        <w:rPr>
          <w:noProof/>
          <w:color w:val="000000"/>
          <w:lang w:val="sv-SE"/>
        </w:rPr>
        <w:t xml:space="preserve"> m</w:t>
      </w:r>
      <w:r w:rsidRPr="0031224D">
        <w:rPr>
          <w:noProof/>
          <w:color w:val="000000"/>
          <w:lang w:val="sv-SE"/>
        </w:rPr>
        <w:t>utu soal ujian</w:t>
      </w:r>
      <w:r w:rsidRPr="0031224D">
        <w:rPr>
          <w:noProof/>
          <w:color w:val="000000"/>
          <w:lang w:val="id-ID"/>
        </w:rPr>
        <w:t xml:space="preserve"> koasistensi.</w:t>
      </w:r>
    </w:p>
    <w:p w:rsidR="00945356" w:rsidRPr="0031224D" w:rsidRDefault="00CF2E0B" w:rsidP="00860486">
      <w:pPr>
        <w:spacing w:line="240" w:lineRule="auto"/>
        <w:ind w:left="540" w:hanging="540"/>
        <w:rPr>
          <w:color w:val="000000"/>
        </w:rPr>
      </w:pPr>
      <w:r w:rsidRPr="0031224D">
        <w:rPr>
          <w:color w:val="000000"/>
          <w:lang w:val="id-ID"/>
        </w:rPr>
        <w:t>5.7</w:t>
      </w:r>
      <w:r w:rsidRPr="0031224D">
        <w:rPr>
          <w:color w:val="000000"/>
          <w:lang w:val="id-ID"/>
        </w:rPr>
        <w:tab/>
        <w:t>Suasana akademik: kebijakan dan u</w:t>
      </w:r>
      <w:r w:rsidRPr="0031224D">
        <w:rPr>
          <w:color w:val="000000"/>
          <w:lang w:val="nb-NO"/>
        </w:rPr>
        <w:t>paya peningkatan suasana akademik</w:t>
      </w:r>
      <w:r w:rsidRPr="0031224D">
        <w:rPr>
          <w:lang w:val="id-ID"/>
        </w:rPr>
        <w:t xml:space="preserve"> </w:t>
      </w:r>
      <w:r w:rsidRPr="0031224D">
        <w:rPr>
          <w:noProof/>
          <w:lang w:val="id-ID"/>
        </w:rPr>
        <w:t>(otonomi keilmuan, kebebasan akademik, kebebasan mimbar akademik);</w:t>
      </w:r>
      <w:r w:rsidRPr="0031224D">
        <w:rPr>
          <w:lang w:val="nb-NO"/>
        </w:rPr>
        <w:t xml:space="preserve"> </w:t>
      </w:r>
      <w:r w:rsidRPr="0031224D">
        <w:rPr>
          <w:lang w:val="id-ID"/>
        </w:rPr>
        <w:t>k</w:t>
      </w:r>
      <w:r w:rsidRPr="0031224D">
        <w:rPr>
          <w:lang w:val="nb-NO"/>
        </w:rPr>
        <w:t xml:space="preserve">etersediaan dan jenis prasarana, sarana </w:t>
      </w:r>
      <w:r w:rsidRPr="0031224D">
        <w:rPr>
          <w:lang w:val="id-ID"/>
        </w:rPr>
        <w:t xml:space="preserve">lokasi pembelajaran program profesi (rumah sakit hewan, klinik hewan, laboratorium, </w:t>
      </w:r>
      <w:r w:rsidRPr="0031224D">
        <w:rPr>
          <w:i/>
          <w:lang w:val="id-ID"/>
        </w:rPr>
        <w:t>teaching farm</w:t>
      </w:r>
      <w:r w:rsidR="00E83DCF">
        <w:rPr>
          <w:lang w:val="id-ID"/>
        </w:rPr>
        <w:t xml:space="preserve">, </w:t>
      </w:r>
      <w:r w:rsidRPr="0031224D">
        <w:rPr>
          <w:lang w:val="id-ID"/>
        </w:rPr>
        <w:t>l</w:t>
      </w:r>
      <w:r w:rsidR="00E83DCF">
        <w:rPr>
          <w:lang w:val="id-ID"/>
        </w:rPr>
        <w:t xml:space="preserve">okasi koasistensi luar kampus) </w:t>
      </w:r>
      <w:r w:rsidRPr="0031224D">
        <w:rPr>
          <w:lang w:val="nb-NO"/>
        </w:rPr>
        <w:t>dan dana</w:t>
      </w:r>
      <w:r w:rsidRPr="0031224D">
        <w:rPr>
          <w:lang w:val="id-ID"/>
        </w:rPr>
        <w:t>; p</w:t>
      </w:r>
      <w:r w:rsidRPr="0031224D">
        <w:rPr>
          <w:noProof/>
          <w:lang w:val="id-ID"/>
        </w:rPr>
        <w:t>rogram d</w:t>
      </w:r>
      <w:r w:rsidR="00E83DCF">
        <w:rPr>
          <w:noProof/>
          <w:lang w:val="id-ID"/>
        </w:rPr>
        <w:t xml:space="preserve">an kegiatan akademik terjadwal </w:t>
      </w:r>
      <w:r w:rsidRPr="0031224D">
        <w:rPr>
          <w:noProof/>
          <w:lang w:val="id-ID"/>
        </w:rPr>
        <w:t>untuk menciptakan suasana akademik yang kondusif</w:t>
      </w:r>
      <w:r w:rsidRPr="0031224D">
        <w:rPr>
          <w:lang w:val="id-ID"/>
        </w:rPr>
        <w:t>; p</w:t>
      </w:r>
      <w:r w:rsidRPr="0031224D">
        <w:t>engembangan perilaku kecendekiawanan</w:t>
      </w:r>
      <w:r w:rsidRPr="0031224D">
        <w:rPr>
          <w:lang w:val="id-ID"/>
        </w:rPr>
        <w:t xml:space="preserve"> yang terkait dengan profesi.</w:t>
      </w:r>
    </w:p>
    <w:p w:rsidR="00945356" w:rsidRPr="0031224D" w:rsidRDefault="00945356" w:rsidP="00860486">
      <w:pPr>
        <w:spacing w:line="240" w:lineRule="auto"/>
        <w:ind w:left="540" w:hanging="540"/>
        <w:rPr>
          <w:color w:val="0D0D0D"/>
          <w:lang w:val="nb-NO"/>
        </w:rPr>
      </w:pPr>
    </w:p>
    <w:p w:rsidR="00945356" w:rsidRPr="0031224D" w:rsidRDefault="00945356" w:rsidP="00945356">
      <w:pPr>
        <w:pStyle w:val="Heading1"/>
        <w:ind w:left="1560" w:hanging="1560"/>
        <w:rPr>
          <w:color w:val="0D0D0D"/>
          <w:sz w:val="24"/>
          <w:szCs w:val="24"/>
          <w:lang w:val="id-ID"/>
        </w:rPr>
      </w:pPr>
      <w:bookmarkStart w:id="12" w:name="_Toc204423614"/>
    </w:p>
    <w:p w:rsidR="00945356" w:rsidRPr="0031224D" w:rsidRDefault="00945356" w:rsidP="00910BB6">
      <w:pPr>
        <w:pStyle w:val="Heading1"/>
        <w:ind w:left="1560" w:hanging="1560"/>
        <w:jc w:val="left"/>
        <w:rPr>
          <w:bCs w:val="0"/>
          <w:color w:val="0D0D0D"/>
          <w:sz w:val="24"/>
          <w:szCs w:val="24"/>
          <w:lang w:val="nb-NO"/>
        </w:rPr>
      </w:pPr>
      <w:r w:rsidRPr="0031224D">
        <w:rPr>
          <w:color w:val="0D0D0D"/>
          <w:sz w:val="24"/>
          <w:szCs w:val="24"/>
          <w:lang w:val="nb-NO"/>
        </w:rPr>
        <w:t xml:space="preserve">Standar 6.  </w:t>
      </w:r>
      <w:r w:rsidRPr="0031224D">
        <w:rPr>
          <w:color w:val="0D0D0D"/>
          <w:sz w:val="24"/>
          <w:szCs w:val="24"/>
          <w:lang w:val="id-ID"/>
        </w:rPr>
        <w:t>Pembiayaan</w:t>
      </w:r>
      <w:r w:rsidRPr="0031224D">
        <w:rPr>
          <w:color w:val="0D0D0D"/>
          <w:sz w:val="24"/>
          <w:szCs w:val="24"/>
          <w:lang w:val="nb-NO"/>
        </w:rPr>
        <w:t>, Sarana</w:t>
      </w:r>
      <w:r w:rsidRPr="0031224D">
        <w:rPr>
          <w:color w:val="0D0D0D"/>
          <w:sz w:val="24"/>
          <w:szCs w:val="24"/>
          <w:lang w:val="id-ID"/>
        </w:rPr>
        <w:t xml:space="preserve"> dan </w:t>
      </w:r>
      <w:r w:rsidRPr="0031224D">
        <w:rPr>
          <w:color w:val="0D0D0D"/>
          <w:sz w:val="24"/>
          <w:szCs w:val="24"/>
          <w:lang w:val="nb-NO"/>
        </w:rPr>
        <w:t>Prasarana</w:t>
      </w:r>
      <w:r w:rsidRPr="0031224D">
        <w:rPr>
          <w:color w:val="0D0D0D"/>
          <w:sz w:val="24"/>
          <w:szCs w:val="24"/>
          <w:lang w:val="id-ID"/>
        </w:rPr>
        <w:t xml:space="preserve">, </w:t>
      </w:r>
      <w:r w:rsidRPr="0031224D">
        <w:rPr>
          <w:color w:val="0D0D0D"/>
          <w:sz w:val="24"/>
          <w:szCs w:val="24"/>
          <w:lang w:val="nb-NO"/>
        </w:rPr>
        <w:t xml:space="preserve">serta </w:t>
      </w:r>
      <w:r w:rsidRPr="0031224D">
        <w:rPr>
          <w:color w:val="0D0D0D"/>
          <w:sz w:val="24"/>
          <w:szCs w:val="24"/>
          <w:lang w:val="id-ID"/>
        </w:rPr>
        <w:t>S</w:t>
      </w:r>
      <w:r w:rsidRPr="0031224D">
        <w:rPr>
          <w:color w:val="0D0D0D"/>
          <w:sz w:val="24"/>
          <w:szCs w:val="24"/>
          <w:lang w:val="nb-NO"/>
        </w:rPr>
        <w:t>istem</w:t>
      </w:r>
      <w:bookmarkStart w:id="13" w:name="_Toc204423615"/>
      <w:bookmarkEnd w:id="12"/>
      <w:r w:rsidRPr="0031224D">
        <w:rPr>
          <w:color w:val="0D0D0D"/>
          <w:sz w:val="24"/>
          <w:szCs w:val="24"/>
          <w:lang w:val="id-ID"/>
        </w:rPr>
        <w:t xml:space="preserve"> I</w:t>
      </w:r>
      <w:r w:rsidRPr="0031224D">
        <w:rPr>
          <w:color w:val="0D0D0D"/>
          <w:sz w:val="24"/>
          <w:szCs w:val="24"/>
          <w:lang w:val="nb-NO"/>
        </w:rPr>
        <w:t>nformasi</w:t>
      </w:r>
      <w:bookmarkEnd w:id="13"/>
    </w:p>
    <w:p w:rsidR="00945356" w:rsidRPr="0031224D" w:rsidRDefault="00945356" w:rsidP="00945356">
      <w:pPr>
        <w:spacing w:line="240" w:lineRule="auto"/>
        <w:rPr>
          <w:color w:val="0D0D0D"/>
          <w:lang w:val="nb-NO"/>
        </w:rPr>
      </w:pPr>
    </w:p>
    <w:p w:rsidR="00945356" w:rsidRPr="0031224D" w:rsidRDefault="00945356" w:rsidP="00945356">
      <w:pPr>
        <w:spacing w:after="120" w:line="240" w:lineRule="auto"/>
        <w:rPr>
          <w:color w:val="0D0D0D"/>
        </w:rPr>
      </w:pPr>
      <w:r w:rsidRPr="0031224D">
        <w:rPr>
          <w:color w:val="0D0D0D"/>
          <w:lang w:val="id-ID"/>
        </w:rPr>
        <w:t>Standar ini adalah acuan keunggulan mutu pembiayaan, sarana dan prasarana, serta sistem informasi yang mampu menjamin mutu penyelenggaraan pendidikan akademik</w:t>
      </w:r>
      <w:r w:rsidRPr="0031224D">
        <w:rPr>
          <w:color w:val="0D0D0D"/>
        </w:rPr>
        <w:t xml:space="preserve"> dan profesi</w:t>
      </w:r>
      <w:r w:rsidRPr="0031224D">
        <w:rPr>
          <w:color w:val="0D0D0D"/>
          <w:lang w:val="id-ID"/>
        </w:rPr>
        <w:t xml:space="preserve">. Sistem pengelolaan pembiayaan, sarana dan prasarana, serta sistem informasi harus menjamin kelayakan, keberlangsungan, dan keberlanjutan program akademik di program studi. Agar proses penyelenggaraan akademik yang dikelola oleh program studi dapat dilaksanakan secara efektif dan efisien, program studi harus memiliki akses yang memadai, baik dari aspek kelayakan, mutu maupun kesinambungan terhadap pendanaan, sarana dan prasarana, serta sistem informasi. </w:t>
      </w:r>
    </w:p>
    <w:p w:rsidR="00945356" w:rsidRPr="0031224D" w:rsidRDefault="00945356" w:rsidP="00945356">
      <w:pPr>
        <w:spacing w:after="120" w:line="240" w:lineRule="auto"/>
        <w:rPr>
          <w:color w:val="0D0D0D"/>
        </w:rPr>
      </w:pPr>
      <w:r w:rsidRPr="0031224D">
        <w:rPr>
          <w:color w:val="0D0D0D"/>
          <w:lang w:val="id-ID"/>
        </w:rPr>
        <w:t xml:space="preserve">Standar pendanaan, sarana dan prasarana serta sistem informasi merupakan elemen penting dalam penjaminan mutu akreditasi yang merefleksikan kapasitas program studi dalam memperoleh, merencanakan, mengelola, dan meningkatkan mutu perolehan sumber dana, sarana dan prasarana serta sistem informasi yang diperlukan guna mendukung kegiatan tridharma program studi. Tingkat kelayakan dan kecukupan akan ketersediaan dana, sarana dan prasarana serta sistem informasi yang dapat diakses oleh program studi sekurang-kurangnya harus memenuhi standar kelayakan minimal. Program studi harus terlibat dalam pengelolaan, pemanfaatan dan kesinambungan ketersediaan sumber daya yang menjadi landasan dalam menetapkan standar pembiayaan, sarana dan prasarana serta sistem informasi. </w:t>
      </w:r>
    </w:p>
    <w:p w:rsidR="00945356" w:rsidRPr="00723586" w:rsidRDefault="00945356" w:rsidP="00945356">
      <w:pPr>
        <w:spacing w:after="120" w:line="240" w:lineRule="auto"/>
        <w:rPr>
          <w:color w:val="0D0D0D"/>
          <w:lang w:val="id-ID"/>
        </w:rPr>
      </w:pPr>
      <w:r w:rsidRPr="0031224D">
        <w:rPr>
          <w:color w:val="0D0D0D"/>
          <w:lang w:val="id-ID"/>
        </w:rPr>
        <w:t>Program studi harus berpartisipasi aktif dalam penyusunan rencana kegiatan dan anggaran tahunan untuk mencapai target kinerja yang direncanakan (pendidikan, penelitian dan pelayanan/pengabdian kepada masyarakat). Program studi harus memiliki akses yang memadai untuk menggunakan sumber daya guna mendukung kegiatan tridharma p</w:t>
      </w:r>
      <w:r w:rsidRPr="0031224D">
        <w:rPr>
          <w:color w:val="0D0D0D"/>
        </w:rPr>
        <w:t>erguruan tinggi.</w:t>
      </w:r>
      <w:r w:rsidRPr="0031224D">
        <w:rPr>
          <w:color w:val="0D0D0D"/>
          <w:lang w:val="id-ID"/>
        </w:rPr>
        <w:t xml:space="preserve"> </w:t>
      </w:r>
    </w:p>
    <w:p w:rsidR="00945356" w:rsidRPr="0031224D" w:rsidRDefault="00945356" w:rsidP="00945356">
      <w:pPr>
        <w:spacing w:after="120" w:line="240" w:lineRule="auto"/>
        <w:rPr>
          <w:b/>
          <w:bCs/>
          <w:color w:val="0D0D0D"/>
          <w:lang w:val="id-ID"/>
        </w:rPr>
      </w:pPr>
    </w:p>
    <w:p w:rsidR="00945356" w:rsidRPr="0031224D" w:rsidRDefault="00945356" w:rsidP="00945356">
      <w:pPr>
        <w:spacing w:after="120" w:line="240" w:lineRule="auto"/>
        <w:rPr>
          <w:b/>
          <w:bCs/>
          <w:color w:val="0D0D0D"/>
          <w:lang w:val="id-ID"/>
        </w:rPr>
      </w:pPr>
      <w:r w:rsidRPr="0031224D">
        <w:rPr>
          <w:b/>
          <w:bCs/>
          <w:color w:val="0D0D0D"/>
          <w:lang w:val="id-ID"/>
        </w:rPr>
        <w:t>Deskripsi</w:t>
      </w:r>
    </w:p>
    <w:p w:rsidR="00945356" w:rsidRPr="0031224D" w:rsidRDefault="00945356" w:rsidP="00945356">
      <w:pPr>
        <w:spacing w:after="120" w:line="240" w:lineRule="auto"/>
        <w:rPr>
          <w:color w:val="0D0D0D"/>
          <w:lang w:val="id-ID"/>
        </w:rPr>
      </w:pPr>
      <w:r w:rsidRPr="0031224D">
        <w:rPr>
          <w:color w:val="0D0D0D"/>
          <w:lang w:val="id-ID"/>
        </w:rPr>
        <w:t xml:space="preserve">Program studi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945356" w:rsidRPr="0031224D" w:rsidRDefault="00945356" w:rsidP="00945356">
      <w:pPr>
        <w:spacing w:after="120" w:line="240" w:lineRule="auto"/>
        <w:rPr>
          <w:strike/>
          <w:color w:val="0D0D0D"/>
          <w:lang w:val="sv-SE"/>
        </w:rPr>
      </w:pPr>
      <w:r w:rsidRPr="0031224D">
        <w:rPr>
          <w:color w:val="0D0D0D"/>
          <w:lang w:val="id-ID"/>
        </w:rPr>
        <w:t xml:space="preserve">Sarana dan prasarana untuk mendukung penyelenggaraan program akademik memenuhi kelayakan, baik dari sisi jenis, jumlah, luas, waktu, tempat, legal, guna, </w:t>
      </w:r>
      <w:r w:rsidRPr="0031224D">
        <w:rPr>
          <w:color w:val="0D0D0D"/>
          <w:lang w:val="id-ID"/>
        </w:rPr>
        <w:lastRenderedPageBreak/>
        <w:t xml:space="preserve">maupun mutu. Kelengkapan dan mutu dari sumber daya ini juga sangat penting sehingga memerlukan pengoperasian dan perawatan yang memadai. </w:t>
      </w:r>
      <w:r w:rsidRPr="0031224D">
        <w:rPr>
          <w:color w:val="0D0D0D"/>
          <w:lang w:val="sv-SE"/>
        </w:rPr>
        <w:t>Sesuai dengan visi program studi, mahasiswa mempunyai akses terhadap fasilitas dan peralatan serta mendapatkan pelatihan untuk menggunakannya. P</w:t>
      </w:r>
      <w:r w:rsidRPr="0031224D">
        <w:rPr>
          <w:color w:val="0D0D0D"/>
          <w:lang w:val="id-ID"/>
        </w:rPr>
        <w:t>engelolaan sarana dan prasarana pada p</w:t>
      </w:r>
      <w:r w:rsidR="00E83DCF">
        <w:rPr>
          <w:color w:val="0D0D0D"/>
          <w:lang w:val="sv-SE"/>
        </w:rPr>
        <w:t xml:space="preserve">rogram studi </w:t>
      </w:r>
      <w:r w:rsidRPr="0031224D">
        <w:rPr>
          <w:color w:val="0D0D0D"/>
          <w:lang w:val="sv-SE"/>
        </w:rPr>
        <w:t>memenuhi kecukupan, kesesuaian, aksesibilitas, pemeliharaan dan perbaikan, penggantian dan pemutakhiran, kejelasan peraturan dan efisiensi penggunaan</w:t>
      </w:r>
      <w:r w:rsidRPr="0031224D">
        <w:rPr>
          <w:color w:val="0D0D0D"/>
          <w:lang w:val="id-ID"/>
        </w:rPr>
        <w:t>nya.</w:t>
      </w:r>
      <w:r w:rsidRPr="0031224D">
        <w:rPr>
          <w:color w:val="0D0D0D"/>
          <w:lang w:val="sv-SE"/>
        </w:rPr>
        <w:t xml:space="preserve"> </w:t>
      </w:r>
    </w:p>
    <w:p w:rsidR="00945356" w:rsidRPr="0031224D" w:rsidRDefault="00945356" w:rsidP="00945356">
      <w:pPr>
        <w:spacing w:after="120" w:line="240" w:lineRule="auto"/>
        <w:rPr>
          <w:color w:val="0D0D0D"/>
          <w:lang w:val="id-ID"/>
        </w:rPr>
      </w:pPr>
      <w:r w:rsidRPr="0031224D">
        <w:rPr>
          <w:color w:val="0D0D0D"/>
          <w:lang w:val="id-ID"/>
        </w:rPr>
        <w:t xml:space="preserve">Program studi memiliki jaminan akses dan pendayagunaan sistem manajemen dan teknologi informasi </w:t>
      </w:r>
      <w:r w:rsidRPr="0031224D">
        <w:rPr>
          <w:color w:val="0D0D0D"/>
          <w:lang w:val="sv-SE"/>
        </w:rPr>
        <w:t>untuk mendukung pengelolaan</w:t>
      </w:r>
      <w:r w:rsidRPr="0031224D">
        <w:rPr>
          <w:color w:val="0D0D0D"/>
          <w:lang w:val="id-ID"/>
        </w:rPr>
        <w:t xml:space="preserve"> dan penyelenggaraan</w:t>
      </w:r>
      <w:r w:rsidRPr="0031224D">
        <w:rPr>
          <w:color w:val="0D0D0D"/>
          <w:lang w:val="sv-SE"/>
        </w:rPr>
        <w:t xml:space="preserve"> program</w:t>
      </w:r>
      <w:r w:rsidRPr="0031224D">
        <w:rPr>
          <w:color w:val="0D0D0D"/>
          <w:lang w:val="id-ID"/>
        </w:rPr>
        <w:t xml:space="preserve"> akademik</w:t>
      </w:r>
      <w:r w:rsidRPr="0031224D">
        <w:rPr>
          <w:color w:val="0D0D0D"/>
          <w:lang w:val="sv-SE"/>
        </w:rPr>
        <w:t>, kegiatan operasional</w:t>
      </w:r>
      <w:r w:rsidRPr="0031224D">
        <w:rPr>
          <w:color w:val="0D0D0D"/>
          <w:lang w:val="id-ID"/>
        </w:rPr>
        <w:t>,</w:t>
      </w:r>
      <w:r w:rsidRPr="0031224D">
        <w:rPr>
          <w:color w:val="0D0D0D"/>
          <w:lang w:val="sv-SE"/>
        </w:rPr>
        <w:t xml:space="preserve"> dan pengembangan program studi. Sistem manajemen informasi </w:t>
      </w:r>
      <w:r w:rsidRPr="0031224D">
        <w:rPr>
          <w:color w:val="0D0D0D"/>
          <w:lang w:val="id-ID"/>
        </w:rPr>
        <w:t xml:space="preserve">secara efektif dapat didayagunakan untuk mendukung proses </w:t>
      </w:r>
      <w:r w:rsidRPr="0031224D">
        <w:rPr>
          <w:color w:val="0D0D0D"/>
          <w:lang w:val="sv-SE"/>
        </w:rPr>
        <w:t>pengumpulan data, analisis, penyimpanan, pe</w:t>
      </w:r>
      <w:r w:rsidRPr="0031224D">
        <w:rPr>
          <w:color w:val="0D0D0D"/>
          <w:lang w:val="id-ID"/>
        </w:rPr>
        <w:t>rolehan kembali</w:t>
      </w:r>
      <w:r w:rsidRPr="0031224D">
        <w:rPr>
          <w:color w:val="0D0D0D"/>
          <w:lang w:val="sv-SE"/>
        </w:rPr>
        <w:t xml:space="preserve"> (</w:t>
      </w:r>
      <w:r w:rsidRPr="0031224D">
        <w:rPr>
          <w:i/>
          <w:iCs/>
          <w:color w:val="0D0D0D"/>
          <w:lang w:val="sv-SE"/>
        </w:rPr>
        <w:t>retrieval</w:t>
      </w:r>
      <w:r w:rsidRPr="0031224D">
        <w:rPr>
          <w:color w:val="0D0D0D"/>
          <w:lang w:val="sv-SE"/>
        </w:rPr>
        <w:t>), presentasi data dan informasi, dan komunikasi dengan pihak berkepentingan.</w:t>
      </w:r>
    </w:p>
    <w:p w:rsidR="00945356" w:rsidRPr="0031224D" w:rsidRDefault="00945356" w:rsidP="00945356">
      <w:pPr>
        <w:spacing w:line="240" w:lineRule="auto"/>
        <w:rPr>
          <w:b/>
          <w:bCs/>
          <w:color w:val="0D0D0D"/>
          <w:lang w:val="sv-SE"/>
        </w:rPr>
      </w:pPr>
    </w:p>
    <w:p w:rsidR="00945356" w:rsidRPr="0031224D" w:rsidRDefault="00945356" w:rsidP="00945356">
      <w:pPr>
        <w:spacing w:line="240" w:lineRule="auto"/>
        <w:rPr>
          <w:b/>
          <w:bCs/>
          <w:color w:val="0D0D0D"/>
          <w:lang w:val="id-ID"/>
        </w:rPr>
      </w:pPr>
      <w:r w:rsidRPr="0031224D">
        <w:rPr>
          <w:b/>
          <w:bCs/>
          <w:color w:val="0D0D0D"/>
          <w:lang w:val="fi-FI"/>
        </w:rPr>
        <w:t xml:space="preserve">Deskriptor </w:t>
      </w:r>
      <w:r w:rsidRPr="0031224D">
        <w:rPr>
          <w:b/>
          <w:bCs/>
          <w:color w:val="0D0D0D"/>
          <w:lang w:val="id-ID"/>
        </w:rPr>
        <w:t>E</w:t>
      </w:r>
      <w:r w:rsidRPr="0031224D">
        <w:rPr>
          <w:b/>
          <w:bCs/>
          <w:color w:val="0D0D0D"/>
          <w:lang w:val="fi-FI"/>
        </w:rPr>
        <w:t xml:space="preserve">lemen </w:t>
      </w:r>
      <w:r w:rsidRPr="0031224D">
        <w:rPr>
          <w:b/>
          <w:bCs/>
          <w:color w:val="0D0D0D"/>
          <w:lang w:val="id-ID"/>
        </w:rPr>
        <w:t>P</w:t>
      </w:r>
      <w:r w:rsidRPr="0031224D">
        <w:rPr>
          <w:b/>
          <w:bCs/>
          <w:color w:val="0D0D0D"/>
          <w:lang w:val="fi-FI"/>
        </w:rPr>
        <w:t>enilaian</w:t>
      </w:r>
      <w:r w:rsidRPr="0031224D">
        <w:rPr>
          <w:b/>
          <w:bCs/>
          <w:color w:val="0D0D0D"/>
          <w:lang w:val="id-ID"/>
        </w:rPr>
        <w:t>:</w:t>
      </w:r>
    </w:p>
    <w:p w:rsidR="00945356" w:rsidRPr="0031224D" w:rsidRDefault="00945356" w:rsidP="00945356">
      <w:pPr>
        <w:spacing w:line="240" w:lineRule="auto"/>
        <w:rPr>
          <w:b/>
          <w:bCs/>
          <w:color w:val="0D0D0D"/>
        </w:rPr>
      </w:pPr>
    </w:p>
    <w:p w:rsidR="00945356" w:rsidRPr="0031224D" w:rsidRDefault="00945356" w:rsidP="000944D4">
      <w:pPr>
        <w:numPr>
          <w:ilvl w:val="1"/>
          <w:numId w:val="10"/>
        </w:numPr>
        <w:spacing w:line="240" w:lineRule="auto"/>
        <w:ind w:left="567" w:hanging="567"/>
        <w:rPr>
          <w:bCs/>
          <w:color w:val="0D0D0D"/>
          <w:lang w:val="nb-NO"/>
        </w:rPr>
      </w:pPr>
      <w:r w:rsidRPr="0031224D">
        <w:rPr>
          <w:color w:val="000000"/>
          <w:lang w:val="id-ID"/>
        </w:rPr>
        <w:t>K</w:t>
      </w:r>
      <w:r w:rsidRPr="0031224D">
        <w:rPr>
          <w:color w:val="000000"/>
        </w:rPr>
        <w:t xml:space="preserve">eterlibatan program studi dalam </w:t>
      </w:r>
      <w:r w:rsidRPr="0031224D">
        <w:rPr>
          <w:color w:val="000000"/>
          <w:lang w:val="id-ID"/>
        </w:rPr>
        <w:t>perencanaan target kinerja, perencanaan kegiatan</w:t>
      </w:r>
      <w:r w:rsidRPr="0031224D">
        <w:rPr>
          <w:color w:val="000000"/>
        </w:rPr>
        <w:t xml:space="preserve"> </w:t>
      </w:r>
      <w:r w:rsidRPr="0031224D">
        <w:rPr>
          <w:color w:val="000000"/>
          <w:lang w:val="id-ID"/>
        </w:rPr>
        <w:t xml:space="preserve">kerja, </w:t>
      </w:r>
      <w:r w:rsidRPr="0031224D">
        <w:rPr>
          <w:color w:val="000000"/>
        </w:rPr>
        <w:t>perencanaan alokasi dan pengelolaan dana</w:t>
      </w:r>
      <w:r w:rsidRPr="0031224D">
        <w:rPr>
          <w:color w:val="000000"/>
          <w:lang w:val="id-ID"/>
        </w:rPr>
        <w:t>, akuntabiltas (termasuk mekanisme dan laporan audit)</w:t>
      </w:r>
      <w:r w:rsidR="00E83DCF">
        <w:rPr>
          <w:color w:val="000000"/>
        </w:rPr>
        <w:t>.</w:t>
      </w:r>
    </w:p>
    <w:p w:rsidR="00945356" w:rsidRPr="0031224D" w:rsidRDefault="00945356" w:rsidP="000944D4">
      <w:pPr>
        <w:numPr>
          <w:ilvl w:val="1"/>
          <w:numId w:val="10"/>
        </w:numPr>
        <w:spacing w:line="240" w:lineRule="auto"/>
        <w:ind w:left="567" w:hanging="567"/>
        <w:rPr>
          <w:bCs/>
          <w:color w:val="0D0D0D"/>
          <w:lang w:val="nb-NO"/>
        </w:rPr>
      </w:pPr>
      <w:r w:rsidRPr="0031224D">
        <w:rPr>
          <w:lang w:val="fi-FI"/>
        </w:rPr>
        <w:t>Persentase perolehan dana dari mahasiswa dibandingkan dengan total penerimaan dana.</w:t>
      </w:r>
    </w:p>
    <w:p w:rsidR="00945356" w:rsidRPr="0031224D" w:rsidRDefault="00945356" w:rsidP="000944D4">
      <w:pPr>
        <w:numPr>
          <w:ilvl w:val="1"/>
          <w:numId w:val="10"/>
        </w:numPr>
        <w:spacing w:line="240" w:lineRule="auto"/>
        <w:ind w:left="567" w:hanging="567"/>
        <w:rPr>
          <w:bCs/>
          <w:color w:val="0D0D0D"/>
          <w:lang w:val="nb-NO"/>
        </w:rPr>
      </w:pPr>
      <w:r w:rsidRPr="0031224D">
        <w:rPr>
          <w:color w:val="000000"/>
          <w:lang w:val="fi-FI"/>
        </w:rPr>
        <w:t xml:space="preserve">Penggunaan dana untuk operasional (pendidikan, penelitian, pengabdian </w:t>
      </w:r>
      <w:r w:rsidRPr="0031224D">
        <w:rPr>
          <w:color w:val="000000"/>
          <w:lang w:val="id-ID"/>
        </w:rPr>
        <w:t>ke</w:t>
      </w:r>
      <w:r w:rsidR="00E83DCF">
        <w:rPr>
          <w:color w:val="000000"/>
          <w:lang w:val="fi-FI"/>
        </w:rPr>
        <w:t>pada masyarakat)/mahasiswa</w:t>
      </w:r>
      <w:r w:rsidRPr="0031224D">
        <w:rPr>
          <w:color w:val="000000"/>
          <w:lang w:val="fi-FI"/>
        </w:rPr>
        <w:t>/tahun.</w:t>
      </w:r>
    </w:p>
    <w:p w:rsidR="00945356" w:rsidRPr="0031224D" w:rsidRDefault="00945356" w:rsidP="000944D4">
      <w:pPr>
        <w:numPr>
          <w:ilvl w:val="1"/>
          <w:numId w:val="10"/>
        </w:numPr>
        <w:spacing w:line="240" w:lineRule="auto"/>
        <w:ind w:left="567" w:hanging="567"/>
        <w:rPr>
          <w:bCs/>
          <w:color w:val="0D0D0D"/>
          <w:lang w:val="nb-NO"/>
        </w:rPr>
      </w:pPr>
      <w:r w:rsidRPr="0031224D">
        <w:rPr>
          <w:color w:val="000000"/>
          <w:lang w:val="fi-FI"/>
        </w:rPr>
        <w:t>Rata-rata d</w:t>
      </w:r>
      <w:r w:rsidRPr="0031224D">
        <w:rPr>
          <w:lang w:val="fi-FI"/>
        </w:rPr>
        <w:t>ana penelitian setiap dosen tetap/tahun.</w:t>
      </w:r>
    </w:p>
    <w:p w:rsidR="00945356" w:rsidRPr="0031224D" w:rsidRDefault="00945356" w:rsidP="000944D4">
      <w:pPr>
        <w:numPr>
          <w:ilvl w:val="1"/>
          <w:numId w:val="10"/>
        </w:numPr>
        <w:spacing w:line="240" w:lineRule="auto"/>
        <w:ind w:left="567" w:hanging="567"/>
        <w:rPr>
          <w:bCs/>
          <w:color w:val="0D0D0D"/>
          <w:lang w:val="nb-NO"/>
        </w:rPr>
      </w:pPr>
      <w:r w:rsidRPr="0031224D">
        <w:rPr>
          <w:color w:val="000000"/>
          <w:lang w:val="sv-SE"/>
        </w:rPr>
        <w:t>Rata-rata d</w:t>
      </w:r>
      <w:r w:rsidRPr="0031224D">
        <w:rPr>
          <w:lang w:val="sv-SE"/>
        </w:rPr>
        <w:t>ana pelayanan/pengabdian kepada masyarakat setiap dosen tetap/</w:t>
      </w:r>
      <w:r w:rsidR="00E83DCF">
        <w:rPr>
          <w:lang w:val="sv-SE"/>
        </w:rPr>
        <w:t xml:space="preserve"> </w:t>
      </w:r>
      <w:r w:rsidRPr="0031224D">
        <w:rPr>
          <w:lang w:val="sv-SE"/>
        </w:rPr>
        <w:t>tahun.</w:t>
      </w:r>
    </w:p>
    <w:p w:rsidR="00945356" w:rsidRPr="0031224D" w:rsidRDefault="00945356" w:rsidP="000944D4">
      <w:pPr>
        <w:numPr>
          <w:ilvl w:val="1"/>
          <w:numId w:val="10"/>
        </w:numPr>
        <w:spacing w:line="240" w:lineRule="auto"/>
        <w:ind w:left="567" w:hanging="567"/>
        <w:rPr>
          <w:bCs/>
          <w:color w:val="0D0D0D"/>
          <w:lang w:val="nb-NO"/>
        </w:rPr>
      </w:pPr>
      <w:r w:rsidRPr="0031224D">
        <w:rPr>
          <w:color w:val="000000"/>
          <w:lang w:val="pt-BR"/>
        </w:rPr>
        <w:t>Ruang kerja dosen (di program studi</w:t>
      </w:r>
      <w:r w:rsidRPr="0031224D">
        <w:rPr>
          <w:color w:val="000000"/>
          <w:lang w:val="id-ID"/>
        </w:rPr>
        <w:t>,</w:t>
      </w:r>
      <w:r w:rsidRPr="0031224D">
        <w:rPr>
          <w:color w:val="000000"/>
          <w:lang w:val="pt-BR"/>
        </w:rPr>
        <w:t xml:space="preserve"> RS</w:t>
      </w:r>
      <w:r w:rsidRPr="0031224D">
        <w:rPr>
          <w:color w:val="000000"/>
          <w:lang w:val="id-ID"/>
        </w:rPr>
        <w:t xml:space="preserve">H, Klinik Hewan, </w:t>
      </w:r>
      <w:r w:rsidRPr="0031224D">
        <w:rPr>
          <w:i/>
          <w:color w:val="000000"/>
          <w:lang w:val="id-ID"/>
        </w:rPr>
        <w:t xml:space="preserve">teaching farm </w:t>
      </w:r>
      <w:r w:rsidRPr="0031224D">
        <w:rPr>
          <w:color w:val="000000"/>
          <w:lang w:val="id-ID"/>
        </w:rPr>
        <w:t>atau lokasi lain</w:t>
      </w:r>
      <w:r w:rsidRPr="0031224D">
        <w:rPr>
          <w:color w:val="000000"/>
          <w:lang w:val="pt-BR"/>
        </w:rPr>
        <w:t>): rata-rata luas untuk setiap dosen dan kelengkapan fasilitasnya.</w:t>
      </w:r>
    </w:p>
    <w:p w:rsidR="00945356" w:rsidRPr="0031224D" w:rsidRDefault="00945356" w:rsidP="000944D4">
      <w:pPr>
        <w:widowControl w:val="0"/>
        <w:numPr>
          <w:ilvl w:val="1"/>
          <w:numId w:val="10"/>
        </w:numPr>
        <w:autoSpaceDE w:val="0"/>
        <w:autoSpaceDN w:val="0"/>
        <w:adjustRightInd w:val="0"/>
        <w:spacing w:line="240" w:lineRule="auto"/>
        <w:ind w:left="567" w:hanging="567"/>
        <w:rPr>
          <w:color w:val="0D0D0D"/>
        </w:rPr>
      </w:pPr>
      <w:r w:rsidRPr="0031224D">
        <w:rPr>
          <w:color w:val="0D0D0D"/>
        </w:rPr>
        <w:t>Prasarana untuk melaksanakan proses pembelajaran, prasarana lain untuk kegiatan dan kesejahteraan mahasiswa (fasilitas kesehatan, fasilitas olah raga dan kesenian, kantin, tempat ibadah, dan koperasi mahasiswa).</w:t>
      </w:r>
    </w:p>
    <w:p w:rsidR="00945356" w:rsidRPr="0031224D" w:rsidRDefault="00945356" w:rsidP="000944D4">
      <w:pPr>
        <w:widowControl w:val="0"/>
        <w:numPr>
          <w:ilvl w:val="1"/>
          <w:numId w:val="10"/>
        </w:numPr>
        <w:autoSpaceDE w:val="0"/>
        <w:autoSpaceDN w:val="0"/>
        <w:adjustRightInd w:val="0"/>
        <w:spacing w:line="240" w:lineRule="auto"/>
        <w:ind w:left="567" w:hanging="567"/>
      </w:pPr>
      <w:r w:rsidRPr="0031224D">
        <w:rPr>
          <w:lang w:val="id-ID"/>
        </w:rPr>
        <w:t xml:space="preserve">Bahan pustaka berupa </w:t>
      </w:r>
      <w:r w:rsidRPr="0031224D">
        <w:rPr>
          <w:lang w:val="fi-FI"/>
        </w:rPr>
        <w:t>buku teks</w:t>
      </w:r>
      <w:r w:rsidRPr="0031224D">
        <w:rPr>
          <w:lang w:val="id-ID"/>
        </w:rPr>
        <w:t xml:space="preserve">, </w:t>
      </w:r>
      <w:r w:rsidRPr="0031224D">
        <w:rPr>
          <w:lang w:val="sv-SE"/>
        </w:rPr>
        <w:t>jurnal ilmiah terakreditasi atau jurnal internasional</w:t>
      </w:r>
      <w:r w:rsidRPr="0031224D">
        <w:rPr>
          <w:lang w:val="id-ID"/>
        </w:rPr>
        <w:t xml:space="preserve">, </w:t>
      </w:r>
      <w:r w:rsidRPr="0031224D">
        <w:rPr>
          <w:lang w:val="sv-SE"/>
        </w:rPr>
        <w:t>prosiding seminar</w:t>
      </w:r>
      <w:r w:rsidRPr="0031224D">
        <w:rPr>
          <w:lang w:val="id-ID"/>
        </w:rPr>
        <w:t xml:space="preserve">, </w:t>
      </w:r>
      <w:r w:rsidRPr="0031224D">
        <w:rPr>
          <w:i/>
          <w:lang w:val="id-ID"/>
        </w:rPr>
        <w:t>e-journal/e-book</w:t>
      </w:r>
      <w:r w:rsidRPr="0031224D">
        <w:rPr>
          <w:lang w:val="id-ID"/>
        </w:rPr>
        <w:t>, serta a</w:t>
      </w:r>
      <w:r w:rsidRPr="0031224D">
        <w:rPr>
          <w:lang w:val="fi-FI"/>
        </w:rPr>
        <w:t xml:space="preserve">kses ke perpustakaan di luar </w:t>
      </w:r>
      <w:r w:rsidRPr="0031224D">
        <w:rPr>
          <w:lang w:val="id-ID"/>
        </w:rPr>
        <w:t>perguruan tinggi sendiri</w:t>
      </w:r>
      <w:r w:rsidRPr="0031224D">
        <w:rPr>
          <w:lang w:val="fi-FI"/>
        </w:rPr>
        <w:t xml:space="preserve"> atau sumber pustaka lainnya.</w:t>
      </w:r>
    </w:p>
    <w:p w:rsidR="00945356" w:rsidRPr="0031224D" w:rsidRDefault="00945356" w:rsidP="000944D4">
      <w:pPr>
        <w:widowControl w:val="0"/>
        <w:numPr>
          <w:ilvl w:val="1"/>
          <w:numId w:val="10"/>
        </w:numPr>
        <w:autoSpaceDE w:val="0"/>
        <w:autoSpaceDN w:val="0"/>
        <w:adjustRightInd w:val="0"/>
        <w:spacing w:line="240" w:lineRule="auto"/>
        <w:ind w:left="567" w:hanging="567"/>
      </w:pPr>
      <w:r w:rsidRPr="0031224D">
        <w:rPr>
          <w:bCs/>
        </w:rPr>
        <w:t xml:space="preserve">Peralatan utama yang digunakan di laboratorium (tempat </w:t>
      </w:r>
      <w:r w:rsidRPr="0031224D">
        <w:t xml:space="preserve">praktikum, </w:t>
      </w:r>
      <w:r w:rsidRPr="0031224D">
        <w:rPr>
          <w:lang w:val="id-ID"/>
        </w:rPr>
        <w:t>rumah sakit hewan</w:t>
      </w:r>
      <w:r w:rsidRPr="0031224D">
        <w:t xml:space="preserve">, </w:t>
      </w:r>
      <w:r w:rsidRPr="0031224D">
        <w:rPr>
          <w:lang w:val="id-ID"/>
        </w:rPr>
        <w:t>puskeswan</w:t>
      </w:r>
      <w:r w:rsidRPr="0031224D">
        <w:t xml:space="preserve">, </w:t>
      </w:r>
      <w:r w:rsidRPr="0031224D">
        <w:rPr>
          <w:lang w:val="id-ID"/>
        </w:rPr>
        <w:t xml:space="preserve">klinik hewan, </w:t>
      </w:r>
      <w:r w:rsidRPr="0031224D">
        <w:rPr>
          <w:i/>
          <w:lang w:val="id-ID"/>
        </w:rPr>
        <w:t>teaching farm</w:t>
      </w:r>
      <w:r w:rsidRPr="0031224D">
        <w:rPr>
          <w:lang w:val="id-ID"/>
        </w:rPr>
        <w:t xml:space="preserve"> </w:t>
      </w:r>
      <w:r w:rsidRPr="0031224D">
        <w:t xml:space="preserve">dan sejenisnya) </w:t>
      </w:r>
      <w:r w:rsidRPr="0031224D">
        <w:rPr>
          <w:bCs/>
        </w:rPr>
        <w:t>yang dipergunakan dalam proses pembelajaran.</w:t>
      </w:r>
    </w:p>
    <w:p w:rsidR="00945356" w:rsidRPr="0031224D" w:rsidRDefault="00945356" w:rsidP="000944D4">
      <w:pPr>
        <w:widowControl w:val="0"/>
        <w:numPr>
          <w:ilvl w:val="1"/>
          <w:numId w:val="10"/>
        </w:numPr>
        <w:autoSpaceDE w:val="0"/>
        <w:autoSpaceDN w:val="0"/>
        <w:adjustRightInd w:val="0"/>
        <w:spacing w:line="240" w:lineRule="auto"/>
        <w:ind w:left="567" w:hanging="567"/>
      </w:pPr>
      <w:r w:rsidRPr="0031224D">
        <w:rPr>
          <w:lang w:val="pt-BR"/>
        </w:rPr>
        <w:t xml:space="preserve">Ketersediaan </w:t>
      </w:r>
      <w:r w:rsidRPr="0031224D">
        <w:rPr>
          <w:lang w:val="id-ID"/>
        </w:rPr>
        <w:t xml:space="preserve">rumah sakit hewan atau klinik hewan </w:t>
      </w:r>
      <w:r w:rsidRPr="0031224D">
        <w:rPr>
          <w:lang w:val="pt-BR"/>
        </w:rPr>
        <w:t xml:space="preserve">yang memenuhi persyaratan klasifikasi, jumlah dan variasi pasien, jumlah </w:t>
      </w:r>
      <w:r w:rsidRPr="0031224D">
        <w:rPr>
          <w:lang w:val="id-ID"/>
        </w:rPr>
        <w:t>sumber daya manusia,</w:t>
      </w:r>
      <w:r w:rsidR="00E83DCF">
        <w:rPr>
          <w:lang w:val="pt-BR"/>
        </w:rPr>
        <w:t xml:space="preserve"> </w:t>
      </w:r>
      <w:r w:rsidRPr="0031224D">
        <w:rPr>
          <w:lang w:val="pt-BR"/>
        </w:rPr>
        <w:t xml:space="preserve">sebagai </w:t>
      </w:r>
      <w:r w:rsidRPr="0031224D">
        <w:rPr>
          <w:lang w:val="id-ID"/>
        </w:rPr>
        <w:t xml:space="preserve">salah satu </w:t>
      </w:r>
      <w:r w:rsidRPr="0031224D">
        <w:rPr>
          <w:lang w:val="pt-BR"/>
        </w:rPr>
        <w:t xml:space="preserve">sarana pendidikan </w:t>
      </w:r>
      <w:r w:rsidRPr="0031224D">
        <w:rPr>
          <w:lang w:val="id-ID"/>
        </w:rPr>
        <w:t>profesi</w:t>
      </w:r>
      <w:r w:rsidRPr="0031224D">
        <w:rPr>
          <w:lang w:val="pt-BR"/>
        </w:rPr>
        <w:t xml:space="preserve"> yang menjamin tercapainya kompetensi dokter</w:t>
      </w:r>
      <w:r w:rsidRPr="0031224D">
        <w:rPr>
          <w:lang w:val="id-ID"/>
        </w:rPr>
        <w:t xml:space="preserve"> hewan</w:t>
      </w:r>
      <w:r w:rsidRPr="0031224D">
        <w:rPr>
          <w:lang w:val="pt-BR"/>
        </w:rPr>
        <w:t>.</w:t>
      </w:r>
    </w:p>
    <w:p w:rsidR="00DD6E3E" w:rsidRPr="000A6F59" w:rsidRDefault="00945356" w:rsidP="000A6F59">
      <w:pPr>
        <w:widowControl w:val="0"/>
        <w:numPr>
          <w:ilvl w:val="1"/>
          <w:numId w:val="10"/>
        </w:numPr>
        <w:autoSpaceDE w:val="0"/>
        <w:autoSpaceDN w:val="0"/>
        <w:adjustRightInd w:val="0"/>
        <w:spacing w:line="240" w:lineRule="auto"/>
        <w:ind w:left="567" w:hanging="567"/>
      </w:pPr>
      <w:r w:rsidRPr="0031224D">
        <w:t xml:space="preserve">Sistem informasi dan fasilitas yang digunakan </w:t>
      </w:r>
      <w:r w:rsidRPr="0031224D">
        <w:rPr>
          <w:lang w:val="id-ID"/>
        </w:rPr>
        <w:t>program studi</w:t>
      </w:r>
      <w:r w:rsidRPr="0031224D">
        <w:t xml:space="preserve"> dalam proses pembelajaran (</w:t>
      </w:r>
      <w:r w:rsidRPr="0031224D">
        <w:rPr>
          <w:i/>
        </w:rPr>
        <w:t>hardware</w:t>
      </w:r>
      <w:r w:rsidRPr="0031224D">
        <w:t xml:space="preserve">, </w:t>
      </w:r>
      <w:r w:rsidRPr="0031224D">
        <w:rPr>
          <w:i/>
          <w:iCs/>
        </w:rPr>
        <w:t>software</w:t>
      </w:r>
      <w:r w:rsidRPr="0031224D">
        <w:t xml:space="preserve">, </w:t>
      </w:r>
      <w:r w:rsidRPr="0031224D">
        <w:rPr>
          <w:i/>
          <w:iCs/>
        </w:rPr>
        <w:t>e-learning,</w:t>
      </w:r>
      <w:r w:rsidRPr="0031224D">
        <w:t xml:space="preserve"> </w:t>
      </w:r>
      <w:r w:rsidRPr="0031224D">
        <w:rPr>
          <w:i/>
        </w:rPr>
        <w:t>e-library</w:t>
      </w:r>
      <w:r w:rsidRPr="0031224D">
        <w:t>, dll.) dan a</w:t>
      </w:r>
      <w:r w:rsidRPr="0031224D">
        <w:rPr>
          <w:lang w:val="pt-BR"/>
        </w:rPr>
        <w:t>ksesibilitas data dalam sistem informasi.</w:t>
      </w:r>
      <w:bookmarkStart w:id="14" w:name="_Toc122838036"/>
      <w:bookmarkStart w:id="15" w:name="_Toc204423616"/>
    </w:p>
    <w:p w:rsidR="000A6F59" w:rsidRDefault="000A6F59" w:rsidP="000A6F59">
      <w:pPr>
        <w:widowControl w:val="0"/>
        <w:autoSpaceDE w:val="0"/>
        <w:autoSpaceDN w:val="0"/>
        <w:adjustRightInd w:val="0"/>
        <w:spacing w:line="240" w:lineRule="auto"/>
        <w:ind w:left="567"/>
      </w:pPr>
    </w:p>
    <w:p w:rsidR="00E83DCF" w:rsidRDefault="00E83DCF" w:rsidP="000A6F59">
      <w:pPr>
        <w:widowControl w:val="0"/>
        <w:autoSpaceDE w:val="0"/>
        <w:autoSpaceDN w:val="0"/>
        <w:adjustRightInd w:val="0"/>
        <w:spacing w:line="240" w:lineRule="auto"/>
        <w:ind w:left="567"/>
      </w:pPr>
    </w:p>
    <w:p w:rsidR="00E83DCF" w:rsidRPr="000A6F59" w:rsidRDefault="00E83DCF" w:rsidP="000A6F59">
      <w:pPr>
        <w:widowControl w:val="0"/>
        <w:autoSpaceDE w:val="0"/>
        <w:autoSpaceDN w:val="0"/>
        <w:adjustRightInd w:val="0"/>
        <w:spacing w:line="240" w:lineRule="auto"/>
        <w:ind w:left="567"/>
      </w:pPr>
    </w:p>
    <w:p w:rsidR="00945356" w:rsidRPr="0031224D" w:rsidRDefault="00945356" w:rsidP="00E83DCF">
      <w:pPr>
        <w:pStyle w:val="Heading1"/>
        <w:ind w:left="1350" w:hanging="1350"/>
        <w:jc w:val="left"/>
        <w:rPr>
          <w:bCs w:val="0"/>
          <w:color w:val="000000"/>
          <w:sz w:val="24"/>
          <w:szCs w:val="24"/>
          <w:lang w:val="id-ID"/>
        </w:rPr>
      </w:pPr>
      <w:r w:rsidRPr="0031224D">
        <w:rPr>
          <w:color w:val="000000"/>
          <w:sz w:val="24"/>
          <w:szCs w:val="24"/>
          <w:lang w:val="nb-NO"/>
        </w:rPr>
        <w:lastRenderedPageBreak/>
        <w:t xml:space="preserve">Standar 7. </w:t>
      </w:r>
      <w:r w:rsidRPr="0031224D">
        <w:rPr>
          <w:color w:val="000000"/>
          <w:sz w:val="24"/>
          <w:szCs w:val="24"/>
          <w:lang w:val="nb-NO"/>
        </w:rPr>
        <w:tab/>
        <w:t xml:space="preserve">Penelitian, </w:t>
      </w:r>
      <w:r w:rsidRPr="0031224D">
        <w:rPr>
          <w:color w:val="000000"/>
          <w:sz w:val="24"/>
          <w:szCs w:val="24"/>
          <w:lang w:val="id-ID"/>
        </w:rPr>
        <w:t>Pelayanan/</w:t>
      </w:r>
      <w:r w:rsidRPr="0031224D">
        <w:rPr>
          <w:color w:val="000000"/>
          <w:sz w:val="24"/>
          <w:szCs w:val="24"/>
          <w:lang w:val="nb-NO"/>
        </w:rPr>
        <w:t xml:space="preserve">Pengabdian </w:t>
      </w:r>
      <w:r w:rsidRPr="0031224D">
        <w:rPr>
          <w:color w:val="000000"/>
          <w:sz w:val="24"/>
          <w:szCs w:val="24"/>
          <w:lang w:val="id-ID"/>
        </w:rPr>
        <w:t>k</w:t>
      </w:r>
      <w:r w:rsidRPr="0031224D">
        <w:rPr>
          <w:color w:val="000000"/>
          <w:sz w:val="24"/>
          <w:szCs w:val="24"/>
          <w:lang w:val="nb-NO"/>
        </w:rPr>
        <w:t>epada Masyarakat</w:t>
      </w:r>
      <w:bookmarkEnd w:id="14"/>
      <w:r w:rsidRPr="0031224D">
        <w:rPr>
          <w:color w:val="000000"/>
          <w:sz w:val="24"/>
          <w:szCs w:val="24"/>
          <w:lang w:val="nb-NO"/>
        </w:rPr>
        <w:t xml:space="preserve">, </w:t>
      </w:r>
      <w:r w:rsidRPr="0031224D">
        <w:rPr>
          <w:color w:val="000000"/>
          <w:sz w:val="24"/>
          <w:szCs w:val="24"/>
          <w:lang w:val="id-ID"/>
        </w:rPr>
        <w:t xml:space="preserve">dan </w:t>
      </w:r>
      <w:bookmarkEnd w:id="15"/>
      <w:r w:rsidRPr="0031224D">
        <w:rPr>
          <w:color w:val="000000"/>
          <w:sz w:val="24"/>
          <w:szCs w:val="24"/>
          <w:lang w:val="id-ID"/>
        </w:rPr>
        <w:t>Kerjasama</w:t>
      </w:r>
    </w:p>
    <w:p w:rsidR="00945356" w:rsidRPr="0031224D" w:rsidRDefault="00945356" w:rsidP="00945356">
      <w:pPr>
        <w:spacing w:line="240" w:lineRule="auto"/>
        <w:rPr>
          <w:color w:val="000000"/>
          <w:lang w:val="id-ID"/>
        </w:rPr>
      </w:pPr>
    </w:p>
    <w:p w:rsidR="00945356" w:rsidRPr="0031224D" w:rsidRDefault="00945356" w:rsidP="00945356">
      <w:pPr>
        <w:spacing w:line="240" w:lineRule="auto"/>
        <w:rPr>
          <w:color w:val="000000"/>
        </w:rPr>
      </w:pPr>
      <w:r w:rsidRPr="0031224D">
        <w:rPr>
          <w:color w:val="000000"/>
          <w:lang w:val="id-ID"/>
        </w:rPr>
        <w:t>Standar ini adalah acuan keunggulan mutu penelitian, pelayanan</w:t>
      </w:r>
      <w:r w:rsidRPr="0031224D">
        <w:rPr>
          <w:color w:val="000000"/>
        </w:rPr>
        <w:t>/</w:t>
      </w:r>
      <w:r w:rsidRPr="0031224D">
        <w:rPr>
          <w:color w:val="000000"/>
          <w:lang w:val="id-ID"/>
        </w:rPr>
        <w:t xml:space="preserve">pengabdian kepada masyarakat, dan kerjasama yang diselenggarakan untuk dan terkait dengan pengembangan mutu program studi. Kelayakan penjaminan mutu ini sangat dipengaruhi oleh mutu pengelolaan dan pelaksanaannya. Sistem pengelolaan pendidikan, penelitian, pelayanan/pengabdian kepada masyarakat, dan kerjasama harus terintegrasi dengan penjaminan mutu program studi untuk mendukung terwujudnya visi, terlaksananya misi, tercapainya tujuan, dan keberhasilan strategi perguruan tinggi yang bersangkutan. </w:t>
      </w:r>
    </w:p>
    <w:p w:rsidR="00945356" w:rsidRPr="0031224D" w:rsidRDefault="00945356" w:rsidP="00945356">
      <w:pPr>
        <w:spacing w:line="240" w:lineRule="auto"/>
        <w:rPr>
          <w:color w:val="000000"/>
        </w:rPr>
      </w:pPr>
    </w:p>
    <w:p w:rsidR="00945356" w:rsidRPr="0031224D" w:rsidRDefault="00945356" w:rsidP="00945356">
      <w:pPr>
        <w:spacing w:line="240" w:lineRule="auto"/>
        <w:rPr>
          <w:color w:val="000000"/>
          <w:lang w:val="id-ID"/>
        </w:rPr>
      </w:pPr>
      <w:r w:rsidRPr="0031224D">
        <w:rPr>
          <w:color w:val="000000"/>
          <w:lang w:val="id-ID"/>
        </w:rPr>
        <w:t>Agar mutu penyelenggaraan akademik yang dikelola oleh program studi dapat ditingkatkan secara berkelanjutan, dilaksanakan secara efektif dan efisien, program studi harus memiliki akses yang luas terhadap penelitian, pelayanan/pengabdian kepada masyarakat, dan kerjasama, internal maupun eksternal. Standar ini merupakan elemen penting dalam penjaminan mutu akreditasi program studi yang merefleksikan kapasitas dan kemampuan dalam memperoleh, merencanakan (kegiatan dan anggaran), mengelola, dan meningkatkan mutu penelitian, pelayanan/ pengabdian kepada masyarakat, dan kerjasama. Program studi harus berpartisipasi aktif dalam pengelolaan, pemanfaatan dan kesinambungan penelitian, pelayanan/</w:t>
      </w:r>
      <w:r w:rsidR="00E83DCF">
        <w:rPr>
          <w:color w:val="000000"/>
        </w:rPr>
        <w:t xml:space="preserve"> </w:t>
      </w:r>
      <w:r w:rsidRPr="0031224D">
        <w:rPr>
          <w:color w:val="000000"/>
          <w:lang w:val="id-ID"/>
        </w:rPr>
        <w:t xml:space="preserve">pengabdian kepada masyarakat, dan kerjasama pada tingkat perguruan tinggi. Program studi memiliki akses untuk menggunakan sumber daya guna mendukung kegiatan penelitian, pelayanan/pengabdian kepada masyarakat, dan kerjasama. </w:t>
      </w:r>
    </w:p>
    <w:p w:rsidR="00945356" w:rsidRPr="0031224D" w:rsidRDefault="00945356" w:rsidP="00945356">
      <w:pPr>
        <w:spacing w:line="240" w:lineRule="auto"/>
        <w:rPr>
          <w:b/>
          <w:bCs/>
          <w:color w:val="000000"/>
        </w:rPr>
      </w:pPr>
    </w:p>
    <w:p w:rsidR="00945356" w:rsidRPr="0031224D" w:rsidRDefault="00945356" w:rsidP="00945356">
      <w:pPr>
        <w:spacing w:line="240" w:lineRule="auto"/>
        <w:rPr>
          <w:b/>
          <w:bCs/>
          <w:color w:val="000000"/>
          <w:lang w:val="id-ID"/>
        </w:rPr>
      </w:pPr>
      <w:r w:rsidRPr="0031224D">
        <w:rPr>
          <w:b/>
          <w:bCs/>
          <w:color w:val="000000"/>
          <w:lang w:val="id-ID"/>
        </w:rPr>
        <w:t>Deskripsi</w:t>
      </w:r>
    </w:p>
    <w:p w:rsidR="00945356" w:rsidRPr="0031224D" w:rsidRDefault="00945356" w:rsidP="00945356">
      <w:pPr>
        <w:spacing w:line="240" w:lineRule="auto"/>
        <w:rPr>
          <w:b/>
          <w:bCs/>
          <w:color w:val="000000"/>
          <w:lang w:val="id-ID"/>
        </w:rPr>
      </w:pPr>
    </w:p>
    <w:p w:rsidR="00945356" w:rsidRPr="0031224D" w:rsidRDefault="00945356" w:rsidP="00945356">
      <w:pPr>
        <w:spacing w:line="240" w:lineRule="auto"/>
        <w:rPr>
          <w:color w:val="000000"/>
          <w:lang w:val="id-ID"/>
        </w:rPr>
      </w:pPr>
      <w:r w:rsidRPr="0031224D">
        <w:rPr>
          <w:color w:val="000000"/>
          <w:lang w:val="id-ID"/>
        </w:rPr>
        <w:t xml:space="preserve">Penelitian adalah salah satu tugas pokok perguruan tinggi, yang memberikan kontribusi dan manfaat kepada proses pembelajaran,  pengembangan ipteks, serta peningkatan mutu kehidupan masyarakat. Program studi memiliki </w:t>
      </w:r>
      <w:r w:rsidRPr="0031224D">
        <w:rPr>
          <w:color w:val="000000"/>
          <w:lang w:val="nb-NO"/>
        </w:rPr>
        <w:t xml:space="preserve">akses yang luas terhadap fasilitas penelitian yang menunjang pelaksanaan agenda penelitian untuk mewujudkan </w:t>
      </w:r>
      <w:r w:rsidRPr="0031224D">
        <w:rPr>
          <w:color w:val="000000"/>
          <w:lang w:val="id-ID"/>
        </w:rPr>
        <w:t xml:space="preserve">visi dan </w:t>
      </w:r>
      <w:r w:rsidRPr="0031224D">
        <w:rPr>
          <w:color w:val="000000"/>
          <w:lang w:val="nb-NO"/>
        </w:rPr>
        <w:t>melaksanakan</w:t>
      </w:r>
      <w:r w:rsidRPr="0031224D">
        <w:rPr>
          <w:color w:val="000000"/>
          <w:lang w:val="id-ID"/>
        </w:rPr>
        <w:t xml:space="preserve"> misi program studi dan institusi</w:t>
      </w:r>
      <w:r w:rsidRPr="0031224D">
        <w:rPr>
          <w:color w:val="000000"/>
          <w:lang w:val="nb-NO"/>
        </w:rPr>
        <w:t>.</w:t>
      </w:r>
      <w:r w:rsidRPr="0031224D">
        <w:rPr>
          <w:color w:val="000000"/>
          <w:lang w:val="id-ID"/>
        </w:rPr>
        <w:t xml:space="preserve"> Dosen dan mahasiswa program studi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945356" w:rsidRPr="0031224D" w:rsidRDefault="00945356" w:rsidP="00945356">
      <w:pPr>
        <w:spacing w:line="240" w:lineRule="auto"/>
        <w:rPr>
          <w:color w:val="000000"/>
          <w:lang w:val="id-ID"/>
        </w:rPr>
      </w:pPr>
      <w:r w:rsidRPr="0031224D">
        <w:rPr>
          <w:color w:val="000000"/>
          <w:lang w:val="id-ID"/>
        </w:rPr>
        <w:t xml:space="preserve"> </w:t>
      </w:r>
    </w:p>
    <w:p w:rsidR="00945356" w:rsidRDefault="00945356" w:rsidP="00945356">
      <w:pPr>
        <w:spacing w:line="240" w:lineRule="auto"/>
        <w:rPr>
          <w:color w:val="000000"/>
        </w:rPr>
      </w:pPr>
      <w:r w:rsidRPr="0031224D">
        <w:rPr>
          <w:color w:val="000000"/>
          <w:lang w:val="id-ID"/>
        </w:rPr>
        <w:t>Program studi berp</w:t>
      </w:r>
      <w:r w:rsidRPr="0031224D">
        <w:rPr>
          <w:color w:val="000000"/>
          <w:lang w:val="nb-NO"/>
        </w:rPr>
        <w:t>eran</w:t>
      </w:r>
      <w:r w:rsidRPr="0031224D">
        <w:rPr>
          <w:color w:val="000000"/>
          <w:lang w:val="id-ID"/>
        </w:rPr>
        <w:t xml:space="preserve"> aktif dalam perencanaan dan implementasi program dan kegiatan</w:t>
      </w:r>
      <w:r w:rsidRPr="0031224D">
        <w:rPr>
          <w:color w:val="000000"/>
          <w:lang w:val="nb-NO"/>
        </w:rPr>
        <w:t xml:space="preserve"> </w:t>
      </w:r>
      <w:r w:rsidRPr="0031224D">
        <w:rPr>
          <w:color w:val="000000"/>
          <w:lang w:val="id-ID"/>
        </w:rPr>
        <w:t>pelayanan/pengabdian kepada masyarakat dan membuktikan efektivitas pemanfaatannya di</w:t>
      </w:r>
      <w:r w:rsidRPr="0031224D">
        <w:rPr>
          <w:color w:val="000000"/>
          <w:lang w:val="nb-NO"/>
        </w:rPr>
        <w:t xml:space="preserve"> </w:t>
      </w:r>
      <w:r w:rsidRPr="0031224D">
        <w:rPr>
          <w:color w:val="000000"/>
          <w:lang w:val="id-ID"/>
        </w:rPr>
        <w:t>dalam masyarakat. Pelayanan/pengabdian kepada masyarakat dilaksanakan sebagai kontribusi kepakaran, kegiatan pemanfaatan hasil pendidikan, dan/atau hasil penelitian dalam bidang ipteks untuk peningkatan kesejahter</w:t>
      </w:r>
      <w:r w:rsidR="00E83DCF">
        <w:rPr>
          <w:color w:val="000000"/>
          <w:lang w:val="id-ID"/>
        </w:rPr>
        <w:t>aan masyarakat. Program studi</w:t>
      </w:r>
      <w:r w:rsidR="00E83DCF">
        <w:rPr>
          <w:color w:val="000000"/>
        </w:rPr>
        <w:t xml:space="preserve"> </w:t>
      </w:r>
      <w:r w:rsidRPr="0031224D">
        <w:rPr>
          <w:color w:val="000000"/>
          <w:lang w:val="id-ID"/>
        </w:rPr>
        <w:t xml:space="preserve">berpartisipasi aktif dalam </w:t>
      </w:r>
      <w:r w:rsidRPr="0031224D">
        <w:rPr>
          <w:i/>
          <w:color w:val="000000"/>
          <w:lang w:val="id-ID"/>
        </w:rPr>
        <w:t>continuing education</w:t>
      </w:r>
      <w:r w:rsidR="00E83DCF">
        <w:rPr>
          <w:color w:val="000000"/>
          <w:lang w:val="id-ID"/>
        </w:rPr>
        <w:t>. Pelayanan</w:t>
      </w:r>
      <w:r w:rsidRPr="0031224D">
        <w:rPr>
          <w:color w:val="000000"/>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E83DCF" w:rsidRDefault="00E83DCF" w:rsidP="00945356">
      <w:pPr>
        <w:spacing w:line="240" w:lineRule="auto"/>
        <w:rPr>
          <w:color w:val="000000"/>
        </w:rPr>
      </w:pPr>
    </w:p>
    <w:p w:rsidR="00E83DCF" w:rsidRPr="00E83DCF" w:rsidRDefault="00E83DCF" w:rsidP="00945356">
      <w:pPr>
        <w:spacing w:line="240" w:lineRule="auto"/>
        <w:rPr>
          <w:color w:val="000000"/>
        </w:rPr>
      </w:pPr>
    </w:p>
    <w:p w:rsidR="00945356" w:rsidRPr="0031224D" w:rsidRDefault="00945356" w:rsidP="00945356">
      <w:pPr>
        <w:spacing w:line="240" w:lineRule="auto"/>
        <w:rPr>
          <w:color w:val="000000"/>
          <w:lang w:val="nb-NO"/>
        </w:rPr>
      </w:pPr>
      <w:r w:rsidRPr="0031224D">
        <w:rPr>
          <w:color w:val="000000"/>
          <w:lang w:val="id-ID"/>
        </w:rPr>
        <w:lastRenderedPageBreak/>
        <w:t>Program studi</w:t>
      </w:r>
      <w:r w:rsidRPr="0031224D">
        <w:rPr>
          <w:color w:val="000000"/>
          <w:lang w:val="nb-NO"/>
        </w:rPr>
        <w:t xml:space="preserve"> </w:t>
      </w:r>
      <w:r w:rsidRPr="0031224D">
        <w:rPr>
          <w:color w:val="000000"/>
          <w:lang w:val="id-ID"/>
        </w:rPr>
        <w:t>berp</w:t>
      </w:r>
      <w:r w:rsidRPr="0031224D">
        <w:rPr>
          <w:color w:val="000000"/>
          <w:lang w:val="nb-NO"/>
        </w:rPr>
        <w:t>eran</w:t>
      </w:r>
      <w:r w:rsidRPr="0031224D">
        <w:rPr>
          <w:color w:val="000000"/>
          <w:lang w:val="id-ID"/>
        </w:rPr>
        <w:t xml:space="preserve"> aktif dalam perencanaan, implementasi, pengembangan program kerjasama oleh institusi</w:t>
      </w:r>
      <w:r w:rsidRPr="0031224D">
        <w:rPr>
          <w:color w:val="000000"/>
          <w:lang w:val="nb-NO"/>
        </w:rPr>
        <w:t>.  Kerjasama dilakukan</w:t>
      </w:r>
      <w:r w:rsidRPr="0031224D">
        <w:rPr>
          <w:color w:val="000000"/>
          <w:lang w:val="id-ID"/>
        </w:rPr>
        <w:t xml:space="preserve"> dalam rangka memanfaatkan </w:t>
      </w:r>
      <w:r w:rsidRPr="0031224D">
        <w:rPr>
          <w:color w:val="000000"/>
          <w:lang w:val="nb-NO"/>
        </w:rPr>
        <w:t>serta</w:t>
      </w:r>
      <w:r w:rsidRPr="0031224D">
        <w:rPr>
          <w:color w:val="000000"/>
          <w:lang w:val="id-ID"/>
        </w:rPr>
        <w:t xml:space="preserve"> meningkatkan kepakaran dosen</w:t>
      </w:r>
      <w:r w:rsidRPr="0031224D">
        <w:rPr>
          <w:color w:val="000000"/>
          <w:lang w:val="nb-NO"/>
        </w:rPr>
        <w:t xml:space="preserve">, </w:t>
      </w:r>
      <w:r w:rsidRPr="0031224D">
        <w:rPr>
          <w:color w:val="000000"/>
          <w:lang w:val="id-ID"/>
        </w:rPr>
        <w:t>mahasiswa</w:t>
      </w:r>
      <w:r w:rsidRPr="0031224D">
        <w:rPr>
          <w:color w:val="000000"/>
          <w:lang w:val="nb-NO"/>
        </w:rPr>
        <w:t>, dan</w:t>
      </w:r>
      <w:r w:rsidRPr="0031224D">
        <w:rPr>
          <w:color w:val="000000"/>
          <w:lang w:val="id-ID"/>
        </w:rPr>
        <w:t xml:space="preserve"> sumber daya lain yang dimiliki institusi secara saling menguntungkan dengan </w:t>
      </w:r>
      <w:r w:rsidRPr="0031224D">
        <w:rPr>
          <w:color w:val="000000"/>
          <w:lang w:val="nb-NO"/>
        </w:rPr>
        <w:t>masyarakat</w:t>
      </w:r>
      <w:r w:rsidRPr="0031224D">
        <w:rPr>
          <w:color w:val="000000"/>
          <w:lang w:val="id-ID"/>
        </w:rPr>
        <w:t xml:space="preserve"> dalam melaksanakan tridharma perguruan tinggi. </w:t>
      </w:r>
    </w:p>
    <w:p w:rsidR="00945356" w:rsidRPr="0031224D" w:rsidRDefault="00945356" w:rsidP="00945356">
      <w:pPr>
        <w:spacing w:line="240" w:lineRule="auto"/>
        <w:rPr>
          <w:b/>
          <w:bCs/>
          <w:color w:val="000000"/>
          <w:lang w:val="id-ID"/>
        </w:rPr>
      </w:pPr>
    </w:p>
    <w:p w:rsidR="00945356" w:rsidRPr="0031224D" w:rsidRDefault="00945356" w:rsidP="00945356">
      <w:pPr>
        <w:spacing w:line="240" w:lineRule="auto"/>
        <w:rPr>
          <w:b/>
          <w:bCs/>
          <w:color w:val="0D0D0D"/>
          <w:lang w:val="id-ID"/>
        </w:rPr>
      </w:pPr>
      <w:r w:rsidRPr="0031224D">
        <w:rPr>
          <w:b/>
          <w:bCs/>
          <w:color w:val="0D0D0D"/>
          <w:lang w:val="fi-FI"/>
        </w:rPr>
        <w:t xml:space="preserve">Deskriptor </w:t>
      </w:r>
      <w:r w:rsidRPr="0031224D">
        <w:rPr>
          <w:b/>
          <w:bCs/>
          <w:color w:val="0D0D0D"/>
          <w:lang w:val="id-ID"/>
        </w:rPr>
        <w:t>E</w:t>
      </w:r>
      <w:r w:rsidRPr="0031224D">
        <w:rPr>
          <w:b/>
          <w:bCs/>
          <w:color w:val="0D0D0D"/>
          <w:lang w:val="fi-FI"/>
        </w:rPr>
        <w:t xml:space="preserve">lemen </w:t>
      </w:r>
      <w:r w:rsidRPr="0031224D">
        <w:rPr>
          <w:b/>
          <w:bCs/>
          <w:color w:val="0D0D0D"/>
          <w:lang w:val="id-ID"/>
        </w:rPr>
        <w:t>P</w:t>
      </w:r>
      <w:r w:rsidRPr="0031224D">
        <w:rPr>
          <w:b/>
          <w:bCs/>
          <w:color w:val="0D0D0D"/>
          <w:lang w:val="fi-FI"/>
        </w:rPr>
        <w:t>enilaian</w:t>
      </w:r>
      <w:r w:rsidRPr="0031224D">
        <w:rPr>
          <w:b/>
          <w:bCs/>
          <w:color w:val="0D0D0D"/>
          <w:lang w:val="id-ID"/>
        </w:rPr>
        <w:t>:</w:t>
      </w:r>
    </w:p>
    <w:p w:rsidR="00945356" w:rsidRPr="0031224D" w:rsidRDefault="00945356" w:rsidP="00945356">
      <w:pPr>
        <w:spacing w:line="240" w:lineRule="auto"/>
        <w:rPr>
          <w:b/>
          <w:bCs/>
          <w:color w:val="0D0D0D"/>
        </w:rPr>
      </w:pPr>
    </w:p>
    <w:p w:rsidR="00945356" w:rsidRPr="0031224D" w:rsidRDefault="00945356" w:rsidP="00E83DCF">
      <w:pPr>
        <w:spacing w:line="240" w:lineRule="auto"/>
        <w:ind w:left="540" w:hanging="540"/>
      </w:pPr>
      <w:r w:rsidRPr="0031224D">
        <w:rPr>
          <w:lang w:val="id-ID"/>
        </w:rPr>
        <w:t>7.1</w:t>
      </w:r>
      <w:r w:rsidRPr="0031224D">
        <w:rPr>
          <w:b/>
          <w:lang w:val="id-ID"/>
        </w:rPr>
        <w:t xml:space="preserve"> </w:t>
      </w:r>
      <w:r w:rsidR="00E83DCF">
        <w:rPr>
          <w:b/>
        </w:rPr>
        <w:t xml:space="preserve"> </w:t>
      </w:r>
      <w:r w:rsidRPr="0031224D">
        <w:rPr>
          <w:lang w:val="id-ID"/>
        </w:rPr>
        <w:t>K</w:t>
      </w:r>
      <w:r w:rsidRPr="0031224D">
        <w:t>eberadaan dan</w:t>
      </w:r>
      <w:r w:rsidRPr="0031224D">
        <w:rPr>
          <w:lang w:val="id-ID"/>
        </w:rPr>
        <w:t xml:space="preserve"> </w:t>
      </w:r>
      <w:r w:rsidRPr="0031224D">
        <w:t>kesesuaian</w:t>
      </w:r>
      <w:r w:rsidRPr="0031224D">
        <w:rPr>
          <w:lang w:val="id-ID"/>
        </w:rPr>
        <w:t xml:space="preserve"> </w:t>
      </w:r>
      <w:r w:rsidRPr="0031224D">
        <w:rPr>
          <w:i/>
        </w:rPr>
        <w:t>road map</w:t>
      </w:r>
      <w:r w:rsidRPr="0031224D">
        <w:rPr>
          <w:lang w:val="id-ID"/>
        </w:rPr>
        <w:t xml:space="preserve"> </w:t>
      </w:r>
      <w:r w:rsidRPr="0031224D">
        <w:t>penelitian</w:t>
      </w:r>
      <w:r w:rsidRPr="0031224D">
        <w:rPr>
          <w:lang w:val="id-ID"/>
        </w:rPr>
        <w:t xml:space="preserve"> </w:t>
      </w:r>
      <w:r w:rsidRPr="0031224D">
        <w:t>dengan</w:t>
      </w:r>
      <w:r w:rsidR="00E83DCF">
        <w:rPr>
          <w:lang w:val="id-ID"/>
        </w:rPr>
        <w:t xml:space="preserve"> </w:t>
      </w:r>
      <w:r w:rsidRPr="0031224D">
        <w:t>sarana</w:t>
      </w:r>
      <w:r w:rsidRPr="0031224D">
        <w:rPr>
          <w:lang w:val="id-ID"/>
        </w:rPr>
        <w:t xml:space="preserve"> </w:t>
      </w:r>
      <w:r w:rsidRPr="0031224D">
        <w:t xml:space="preserve">prasarana, sumber daya manusia, dan kesesuaian dengan </w:t>
      </w:r>
      <w:r w:rsidRPr="0031224D">
        <w:rPr>
          <w:lang w:val="id-ID"/>
        </w:rPr>
        <w:t>bidang  kedokteran hewan</w:t>
      </w:r>
      <w:r w:rsidRPr="0031224D">
        <w:t>, serta pelaksanaannya.</w:t>
      </w:r>
    </w:p>
    <w:p w:rsidR="00945356" w:rsidRPr="0031224D" w:rsidRDefault="00945356" w:rsidP="00E83DCF">
      <w:pPr>
        <w:spacing w:line="240" w:lineRule="auto"/>
        <w:ind w:left="540" w:hanging="540"/>
      </w:pPr>
      <w:r w:rsidRPr="0031224D">
        <w:rPr>
          <w:lang w:val="id-ID"/>
        </w:rPr>
        <w:t xml:space="preserve">7.2 </w:t>
      </w:r>
      <w:r w:rsidR="00E83DCF">
        <w:t xml:space="preserve"> </w:t>
      </w:r>
      <w:r w:rsidRPr="0031224D">
        <w:rPr>
          <w:lang w:val="id-ID"/>
        </w:rPr>
        <w:t xml:space="preserve">Jumlah penelitian </w:t>
      </w:r>
      <w:r w:rsidRPr="0031224D">
        <w:t xml:space="preserve">yang sesuai dengan bidang keilmuan </w:t>
      </w:r>
      <w:r w:rsidRPr="0031224D">
        <w:rPr>
          <w:lang w:val="id-ID"/>
        </w:rPr>
        <w:t>program studi</w:t>
      </w:r>
      <w:r w:rsidRPr="0031224D">
        <w:t xml:space="preserve">, </w:t>
      </w:r>
      <w:r w:rsidRPr="0031224D">
        <w:rPr>
          <w:lang w:val="id-ID"/>
        </w:rPr>
        <w:t>yang dilakukan oleh dosen tetap yang bidang keahliannya sama dengan program studi selama tiga tahun serta k</w:t>
      </w:r>
      <w:r w:rsidRPr="0031224D">
        <w:t xml:space="preserve">eterlibatan mahasiswa dalam kegiatan penelitian dosen. </w:t>
      </w:r>
    </w:p>
    <w:p w:rsidR="00945356" w:rsidRPr="0031224D" w:rsidRDefault="00945356" w:rsidP="00E83DCF">
      <w:pPr>
        <w:pStyle w:val="ListParagraph"/>
        <w:numPr>
          <w:ilvl w:val="1"/>
          <w:numId w:val="12"/>
        </w:numPr>
        <w:spacing w:before="0"/>
        <w:ind w:left="540" w:hanging="540"/>
        <w:rPr>
          <w:rFonts w:ascii="Arial" w:hAnsi="Arial" w:cs="Arial"/>
          <w:sz w:val="24"/>
          <w:szCs w:val="24"/>
        </w:rPr>
      </w:pPr>
      <w:r w:rsidRPr="0031224D">
        <w:rPr>
          <w:rFonts w:ascii="Arial" w:hAnsi="Arial" w:cs="Arial"/>
          <w:sz w:val="24"/>
          <w:szCs w:val="24"/>
          <w:lang w:val="id-ID"/>
        </w:rPr>
        <w:t>Jumlah artikel ilmiah yang dihasilkan oleh dosen tetap</w:t>
      </w:r>
      <w:r w:rsidRPr="0031224D">
        <w:rPr>
          <w:rFonts w:ascii="Arial" w:hAnsi="Arial" w:cs="Arial"/>
          <w:sz w:val="24"/>
          <w:szCs w:val="24"/>
        </w:rPr>
        <w:t xml:space="preserve"> </w:t>
      </w:r>
      <w:r w:rsidRPr="0031224D">
        <w:rPr>
          <w:rFonts w:ascii="Arial" w:hAnsi="Arial" w:cs="Arial"/>
          <w:sz w:val="24"/>
          <w:szCs w:val="24"/>
          <w:lang w:val="id-ID"/>
        </w:rPr>
        <w:t>yang bidang keahliannya sama dengan program studi per tahun, selama 3 tahun</w:t>
      </w:r>
      <w:r w:rsidRPr="0031224D">
        <w:rPr>
          <w:rFonts w:ascii="Arial" w:hAnsi="Arial" w:cs="Arial"/>
          <w:sz w:val="24"/>
          <w:szCs w:val="24"/>
        </w:rPr>
        <w:t>.</w:t>
      </w:r>
    </w:p>
    <w:p w:rsidR="00945356" w:rsidRPr="0031224D" w:rsidRDefault="00945356" w:rsidP="00E83DCF">
      <w:pPr>
        <w:pStyle w:val="ListParagraph"/>
        <w:numPr>
          <w:ilvl w:val="1"/>
          <w:numId w:val="12"/>
        </w:numPr>
        <w:spacing w:before="0"/>
        <w:ind w:left="540" w:hanging="540"/>
        <w:rPr>
          <w:rFonts w:ascii="Arial" w:hAnsi="Arial" w:cs="Arial"/>
          <w:sz w:val="24"/>
          <w:szCs w:val="24"/>
        </w:rPr>
      </w:pPr>
      <w:r w:rsidRPr="0031224D">
        <w:rPr>
          <w:rFonts w:ascii="Arial" w:hAnsi="Arial" w:cs="Arial"/>
          <w:sz w:val="24"/>
          <w:szCs w:val="24"/>
          <w:lang w:val="id-ID"/>
        </w:rPr>
        <w:t>Karya-karya program studi yang telah memperoleh perlindungan Hak atas Kekayaan Intelektual (HaKI)</w:t>
      </w:r>
      <w:r w:rsidRPr="0031224D">
        <w:rPr>
          <w:rFonts w:ascii="Arial" w:hAnsi="Arial" w:cs="Arial"/>
          <w:sz w:val="24"/>
          <w:szCs w:val="24"/>
        </w:rPr>
        <w:t>, dan karya yang mendapat pengakuan/ penghargaan dari lembaga nasional/internasional</w:t>
      </w:r>
      <w:r w:rsidRPr="0031224D">
        <w:rPr>
          <w:rFonts w:ascii="Arial" w:hAnsi="Arial" w:cs="Arial"/>
          <w:sz w:val="24"/>
          <w:szCs w:val="24"/>
          <w:lang w:val="id-ID"/>
        </w:rPr>
        <w:t xml:space="preserve"> dalam </w:t>
      </w:r>
      <w:r w:rsidRPr="0031224D">
        <w:rPr>
          <w:rFonts w:ascii="Arial" w:hAnsi="Arial" w:cs="Arial"/>
          <w:sz w:val="24"/>
          <w:szCs w:val="24"/>
        </w:rPr>
        <w:t>tiga</w:t>
      </w:r>
      <w:r w:rsidRPr="0031224D">
        <w:rPr>
          <w:rFonts w:ascii="Arial" w:hAnsi="Arial" w:cs="Arial"/>
          <w:sz w:val="24"/>
          <w:szCs w:val="24"/>
          <w:lang w:val="id-ID"/>
        </w:rPr>
        <w:t xml:space="preserve"> tahun terakhir</w:t>
      </w:r>
      <w:r w:rsidRPr="0031224D">
        <w:rPr>
          <w:rFonts w:ascii="Arial" w:hAnsi="Arial" w:cs="Arial"/>
          <w:sz w:val="24"/>
          <w:szCs w:val="24"/>
        </w:rPr>
        <w:t>.</w:t>
      </w:r>
    </w:p>
    <w:p w:rsidR="00945356" w:rsidRPr="0031224D" w:rsidRDefault="00945356" w:rsidP="00E83DCF">
      <w:pPr>
        <w:pStyle w:val="ListParagraph"/>
        <w:numPr>
          <w:ilvl w:val="1"/>
          <w:numId w:val="12"/>
        </w:numPr>
        <w:spacing w:before="0"/>
        <w:ind w:left="540" w:hanging="540"/>
        <w:rPr>
          <w:rFonts w:ascii="Arial" w:hAnsi="Arial" w:cs="Arial"/>
          <w:sz w:val="24"/>
          <w:szCs w:val="24"/>
          <w:lang w:val="nb-NO"/>
        </w:rPr>
      </w:pPr>
      <w:r w:rsidRPr="0031224D">
        <w:rPr>
          <w:rFonts w:ascii="Arial" w:hAnsi="Arial" w:cs="Arial"/>
          <w:sz w:val="24"/>
          <w:szCs w:val="24"/>
          <w:lang w:val="id-ID"/>
        </w:rPr>
        <w:t xml:space="preserve">Jumlah kegiatan </w:t>
      </w:r>
      <w:r w:rsidRPr="0031224D">
        <w:rPr>
          <w:rFonts w:ascii="Arial" w:hAnsi="Arial" w:cs="Arial"/>
          <w:sz w:val="24"/>
          <w:szCs w:val="24"/>
        </w:rPr>
        <w:t>pelayanan/p</w:t>
      </w:r>
      <w:r w:rsidRPr="0031224D">
        <w:rPr>
          <w:rFonts w:ascii="Arial" w:hAnsi="Arial" w:cs="Arial"/>
          <w:sz w:val="24"/>
          <w:szCs w:val="24"/>
          <w:lang w:val="id-ID"/>
        </w:rPr>
        <w:t xml:space="preserve">engabdian kepada </w:t>
      </w:r>
      <w:r w:rsidRPr="0031224D">
        <w:rPr>
          <w:rFonts w:ascii="Arial" w:hAnsi="Arial" w:cs="Arial"/>
          <w:sz w:val="24"/>
          <w:szCs w:val="24"/>
        </w:rPr>
        <w:t>m</w:t>
      </w:r>
      <w:r w:rsidRPr="0031224D">
        <w:rPr>
          <w:rFonts w:ascii="Arial" w:hAnsi="Arial" w:cs="Arial"/>
          <w:sz w:val="24"/>
          <w:szCs w:val="24"/>
          <w:lang w:val="id-ID"/>
        </w:rPr>
        <w:t>asyarakat (PkM) yang dilakukan oleh dosen tetap yang bidang keahliannya sama dengan program studi</w:t>
      </w:r>
      <w:r w:rsidRPr="0031224D">
        <w:rPr>
          <w:rFonts w:ascii="Arial" w:hAnsi="Arial" w:cs="Arial"/>
          <w:sz w:val="24"/>
          <w:szCs w:val="24"/>
        </w:rPr>
        <w:t xml:space="preserve"> selama tiga tahun</w:t>
      </w:r>
      <w:r w:rsidRPr="0031224D">
        <w:rPr>
          <w:rFonts w:ascii="Arial" w:hAnsi="Arial" w:cs="Arial"/>
          <w:sz w:val="24"/>
          <w:szCs w:val="24"/>
          <w:lang w:val="id-ID"/>
        </w:rPr>
        <w:t xml:space="preserve"> serta keterlibatan mahasiswa dalam kegiatan </w:t>
      </w:r>
      <w:r w:rsidRPr="0031224D">
        <w:rPr>
          <w:rFonts w:ascii="Arial" w:hAnsi="Arial" w:cs="Arial"/>
          <w:sz w:val="24"/>
          <w:szCs w:val="24"/>
        </w:rPr>
        <w:t>pelayanan/</w:t>
      </w:r>
      <w:r w:rsidRPr="0031224D">
        <w:rPr>
          <w:rFonts w:ascii="Arial" w:hAnsi="Arial" w:cs="Arial"/>
          <w:sz w:val="24"/>
          <w:szCs w:val="24"/>
          <w:lang w:val="id-ID"/>
        </w:rPr>
        <w:t>pengabdian kepada masyarakat</w:t>
      </w:r>
      <w:r w:rsidRPr="0031224D">
        <w:rPr>
          <w:rFonts w:ascii="Arial" w:hAnsi="Arial" w:cs="Arial"/>
          <w:sz w:val="24"/>
          <w:szCs w:val="24"/>
        </w:rPr>
        <w:t>.</w:t>
      </w:r>
      <w:r w:rsidRPr="0031224D">
        <w:rPr>
          <w:rFonts w:ascii="Arial" w:hAnsi="Arial" w:cs="Arial"/>
          <w:sz w:val="24"/>
          <w:szCs w:val="24"/>
          <w:lang w:val="id-ID"/>
        </w:rPr>
        <w:t xml:space="preserve"> </w:t>
      </w:r>
    </w:p>
    <w:p w:rsidR="00945356" w:rsidRPr="0031224D" w:rsidRDefault="00945356" w:rsidP="00E83DCF">
      <w:pPr>
        <w:pStyle w:val="ListParagraph"/>
        <w:numPr>
          <w:ilvl w:val="1"/>
          <w:numId w:val="12"/>
        </w:numPr>
        <w:spacing w:before="0"/>
        <w:ind w:left="540" w:hanging="540"/>
        <w:rPr>
          <w:rFonts w:ascii="Arial" w:hAnsi="Arial" w:cs="Arial"/>
          <w:sz w:val="24"/>
          <w:szCs w:val="24"/>
          <w:lang w:val="nb-NO"/>
        </w:rPr>
      </w:pPr>
      <w:r w:rsidRPr="0031224D">
        <w:rPr>
          <w:rFonts w:ascii="Arial" w:hAnsi="Arial" w:cs="Arial"/>
          <w:sz w:val="24"/>
          <w:szCs w:val="24"/>
          <w:lang w:val="sv-SE"/>
        </w:rPr>
        <w:t>Kegiatan kerjasama dengan institusi di dalam dan di luar negeri dalam tiga tahun terakhir</w:t>
      </w:r>
      <w:r w:rsidRPr="0031224D">
        <w:rPr>
          <w:rFonts w:ascii="Arial" w:hAnsi="Arial" w:cs="Arial"/>
          <w:sz w:val="24"/>
          <w:szCs w:val="24"/>
          <w:lang w:val="id-ID"/>
        </w:rPr>
        <w:t>.</w:t>
      </w:r>
    </w:p>
    <w:p w:rsidR="00996B65" w:rsidRPr="0031224D" w:rsidRDefault="00996B65" w:rsidP="00945356">
      <w:pPr>
        <w:pStyle w:val="BodyTextIndent3"/>
        <w:spacing w:line="360" w:lineRule="auto"/>
        <w:ind w:left="0"/>
      </w:pPr>
    </w:p>
    <w:p w:rsidR="00996B65" w:rsidRPr="0031224D" w:rsidRDefault="00996B65" w:rsidP="00CA3448">
      <w:pPr>
        <w:pStyle w:val="BodyTextIndent3"/>
        <w:ind w:left="0"/>
      </w:pPr>
    </w:p>
    <w:p w:rsidR="00A43689" w:rsidRPr="0031224D" w:rsidRDefault="00A43689" w:rsidP="00F2154C">
      <w:pPr>
        <w:spacing w:line="240" w:lineRule="auto"/>
        <w:rPr>
          <w:color w:val="000000"/>
        </w:rPr>
        <w:sectPr w:rsidR="00A43689" w:rsidRPr="0031224D" w:rsidSect="00AE290E">
          <w:footerReference w:type="even" r:id="rId9"/>
          <w:footerReference w:type="default" r:id="rId10"/>
          <w:footerReference w:type="first" r:id="rId11"/>
          <w:pgSz w:w="11909" w:h="16834" w:code="9"/>
          <w:pgMar w:top="1701" w:right="1134" w:bottom="1134" w:left="1701" w:header="1225" w:footer="1033" w:gutter="0"/>
          <w:pgNumType w:start="1"/>
          <w:cols w:space="720"/>
          <w:titlePg/>
          <w:docGrid w:linePitch="360"/>
        </w:sectPr>
      </w:pPr>
    </w:p>
    <w:p w:rsidR="00AC239B" w:rsidRPr="0031224D" w:rsidRDefault="00FA278A" w:rsidP="00CA3448">
      <w:pPr>
        <w:pStyle w:val="Heading1"/>
        <w:rPr>
          <w:color w:val="000000"/>
          <w:sz w:val="24"/>
          <w:szCs w:val="24"/>
          <w:lang w:val="sv-SE"/>
        </w:rPr>
      </w:pPr>
      <w:bookmarkStart w:id="16" w:name="_Toc180234383"/>
      <w:bookmarkStart w:id="17" w:name="_Toc207988169"/>
      <w:r w:rsidRPr="0031224D">
        <w:rPr>
          <w:color w:val="000000"/>
          <w:sz w:val="24"/>
          <w:szCs w:val="24"/>
          <w:lang w:val="sv-SE"/>
        </w:rPr>
        <w:lastRenderedPageBreak/>
        <w:t>BAB II</w:t>
      </w:r>
      <w:bookmarkStart w:id="18" w:name="_Toc120175478"/>
      <w:bookmarkEnd w:id="16"/>
    </w:p>
    <w:p w:rsidR="00EA54F4" w:rsidRPr="0031224D" w:rsidRDefault="00FA278A" w:rsidP="00CA3448">
      <w:pPr>
        <w:pStyle w:val="Heading1"/>
        <w:rPr>
          <w:color w:val="000000"/>
          <w:sz w:val="24"/>
          <w:szCs w:val="24"/>
          <w:lang w:val="id-ID"/>
        </w:rPr>
      </w:pPr>
      <w:r w:rsidRPr="0031224D">
        <w:rPr>
          <w:color w:val="000000"/>
          <w:sz w:val="24"/>
          <w:szCs w:val="24"/>
          <w:lang w:val="sv-SE"/>
        </w:rPr>
        <w:t xml:space="preserve">KRITERIA DAN PROSEDUR PENILAIAN AKREDITASI </w:t>
      </w:r>
      <w:bookmarkEnd w:id="17"/>
      <w:bookmarkEnd w:id="18"/>
      <w:r w:rsidR="00CD2CD6" w:rsidRPr="0031224D">
        <w:rPr>
          <w:color w:val="000000"/>
          <w:sz w:val="24"/>
          <w:szCs w:val="24"/>
          <w:lang w:val="sv-SE"/>
        </w:rPr>
        <w:t xml:space="preserve">PROGRAM </w:t>
      </w:r>
      <w:r w:rsidR="00772C75" w:rsidRPr="0031224D">
        <w:rPr>
          <w:color w:val="000000"/>
          <w:sz w:val="24"/>
          <w:szCs w:val="24"/>
          <w:lang w:val="sv-SE"/>
        </w:rPr>
        <w:t>STUDI</w:t>
      </w:r>
    </w:p>
    <w:p w:rsidR="00EA54F4" w:rsidRPr="0031224D" w:rsidRDefault="00EA54F4" w:rsidP="00D31636">
      <w:pPr>
        <w:spacing w:line="240" w:lineRule="auto"/>
        <w:rPr>
          <w:color w:val="000000"/>
          <w:lang w:val="sv-SE"/>
        </w:rPr>
      </w:pPr>
    </w:p>
    <w:p w:rsidR="00EA54F4" w:rsidRPr="0031224D" w:rsidRDefault="00FA278A" w:rsidP="00032C22">
      <w:pPr>
        <w:spacing w:line="240" w:lineRule="auto"/>
        <w:rPr>
          <w:color w:val="000000"/>
        </w:rPr>
      </w:pPr>
      <w:r w:rsidRPr="0031224D">
        <w:rPr>
          <w:color w:val="000000"/>
        </w:rPr>
        <w:t>Evaluasi da</w:t>
      </w:r>
      <w:r w:rsidR="00CD2CD6" w:rsidRPr="0031224D">
        <w:rPr>
          <w:color w:val="000000"/>
        </w:rPr>
        <w:t xml:space="preserve">n penilaian akreditasi program </w:t>
      </w:r>
      <w:r w:rsidR="000A5BB2" w:rsidRPr="0031224D">
        <w:rPr>
          <w:color w:val="000000"/>
        </w:rPr>
        <w:t xml:space="preserve">studi </w:t>
      </w:r>
      <w:r w:rsidR="00F13271" w:rsidRPr="0031224D">
        <w:rPr>
          <w:color w:val="000000"/>
        </w:rPr>
        <w:t>kedokteran hewan</w:t>
      </w:r>
      <w:r w:rsidRPr="0031224D">
        <w:rPr>
          <w:color w:val="000000"/>
        </w:rPr>
        <w:t xml:space="preserve"> dilakukan oleh pakar sejawat (</w:t>
      </w:r>
      <w:r w:rsidRPr="0031224D">
        <w:rPr>
          <w:i/>
          <w:iCs/>
          <w:color w:val="000000"/>
        </w:rPr>
        <w:t>peer reviewer</w:t>
      </w:r>
      <w:r w:rsidRPr="0031224D">
        <w:rPr>
          <w:color w:val="000000"/>
        </w:rPr>
        <w:t>) berdasarkan pa</w:t>
      </w:r>
      <w:r w:rsidR="00CD2CD6" w:rsidRPr="0031224D">
        <w:rPr>
          <w:color w:val="000000"/>
        </w:rPr>
        <w:t xml:space="preserve">da kriteria akreditasi program </w:t>
      </w:r>
      <w:r w:rsidR="000A5BB2" w:rsidRPr="0031224D">
        <w:rPr>
          <w:color w:val="000000"/>
        </w:rPr>
        <w:t xml:space="preserve">studi </w:t>
      </w:r>
      <w:r w:rsidR="00F13271" w:rsidRPr="0031224D">
        <w:rPr>
          <w:color w:val="000000"/>
          <w:lang w:val="id-ID"/>
        </w:rPr>
        <w:t>kedokteran hewan yang telah ditetapkan oleh BAN-PT</w:t>
      </w:r>
      <w:r w:rsidRPr="0031224D">
        <w:rPr>
          <w:color w:val="000000"/>
        </w:rPr>
        <w:t xml:space="preserve">. Untuk membantu asesor memberikan penilaian yang lebih obyektif, BAN-PT menyiapkan kriteria penilaian yang mencerminkan mutu penyelenggaraan program </w:t>
      </w:r>
      <w:r w:rsidR="006F395E" w:rsidRPr="0031224D">
        <w:rPr>
          <w:color w:val="000000"/>
        </w:rPr>
        <w:t xml:space="preserve">studi </w:t>
      </w:r>
      <w:r w:rsidR="00F13271" w:rsidRPr="0031224D">
        <w:rPr>
          <w:color w:val="000000"/>
          <w:lang w:val="id-ID"/>
        </w:rPr>
        <w:t>kedokteran hewan</w:t>
      </w:r>
      <w:r w:rsidR="006F395E" w:rsidRPr="0031224D">
        <w:rPr>
          <w:color w:val="000000"/>
        </w:rPr>
        <w:t>.</w:t>
      </w:r>
      <w:r w:rsidRPr="0031224D">
        <w:rPr>
          <w:color w:val="000000"/>
        </w:rPr>
        <w:t xml:space="preserve"> </w:t>
      </w:r>
    </w:p>
    <w:p w:rsidR="00EA54F4" w:rsidRPr="0031224D" w:rsidRDefault="00EA54F4" w:rsidP="00D31636">
      <w:pPr>
        <w:spacing w:line="240" w:lineRule="auto"/>
        <w:rPr>
          <w:color w:val="000000"/>
        </w:rPr>
      </w:pPr>
    </w:p>
    <w:p w:rsidR="006F395E" w:rsidRPr="0031224D" w:rsidRDefault="006F395E" w:rsidP="00D31636">
      <w:pPr>
        <w:spacing w:line="240" w:lineRule="auto"/>
        <w:rPr>
          <w:color w:val="000000"/>
        </w:rPr>
      </w:pPr>
      <w:r w:rsidRPr="0031224D">
        <w:rPr>
          <w:color w:val="000000"/>
        </w:rPr>
        <w:t>Instrumen akreditasi program studi terdiri atas: (1) Borang Program Studi, (2) Evaluasi Diri P</w:t>
      </w:r>
      <w:r w:rsidR="00363A37" w:rsidRPr="0031224D">
        <w:rPr>
          <w:color w:val="000000"/>
        </w:rPr>
        <w:t xml:space="preserve">rogram Studi, dan (3) Borang </w:t>
      </w:r>
      <w:r w:rsidR="00A614A9" w:rsidRPr="0031224D">
        <w:rPr>
          <w:color w:val="000000"/>
          <w:lang w:val="id-ID"/>
        </w:rPr>
        <w:t>U</w:t>
      </w:r>
      <w:r w:rsidR="00F13271" w:rsidRPr="0031224D">
        <w:rPr>
          <w:color w:val="000000"/>
          <w:lang w:val="id-ID"/>
        </w:rPr>
        <w:t xml:space="preserve">nit </w:t>
      </w:r>
      <w:r w:rsidR="00A614A9" w:rsidRPr="0031224D">
        <w:rPr>
          <w:color w:val="000000"/>
          <w:lang w:val="id-ID"/>
        </w:rPr>
        <w:t>P</w:t>
      </w:r>
      <w:r w:rsidR="00F13271" w:rsidRPr="0031224D">
        <w:rPr>
          <w:color w:val="000000"/>
          <w:lang w:val="id-ID"/>
        </w:rPr>
        <w:t>engelola</w:t>
      </w:r>
      <w:r w:rsidR="00A614A9" w:rsidRPr="0031224D">
        <w:rPr>
          <w:color w:val="000000"/>
          <w:lang w:val="id-ID"/>
        </w:rPr>
        <w:t xml:space="preserve"> Program Studi</w:t>
      </w:r>
      <w:r w:rsidRPr="0031224D">
        <w:rPr>
          <w:color w:val="000000"/>
        </w:rPr>
        <w:t>.</w:t>
      </w:r>
    </w:p>
    <w:p w:rsidR="006F395E" w:rsidRPr="0031224D" w:rsidRDefault="006F395E" w:rsidP="00D31636">
      <w:pPr>
        <w:spacing w:line="240" w:lineRule="auto"/>
        <w:rPr>
          <w:color w:val="000000"/>
        </w:rPr>
      </w:pPr>
    </w:p>
    <w:p w:rsidR="00EA54F4" w:rsidRPr="0031224D" w:rsidRDefault="00FA278A" w:rsidP="00D31636">
      <w:pPr>
        <w:pStyle w:val="Heading2"/>
        <w:rPr>
          <w:color w:val="000000"/>
          <w:sz w:val="24"/>
          <w:szCs w:val="24"/>
          <w:lang w:val="id-ID"/>
        </w:rPr>
      </w:pPr>
      <w:bookmarkStart w:id="19" w:name="_Toc120175479"/>
      <w:bookmarkStart w:id="20" w:name="_Toc207988170"/>
      <w:r w:rsidRPr="0031224D">
        <w:rPr>
          <w:color w:val="000000"/>
          <w:sz w:val="24"/>
          <w:szCs w:val="24"/>
        </w:rPr>
        <w:t xml:space="preserve">A. Kriteria Penilaian </w:t>
      </w:r>
      <w:bookmarkEnd w:id="19"/>
      <w:bookmarkEnd w:id="20"/>
      <w:r w:rsidR="006F395E" w:rsidRPr="0031224D">
        <w:rPr>
          <w:color w:val="000000"/>
          <w:sz w:val="24"/>
          <w:szCs w:val="24"/>
        </w:rPr>
        <w:t xml:space="preserve">Instrumen </w:t>
      </w:r>
      <w:r w:rsidR="00F13271" w:rsidRPr="0031224D">
        <w:rPr>
          <w:color w:val="000000"/>
          <w:sz w:val="24"/>
          <w:szCs w:val="24"/>
        </w:rPr>
        <w:t xml:space="preserve">Akreditasi Program Studi </w:t>
      </w:r>
    </w:p>
    <w:p w:rsidR="00EA54F4" w:rsidRPr="0031224D" w:rsidRDefault="00EA54F4" w:rsidP="00D31636">
      <w:pPr>
        <w:spacing w:line="240" w:lineRule="auto"/>
        <w:rPr>
          <w:color w:val="000000"/>
        </w:rPr>
      </w:pPr>
    </w:p>
    <w:p w:rsidR="00EA54F4" w:rsidRPr="0031224D" w:rsidRDefault="00FA278A" w:rsidP="00D31636">
      <w:pPr>
        <w:spacing w:line="240" w:lineRule="auto"/>
        <w:rPr>
          <w:color w:val="000000"/>
        </w:rPr>
      </w:pPr>
      <w:r w:rsidRPr="0031224D">
        <w:rPr>
          <w:color w:val="000000"/>
        </w:rPr>
        <w:t xml:space="preserve">Penilaian </w:t>
      </w:r>
      <w:r w:rsidR="006F395E" w:rsidRPr="0031224D">
        <w:rPr>
          <w:color w:val="000000"/>
        </w:rPr>
        <w:t xml:space="preserve">instrumen </w:t>
      </w:r>
      <w:r w:rsidR="00F13271" w:rsidRPr="0031224D">
        <w:rPr>
          <w:color w:val="000000"/>
        </w:rPr>
        <w:t xml:space="preserve">akreditasi program studi </w:t>
      </w:r>
      <w:r w:rsidRPr="0031224D">
        <w:rPr>
          <w:color w:val="000000"/>
        </w:rPr>
        <w:t>ditujukan pada tingkat komit</w:t>
      </w:r>
      <w:r w:rsidR="006F395E" w:rsidRPr="0031224D">
        <w:rPr>
          <w:color w:val="000000"/>
        </w:rPr>
        <w:t>men terhadap kapasitas dan efektivitas program studi</w:t>
      </w:r>
      <w:r w:rsidRPr="0031224D">
        <w:rPr>
          <w:color w:val="000000"/>
        </w:rPr>
        <w:t xml:space="preserve"> </w:t>
      </w:r>
      <w:r w:rsidR="006F395E" w:rsidRPr="0031224D">
        <w:rPr>
          <w:color w:val="000000"/>
        </w:rPr>
        <w:t>yang dijabarkan menjadi 7</w:t>
      </w:r>
      <w:r w:rsidRPr="0031224D">
        <w:rPr>
          <w:color w:val="000000"/>
        </w:rPr>
        <w:t xml:space="preserve"> standar akreditasi.</w:t>
      </w:r>
    </w:p>
    <w:p w:rsidR="00EA54F4" w:rsidRPr="0031224D" w:rsidRDefault="00EA54F4" w:rsidP="00D31636">
      <w:pPr>
        <w:spacing w:line="240" w:lineRule="auto"/>
        <w:rPr>
          <w:color w:val="000000"/>
        </w:rPr>
      </w:pPr>
    </w:p>
    <w:p w:rsidR="00EA54F4" w:rsidRPr="0031224D" w:rsidRDefault="00FA278A" w:rsidP="00D31636">
      <w:pPr>
        <w:spacing w:line="240" w:lineRule="auto"/>
        <w:rPr>
          <w:color w:val="000000"/>
          <w:lang w:val="sv-SE"/>
        </w:rPr>
      </w:pPr>
      <w:proofErr w:type="gramStart"/>
      <w:r w:rsidRPr="0031224D">
        <w:rPr>
          <w:color w:val="000000"/>
        </w:rPr>
        <w:t xml:space="preserve">Di dalam </w:t>
      </w:r>
      <w:r w:rsidR="006F395E" w:rsidRPr="0031224D">
        <w:rPr>
          <w:color w:val="000000"/>
        </w:rPr>
        <w:t xml:space="preserve">instrumen ini, </w:t>
      </w:r>
      <w:r w:rsidRPr="0031224D">
        <w:rPr>
          <w:color w:val="000000"/>
        </w:rPr>
        <w:t xml:space="preserve">setiap standar dirinci menjadi sejumlah </w:t>
      </w:r>
      <w:r w:rsidR="004F56EB" w:rsidRPr="0031224D">
        <w:rPr>
          <w:color w:val="000000"/>
        </w:rPr>
        <w:t>elemen</w:t>
      </w:r>
      <w:r w:rsidRPr="0031224D">
        <w:rPr>
          <w:color w:val="000000"/>
        </w:rPr>
        <w:t xml:space="preserve">/butir yang harus ditunjukkan secara obyektif oleh </w:t>
      </w:r>
      <w:r w:rsidR="006F395E" w:rsidRPr="0031224D">
        <w:rPr>
          <w:color w:val="000000"/>
        </w:rPr>
        <w:t>program st</w:t>
      </w:r>
      <w:r w:rsidR="00F13271" w:rsidRPr="0031224D">
        <w:rPr>
          <w:color w:val="000000"/>
        </w:rPr>
        <w:t xml:space="preserve">udi atau </w:t>
      </w:r>
      <w:r w:rsidR="00F13271" w:rsidRPr="0031224D">
        <w:rPr>
          <w:color w:val="000000"/>
          <w:lang w:val="id-ID"/>
        </w:rPr>
        <w:t>unit pengelola</w:t>
      </w:r>
      <w:r w:rsidR="006F395E" w:rsidRPr="0031224D">
        <w:rPr>
          <w:color w:val="000000"/>
        </w:rPr>
        <w:t>.</w:t>
      </w:r>
      <w:proofErr w:type="gramEnd"/>
      <w:r w:rsidRPr="0031224D">
        <w:rPr>
          <w:color w:val="000000"/>
        </w:rPr>
        <w:t xml:space="preserve"> Analisis setiap </w:t>
      </w:r>
      <w:r w:rsidR="004F56EB" w:rsidRPr="0031224D">
        <w:rPr>
          <w:color w:val="000000"/>
        </w:rPr>
        <w:t>elemen</w:t>
      </w:r>
      <w:r w:rsidRPr="0031224D">
        <w:rPr>
          <w:color w:val="000000"/>
        </w:rPr>
        <w:t xml:space="preserve"> dalam </w:t>
      </w:r>
      <w:r w:rsidR="006F395E" w:rsidRPr="0031224D">
        <w:rPr>
          <w:color w:val="000000"/>
        </w:rPr>
        <w:t>instrumen</w:t>
      </w:r>
      <w:r w:rsidRPr="0031224D">
        <w:rPr>
          <w:color w:val="000000"/>
        </w:rPr>
        <w:t xml:space="preserve"> yang disajikan harus mencerminkan proses dan pencapaian mutu penyelenggaraan program </w:t>
      </w:r>
      <w:r w:rsidR="006F395E" w:rsidRPr="0031224D">
        <w:rPr>
          <w:color w:val="000000"/>
        </w:rPr>
        <w:t xml:space="preserve">studi </w:t>
      </w:r>
      <w:r w:rsidRPr="0031224D">
        <w:rPr>
          <w:color w:val="000000"/>
        </w:rPr>
        <w:t xml:space="preserve">dibandingkan dengan target yang telah ditetapkan. </w:t>
      </w:r>
      <w:r w:rsidRPr="0031224D">
        <w:rPr>
          <w:color w:val="000000"/>
          <w:lang w:val="sv-SE"/>
        </w:rPr>
        <w:t>Analisis tersebut harus  memperlihatkan keterkaitan antara berbagai standar, dan didasarkan atas evaluasi-diri.</w:t>
      </w:r>
    </w:p>
    <w:p w:rsidR="00EA54F4" w:rsidRPr="0031224D" w:rsidRDefault="00EA54F4" w:rsidP="00D31636">
      <w:pPr>
        <w:spacing w:line="240" w:lineRule="auto"/>
        <w:rPr>
          <w:color w:val="000000"/>
        </w:rPr>
      </w:pPr>
    </w:p>
    <w:p w:rsidR="00EA54F4" w:rsidRPr="0031224D" w:rsidRDefault="00FA278A" w:rsidP="00D31636">
      <w:pPr>
        <w:spacing w:line="240" w:lineRule="auto"/>
        <w:rPr>
          <w:color w:val="000000"/>
        </w:rPr>
      </w:pPr>
      <w:r w:rsidRPr="0031224D">
        <w:rPr>
          <w:color w:val="000000"/>
        </w:rPr>
        <w:t>Setiap standar dan</w:t>
      </w:r>
      <w:r w:rsidR="004F56EB" w:rsidRPr="0031224D">
        <w:rPr>
          <w:color w:val="000000"/>
        </w:rPr>
        <w:t xml:space="preserve"> </w:t>
      </w:r>
      <w:r w:rsidRPr="0031224D">
        <w:rPr>
          <w:color w:val="000000"/>
        </w:rPr>
        <w:t xml:space="preserve">atau </w:t>
      </w:r>
      <w:r w:rsidR="004F56EB" w:rsidRPr="0031224D">
        <w:rPr>
          <w:color w:val="000000"/>
        </w:rPr>
        <w:t>elemen</w:t>
      </w:r>
      <w:r w:rsidRPr="0031224D">
        <w:rPr>
          <w:color w:val="000000"/>
        </w:rPr>
        <w:t xml:space="preserve"> dalam </w:t>
      </w:r>
      <w:r w:rsidR="0021738B" w:rsidRPr="0031224D">
        <w:rPr>
          <w:color w:val="000000"/>
        </w:rPr>
        <w:t xml:space="preserve">instrumen akreditasi </w:t>
      </w:r>
      <w:r w:rsidRPr="0031224D">
        <w:rPr>
          <w:color w:val="000000"/>
        </w:rPr>
        <w:t>dinilai secara kualitatif</w:t>
      </w:r>
      <w:r w:rsidR="0021738B" w:rsidRPr="0031224D">
        <w:rPr>
          <w:color w:val="000000"/>
        </w:rPr>
        <w:t xml:space="preserve"> maupun kuantitatif</w:t>
      </w:r>
      <w:r w:rsidRPr="0031224D">
        <w:rPr>
          <w:color w:val="000000"/>
        </w:rPr>
        <w:t xml:space="preserve"> </w:t>
      </w:r>
      <w:r w:rsidR="0021738B" w:rsidRPr="0031224D">
        <w:rPr>
          <w:color w:val="000000"/>
        </w:rPr>
        <w:t xml:space="preserve">dengan </w:t>
      </w:r>
      <w:r w:rsidRPr="0031224D">
        <w:rPr>
          <w:color w:val="000000"/>
        </w:rPr>
        <w:t xml:space="preserve">menggunakan </w:t>
      </w:r>
      <w:r w:rsidRPr="0031224D">
        <w:rPr>
          <w:i/>
          <w:iCs/>
          <w:color w:val="000000"/>
        </w:rPr>
        <w:t>quality grade descriptor</w:t>
      </w:r>
      <w:r w:rsidRPr="0031224D">
        <w:rPr>
          <w:color w:val="000000"/>
        </w:rPr>
        <w:t xml:space="preserve"> sebagai berikut: </w:t>
      </w:r>
      <w:r w:rsidRPr="0031224D">
        <w:rPr>
          <w:b/>
          <w:bCs/>
          <w:color w:val="000000"/>
        </w:rPr>
        <w:t>Sangat Baik, Baik, Cukup, Kurang</w:t>
      </w:r>
      <w:r w:rsidR="00323ED6" w:rsidRPr="0031224D">
        <w:rPr>
          <w:b/>
          <w:bCs/>
          <w:color w:val="000000"/>
          <w:lang w:val="id-ID"/>
        </w:rPr>
        <w:t xml:space="preserve"> </w:t>
      </w:r>
      <w:r w:rsidR="00323ED6" w:rsidRPr="0031224D">
        <w:rPr>
          <w:bCs/>
          <w:color w:val="000000"/>
          <w:lang w:val="id-ID"/>
        </w:rPr>
        <w:t>dan</w:t>
      </w:r>
      <w:r w:rsidR="00323ED6" w:rsidRPr="0031224D">
        <w:rPr>
          <w:b/>
          <w:bCs/>
          <w:color w:val="000000"/>
          <w:lang w:val="id-ID"/>
        </w:rPr>
        <w:t xml:space="preserve"> Sangat Kurang</w:t>
      </w:r>
      <w:r w:rsidRPr="0031224D">
        <w:rPr>
          <w:b/>
          <w:bCs/>
          <w:color w:val="000000"/>
        </w:rPr>
        <w:t>.</w:t>
      </w:r>
      <w:r w:rsidRPr="0031224D">
        <w:rPr>
          <w:color w:val="000000"/>
        </w:rPr>
        <w:t xml:space="preserve"> </w:t>
      </w:r>
      <w:proofErr w:type="gramStart"/>
      <w:r w:rsidRPr="0031224D">
        <w:rPr>
          <w:color w:val="000000"/>
        </w:rPr>
        <w:t>Untuk menetapkan peringkat akreditasi, hasil penilaian kualitatif tersebut dikuantifikasikan sebagai berikut.</w:t>
      </w:r>
      <w:proofErr w:type="gramEnd"/>
    </w:p>
    <w:p w:rsidR="00EA54F4" w:rsidRPr="0031224D" w:rsidRDefault="00FA278A" w:rsidP="008354AF">
      <w:pPr>
        <w:numPr>
          <w:ilvl w:val="0"/>
          <w:numId w:val="1"/>
        </w:numPr>
        <w:tabs>
          <w:tab w:val="clear" w:pos="720"/>
        </w:tabs>
        <w:spacing w:line="240" w:lineRule="auto"/>
        <w:ind w:left="426" w:hanging="426"/>
        <w:rPr>
          <w:color w:val="000000"/>
        </w:rPr>
      </w:pPr>
      <w:r w:rsidRPr="0031224D">
        <w:rPr>
          <w:b/>
          <w:bCs/>
          <w:color w:val="000000"/>
        </w:rPr>
        <w:t>Skor 4 (Sangat Baik),</w:t>
      </w:r>
      <w:r w:rsidRPr="0031224D">
        <w:rPr>
          <w:color w:val="000000"/>
        </w:rPr>
        <w:t xml:space="preserve"> jika semua kinerja mutu setiap standar atau </w:t>
      </w:r>
      <w:r w:rsidR="004F56EB" w:rsidRPr="0031224D">
        <w:rPr>
          <w:color w:val="000000"/>
        </w:rPr>
        <w:t>elemen</w:t>
      </w:r>
      <w:r w:rsidRPr="0031224D">
        <w:rPr>
          <w:color w:val="000000"/>
        </w:rPr>
        <w:t xml:space="preserve"> yang diukur </w:t>
      </w:r>
      <w:r w:rsidRPr="0031224D">
        <w:rPr>
          <w:color w:val="000000"/>
          <w:u w:val="single"/>
        </w:rPr>
        <w:t>sangat baik</w:t>
      </w:r>
      <w:r w:rsidRPr="0031224D">
        <w:rPr>
          <w:color w:val="000000"/>
        </w:rPr>
        <w:t>.</w:t>
      </w:r>
    </w:p>
    <w:p w:rsidR="00EA54F4" w:rsidRPr="0031224D" w:rsidRDefault="00FA278A" w:rsidP="008354AF">
      <w:pPr>
        <w:numPr>
          <w:ilvl w:val="0"/>
          <w:numId w:val="1"/>
        </w:numPr>
        <w:tabs>
          <w:tab w:val="clear" w:pos="720"/>
        </w:tabs>
        <w:spacing w:line="240" w:lineRule="auto"/>
        <w:ind w:left="426" w:hanging="426"/>
        <w:rPr>
          <w:color w:val="000000"/>
        </w:rPr>
      </w:pPr>
      <w:r w:rsidRPr="0031224D">
        <w:rPr>
          <w:b/>
          <w:bCs/>
          <w:color w:val="000000"/>
        </w:rPr>
        <w:t>Skor 3 (Baik)</w:t>
      </w:r>
      <w:r w:rsidRPr="0031224D">
        <w:rPr>
          <w:color w:val="000000"/>
        </w:rPr>
        <w:t xml:space="preserve">, jika semua kinerja mutu setiap standar atau </w:t>
      </w:r>
      <w:r w:rsidR="004F56EB" w:rsidRPr="0031224D">
        <w:rPr>
          <w:color w:val="000000"/>
        </w:rPr>
        <w:t>elemen</w:t>
      </w:r>
      <w:r w:rsidRPr="0031224D">
        <w:rPr>
          <w:color w:val="000000"/>
        </w:rPr>
        <w:t xml:space="preserve"> yang diukur </w:t>
      </w:r>
      <w:r w:rsidRPr="0031224D">
        <w:rPr>
          <w:color w:val="000000"/>
          <w:u w:val="single"/>
        </w:rPr>
        <w:t>baik</w:t>
      </w:r>
      <w:r w:rsidRPr="0031224D">
        <w:rPr>
          <w:color w:val="000000"/>
        </w:rPr>
        <w:t xml:space="preserve"> dan tidak ada kekurangan yang berarti.</w:t>
      </w:r>
    </w:p>
    <w:p w:rsidR="00EA54F4" w:rsidRPr="0031224D" w:rsidRDefault="00FA278A" w:rsidP="008354AF">
      <w:pPr>
        <w:numPr>
          <w:ilvl w:val="0"/>
          <w:numId w:val="1"/>
        </w:numPr>
        <w:tabs>
          <w:tab w:val="clear" w:pos="720"/>
        </w:tabs>
        <w:spacing w:line="240" w:lineRule="auto"/>
        <w:ind w:left="426" w:hanging="426"/>
        <w:rPr>
          <w:color w:val="000000"/>
        </w:rPr>
      </w:pPr>
      <w:r w:rsidRPr="0031224D">
        <w:rPr>
          <w:b/>
          <w:bCs/>
          <w:color w:val="000000"/>
        </w:rPr>
        <w:t>Skor 2 (Cukup)</w:t>
      </w:r>
      <w:r w:rsidRPr="0031224D">
        <w:rPr>
          <w:color w:val="000000"/>
        </w:rPr>
        <w:t xml:space="preserve">, jika semua kinerja mutu setiap standar atau </w:t>
      </w:r>
      <w:r w:rsidR="004F56EB" w:rsidRPr="0031224D">
        <w:rPr>
          <w:color w:val="000000"/>
        </w:rPr>
        <w:t>elemen</w:t>
      </w:r>
      <w:r w:rsidRPr="0031224D">
        <w:rPr>
          <w:color w:val="000000"/>
        </w:rPr>
        <w:t xml:space="preserve"> yang diukur </w:t>
      </w:r>
      <w:r w:rsidRPr="0031224D">
        <w:rPr>
          <w:color w:val="000000"/>
          <w:u w:val="single"/>
        </w:rPr>
        <w:t>cukup</w:t>
      </w:r>
      <w:r w:rsidRPr="0031224D">
        <w:rPr>
          <w:color w:val="000000"/>
        </w:rPr>
        <w:t>,</w:t>
      </w:r>
      <w:r w:rsidR="0046181D">
        <w:rPr>
          <w:color w:val="000000"/>
        </w:rPr>
        <w:t xml:space="preserve"> namun tidak ada yang menonjol.</w:t>
      </w:r>
    </w:p>
    <w:p w:rsidR="00EA54F4" w:rsidRPr="0031224D" w:rsidRDefault="00FA278A" w:rsidP="008354AF">
      <w:pPr>
        <w:numPr>
          <w:ilvl w:val="0"/>
          <w:numId w:val="1"/>
        </w:numPr>
        <w:tabs>
          <w:tab w:val="clear" w:pos="720"/>
        </w:tabs>
        <w:spacing w:line="240" w:lineRule="auto"/>
        <w:ind w:left="426" w:hanging="426"/>
        <w:rPr>
          <w:color w:val="000000"/>
        </w:rPr>
      </w:pPr>
      <w:r w:rsidRPr="0031224D">
        <w:rPr>
          <w:b/>
          <w:bCs/>
          <w:color w:val="000000"/>
        </w:rPr>
        <w:t>Skor 1 (Kurang)</w:t>
      </w:r>
      <w:r w:rsidRPr="0031224D">
        <w:rPr>
          <w:color w:val="000000"/>
        </w:rPr>
        <w:t xml:space="preserve">, jika semua kinerja mutu setiap standar atau </w:t>
      </w:r>
      <w:r w:rsidR="004F56EB" w:rsidRPr="0031224D">
        <w:rPr>
          <w:color w:val="000000"/>
        </w:rPr>
        <w:t>elemen</w:t>
      </w:r>
      <w:r w:rsidRPr="0031224D">
        <w:rPr>
          <w:color w:val="000000"/>
        </w:rPr>
        <w:t xml:space="preserve"> yang diukur </w:t>
      </w:r>
      <w:r w:rsidRPr="0031224D">
        <w:rPr>
          <w:color w:val="000000"/>
          <w:u w:val="single"/>
        </w:rPr>
        <w:t>kurang</w:t>
      </w:r>
      <w:r w:rsidRPr="0031224D">
        <w:rPr>
          <w:color w:val="000000"/>
        </w:rPr>
        <w:t>.</w:t>
      </w:r>
    </w:p>
    <w:p w:rsidR="0021738B" w:rsidRPr="0031224D" w:rsidRDefault="0021738B" w:rsidP="0021738B">
      <w:pPr>
        <w:numPr>
          <w:ilvl w:val="0"/>
          <w:numId w:val="1"/>
        </w:numPr>
        <w:tabs>
          <w:tab w:val="clear" w:pos="720"/>
        </w:tabs>
        <w:spacing w:line="240" w:lineRule="auto"/>
        <w:ind w:left="426" w:hanging="426"/>
        <w:rPr>
          <w:color w:val="000000"/>
        </w:rPr>
      </w:pPr>
      <w:r w:rsidRPr="0031224D">
        <w:rPr>
          <w:b/>
          <w:bCs/>
          <w:color w:val="000000"/>
        </w:rPr>
        <w:t xml:space="preserve">Skor 0 (Sangat Kurang), </w:t>
      </w:r>
      <w:r w:rsidRPr="0031224D">
        <w:rPr>
          <w:color w:val="000000"/>
        </w:rPr>
        <w:t xml:space="preserve">jika semua kinerja mutu setiap standar atau elemen yang diukur </w:t>
      </w:r>
      <w:r w:rsidRPr="0031224D">
        <w:rPr>
          <w:color w:val="000000"/>
          <w:u w:val="single"/>
        </w:rPr>
        <w:t xml:space="preserve">sangat kurang </w:t>
      </w:r>
      <w:r w:rsidRPr="0031224D">
        <w:rPr>
          <w:color w:val="000000"/>
        </w:rPr>
        <w:t>atau</w:t>
      </w:r>
      <w:r w:rsidRPr="0031224D">
        <w:rPr>
          <w:color w:val="000000"/>
          <w:u w:val="single"/>
        </w:rPr>
        <w:t xml:space="preserve"> tidak ada</w:t>
      </w:r>
      <w:r w:rsidRPr="0031224D">
        <w:rPr>
          <w:color w:val="000000"/>
        </w:rPr>
        <w:t>.</w:t>
      </w:r>
    </w:p>
    <w:p w:rsidR="00EA54F4" w:rsidRPr="0031224D" w:rsidRDefault="00EA54F4" w:rsidP="00D31636">
      <w:pPr>
        <w:spacing w:line="240" w:lineRule="auto"/>
        <w:rPr>
          <w:color w:val="000000"/>
        </w:rPr>
      </w:pPr>
    </w:p>
    <w:p w:rsidR="0021738B" w:rsidRPr="00723586" w:rsidRDefault="00FA278A" w:rsidP="00D31636">
      <w:pPr>
        <w:spacing w:line="240" w:lineRule="auto"/>
        <w:rPr>
          <w:color w:val="000000"/>
          <w:lang w:val="id-ID"/>
        </w:rPr>
      </w:pPr>
      <w:proofErr w:type="gramStart"/>
      <w:r w:rsidRPr="0031224D">
        <w:rPr>
          <w:color w:val="000000"/>
        </w:rPr>
        <w:t xml:space="preserve">Secara lebih rinci kriteria khusus penilaian </w:t>
      </w:r>
      <w:r w:rsidR="0021738B" w:rsidRPr="0031224D">
        <w:rPr>
          <w:color w:val="000000"/>
        </w:rPr>
        <w:t>instrumen akreditasi</w:t>
      </w:r>
      <w:r w:rsidRPr="0031224D">
        <w:rPr>
          <w:color w:val="000000"/>
        </w:rPr>
        <w:t xml:space="preserve"> disajikan pada Buku VI, berupa matriks penilaian.</w:t>
      </w:r>
      <w:proofErr w:type="gramEnd"/>
    </w:p>
    <w:p w:rsidR="0021738B" w:rsidRPr="0031224D" w:rsidRDefault="0021738B" w:rsidP="00D31636">
      <w:pPr>
        <w:spacing w:line="240" w:lineRule="auto"/>
        <w:rPr>
          <w:color w:val="000000"/>
        </w:rPr>
      </w:pPr>
    </w:p>
    <w:p w:rsidR="00EA54F4" w:rsidRPr="0031224D" w:rsidRDefault="00FA278A" w:rsidP="0021738B">
      <w:pPr>
        <w:pStyle w:val="Heading2"/>
        <w:ind w:left="450" w:hanging="450"/>
        <w:rPr>
          <w:color w:val="000000"/>
          <w:sz w:val="24"/>
          <w:szCs w:val="24"/>
          <w:lang w:val="id-ID"/>
        </w:rPr>
      </w:pPr>
      <w:bookmarkStart w:id="21" w:name="_Toc120175482"/>
      <w:bookmarkStart w:id="22" w:name="_Toc207988171"/>
      <w:r w:rsidRPr="0031224D">
        <w:rPr>
          <w:color w:val="000000"/>
          <w:sz w:val="24"/>
          <w:szCs w:val="24"/>
        </w:rPr>
        <w:t xml:space="preserve">B. </w:t>
      </w:r>
      <w:r w:rsidR="0021738B" w:rsidRPr="0031224D">
        <w:rPr>
          <w:color w:val="000000"/>
          <w:sz w:val="24"/>
          <w:szCs w:val="24"/>
        </w:rPr>
        <w:t xml:space="preserve"> </w:t>
      </w:r>
      <w:r w:rsidRPr="0031224D">
        <w:rPr>
          <w:color w:val="000000"/>
          <w:sz w:val="24"/>
          <w:szCs w:val="24"/>
        </w:rPr>
        <w:t xml:space="preserve">Pentahapan dan Prosedur Penilaian </w:t>
      </w:r>
      <w:bookmarkEnd w:id="21"/>
      <w:bookmarkEnd w:id="22"/>
      <w:r w:rsidR="0021738B" w:rsidRPr="0031224D">
        <w:rPr>
          <w:color w:val="000000"/>
          <w:sz w:val="24"/>
          <w:szCs w:val="24"/>
        </w:rPr>
        <w:t xml:space="preserve">Instrumen </w:t>
      </w:r>
      <w:r w:rsidR="00F13271" w:rsidRPr="0031224D">
        <w:rPr>
          <w:color w:val="000000"/>
          <w:sz w:val="24"/>
          <w:szCs w:val="24"/>
        </w:rPr>
        <w:t xml:space="preserve">Akreditasi Program Studi </w:t>
      </w:r>
    </w:p>
    <w:p w:rsidR="0021738B" w:rsidRPr="0031224D" w:rsidRDefault="0021738B" w:rsidP="00D31636">
      <w:pPr>
        <w:spacing w:line="240" w:lineRule="auto"/>
        <w:ind w:left="426"/>
        <w:rPr>
          <w:color w:val="000000"/>
        </w:rPr>
      </w:pPr>
    </w:p>
    <w:p w:rsidR="00EA54F4" w:rsidRPr="0031224D" w:rsidRDefault="0021738B" w:rsidP="00D31636">
      <w:pPr>
        <w:spacing w:line="240" w:lineRule="auto"/>
        <w:ind w:left="426"/>
        <w:rPr>
          <w:color w:val="000000"/>
        </w:rPr>
      </w:pPr>
      <w:r w:rsidRPr="0031224D">
        <w:rPr>
          <w:color w:val="000000"/>
        </w:rPr>
        <w:t>Sebelum dinilai, dokumen</w:t>
      </w:r>
      <w:r w:rsidR="00E16DBF" w:rsidRPr="0031224D">
        <w:rPr>
          <w:color w:val="000000"/>
        </w:rPr>
        <w:t xml:space="preserve"> </w:t>
      </w:r>
      <w:r w:rsidR="004F56EB" w:rsidRPr="0031224D">
        <w:rPr>
          <w:color w:val="000000"/>
        </w:rPr>
        <w:t xml:space="preserve">akreditasi </w:t>
      </w:r>
      <w:r w:rsidR="00F13271" w:rsidRPr="0031224D">
        <w:rPr>
          <w:color w:val="000000"/>
        </w:rPr>
        <w:t xml:space="preserve">program </w:t>
      </w:r>
      <w:proofErr w:type="gramStart"/>
      <w:r w:rsidR="00F13271" w:rsidRPr="0031224D">
        <w:rPr>
          <w:color w:val="000000"/>
        </w:rPr>
        <w:t xml:space="preserve">studi </w:t>
      </w:r>
      <w:r w:rsidRPr="0031224D">
        <w:rPr>
          <w:color w:val="000000"/>
        </w:rPr>
        <w:t xml:space="preserve"> </w:t>
      </w:r>
      <w:r w:rsidR="004F56EB" w:rsidRPr="0031224D">
        <w:rPr>
          <w:color w:val="000000"/>
        </w:rPr>
        <w:t>dive</w:t>
      </w:r>
      <w:r w:rsidR="00C61C45" w:rsidRPr="0031224D">
        <w:rPr>
          <w:color w:val="000000"/>
        </w:rPr>
        <w:t>r</w:t>
      </w:r>
      <w:r w:rsidR="004F56EB" w:rsidRPr="0031224D">
        <w:rPr>
          <w:color w:val="000000"/>
        </w:rPr>
        <w:t>ifikasi</w:t>
      </w:r>
      <w:proofErr w:type="gramEnd"/>
      <w:r w:rsidR="004F56EB" w:rsidRPr="0031224D">
        <w:rPr>
          <w:color w:val="000000"/>
        </w:rPr>
        <w:t xml:space="preserve"> </w:t>
      </w:r>
      <w:r w:rsidR="00E66B69" w:rsidRPr="0031224D">
        <w:rPr>
          <w:color w:val="000000"/>
        </w:rPr>
        <w:t>pemenuhan per</w:t>
      </w:r>
      <w:r w:rsidR="00E16DBF" w:rsidRPr="0031224D">
        <w:rPr>
          <w:color w:val="000000"/>
        </w:rPr>
        <w:t xml:space="preserve">syaratan awal oleh </w:t>
      </w:r>
      <w:r w:rsidR="001A634D" w:rsidRPr="0031224D">
        <w:rPr>
          <w:color w:val="000000"/>
          <w:lang w:val="id-ID"/>
        </w:rPr>
        <w:t>T</w:t>
      </w:r>
      <w:r w:rsidR="000F20B2" w:rsidRPr="0031224D">
        <w:rPr>
          <w:color w:val="000000"/>
        </w:rPr>
        <w:t xml:space="preserve">im </w:t>
      </w:r>
      <w:r w:rsidR="001A634D" w:rsidRPr="0031224D">
        <w:rPr>
          <w:color w:val="000000"/>
          <w:lang w:val="id-ID"/>
        </w:rPr>
        <w:t>K</w:t>
      </w:r>
      <w:r w:rsidR="000F20B2" w:rsidRPr="0031224D">
        <w:rPr>
          <w:color w:val="000000"/>
        </w:rPr>
        <w:t>husus</w:t>
      </w:r>
      <w:r w:rsidR="00E16DBF" w:rsidRPr="0031224D">
        <w:rPr>
          <w:color w:val="000000"/>
        </w:rPr>
        <w:t xml:space="preserve"> BAN-PT. Setelah te</w:t>
      </w:r>
      <w:r w:rsidR="00C61C45" w:rsidRPr="0031224D">
        <w:rPr>
          <w:color w:val="000000"/>
        </w:rPr>
        <w:t>r</w:t>
      </w:r>
      <w:r w:rsidR="00E16DBF" w:rsidRPr="0031224D">
        <w:rPr>
          <w:color w:val="000000"/>
        </w:rPr>
        <w:t xml:space="preserve">bukti memenuhi persyaratan awal, </w:t>
      </w:r>
      <w:r w:rsidRPr="0031224D">
        <w:rPr>
          <w:color w:val="000000"/>
        </w:rPr>
        <w:t xml:space="preserve">dokumen akreditasi </w:t>
      </w:r>
      <w:r w:rsidR="00FA278A" w:rsidRPr="0031224D">
        <w:rPr>
          <w:color w:val="000000"/>
        </w:rPr>
        <w:t xml:space="preserve">dinilai melalui </w:t>
      </w:r>
      <w:r w:rsidR="00665603" w:rsidRPr="0031224D">
        <w:rPr>
          <w:color w:val="000000"/>
        </w:rPr>
        <w:t>delapan</w:t>
      </w:r>
      <w:r w:rsidR="00FA278A" w:rsidRPr="0031224D">
        <w:rPr>
          <w:color w:val="000000"/>
        </w:rPr>
        <w:t xml:space="preserve"> tahap</w:t>
      </w:r>
      <w:r w:rsidR="00E16DBF" w:rsidRPr="0031224D">
        <w:rPr>
          <w:color w:val="000000"/>
        </w:rPr>
        <w:t>.</w:t>
      </w:r>
      <w:r w:rsidRPr="0031224D">
        <w:rPr>
          <w:color w:val="000000"/>
        </w:rPr>
        <w:t xml:space="preserve"> Tahap 1 s.d. </w:t>
      </w:r>
      <w:r w:rsidRPr="0031224D">
        <w:rPr>
          <w:color w:val="000000"/>
        </w:rPr>
        <w:lastRenderedPageBreak/>
        <w:t>t</w:t>
      </w:r>
      <w:r w:rsidR="00E66B69" w:rsidRPr="0031224D">
        <w:rPr>
          <w:color w:val="000000"/>
        </w:rPr>
        <w:t xml:space="preserve">ahap </w:t>
      </w:r>
      <w:r w:rsidR="00665603" w:rsidRPr="0031224D">
        <w:rPr>
          <w:color w:val="000000"/>
        </w:rPr>
        <w:t>5</w:t>
      </w:r>
      <w:r w:rsidR="00E66B69" w:rsidRPr="0031224D">
        <w:rPr>
          <w:color w:val="000000"/>
        </w:rPr>
        <w:t xml:space="preserve"> dilaku</w:t>
      </w:r>
      <w:r w:rsidRPr="0031224D">
        <w:rPr>
          <w:color w:val="000000"/>
        </w:rPr>
        <w:t>kan oleh Tim Asesor, sedangkan t</w:t>
      </w:r>
      <w:r w:rsidR="00C61C45" w:rsidRPr="0031224D">
        <w:rPr>
          <w:color w:val="000000"/>
        </w:rPr>
        <w:t>a</w:t>
      </w:r>
      <w:r w:rsidR="00E66B69" w:rsidRPr="0031224D">
        <w:rPr>
          <w:color w:val="000000"/>
        </w:rPr>
        <w:t xml:space="preserve">hap </w:t>
      </w:r>
      <w:r w:rsidR="00665603" w:rsidRPr="0031224D">
        <w:rPr>
          <w:color w:val="000000"/>
        </w:rPr>
        <w:t>6</w:t>
      </w:r>
      <w:r w:rsidR="00E66B69" w:rsidRPr="0031224D">
        <w:rPr>
          <w:color w:val="000000"/>
        </w:rPr>
        <w:t xml:space="preserve"> s.d.</w:t>
      </w:r>
      <w:r w:rsidR="005A1AC5" w:rsidRPr="0031224D">
        <w:rPr>
          <w:color w:val="000000"/>
        </w:rPr>
        <w:t xml:space="preserve"> </w:t>
      </w:r>
      <w:r w:rsidRPr="0031224D">
        <w:rPr>
          <w:color w:val="000000"/>
        </w:rPr>
        <w:t>t</w:t>
      </w:r>
      <w:r w:rsidR="00E66B69" w:rsidRPr="0031224D">
        <w:rPr>
          <w:color w:val="000000"/>
        </w:rPr>
        <w:t xml:space="preserve">ahap </w:t>
      </w:r>
      <w:r w:rsidR="00665603" w:rsidRPr="0031224D">
        <w:rPr>
          <w:color w:val="000000"/>
        </w:rPr>
        <w:t>8</w:t>
      </w:r>
      <w:r w:rsidR="00E66B69" w:rsidRPr="0031224D">
        <w:rPr>
          <w:color w:val="000000"/>
        </w:rPr>
        <w:t xml:space="preserve"> dilakukan oleh BAN-PT.</w:t>
      </w:r>
      <w:r w:rsidR="00C61C45" w:rsidRPr="0031224D">
        <w:rPr>
          <w:color w:val="000000"/>
        </w:rPr>
        <w:t xml:space="preserve"> Ke</w:t>
      </w:r>
      <w:r w:rsidR="00665603" w:rsidRPr="0031224D">
        <w:rPr>
          <w:color w:val="000000"/>
        </w:rPr>
        <w:t>delapan</w:t>
      </w:r>
      <w:r w:rsidR="009B32CD" w:rsidRPr="0031224D">
        <w:rPr>
          <w:color w:val="000000"/>
        </w:rPr>
        <w:t xml:space="preserve"> </w:t>
      </w:r>
      <w:r w:rsidR="00C61C45" w:rsidRPr="0031224D">
        <w:rPr>
          <w:color w:val="000000"/>
        </w:rPr>
        <w:t xml:space="preserve">tahap tersebut </w:t>
      </w:r>
      <w:r w:rsidR="005A1AC5" w:rsidRPr="0031224D">
        <w:rPr>
          <w:color w:val="000000"/>
        </w:rPr>
        <w:t>adalah sebagai berikut</w:t>
      </w:r>
      <w:r w:rsidR="00C61C45" w:rsidRPr="0031224D">
        <w:rPr>
          <w:color w:val="000000"/>
        </w:rPr>
        <w:t>.</w:t>
      </w:r>
    </w:p>
    <w:p w:rsidR="005A1AC5" w:rsidRPr="0031224D" w:rsidRDefault="005A1AC5" w:rsidP="005A1AC5">
      <w:pPr>
        <w:spacing w:line="240" w:lineRule="auto"/>
        <w:ind w:left="426"/>
        <w:rPr>
          <w:color w:val="000000"/>
        </w:rPr>
      </w:pPr>
    </w:p>
    <w:p w:rsidR="0021738B" w:rsidRPr="0031224D" w:rsidRDefault="00532B35" w:rsidP="004A1D40">
      <w:pPr>
        <w:spacing w:line="240" w:lineRule="auto"/>
        <w:ind w:left="810" w:hanging="384"/>
        <w:rPr>
          <w:color w:val="000000"/>
        </w:rPr>
      </w:pPr>
      <w:r w:rsidRPr="0031224D">
        <w:rPr>
          <w:color w:val="000000"/>
        </w:rPr>
        <w:t xml:space="preserve">1. </w:t>
      </w:r>
      <w:r w:rsidRPr="0031224D">
        <w:rPr>
          <w:b/>
          <w:color w:val="000000"/>
        </w:rPr>
        <w:t xml:space="preserve">Asesmen kecukupan, yang sebelumnya dikenal dengan istilah </w:t>
      </w:r>
      <w:r w:rsidR="0021738B" w:rsidRPr="0031224D">
        <w:rPr>
          <w:b/>
          <w:i/>
          <w:color w:val="000000"/>
        </w:rPr>
        <w:t>desk evaluation</w:t>
      </w:r>
      <w:r w:rsidR="0021738B" w:rsidRPr="0031224D">
        <w:rPr>
          <w:i/>
          <w:color w:val="000000"/>
        </w:rPr>
        <w:t xml:space="preserve">, </w:t>
      </w:r>
      <w:r w:rsidR="0021738B" w:rsidRPr="0031224D">
        <w:rPr>
          <w:color w:val="000000"/>
        </w:rPr>
        <w:t>berupa</w:t>
      </w:r>
      <w:r w:rsidR="004A1D40" w:rsidRPr="0031224D">
        <w:rPr>
          <w:color w:val="000000"/>
        </w:rPr>
        <w:t xml:space="preserve">: </w:t>
      </w:r>
    </w:p>
    <w:p w:rsidR="00532B35" w:rsidRPr="0031224D" w:rsidRDefault="004A1D40" w:rsidP="004A1D40">
      <w:pPr>
        <w:spacing w:line="240" w:lineRule="auto"/>
        <w:ind w:left="1890" w:hanging="1080"/>
        <w:jc w:val="left"/>
        <w:rPr>
          <w:color w:val="000000"/>
          <w:lang w:val="sv-SE"/>
        </w:rPr>
      </w:pPr>
      <w:proofErr w:type="gramStart"/>
      <w:r w:rsidRPr="0031224D">
        <w:rPr>
          <w:color w:val="000000"/>
        </w:rPr>
        <w:t>Tahap 1.</w:t>
      </w:r>
      <w:proofErr w:type="gramEnd"/>
      <w:r w:rsidRPr="0031224D">
        <w:rPr>
          <w:color w:val="000000"/>
        </w:rPr>
        <w:t xml:space="preserve">  </w:t>
      </w:r>
      <w:proofErr w:type="gramStart"/>
      <w:r w:rsidRPr="0031224D">
        <w:rPr>
          <w:color w:val="000000"/>
        </w:rPr>
        <w:t>Penilaian secara kualitatif dan kuantitatif oleh masing-masing anggota Tim Asesor.</w:t>
      </w:r>
      <w:proofErr w:type="gramEnd"/>
    </w:p>
    <w:p w:rsidR="00532B35" w:rsidRPr="0031224D" w:rsidRDefault="00532B35" w:rsidP="004A1D40">
      <w:pPr>
        <w:spacing w:line="240" w:lineRule="auto"/>
        <w:ind w:left="810" w:hanging="378"/>
        <w:rPr>
          <w:color w:val="000000"/>
          <w:lang w:val="sv-SE"/>
        </w:rPr>
      </w:pPr>
      <w:r w:rsidRPr="0031224D">
        <w:rPr>
          <w:color w:val="000000"/>
          <w:lang w:val="sv-SE"/>
        </w:rPr>
        <w:t xml:space="preserve">2. </w:t>
      </w:r>
      <w:r w:rsidR="004A1D40" w:rsidRPr="0031224D">
        <w:rPr>
          <w:color w:val="000000"/>
          <w:lang w:val="sv-SE"/>
        </w:rPr>
        <w:t xml:space="preserve"> </w:t>
      </w:r>
      <w:r w:rsidRPr="0031224D">
        <w:rPr>
          <w:b/>
          <w:color w:val="000000"/>
          <w:lang w:val="sv-SE"/>
        </w:rPr>
        <w:t>Asesmen lapang</w:t>
      </w:r>
      <w:r w:rsidR="0021738B" w:rsidRPr="0031224D">
        <w:rPr>
          <w:b/>
          <w:color w:val="000000"/>
          <w:lang w:val="sv-SE"/>
        </w:rPr>
        <w:t>an</w:t>
      </w:r>
      <w:r w:rsidRPr="0031224D">
        <w:rPr>
          <w:b/>
          <w:color w:val="000000"/>
          <w:lang w:val="sv-SE"/>
        </w:rPr>
        <w:t xml:space="preserve">, yang sebelumnya dikenal dengan istilah </w:t>
      </w:r>
      <w:r w:rsidR="004A1D40" w:rsidRPr="0031224D">
        <w:rPr>
          <w:b/>
          <w:color w:val="000000"/>
          <w:lang w:val="sv-SE"/>
        </w:rPr>
        <w:t>visitasi</w:t>
      </w:r>
      <w:r w:rsidRPr="0031224D">
        <w:rPr>
          <w:color w:val="000000"/>
          <w:lang w:val="sv-SE"/>
        </w:rPr>
        <w:t>, terdiri atas tiga tahap</w:t>
      </w:r>
      <w:r w:rsidR="004A1D40" w:rsidRPr="0031224D">
        <w:rPr>
          <w:color w:val="000000"/>
          <w:lang w:val="sv-SE"/>
        </w:rPr>
        <w:t>:</w:t>
      </w:r>
    </w:p>
    <w:p w:rsidR="004A1D40" w:rsidRPr="0031224D" w:rsidRDefault="004A1D40" w:rsidP="004A1D40">
      <w:pPr>
        <w:spacing w:line="240" w:lineRule="auto"/>
        <w:ind w:left="1890" w:hanging="1080"/>
        <w:jc w:val="left"/>
        <w:rPr>
          <w:color w:val="000000"/>
          <w:lang w:val="sv-SE"/>
        </w:rPr>
      </w:pPr>
      <w:r w:rsidRPr="0031224D">
        <w:rPr>
          <w:color w:val="000000"/>
          <w:lang w:val="sv-SE"/>
        </w:rPr>
        <w:t xml:space="preserve">Tahap 2.  Penyusunan berita acara antara Tim Asesor dengan Pimpinan </w:t>
      </w:r>
      <w:r w:rsidR="001A634D" w:rsidRPr="0031224D">
        <w:rPr>
          <w:color w:val="000000"/>
          <w:lang w:val="sv-SE"/>
        </w:rPr>
        <w:t xml:space="preserve">Program </w:t>
      </w:r>
      <w:r w:rsidR="001A634D" w:rsidRPr="0031224D">
        <w:rPr>
          <w:color w:val="000000"/>
          <w:lang w:val="id-ID"/>
        </w:rPr>
        <w:t>S</w:t>
      </w:r>
      <w:r w:rsidR="001A634D" w:rsidRPr="0031224D">
        <w:rPr>
          <w:color w:val="000000"/>
          <w:lang w:val="sv-SE"/>
        </w:rPr>
        <w:t>tudi</w:t>
      </w:r>
    </w:p>
    <w:p w:rsidR="004A1D40" w:rsidRPr="0031224D" w:rsidRDefault="004A1D40" w:rsidP="004A1D40">
      <w:pPr>
        <w:spacing w:line="240" w:lineRule="auto"/>
        <w:ind w:left="1890" w:hanging="1080"/>
        <w:jc w:val="left"/>
        <w:rPr>
          <w:color w:val="000000"/>
          <w:lang w:val="id-ID"/>
        </w:rPr>
      </w:pPr>
      <w:r w:rsidRPr="0031224D">
        <w:rPr>
          <w:color w:val="000000"/>
          <w:lang w:val="sv-SE"/>
        </w:rPr>
        <w:t xml:space="preserve">Tahap 3.  Penyusunan berita acara antara Tim Asesor dengan Pimpinan </w:t>
      </w:r>
      <w:r w:rsidR="001A634D" w:rsidRPr="0031224D">
        <w:rPr>
          <w:color w:val="000000"/>
          <w:lang w:val="id-ID"/>
        </w:rPr>
        <w:t>Unit Pengelola Program Studi</w:t>
      </w:r>
    </w:p>
    <w:p w:rsidR="005A1AC5" w:rsidRPr="0031224D" w:rsidRDefault="004A1D40" w:rsidP="004A1D40">
      <w:pPr>
        <w:spacing w:line="240" w:lineRule="auto"/>
        <w:ind w:left="1890" w:hanging="1080"/>
        <w:rPr>
          <w:color w:val="000000"/>
          <w:lang w:val="fr-FR"/>
        </w:rPr>
      </w:pPr>
      <w:r w:rsidRPr="0031224D">
        <w:rPr>
          <w:color w:val="000000"/>
          <w:lang w:val="sv-SE"/>
        </w:rPr>
        <w:t>Tahap 4</w:t>
      </w:r>
      <w:r w:rsidR="005A1AC5" w:rsidRPr="0031224D">
        <w:rPr>
          <w:color w:val="000000"/>
          <w:lang w:val="sv-SE"/>
        </w:rPr>
        <w:t xml:space="preserve">.  </w:t>
      </w:r>
      <w:r w:rsidR="005A1AC5" w:rsidRPr="0031224D">
        <w:rPr>
          <w:color w:val="000000"/>
          <w:lang w:val="fr-FR"/>
        </w:rPr>
        <w:t>Penilaian secara kualitatif</w:t>
      </w:r>
      <w:r w:rsidR="00A808C2" w:rsidRPr="0031224D">
        <w:rPr>
          <w:color w:val="000000"/>
          <w:lang w:val="fr-FR"/>
        </w:rPr>
        <w:t xml:space="preserve"> dan kuantitatif</w:t>
      </w:r>
    </w:p>
    <w:p w:rsidR="005A1AC5" w:rsidRPr="0031224D" w:rsidRDefault="005A1AC5" w:rsidP="004A1D40">
      <w:pPr>
        <w:spacing w:line="240" w:lineRule="auto"/>
        <w:ind w:left="1890" w:hanging="1080"/>
        <w:rPr>
          <w:color w:val="000000"/>
          <w:lang w:val="sv-SE"/>
        </w:rPr>
      </w:pPr>
      <w:r w:rsidRPr="0031224D">
        <w:rPr>
          <w:color w:val="000000"/>
          <w:lang w:val="sv-SE"/>
        </w:rPr>
        <w:t xml:space="preserve">Tahap </w:t>
      </w:r>
      <w:r w:rsidR="004A1D40" w:rsidRPr="0031224D">
        <w:rPr>
          <w:color w:val="000000"/>
          <w:lang w:val="sv-SE"/>
        </w:rPr>
        <w:t>5</w:t>
      </w:r>
      <w:r w:rsidR="009069B4" w:rsidRPr="0031224D">
        <w:rPr>
          <w:color w:val="000000"/>
          <w:lang w:val="sv-SE"/>
        </w:rPr>
        <w:t>.  Penyusunan komentar dan rekomendasi</w:t>
      </w:r>
    </w:p>
    <w:p w:rsidR="004A1D40" w:rsidRPr="0031224D" w:rsidRDefault="004A1D40" w:rsidP="00363A37">
      <w:pPr>
        <w:spacing w:line="240" w:lineRule="auto"/>
        <w:ind w:left="810" w:hanging="387"/>
        <w:jc w:val="left"/>
        <w:rPr>
          <w:color w:val="000000"/>
          <w:lang w:val="sv-SE"/>
        </w:rPr>
      </w:pPr>
      <w:r w:rsidRPr="0031224D">
        <w:rPr>
          <w:color w:val="000000"/>
          <w:lang w:val="sv-SE"/>
        </w:rPr>
        <w:t xml:space="preserve">3.   </w:t>
      </w:r>
      <w:r w:rsidRPr="0046181D">
        <w:rPr>
          <w:b/>
          <w:color w:val="000000"/>
          <w:lang w:val="sv-SE"/>
        </w:rPr>
        <w:t xml:space="preserve">Pembobotan </w:t>
      </w:r>
      <w:r w:rsidRPr="0031224D">
        <w:rPr>
          <w:b/>
          <w:color w:val="000000"/>
          <w:lang w:val="sv-SE"/>
        </w:rPr>
        <w:t>nilai, validasi hasil asesmen lapangan dan keputusan akreditasi</w:t>
      </w:r>
    </w:p>
    <w:p w:rsidR="005A1AC5" w:rsidRPr="0031224D" w:rsidRDefault="005A1AC5" w:rsidP="004A1D40">
      <w:pPr>
        <w:spacing w:line="240" w:lineRule="auto"/>
        <w:ind w:left="1890" w:hanging="1083"/>
        <w:jc w:val="left"/>
        <w:rPr>
          <w:color w:val="000000"/>
          <w:lang w:val="id-ID"/>
        </w:rPr>
      </w:pPr>
      <w:r w:rsidRPr="0031224D">
        <w:rPr>
          <w:color w:val="000000"/>
          <w:lang w:val="fi-FI"/>
        </w:rPr>
        <w:t xml:space="preserve">Tahap </w:t>
      </w:r>
      <w:r w:rsidR="004A1D40" w:rsidRPr="0031224D">
        <w:rPr>
          <w:color w:val="000000"/>
          <w:lang w:val="fi-FI"/>
        </w:rPr>
        <w:t>6.  Perhitungan nilai terbobot hasil penilaian kuantitatif dan perhitungan nilai sementara a</w:t>
      </w:r>
      <w:r w:rsidR="009069B4" w:rsidRPr="0031224D">
        <w:rPr>
          <w:color w:val="000000"/>
          <w:lang w:val="fi-FI"/>
        </w:rPr>
        <w:t xml:space="preserve">kreditasi </w:t>
      </w:r>
      <w:r w:rsidR="001B45DA" w:rsidRPr="0031224D">
        <w:rPr>
          <w:color w:val="000000"/>
          <w:lang w:val="id-ID"/>
        </w:rPr>
        <w:t>P</w:t>
      </w:r>
      <w:r w:rsidR="009069B4" w:rsidRPr="0031224D">
        <w:rPr>
          <w:color w:val="000000"/>
          <w:lang w:val="fi-FI"/>
        </w:rPr>
        <w:t xml:space="preserve">rogram </w:t>
      </w:r>
      <w:r w:rsidR="001B45DA" w:rsidRPr="0031224D">
        <w:rPr>
          <w:color w:val="000000"/>
          <w:lang w:val="id-ID"/>
        </w:rPr>
        <w:t>S</w:t>
      </w:r>
      <w:r w:rsidR="001B45DA" w:rsidRPr="0031224D">
        <w:rPr>
          <w:color w:val="000000"/>
          <w:lang w:val="fi-FI"/>
        </w:rPr>
        <w:t xml:space="preserve">tudi </w:t>
      </w:r>
    </w:p>
    <w:p w:rsidR="005A1AC5" w:rsidRPr="0031224D" w:rsidRDefault="005A1AC5" w:rsidP="004A1D40">
      <w:pPr>
        <w:spacing w:line="240" w:lineRule="auto"/>
        <w:ind w:left="810" w:hanging="3"/>
        <w:rPr>
          <w:color w:val="000000"/>
          <w:lang w:val="fi-FI"/>
        </w:rPr>
      </w:pPr>
      <w:r w:rsidRPr="0031224D">
        <w:rPr>
          <w:color w:val="000000"/>
          <w:lang w:val="fi-FI"/>
        </w:rPr>
        <w:t xml:space="preserve">Tahap </w:t>
      </w:r>
      <w:r w:rsidR="004A1D40" w:rsidRPr="0031224D">
        <w:rPr>
          <w:color w:val="000000"/>
          <w:lang w:val="fi-FI"/>
        </w:rPr>
        <w:t>7</w:t>
      </w:r>
      <w:r w:rsidR="00665603" w:rsidRPr="0031224D">
        <w:rPr>
          <w:color w:val="000000"/>
          <w:lang w:val="fi-FI"/>
        </w:rPr>
        <w:t>.  Validasi h</w:t>
      </w:r>
      <w:r w:rsidRPr="0031224D">
        <w:rPr>
          <w:color w:val="000000"/>
          <w:lang w:val="fi-FI"/>
        </w:rPr>
        <w:t xml:space="preserve">asil </w:t>
      </w:r>
      <w:r w:rsidR="00665603" w:rsidRPr="0031224D">
        <w:rPr>
          <w:color w:val="000000"/>
          <w:lang w:val="fi-FI"/>
        </w:rPr>
        <w:t>asesmen lapangan Tim Asesor</w:t>
      </w:r>
    </w:p>
    <w:p w:rsidR="005A1AC5" w:rsidRPr="0031224D" w:rsidRDefault="005A1AC5" w:rsidP="004A1D40">
      <w:pPr>
        <w:spacing w:line="240" w:lineRule="auto"/>
        <w:ind w:left="810" w:hanging="3"/>
        <w:rPr>
          <w:color w:val="000000"/>
          <w:lang w:val="fi-FI"/>
        </w:rPr>
      </w:pPr>
      <w:r w:rsidRPr="0031224D">
        <w:rPr>
          <w:color w:val="000000"/>
          <w:lang w:val="fi-FI"/>
        </w:rPr>
        <w:t xml:space="preserve">Tahap </w:t>
      </w:r>
      <w:r w:rsidR="004A1D40" w:rsidRPr="0031224D">
        <w:rPr>
          <w:color w:val="000000"/>
          <w:lang w:val="fi-FI"/>
        </w:rPr>
        <w:t>8</w:t>
      </w:r>
      <w:r w:rsidR="009069B4" w:rsidRPr="0031224D">
        <w:rPr>
          <w:color w:val="000000"/>
          <w:lang w:val="fi-FI"/>
        </w:rPr>
        <w:t>.  Keputusan Akreditasi</w:t>
      </w:r>
    </w:p>
    <w:p w:rsidR="00C61C45" w:rsidRPr="0031224D" w:rsidRDefault="00C61C45" w:rsidP="00D31636">
      <w:pPr>
        <w:pStyle w:val="Heading3"/>
        <w:rPr>
          <w:color w:val="000000"/>
          <w:lang w:val="fi-FI"/>
        </w:rPr>
      </w:pPr>
      <w:bookmarkStart w:id="23" w:name="_Toc120175483"/>
    </w:p>
    <w:p w:rsidR="00EA54F4" w:rsidRPr="0031224D" w:rsidRDefault="00FA278A" w:rsidP="00D31636">
      <w:pPr>
        <w:pStyle w:val="Heading3"/>
        <w:rPr>
          <w:color w:val="000000"/>
          <w:lang w:val="fi-FI"/>
        </w:rPr>
      </w:pPr>
      <w:bookmarkStart w:id="24" w:name="_Toc207988172"/>
      <w:r w:rsidRPr="0031224D">
        <w:rPr>
          <w:color w:val="000000"/>
          <w:lang w:val="fi-FI"/>
        </w:rPr>
        <w:t xml:space="preserve">1. </w:t>
      </w:r>
      <w:r w:rsidR="00CD7D2A" w:rsidRPr="0031224D">
        <w:rPr>
          <w:color w:val="000000"/>
          <w:lang w:val="fi-FI"/>
        </w:rPr>
        <w:t>Asesmen Kecukupan</w:t>
      </w:r>
      <w:bookmarkEnd w:id="24"/>
      <w:r w:rsidRPr="0031224D">
        <w:rPr>
          <w:color w:val="000000"/>
          <w:lang w:val="fi-FI"/>
        </w:rPr>
        <w:t xml:space="preserve"> </w:t>
      </w:r>
      <w:bookmarkEnd w:id="23"/>
    </w:p>
    <w:p w:rsidR="00EA54F4" w:rsidRPr="0031224D" w:rsidRDefault="00EA54F4" w:rsidP="00D31636">
      <w:pPr>
        <w:spacing w:line="240" w:lineRule="auto"/>
        <w:rPr>
          <w:color w:val="000000"/>
          <w:lang w:val="fi-FI"/>
        </w:rPr>
      </w:pPr>
    </w:p>
    <w:p w:rsidR="00EA54F4" w:rsidRPr="0031224D" w:rsidRDefault="00FA278A" w:rsidP="00A808C2">
      <w:pPr>
        <w:spacing w:line="240" w:lineRule="auto"/>
        <w:ind w:left="1440" w:hanging="1044"/>
        <w:rPr>
          <w:color w:val="000000"/>
          <w:lang w:val="sv-SE"/>
        </w:rPr>
      </w:pPr>
      <w:proofErr w:type="gramStart"/>
      <w:r w:rsidRPr="0031224D">
        <w:rPr>
          <w:color w:val="000000"/>
        </w:rPr>
        <w:t>Tahap 1.</w:t>
      </w:r>
      <w:proofErr w:type="gramEnd"/>
      <w:r w:rsidRPr="0031224D">
        <w:rPr>
          <w:color w:val="000000"/>
        </w:rPr>
        <w:t xml:space="preserve"> </w:t>
      </w:r>
      <w:r w:rsidRPr="0031224D">
        <w:rPr>
          <w:color w:val="000000"/>
          <w:lang w:val="sv-SE"/>
        </w:rPr>
        <w:t xml:space="preserve">Penilaian secara kualitatif </w:t>
      </w:r>
      <w:r w:rsidR="003F05C2" w:rsidRPr="0031224D">
        <w:rPr>
          <w:color w:val="000000"/>
          <w:lang w:val="sv-SE"/>
        </w:rPr>
        <w:t xml:space="preserve">dan kuantitatif </w:t>
      </w:r>
      <w:r w:rsidRPr="0031224D">
        <w:rPr>
          <w:color w:val="000000"/>
          <w:lang w:val="sv-SE"/>
        </w:rPr>
        <w:t xml:space="preserve">oleh masing-masing anggota </w:t>
      </w:r>
      <w:r w:rsidR="00A962BD" w:rsidRPr="0031224D">
        <w:rPr>
          <w:color w:val="000000"/>
          <w:lang w:val="id-ID"/>
        </w:rPr>
        <w:t>T</w:t>
      </w:r>
      <w:r w:rsidRPr="0031224D">
        <w:rPr>
          <w:color w:val="000000"/>
          <w:lang w:val="sv-SE"/>
        </w:rPr>
        <w:t xml:space="preserve">im </w:t>
      </w:r>
      <w:r w:rsidR="00A962BD" w:rsidRPr="0031224D">
        <w:rPr>
          <w:color w:val="000000"/>
          <w:lang w:val="id-ID"/>
        </w:rPr>
        <w:t>A</w:t>
      </w:r>
      <w:r w:rsidRPr="0031224D">
        <w:rPr>
          <w:color w:val="000000"/>
          <w:lang w:val="sv-SE"/>
        </w:rPr>
        <w:t>sesor</w:t>
      </w:r>
    </w:p>
    <w:p w:rsidR="00665603" w:rsidRPr="0031224D" w:rsidRDefault="00FA278A" w:rsidP="00D31636">
      <w:pPr>
        <w:spacing w:line="240" w:lineRule="auto"/>
        <w:ind w:left="1440"/>
        <w:rPr>
          <w:color w:val="000000"/>
          <w:lang w:val="sv-SE"/>
        </w:rPr>
      </w:pPr>
      <w:r w:rsidRPr="0031224D">
        <w:rPr>
          <w:color w:val="000000"/>
          <w:lang w:val="sv-SE"/>
        </w:rPr>
        <w:t xml:space="preserve">Penilaian ini dilakukan secara kualitatif </w:t>
      </w:r>
      <w:r w:rsidR="003F05C2" w:rsidRPr="0031224D">
        <w:rPr>
          <w:color w:val="000000"/>
          <w:lang w:val="sv-SE"/>
        </w:rPr>
        <w:t xml:space="preserve">dan kuantitatif </w:t>
      </w:r>
      <w:r w:rsidRPr="0031224D">
        <w:rPr>
          <w:color w:val="000000"/>
          <w:lang w:val="sv-SE"/>
        </w:rPr>
        <w:t xml:space="preserve">dengan menggunakan </w:t>
      </w:r>
      <w:r w:rsidR="004F56EB" w:rsidRPr="0031224D">
        <w:rPr>
          <w:i/>
          <w:color w:val="000000"/>
          <w:lang w:val="sv-SE"/>
        </w:rPr>
        <w:t>expert judgment</w:t>
      </w:r>
      <w:r w:rsidRPr="0031224D">
        <w:rPr>
          <w:color w:val="000000"/>
          <w:lang w:val="sv-SE"/>
        </w:rPr>
        <w:t>, yang hasilnya dituangkan dalam Format 1</w:t>
      </w:r>
      <w:r w:rsidR="00665603" w:rsidRPr="0031224D">
        <w:rPr>
          <w:color w:val="000000"/>
          <w:lang w:val="sv-SE"/>
        </w:rPr>
        <w:t>, Format 2, Format 3</w:t>
      </w:r>
      <w:r w:rsidRPr="0031224D">
        <w:rPr>
          <w:color w:val="000000"/>
          <w:lang w:val="sv-SE"/>
        </w:rPr>
        <w:t xml:space="preserve">. </w:t>
      </w:r>
      <w:r w:rsidR="00665603" w:rsidRPr="0031224D">
        <w:rPr>
          <w:color w:val="000000"/>
          <w:lang w:val="sv-SE"/>
        </w:rPr>
        <w:t>Format 1 berupa penilaian terhadap borang program studi, Format 2 berupa penilaian terhadap laporan evaluasi diri program studi, dan Format 3 beru</w:t>
      </w:r>
      <w:r w:rsidR="00F13271" w:rsidRPr="0031224D">
        <w:rPr>
          <w:color w:val="000000"/>
          <w:lang w:val="sv-SE"/>
        </w:rPr>
        <w:t xml:space="preserve">pa penilaian terhadap </w:t>
      </w:r>
      <w:r w:rsidR="00F13271" w:rsidRPr="0031224D">
        <w:rPr>
          <w:color w:val="000000"/>
          <w:lang w:val="id-ID"/>
        </w:rPr>
        <w:t xml:space="preserve"> </w:t>
      </w:r>
      <w:r w:rsidR="003B0D36" w:rsidRPr="0031224D">
        <w:rPr>
          <w:color w:val="000000"/>
          <w:lang w:val="id-ID"/>
        </w:rPr>
        <w:t>B</w:t>
      </w:r>
      <w:r w:rsidR="00F13271" w:rsidRPr="0031224D">
        <w:rPr>
          <w:color w:val="000000"/>
          <w:lang w:val="id-ID"/>
        </w:rPr>
        <w:t xml:space="preserve">orang </w:t>
      </w:r>
      <w:r w:rsidR="003B0D36" w:rsidRPr="0031224D">
        <w:rPr>
          <w:color w:val="000000"/>
          <w:lang w:val="id-ID"/>
        </w:rPr>
        <w:t>U</w:t>
      </w:r>
      <w:r w:rsidR="00F13271" w:rsidRPr="0031224D">
        <w:rPr>
          <w:color w:val="000000"/>
          <w:lang w:val="id-ID"/>
        </w:rPr>
        <w:t xml:space="preserve">nit </w:t>
      </w:r>
      <w:r w:rsidR="003B0D36" w:rsidRPr="0031224D">
        <w:rPr>
          <w:color w:val="000000"/>
          <w:lang w:val="id-ID"/>
        </w:rPr>
        <w:t>P</w:t>
      </w:r>
      <w:r w:rsidR="00F13271" w:rsidRPr="0031224D">
        <w:rPr>
          <w:color w:val="000000"/>
          <w:lang w:val="id-ID"/>
        </w:rPr>
        <w:t>engelola</w:t>
      </w:r>
      <w:r w:rsidR="00665603" w:rsidRPr="0031224D">
        <w:rPr>
          <w:color w:val="000000"/>
          <w:lang w:val="sv-SE"/>
        </w:rPr>
        <w:t xml:space="preserve">.  Ketiga format ini dilakukan secara mandiri oleh masing-masing asesor dan ditandatangani.  Penilaian terhadap ketiga dokumen di atas menggunakan kriteria yang diberikan pada Buku VI: Matriks Penilaian Instrumen Akreditasi Program Studi </w:t>
      </w:r>
      <w:r w:rsidR="00F13271" w:rsidRPr="0031224D">
        <w:rPr>
          <w:color w:val="000000"/>
          <w:lang w:val="id-ID"/>
        </w:rPr>
        <w:t>Kedokteran Hewan</w:t>
      </w:r>
      <w:r w:rsidR="00665603" w:rsidRPr="0031224D">
        <w:rPr>
          <w:color w:val="000000"/>
          <w:lang w:val="sv-SE"/>
        </w:rPr>
        <w:t>.</w:t>
      </w:r>
    </w:p>
    <w:p w:rsidR="00665603" w:rsidRPr="0031224D" w:rsidRDefault="00665603" w:rsidP="00D31636">
      <w:pPr>
        <w:spacing w:line="240" w:lineRule="auto"/>
        <w:ind w:left="1440"/>
        <w:rPr>
          <w:color w:val="000000"/>
          <w:lang w:val="sv-SE"/>
        </w:rPr>
      </w:pPr>
    </w:p>
    <w:p w:rsidR="00EA54F4" w:rsidRPr="0031224D" w:rsidRDefault="00EA54F4" w:rsidP="00D31636">
      <w:pPr>
        <w:spacing w:line="240" w:lineRule="auto"/>
        <w:ind w:left="1701"/>
        <w:rPr>
          <w:color w:val="000000"/>
          <w:lang w:val="it-IT"/>
        </w:rPr>
      </w:pPr>
    </w:p>
    <w:p w:rsidR="00EA54F4" w:rsidRPr="0031224D" w:rsidRDefault="00FA278A" w:rsidP="00D31636">
      <w:pPr>
        <w:pStyle w:val="Heading3"/>
        <w:rPr>
          <w:color w:val="000000"/>
          <w:lang w:val="fi-FI"/>
        </w:rPr>
      </w:pPr>
      <w:bookmarkStart w:id="25" w:name="_Toc207988173"/>
      <w:bookmarkStart w:id="26" w:name="_Toc120175484"/>
      <w:r w:rsidRPr="0031224D">
        <w:rPr>
          <w:color w:val="000000"/>
          <w:lang w:val="fi-FI"/>
        </w:rPr>
        <w:t xml:space="preserve">2. </w:t>
      </w:r>
      <w:r w:rsidR="00E16DBF" w:rsidRPr="0031224D">
        <w:rPr>
          <w:color w:val="000000"/>
          <w:lang w:val="fi-FI"/>
        </w:rPr>
        <w:t>Asesmen</w:t>
      </w:r>
      <w:r w:rsidRPr="0031224D">
        <w:rPr>
          <w:color w:val="000000"/>
          <w:lang w:val="fi-FI"/>
        </w:rPr>
        <w:t xml:space="preserve"> Lapang</w:t>
      </w:r>
      <w:bookmarkEnd w:id="25"/>
      <w:r w:rsidR="00B8400C" w:rsidRPr="0031224D">
        <w:rPr>
          <w:color w:val="000000"/>
          <w:lang w:val="fi-FI"/>
        </w:rPr>
        <w:t>an</w:t>
      </w:r>
      <w:r w:rsidRPr="0031224D">
        <w:rPr>
          <w:color w:val="000000"/>
          <w:lang w:val="fi-FI"/>
        </w:rPr>
        <w:t xml:space="preserve"> </w:t>
      </w:r>
      <w:bookmarkEnd w:id="26"/>
    </w:p>
    <w:p w:rsidR="00EA54F4" w:rsidRPr="0031224D" w:rsidRDefault="00EA54F4" w:rsidP="00D31636">
      <w:pPr>
        <w:spacing w:line="240" w:lineRule="auto"/>
        <w:ind w:left="1701" w:hanging="1134"/>
        <w:rPr>
          <w:color w:val="000000"/>
          <w:lang w:val="fi-FI"/>
        </w:rPr>
      </w:pPr>
    </w:p>
    <w:p w:rsidR="00B8400C" w:rsidRPr="0031224D" w:rsidRDefault="00B8400C" w:rsidP="0046181D">
      <w:pPr>
        <w:spacing w:line="240" w:lineRule="auto"/>
        <w:ind w:left="1440" w:hanging="1080"/>
        <w:jc w:val="left"/>
        <w:rPr>
          <w:color w:val="000000"/>
          <w:lang w:val="sv-SE"/>
        </w:rPr>
      </w:pPr>
      <w:r w:rsidRPr="0031224D">
        <w:rPr>
          <w:color w:val="000000"/>
          <w:lang w:val="fi-FI"/>
        </w:rPr>
        <w:t>Tahap 2</w:t>
      </w:r>
      <w:r w:rsidR="00FA278A" w:rsidRPr="0031224D">
        <w:rPr>
          <w:color w:val="000000"/>
          <w:lang w:val="fi-FI"/>
        </w:rPr>
        <w:t xml:space="preserve">. </w:t>
      </w:r>
      <w:r w:rsidR="0046181D">
        <w:rPr>
          <w:color w:val="000000"/>
          <w:lang w:val="fi-FI"/>
        </w:rPr>
        <w:t xml:space="preserve"> </w:t>
      </w:r>
      <w:r w:rsidRPr="0031224D">
        <w:rPr>
          <w:color w:val="000000"/>
          <w:lang w:val="sv-SE"/>
        </w:rPr>
        <w:t xml:space="preserve">Penyusunan berita acara antara </w:t>
      </w:r>
      <w:r w:rsidR="00B76CC7" w:rsidRPr="0031224D">
        <w:rPr>
          <w:color w:val="000000"/>
          <w:lang w:val="id-ID"/>
        </w:rPr>
        <w:t>T</w:t>
      </w:r>
      <w:r w:rsidRPr="0031224D">
        <w:rPr>
          <w:color w:val="000000"/>
          <w:lang w:val="sv-SE"/>
        </w:rPr>
        <w:t xml:space="preserve">im </w:t>
      </w:r>
      <w:r w:rsidR="00B76CC7" w:rsidRPr="0031224D">
        <w:rPr>
          <w:color w:val="000000"/>
          <w:lang w:val="id-ID"/>
        </w:rPr>
        <w:t>A</w:t>
      </w:r>
      <w:r w:rsidRPr="0031224D">
        <w:rPr>
          <w:color w:val="000000"/>
          <w:lang w:val="sv-SE"/>
        </w:rPr>
        <w:t xml:space="preserve">sesor dengan </w:t>
      </w:r>
      <w:r w:rsidR="003B0D36" w:rsidRPr="0031224D">
        <w:rPr>
          <w:color w:val="000000"/>
          <w:lang w:val="id-ID"/>
        </w:rPr>
        <w:t>P</w:t>
      </w:r>
      <w:r w:rsidRPr="0031224D">
        <w:rPr>
          <w:color w:val="000000"/>
          <w:lang w:val="sv-SE"/>
        </w:rPr>
        <w:t xml:space="preserve">impinan </w:t>
      </w:r>
      <w:r w:rsidR="003B0D36" w:rsidRPr="0031224D">
        <w:rPr>
          <w:color w:val="000000"/>
          <w:lang w:val="id-ID"/>
        </w:rPr>
        <w:t>P</w:t>
      </w:r>
      <w:r w:rsidR="001A634D" w:rsidRPr="0031224D">
        <w:rPr>
          <w:color w:val="000000"/>
          <w:lang w:val="id-ID"/>
        </w:rPr>
        <w:t xml:space="preserve">rogram </w:t>
      </w:r>
      <w:r w:rsidR="003B0D36" w:rsidRPr="0031224D">
        <w:rPr>
          <w:color w:val="000000"/>
          <w:lang w:val="id-ID"/>
        </w:rPr>
        <w:t>S</w:t>
      </w:r>
      <w:r w:rsidR="001A634D" w:rsidRPr="0031224D">
        <w:rPr>
          <w:color w:val="000000"/>
          <w:lang w:val="id-ID"/>
        </w:rPr>
        <w:t>tudi</w:t>
      </w:r>
    </w:p>
    <w:p w:rsidR="00EA54F4" w:rsidRPr="0031224D" w:rsidRDefault="00E16DBF" w:rsidP="00D31636">
      <w:pPr>
        <w:spacing w:line="240" w:lineRule="auto"/>
        <w:ind w:left="1440"/>
        <w:rPr>
          <w:color w:val="000000"/>
          <w:lang w:val="fi-FI"/>
        </w:rPr>
      </w:pPr>
      <w:r w:rsidRPr="0031224D">
        <w:rPr>
          <w:color w:val="000000"/>
          <w:lang w:val="fi-FI"/>
        </w:rPr>
        <w:t>Asesmen lapang</w:t>
      </w:r>
      <w:r w:rsidR="00B8400C" w:rsidRPr="0031224D">
        <w:rPr>
          <w:color w:val="000000"/>
          <w:lang w:val="fi-FI"/>
        </w:rPr>
        <w:t>an</w:t>
      </w:r>
      <w:r w:rsidR="00FA278A" w:rsidRPr="0031224D">
        <w:rPr>
          <w:color w:val="000000"/>
          <w:lang w:val="fi-FI"/>
        </w:rPr>
        <w:t xml:space="preserve"> dilakukan untuk validasi, verifikasi dan pe</w:t>
      </w:r>
      <w:r w:rsidR="00B8400C" w:rsidRPr="0031224D">
        <w:rPr>
          <w:color w:val="000000"/>
          <w:lang w:val="fi-FI"/>
        </w:rPr>
        <w:t>nilaian kinerja program studi</w:t>
      </w:r>
      <w:r w:rsidR="00FA278A" w:rsidRPr="0031224D">
        <w:rPr>
          <w:color w:val="000000"/>
          <w:lang w:val="fi-FI"/>
        </w:rPr>
        <w:t xml:space="preserve"> dengan merujuk pada substansi yang ada dalam</w:t>
      </w:r>
      <w:r w:rsidRPr="0031224D">
        <w:rPr>
          <w:color w:val="000000"/>
          <w:lang w:val="fi-FI"/>
        </w:rPr>
        <w:t xml:space="preserve"> </w:t>
      </w:r>
      <w:r w:rsidR="00B8400C" w:rsidRPr="0031224D">
        <w:rPr>
          <w:color w:val="000000"/>
          <w:lang w:val="fi-FI"/>
        </w:rPr>
        <w:t>borang dan evaluasi diri program studi</w:t>
      </w:r>
      <w:r w:rsidR="00FA278A" w:rsidRPr="0031224D">
        <w:rPr>
          <w:color w:val="000000"/>
          <w:lang w:val="fi-FI"/>
        </w:rPr>
        <w:t>. Penilaian pakar (</w:t>
      </w:r>
      <w:r w:rsidR="00D30F23" w:rsidRPr="0031224D">
        <w:rPr>
          <w:i/>
          <w:iCs/>
          <w:color w:val="000000"/>
          <w:lang w:val="fi-FI"/>
        </w:rPr>
        <w:t>expert judg</w:t>
      </w:r>
      <w:r w:rsidR="00FA278A" w:rsidRPr="0031224D">
        <w:rPr>
          <w:i/>
          <w:iCs/>
          <w:color w:val="000000"/>
          <w:lang w:val="fi-FI"/>
        </w:rPr>
        <w:t>ment</w:t>
      </w:r>
      <w:r w:rsidR="00FA278A" w:rsidRPr="0031224D">
        <w:rPr>
          <w:color w:val="000000"/>
          <w:lang w:val="fi-FI"/>
        </w:rPr>
        <w:t xml:space="preserve">) sangat diperlukan pada saat kunjungan di lapangan terhadap kesahihan, keandalan dan keunggulan </w:t>
      </w:r>
      <w:r w:rsidR="00B8400C" w:rsidRPr="0031224D">
        <w:rPr>
          <w:color w:val="000000"/>
          <w:lang w:val="fi-FI"/>
        </w:rPr>
        <w:t xml:space="preserve">program studi </w:t>
      </w:r>
      <w:r w:rsidR="00FA278A" w:rsidRPr="0031224D">
        <w:rPr>
          <w:color w:val="000000"/>
          <w:lang w:val="fi-FI"/>
        </w:rPr>
        <w:t>tersebut. Penilaian kualitatif ini dituangkan dalam</w:t>
      </w:r>
      <w:r w:rsidR="00F73C6E" w:rsidRPr="0031224D">
        <w:rPr>
          <w:color w:val="000000"/>
          <w:lang w:val="fi-FI"/>
        </w:rPr>
        <w:t xml:space="preserve"> bentuk deskrip</w:t>
      </w:r>
      <w:r w:rsidR="00B8400C" w:rsidRPr="0031224D">
        <w:rPr>
          <w:color w:val="000000"/>
          <w:lang w:val="fi-FI"/>
        </w:rPr>
        <w:t xml:space="preserve">si pada Format 4, yang ditandatangani oleh </w:t>
      </w:r>
      <w:r w:rsidR="001877F5" w:rsidRPr="0031224D">
        <w:rPr>
          <w:color w:val="000000"/>
          <w:lang w:val="id-ID"/>
        </w:rPr>
        <w:t>T</w:t>
      </w:r>
      <w:r w:rsidR="00B8400C" w:rsidRPr="0031224D">
        <w:rPr>
          <w:color w:val="000000"/>
          <w:lang w:val="fi-FI"/>
        </w:rPr>
        <w:t xml:space="preserve">im </w:t>
      </w:r>
      <w:r w:rsidR="001877F5" w:rsidRPr="0031224D">
        <w:rPr>
          <w:color w:val="000000"/>
          <w:lang w:val="id-ID"/>
        </w:rPr>
        <w:t>A</w:t>
      </w:r>
      <w:r w:rsidR="00B8400C" w:rsidRPr="0031224D">
        <w:rPr>
          <w:color w:val="000000"/>
          <w:lang w:val="fi-FI"/>
        </w:rPr>
        <w:t xml:space="preserve">sesor dan </w:t>
      </w:r>
      <w:r w:rsidR="001877F5" w:rsidRPr="0031224D">
        <w:rPr>
          <w:color w:val="000000"/>
          <w:lang w:val="id-ID"/>
        </w:rPr>
        <w:t>P</w:t>
      </w:r>
      <w:r w:rsidR="00B8400C" w:rsidRPr="0031224D">
        <w:rPr>
          <w:color w:val="000000"/>
          <w:lang w:val="fi-FI"/>
        </w:rPr>
        <w:t xml:space="preserve">impinan </w:t>
      </w:r>
      <w:r w:rsidR="001877F5" w:rsidRPr="0031224D">
        <w:rPr>
          <w:color w:val="000000"/>
          <w:lang w:val="id-ID"/>
        </w:rPr>
        <w:t>P</w:t>
      </w:r>
      <w:r w:rsidR="00B8400C" w:rsidRPr="0031224D">
        <w:rPr>
          <w:color w:val="000000"/>
          <w:lang w:val="fi-FI"/>
        </w:rPr>
        <w:t xml:space="preserve">rogram </w:t>
      </w:r>
      <w:r w:rsidR="001877F5" w:rsidRPr="0031224D">
        <w:rPr>
          <w:color w:val="000000"/>
          <w:lang w:val="id-ID"/>
        </w:rPr>
        <w:t>S</w:t>
      </w:r>
      <w:r w:rsidR="00B8400C" w:rsidRPr="0031224D">
        <w:rPr>
          <w:color w:val="000000"/>
          <w:lang w:val="fi-FI"/>
        </w:rPr>
        <w:t>tudi.</w:t>
      </w:r>
      <w:r w:rsidR="00F73C6E" w:rsidRPr="0031224D">
        <w:rPr>
          <w:color w:val="000000"/>
          <w:lang w:val="fi-FI"/>
        </w:rPr>
        <w:t xml:space="preserve"> </w:t>
      </w:r>
    </w:p>
    <w:p w:rsidR="00B8400C" w:rsidRPr="0031224D" w:rsidRDefault="00B8400C" w:rsidP="00D31636">
      <w:pPr>
        <w:spacing w:line="240" w:lineRule="auto"/>
        <w:ind w:left="1440"/>
        <w:rPr>
          <w:color w:val="000000"/>
          <w:lang w:val="sv-SE"/>
        </w:rPr>
      </w:pPr>
    </w:p>
    <w:p w:rsidR="00B8400C" w:rsidRPr="0031224D" w:rsidRDefault="0046181D" w:rsidP="0046181D">
      <w:pPr>
        <w:spacing w:line="240" w:lineRule="auto"/>
        <w:ind w:left="1440" w:hanging="1080"/>
        <w:jc w:val="left"/>
        <w:rPr>
          <w:color w:val="000000"/>
          <w:lang w:val="id-ID"/>
        </w:rPr>
      </w:pPr>
      <w:r>
        <w:rPr>
          <w:color w:val="000000"/>
          <w:lang w:val="fi-FI"/>
        </w:rPr>
        <w:t xml:space="preserve">Tahap 3.  </w:t>
      </w:r>
      <w:r w:rsidR="00B8400C" w:rsidRPr="0031224D">
        <w:rPr>
          <w:color w:val="000000"/>
          <w:lang w:val="sv-SE"/>
        </w:rPr>
        <w:t xml:space="preserve">Penyusunan berita acara antara </w:t>
      </w:r>
      <w:r w:rsidR="001877F5" w:rsidRPr="0031224D">
        <w:rPr>
          <w:color w:val="000000"/>
          <w:lang w:val="id-ID"/>
        </w:rPr>
        <w:t>T</w:t>
      </w:r>
      <w:r w:rsidR="009037FA" w:rsidRPr="0031224D">
        <w:rPr>
          <w:color w:val="000000"/>
          <w:lang w:val="fi-FI"/>
        </w:rPr>
        <w:t xml:space="preserve">im </w:t>
      </w:r>
      <w:r w:rsidR="001877F5" w:rsidRPr="0031224D">
        <w:rPr>
          <w:color w:val="000000"/>
          <w:lang w:val="id-ID"/>
        </w:rPr>
        <w:t>A</w:t>
      </w:r>
      <w:r w:rsidR="009037FA" w:rsidRPr="0031224D">
        <w:rPr>
          <w:color w:val="000000"/>
          <w:lang w:val="fi-FI"/>
        </w:rPr>
        <w:t xml:space="preserve">sesor dan </w:t>
      </w:r>
      <w:r w:rsidR="001877F5" w:rsidRPr="0031224D">
        <w:rPr>
          <w:color w:val="000000"/>
          <w:lang w:val="id-ID"/>
        </w:rPr>
        <w:t>P</w:t>
      </w:r>
      <w:r w:rsidR="009037FA" w:rsidRPr="0031224D">
        <w:rPr>
          <w:color w:val="000000"/>
          <w:lang w:val="fi-FI"/>
        </w:rPr>
        <w:t>impinan</w:t>
      </w:r>
      <w:r w:rsidR="009037FA" w:rsidRPr="0031224D">
        <w:rPr>
          <w:color w:val="000000"/>
          <w:lang w:val="sv-SE"/>
        </w:rPr>
        <w:t xml:space="preserve"> </w:t>
      </w:r>
      <w:r w:rsidR="001877F5" w:rsidRPr="0031224D">
        <w:rPr>
          <w:color w:val="000000"/>
          <w:lang w:val="id-ID"/>
        </w:rPr>
        <w:t>Un</w:t>
      </w:r>
      <w:r w:rsidR="00F13271" w:rsidRPr="0031224D">
        <w:rPr>
          <w:color w:val="000000"/>
          <w:lang w:val="id-ID"/>
        </w:rPr>
        <w:t xml:space="preserve">it </w:t>
      </w:r>
      <w:r w:rsidR="001877F5" w:rsidRPr="0031224D">
        <w:rPr>
          <w:color w:val="000000"/>
          <w:lang w:val="id-ID"/>
        </w:rPr>
        <w:t>P</w:t>
      </w:r>
      <w:r w:rsidR="00F13271" w:rsidRPr="0031224D">
        <w:rPr>
          <w:color w:val="000000"/>
          <w:lang w:val="id-ID"/>
        </w:rPr>
        <w:t>engelola</w:t>
      </w:r>
    </w:p>
    <w:p w:rsidR="00B8400C" w:rsidRPr="0031224D" w:rsidRDefault="00B8400C" w:rsidP="00B8400C">
      <w:pPr>
        <w:spacing w:line="240" w:lineRule="auto"/>
        <w:ind w:left="1440"/>
        <w:rPr>
          <w:color w:val="000000"/>
          <w:lang w:val="fi-FI"/>
        </w:rPr>
      </w:pPr>
      <w:r w:rsidRPr="0031224D">
        <w:rPr>
          <w:color w:val="000000"/>
          <w:lang w:val="fi-FI"/>
        </w:rPr>
        <w:t>Asesmen lapangan dilakukan untuk validasi, verifikasi dan</w:t>
      </w:r>
      <w:r w:rsidR="0046181D">
        <w:rPr>
          <w:color w:val="000000"/>
          <w:lang w:val="fi-FI"/>
        </w:rPr>
        <w:t xml:space="preserve"> penilaian kinerja Unit Pengelola</w:t>
      </w:r>
      <w:r w:rsidRPr="0031224D">
        <w:rPr>
          <w:color w:val="000000"/>
          <w:lang w:val="fi-FI"/>
        </w:rPr>
        <w:t xml:space="preserve"> dengan merujuk pada substansi yang ada dalam </w:t>
      </w:r>
      <w:r w:rsidR="0046181D">
        <w:rPr>
          <w:color w:val="000000"/>
        </w:rPr>
        <w:t>b</w:t>
      </w:r>
      <w:r w:rsidR="00B97D71" w:rsidRPr="0031224D">
        <w:rPr>
          <w:color w:val="000000"/>
          <w:lang w:val="id-ID"/>
        </w:rPr>
        <w:t>orang</w:t>
      </w:r>
      <w:r w:rsidRPr="0031224D">
        <w:rPr>
          <w:color w:val="000000"/>
          <w:lang w:val="fi-FI"/>
        </w:rPr>
        <w:t xml:space="preserve"> </w:t>
      </w:r>
      <w:r w:rsidR="0046181D">
        <w:rPr>
          <w:color w:val="000000"/>
        </w:rPr>
        <w:t>u</w:t>
      </w:r>
      <w:r w:rsidR="00B97D71" w:rsidRPr="0031224D">
        <w:rPr>
          <w:color w:val="000000"/>
          <w:lang w:val="id-ID"/>
        </w:rPr>
        <w:t xml:space="preserve">nit </w:t>
      </w:r>
      <w:r w:rsidR="0046181D">
        <w:rPr>
          <w:color w:val="000000"/>
        </w:rPr>
        <w:t>p</w:t>
      </w:r>
      <w:r w:rsidR="00B97D71" w:rsidRPr="0031224D">
        <w:rPr>
          <w:color w:val="000000"/>
          <w:lang w:val="id-ID"/>
        </w:rPr>
        <w:t>engelola</w:t>
      </w:r>
      <w:r w:rsidRPr="0031224D">
        <w:rPr>
          <w:color w:val="000000"/>
          <w:lang w:val="fi-FI"/>
        </w:rPr>
        <w:t>. Penilaian pakar (</w:t>
      </w:r>
      <w:r w:rsidR="00D30F23" w:rsidRPr="0031224D">
        <w:rPr>
          <w:i/>
          <w:iCs/>
          <w:color w:val="000000"/>
          <w:lang w:val="fi-FI"/>
        </w:rPr>
        <w:t>expert judgment</w:t>
      </w:r>
      <w:r w:rsidRPr="0031224D">
        <w:rPr>
          <w:color w:val="000000"/>
          <w:lang w:val="fi-FI"/>
        </w:rPr>
        <w:t>) sangat diperlukan pada saat kunjungan di lapangan terhadap kesahihan, keanda</w:t>
      </w:r>
      <w:r w:rsidR="0046181D">
        <w:rPr>
          <w:color w:val="000000"/>
          <w:lang w:val="fi-FI"/>
        </w:rPr>
        <w:t>lan dan keunggulan Unit Pengelola</w:t>
      </w:r>
      <w:r w:rsidRPr="0031224D">
        <w:rPr>
          <w:color w:val="000000"/>
          <w:lang w:val="fi-FI"/>
        </w:rPr>
        <w:t xml:space="preserve"> tersebut. Penilaian kualitatif ini dituangkan dalam bentuk deskripsi pada Format 5, yang ditandatangani oleh </w:t>
      </w:r>
      <w:r w:rsidR="001877F5" w:rsidRPr="0031224D">
        <w:rPr>
          <w:color w:val="000000"/>
          <w:lang w:val="id-ID"/>
        </w:rPr>
        <w:t>T</w:t>
      </w:r>
      <w:r w:rsidR="00B97D71" w:rsidRPr="0031224D">
        <w:rPr>
          <w:color w:val="000000"/>
          <w:lang w:val="fi-FI"/>
        </w:rPr>
        <w:t xml:space="preserve">im </w:t>
      </w:r>
      <w:r w:rsidR="001877F5" w:rsidRPr="0031224D">
        <w:rPr>
          <w:color w:val="000000"/>
          <w:lang w:val="id-ID"/>
        </w:rPr>
        <w:t>A</w:t>
      </w:r>
      <w:r w:rsidR="00B97D71" w:rsidRPr="0031224D">
        <w:rPr>
          <w:color w:val="000000"/>
          <w:lang w:val="fi-FI"/>
        </w:rPr>
        <w:t xml:space="preserve">sesor dan </w:t>
      </w:r>
      <w:r w:rsidR="001877F5" w:rsidRPr="0031224D">
        <w:rPr>
          <w:color w:val="000000"/>
          <w:lang w:val="id-ID"/>
        </w:rPr>
        <w:t>P</w:t>
      </w:r>
      <w:r w:rsidR="00B97D71" w:rsidRPr="0031224D">
        <w:rPr>
          <w:color w:val="000000"/>
          <w:lang w:val="fi-FI"/>
        </w:rPr>
        <w:t xml:space="preserve">impinan </w:t>
      </w:r>
      <w:r w:rsidR="001877F5" w:rsidRPr="0031224D">
        <w:rPr>
          <w:color w:val="000000"/>
          <w:lang w:val="id-ID"/>
        </w:rPr>
        <w:t>U</w:t>
      </w:r>
      <w:r w:rsidR="00B97D71" w:rsidRPr="0031224D">
        <w:rPr>
          <w:color w:val="000000"/>
          <w:lang w:val="id-ID"/>
        </w:rPr>
        <w:t>nit</w:t>
      </w:r>
      <w:r w:rsidR="001877F5" w:rsidRPr="0031224D">
        <w:rPr>
          <w:color w:val="000000"/>
          <w:lang w:val="id-ID"/>
        </w:rPr>
        <w:t xml:space="preserve"> P</w:t>
      </w:r>
      <w:r w:rsidR="00B97D71" w:rsidRPr="0031224D">
        <w:rPr>
          <w:color w:val="000000"/>
          <w:lang w:val="id-ID"/>
        </w:rPr>
        <w:t xml:space="preserve">engelola </w:t>
      </w:r>
      <w:r w:rsidR="001877F5" w:rsidRPr="0031224D">
        <w:rPr>
          <w:color w:val="000000"/>
          <w:lang w:val="id-ID"/>
        </w:rPr>
        <w:t>P</w:t>
      </w:r>
      <w:r w:rsidR="00B97D71" w:rsidRPr="0031224D">
        <w:rPr>
          <w:color w:val="000000"/>
          <w:lang w:val="id-ID"/>
        </w:rPr>
        <w:t xml:space="preserve">rogram </w:t>
      </w:r>
      <w:r w:rsidR="001877F5" w:rsidRPr="0031224D">
        <w:rPr>
          <w:color w:val="000000"/>
          <w:lang w:val="id-ID"/>
        </w:rPr>
        <w:t>S</w:t>
      </w:r>
      <w:r w:rsidR="00B97D71" w:rsidRPr="0031224D">
        <w:rPr>
          <w:color w:val="000000"/>
          <w:lang w:val="id-ID"/>
        </w:rPr>
        <w:t>tudi</w:t>
      </w:r>
      <w:r w:rsidRPr="0031224D">
        <w:rPr>
          <w:color w:val="000000"/>
          <w:lang w:val="fi-FI"/>
        </w:rPr>
        <w:t xml:space="preserve">. </w:t>
      </w:r>
    </w:p>
    <w:p w:rsidR="00EA54F4" w:rsidRPr="0031224D" w:rsidRDefault="00EA54F4" w:rsidP="00D31636">
      <w:pPr>
        <w:spacing w:line="240" w:lineRule="auto"/>
        <w:ind w:left="1701" w:hanging="1134"/>
        <w:rPr>
          <w:color w:val="000000"/>
          <w:lang w:val="sv-SE"/>
        </w:rPr>
      </w:pPr>
    </w:p>
    <w:p w:rsidR="00EA54F4" w:rsidRPr="0031224D" w:rsidRDefault="00FA278A" w:rsidP="0046181D">
      <w:pPr>
        <w:spacing w:line="240" w:lineRule="auto"/>
        <w:ind w:left="1560" w:hanging="1200"/>
        <w:rPr>
          <w:color w:val="000000"/>
          <w:lang w:val="fr-FR"/>
        </w:rPr>
      </w:pPr>
      <w:r w:rsidRPr="0031224D">
        <w:rPr>
          <w:color w:val="000000"/>
          <w:lang w:val="sv-SE"/>
        </w:rPr>
        <w:t xml:space="preserve">Tahap </w:t>
      </w:r>
      <w:r w:rsidR="00F73C6E" w:rsidRPr="0031224D">
        <w:rPr>
          <w:color w:val="000000"/>
          <w:lang w:val="sv-SE"/>
        </w:rPr>
        <w:t>4</w:t>
      </w:r>
      <w:r w:rsidRPr="0031224D">
        <w:rPr>
          <w:color w:val="000000"/>
          <w:lang w:val="sv-SE"/>
        </w:rPr>
        <w:t xml:space="preserve">. </w:t>
      </w:r>
      <w:r w:rsidR="0046181D">
        <w:rPr>
          <w:color w:val="000000"/>
          <w:lang w:val="sv-SE"/>
        </w:rPr>
        <w:t xml:space="preserve"> </w:t>
      </w:r>
      <w:r w:rsidR="00B8400C" w:rsidRPr="0031224D">
        <w:rPr>
          <w:color w:val="000000"/>
          <w:lang w:val="fr-FR"/>
        </w:rPr>
        <w:t>Penilaian secara kualitatif dan kuantitatif</w:t>
      </w:r>
    </w:p>
    <w:p w:rsidR="00B8400C" w:rsidRPr="0031224D" w:rsidRDefault="00B8400C" w:rsidP="00B8400C">
      <w:pPr>
        <w:spacing w:line="240" w:lineRule="auto"/>
        <w:ind w:left="1440"/>
        <w:rPr>
          <w:color w:val="000000"/>
          <w:lang w:val="sv-SE"/>
        </w:rPr>
      </w:pPr>
      <w:r w:rsidRPr="0031224D">
        <w:rPr>
          <w:color w:val="000000"/>
          <w:lang w:val="fr-FR"/>
        </w:rPr>
        <w:t xml:space="preserve">Informasi dari borang dan evaluasi diri program studi, dan </w:t>
      </w:r>
      <w:r w:rsidR="0046181D">
        <w:rPr>
          <w:color w:val="000000"/>
        </w:rPr>
        <w:t>b</w:t>
      </w:r>
      <w:r w:rsidR="00B97D71" w:rsidRPr="0031224D">
        <w:rPr>
          <w:color w:val="000000"/>
          <w:lang w:val="id-ID"/>
        </w:rPr>
        <w:t>orang</w:t>
      </w:r>
      <w:r w:rsidRPr="0031224D">
        <w:rPr>
          <w:color w:val="000000"/>
          <w:lang w:val="fr-FR"/>
        </w:rPr>
        <w:t xml:space="preserve"> </w:t>
      </w:r>
      <w:r w:rsidR="0046181D">
        <w:rPr>
          <w:color w:val="000000"/>
        </w:rPr>
        <w:t>u</w:t>
      </w:r>
      <w:r w:rsidR="00B97D71" w:rsidRPr="0031224D">
        <w:rPr>
          <w:color w:val="000000"/>
          <w:lang w:val="id-ID"/>
        </w:rPr>
        <w:t xml:space="preserve">nit </w:t>
      </w:r>
      <w:r w:rsidR="0046181D">
        <w:rPr>
          <w:color w:val="000000"/>
        </w:rPr>
        <w:t>p</w:t>
      </w:r>
      <w:r w:rsidR="00B97D71" w:rsidRPr="0031224D">
        <w:rPr>
          <w:color w:val="000000"/>
          <w:lang w:val="id-ID"/>
        </w:rPr>
        <w:t>engelola</w:t>
      </w:r>
      <w:r w:rsidRPr="0031224D">
        <w:rPr>
          <w:color w:val="000000"/>
          <w:lang w:val="fr-FR"/>
        </w:rPr>
        <w:t xml:space="preserve"> yang telah diverifikasi dan divalidasi selanjutnya dinilai dengan menggunakan kriteria yang diberikan pada </w:t>
      </w:r>
      <w:r w:rsidRPr="0031224D">
        <w:rPr>
          <w:color w:val="000000"/>
          <w:lang w:val="sv-SE"/>
        </w:rPr>
        <w:t>Buku VI: Matriks Penilaian Instrumen Akredit</w:t>
      </w:r>
      <w:r w:rsidR="00B97D71" w:rsidRPr="0031224D">
        <w:rPr>
          <w:color w:val="000000"/>
          <w:lang w:val="sv-SE"/>
        </w:rPr>
        <w:t xml:space="preserve">asi Program Studi </w:t>
      </w:r>
      <w:r w:rsidR="00B97D71" w:rsidRPr="0031224D">
        <w:rPr>
          <w:color w:val="000000"/>
          <w:lang w:val="id-ID"/>
        </w:rPr>
        <w:t>Kedokteran Hewan</w:t>
      </w:r>
      <w:r w:rsidRPr="0031224D">
        <w:rPr>
          <w:color w:val="000000"/>
          <w:lang w:val="sv-SE"/>
        </w:rPr>
        <w:t xml:space="preserve">.  </w:t>
      </w:r>
      <w:r w:rsidR="009069B4" w:rsidRPr="0031224D">
        <w:rPr>
          <w:color w:val="000000"/>
          <w:lang w:val="sv-SE"/>
        </w:rPr>
        <w:t xml:space="preserve">Hasil penilaian bersama dari </w:t>
      </w:r>
      <w:r w:rsidR="001608C9" w:rsidRPr="0031224D">
        <w:rPr>
          <w:color w:val="000000"/>
          <w:lang w:val="id-ID"/>
        </w:rPr>
        <w:t>T</w:t>
      </w:r>
      <w:r w:rsidR="00B97D71" w:rsidRPr="0031224D">
        <w:rPr>
          <w:color w:val="000000"/>
          <w:lang w:val="id-ID"/>
        </w:rPr>
        <w:t xml:space="preserve">im </w:t>
      </w:r>
      <w:r w:rsidR="001608C9" w:rsidRPr="0031224D">
        <w:rPr>
          <w:color w:val="000000"/>
          <w:lang w:val="id-ID"/>
        </w:rPr>
        <w:t>A</w:t>
      </w:r>
      <w:r w:rsidR="009069B4" w:rsidRPr="0031224D">
        <w:rPr>
          <w:color w:val="000000"/>
          <w:lang w:val="sv-SE"/>
        </w:rPr>
        <w:t>s</w:t>
      </w:r>
      <w:r w:rsidR="00B97D71" w:rsidRPr="0031224D">
        <w:rPr>
          <w:color w:val="000000"/>
          <w:lang w:val="id-ID"/>
        </w:rPr>
        <w:t>es</w:t>
      </w:r>
      <w:r w:rsidR="009069B4" w:rsidRPr="0031224D">
        <w:rPr>
          <w:color w:val="000000"/>
          <w:lang w:val="sv-SE"/>
        </w:rPr>
        <w:t>or ini dituangkan pada Format 6 (</w:t>
      </w:r>
      <w:r w:rsidR="001608C9" w:rsidRPr="0031224D">
        <w:rPr>
          <w:color w:val="000000"/>
          <w:lang w:val="id-ID"/>
        </w:rPr>
        <w:t>B</w:t>
      </w:r>
      <w:r w:rsidR="009069B4" w:rsidRPr="0031224D">
        <w:rPr>
          <w:color w:val="000000"/>
          <w:lang w:val="sv-SE"/>
        </w:rPr>
        <w:t xml:space="preserve">orang </w:t>
      </w:r>
      <w:r w:rsidR="001608C9" w:rsidRPr="0031224D">
        <w:rPr>
          <w:color w:val="000000"/>
          <w:lang w:val="id-ID"/>
        </w:rPr>
        <w:t>P</w:t>
      </w:r>
      <w:r w:rsidR="009069B4" w:rsidRPr="0031224D">
        <w:rPr>
          <w:color w:val="000000"/>
          <w:lang w:val="sv-SE"/>
        </w:rPr>
        <w:t xml:space="preserve">rogram </w:t>
      </w:r>
      <w:r w:rsidR="001608C9" w:rsidRPr="0031224D">
        <w:rPr>
          <w:color w:val="000000"/>
          <w:lang w:val="id-ID"/>
        </w:rPr>
        <w:t>S</w:t>
      </w:r>
      <w:r w:rsidR="009069B4" w:rsidRPr="0031224D">
        <w:rPr>
          <w:color w:val="000000"/>
          <w:lang w:val="sv-SE"/>
        </w:rPr>
        <w:t>tudi), Format 7 (</w:t>
      </w:r>
      <w:r w:rsidR="001608C9" w:rsidRPr="0031224D">
        <w:rPr>
          <w:color w:val="000000"/>
          <w:lang w:val="id-ID"/>
        </w:rPr>
        <w:t>E</w:t>
      </w:r>
      <w:r w:rsidR="009069B4" w:rsidRPr="0031224D">
        <w:rPr>
          <w:color w:val="000000"/>
          <w:lang w:val="sv-SE"/>
        </w:rPr>
        <w:t xml:space="preserve">valuasi </w:t>
      </w:r>
      <w:r w:rsidR="001608C9" w:rsidRPr="0031224D">
        <w:rPr>
          <w:color w:val="000000"/>
          <w:lang w:val="id-ID"/>
        </w:rPr>
        <w:t>D</w:t>
      </w:r>
      <w:r w:rsidR="009069B4" w:rsidRPr="0031224D">
        <w:rPr>
          <w:color w:val="000000"/>
          <w:lang w:val="sv-SE"/>
        </w:rPr>
        <w:t xml:space="preserve">iri </w:t>
      </w:r>
      <w:r w:rsidR="001608C9" w:rsidRPr="0031224D">
        <w:rPr>
          <w:color w:val="000000"/>
          <w:lang w:val="id-ID"/>
        </w:rPr>
        <w:t>P</w:t>
      </w:r>
      <w:r w:rsidR="009069B4" w:rsidRPr="0031224D">
        <w:rPr>
          <w:color w:val="000000"/>
          <w:lang w:val="sv-SE"/>
        </w:rPr>
        <w:t xml:space="preserve">rogram </w:t>
      </w:r>
      <w:r w:rsidR="001608C9" w:rsidRPr="0031224D">
        <w:rPr>
          <w:color w:val="000000"/>
          <w:lang w:val="id-ID"/>
        </w:rPr>
        <w:t>S</w:t>
      </w:r>
      <w:r w:rsidR="00363A37" w:rsidRPr="0031224D">
        <w:rPr>
          <w:color w:val="000000"/>
          <w:lang w:val="sv-SE"/>
        </w:rPr>
        <w:t>tudi), dan Format 8 (</w:t>
      </w:r>
      <w:r w:rsidR="001608C9" w:rsidRPr="0031224D">
        <w:rPr>
          <w:color w:val="000000"/>
          <w:lang w:val="id-ID"/>
        </w:rPr>
        <w:t>B</w:t>
      </w:r>
      <w:r w:rsidR="00363A37" w:rsidRPr="0031224D">
        <w:rPr>
          <w:color w:val="000000"/>
          <w:lang w:val="sv-SE"/>
        </w:rPr>
        <w:t xml:space="preserve">orang </w:t>
      </w:r>
      <w:r w:rsidR="001608C9" w:rsidRPr="0031224D">
        <w:rPr>
          <w:color w:val="000000"/>
          <w:lang w:val="id-ID"/>
        </w:rPr>
        <w:t>Unit Pengelola Program Stud</w:t>
      </w:r>
      <w:r w:rsidR="009069B4" w:rsidRPr="0031224D">
        <w:rPr>
          <w:color w:val="000000"/>
          <w:lang w:val="sv-SE"/>
        </w:rPr>
        <w:t>i), dan ditandatangani bersama.</w:t>
      </w:r>
    </w:p>
    <w:p w:rsidR="00B8400C" w:rsidRPr="0031224D" w:rsidRDefault="00B8400C" w:rsidP="00B8400C">
      <w:pPr>
        <w:spacing w:line="240" w:lineRule="auto"/>
        <w:ind w:left="1440" w:hanging="1014"/>
        <w:rPr>
          <w:color w:val="000000"/>
          <w:lang w:val="sv-SE"/>
        </w:rPr>
      </w:pPr>
    </w:p>
    <w:p w:rsidR="009069B4" w:rsidRPr="0031224D" w:rsidRDefault="009069B4" w:rsidP="0046181D">
      <w:pPr>
        <w:spacing w:line="240" w:lineRule="auto"/>
        <w:ind w:left="1560" w:hanging="1200"/>
        <w:rPr>
          <w:color w:val="000000"/>
          <w:lang w:val="fr-FR"/>
        </w:rPr>
      </w:pPr>
      <w:r w:rsidRPr="0031224D">
        <w:rPr>
          <w:color w:val="000000"/>
          <w:lang w:val="sv-SE"/>
        </w:rPr>
        <w:t>Tahap 5. Penyusunan komentar dan rekomendasi</w:t>
      </w:r>
    </w:p>
    <w:p w:rsidR="00EA54F4" w:rsidRPr="0031224D" w:rsidRDefault="00FA278A" w:rsidP="00D31636">
      <w:pPr>
        <w:spacing w:line="240" w:lineRule="auto"/>
        <w:ind w:left="1440"/>
        <w:rPr>
          <w:color w:val="000000"/>
          <w:lang w:val="sv-SE"/>
        </w:rPr>
      </w:pPr>
      <w:r w:rsidRPr="0031224D">
        <w:rPr>
          <w:color w:val="000000"/>
          <w:lang w:val="sv-SE"/>
        </w:rPr>
        <w:t xml:space="preserve">Komentar dan rekomendasi terhadap kinerja mutu </w:t>
      </w:r>
      <w:r w:rsidR="009069B4" w:rsidRPr="0031224D">
        <w:rPr>
          <w:color w:val="000000"/>
          <w:lang w:val="sv-SE"/>
        </w:rPr>
        <w:t xml:space="preserve">program studi dituangkan dalam Format 9, yang ditandatangani bersama oleh </w:t>
      </w:r>
      <w:r w:rsidR="00AF0A0F" w:rsidRPr="0031224D">
        <w:rPr>
          <w:color w:val="000000"/>
          <w:lang w:val="id-ID"/>
        </w:rPr>
        <w:t>T</w:t>
      </w:r>
      <w:r w:rsidR="009069B4" w:rsidRPr="0031224D">
        <w:rPr>
          <w:color w:val="000000"/>
          <w:lang w:val="sv-SE"/>
        </w:rPr>
        <w:t xml:space="preserve">im </w:t>
      </w:r>
      <w:r w:rsidR="00AF0A0F" w:rsidRPr="0031224D">
        <w:rPr>
          <w:color w:val="000000"/>
          <w:lang w:val="id-ID"/>
        </w:rPr>
        <w:t>A</w:t>
      </w:r>
      <w:r w:rsidR="009069B4" w:rsidRPr="0031224D">
        <w:rPr>
          <w:color w:val="000000"/>
          <w:lang w:val="sv-SE"/>
        </w:rPr>
        <w:t>sesor.</w:t>
      </w:r>
      <w:r w:rsidRPr="0031224D">
        <w:rPr>
          <w:color w:val="000000"/>
          <w:lang w:val="sv-SE"/>
        </w:rPr>
        <w:t xml:space="preserve"> </w:t>
      </w:r>
    </w:p>
    <w:p w:rsidR="00EA54F4" w:rsidRPr="0031224D" w:rsidRDefault="00EA54F4" w:rsidP="00A808C2">
      <w:pPr>
        <w:spacing w:line="240" w:lineRule="auto"/>
        <w:ind w:left="1440" w:hanging="873"/>
        <w:rPr>
          <w:color w:val="000000"/>
          <w:lang w:val="sv-SE"/>
        </w:rPr>
      </w:pPr>
    </w:p>
    <w:p w:rsidR="00EA54F4" w:rsidRPr="0031224D" w:rsidRDefault="00FA278A" w:rsidP="009069B4">
      <w:pPr>
        <w:pStyle w:val="Heading3"/>
        <w:ind w:left="720" w:hanging="360"/>
        <w:rPr>
          <w:color w:val="000000"/>
          <w:lang w:val="es-ES"/>
        </w:rPr>
      </w:pPr>
      <w:bookmarkStart w:id="27" w:name="_Toc120175485"/>
      <w:bookmarkStart w:id="28" w:name="_Toc207988174"/>
      <w:r w:rsidRPr="0031224D">
        <w:rPr>
          <w:color w:val="000000"/>
          <w:lang w:val="es-ES"/>
        </w:rPr>
        <w:t xml:space="preserve">3. </w:t>
      </w:r>
      <w:bookmarkEnd w:id="27"/>
      <w:bookmarkEnd w:id="28"/>
      <w:r w:rsidR="009069B4" w:rsidRPr="0031224D">
        <w:rPr>
          <w:color w:val="000000"/>
          <w:lang w:val="es-ES"/>
        </w:rPr>
        <w:t xml:space="preserve"> </w:t>
      </w:r>
      <w:r w:rsidR="009069B4" w:rsidRPr="0031224D">
        <w:rPr>
          <w:color w:val="000000"/>
          <w:lang w:val="sv-SE"/>
        </w:rPr>
        <w:t>Pembobotan nilai, validasi hasil asesmen lapangan dan keputusan akreditasi</w:t>
      </w:r>
    </w:p>
    <w:p w:rsidR="00EA54F4" w:rsidRPr="0031224D" w:rsidRDefault="00EA54F4" w:rsidP="00D31636">
      <w:pPr>
        <w:spacing w:line="240" w:lineRule="auto"/>
        <w:ind w:left="1560" w:hanging="1134"/>
        <w:rPr>
          <w:color w:val="000000"/>
          <w:lang w:val="es-ES"/>
        </w:rPr>
      </w:pPr>
    </w:p>
    <w:p w:rsidR="00EA54F4" w:rsidRPr="0031224D" w:rsidRDefault="00FA278A" w:rsidP="0046181D">
      <w:pPr>
        <w:spacing w:line="240" w:lineRule="auto"/>
        <w:ind w:left="1560" w:hanging="1200"/>
        <w:rPr>
          <w:color w:val="000000"/>
          <w:lang w:val="sv-SE"/>
        </w:rPr>
      </w:pPr>
      <w:r w:rsidRPr="0031224D">
        <w:rPr>
          <w:color w:val="000000"/>
          <w:lang w:val="sv-SE"/>
        </w:rPr>
        <w:t xml:space="preserve">Tahap </w:t>
      </w:r>
      <w:r w:rsidR="009069B4" w:rsidRPr="0031224D">
        <w:rPr>
          <w:color w:val="000000"/>
          <w:lang w:val="sv-SE"/>
        </w:rPr>
        <w:t>6</w:t>
      </w:r>
      <w:r w:rsidRPr="0031224D">
        <w:rPr>
          <w:color w:val="000000"/>
          <w:lang w:val="sv-SE"/>
        </w:rPr>
        <w:t xml:space="preserve">. </w:t>
      </w:r>
      <w:r w:rsidR="0046181D">
        <w:rPr>
          <w:color w:val="000000"/>
          <w:lang w:val="sv-SE"/>
        </w:rPr>
        <w:t xml:space="preserve"> </w:t>
      </w:r>
      <w:r w:rsidRPr="0031224D">
        <w:rPr>
          <w:i/>
          <w:color w:val="000000"/>
          <w:lang w:val="sv-SE"/>
        </w:rPr>
        <w:t>Perhitungan Nilai Terbobot</w:t>
      </w:r>
    </w:p>
    <w:p w:rsidR="009069B4" w:rsidRPr="0031224D" w:rsidRDefault="00FA278A" w:rsidP="00D31636">
      <w:pPr>
        <w:spacing w:line="240" w:lineRule="auto"/>
        <w:ind w:left="1440"/>
        <w:rPr>
          <w:color w:val="000000"/>
          <w:lang w:val="sv-SE"/>
        </w:rPr>
      </w:pPr>
      <w:r w:rsidRPr="0031224D">
        <w:rPr>
          <w:color w:val="000000"/>
          <w:lang w:val="sv-SE"/>
        </w:rPr>
        <w:t>Nilai yang terdapat dalam Format 6</w:t>
      </w:r>
      <w:r w:rsidR="009069B4" w:rsidRPr="0031224D">
        <w:rPr>
          <w:color w:val="000000"/>
          <w:lang w:val="sv-SE"/>
        </w:rPr>
        <w:t>, Format 7, dan Format 8</w:t>
      </w:r>
      <w:r w:rsidRPr="0031224D">
        <w:rPr>
          <w:color w:val="000000"/>
          <w:lang w:val="sv-SE"/>
        </w:rPr>
        <w:t xml:space="preserve"> diproses oleh BAN-PT menjadi nilai </w:t>
      </w:r>
      <w:r w:rsidR="009069B4" w:rsidRPr="0031224D">
        <w:rPr>
          <w:color w:val="000000"/>
          <w:lang w:val="sv-SE"/>
        </w:rPr>
        <w:t xml:space="preserve">total </w:t>
      </w:r>
      <w:r w:rsidRPr="0031224D">
        <w:rPr>
          <w:color w:val="000000"/>
          <w:lang w:val="sv-SE"/>
        </w:rPr>
        <w:t>terbobot</w:t>
      </w:r>
      <w:r w:rsidR="009069B4" w:rsidRPr="0031224D">
        <w:rPr>
          <w:color w:val="000000"/>
          <w:lang w:val="sv-SE"/>
        </w:rPr>
        <w:t>.</w:t>
      </w:r>
    </w:p>
    <w:p w:rsidR="009069B4" w:rsidRPr="0031224D" w:rsidRDefault="009069B4" w:rsidP="00D31636">
      <w:pPr>
        <w:spacing w:line="240" w:lineRule="auto"/>
        <w:ind w:left="1440"/>
        <w:rPr>
          <w:color w:val="000000"/>
          <w:lang w:val="sv-SE"/>
        </w:rPr>
      </w:pPr>
    </w:p>
    <w:p w:rsidR="009069B4" w:rsidRPr="0031224D" w:rsidRDefault="009069B4" w:rsidP="0046181D">
      <w:pPr>
        <w:spacing w:line="240" w:lineRule="auto"/>
        <w:ind w:left="450" w:hanging="90"/>
        <w:rPr>
          <w:color w:val="000000"/>
          <w:lang w:val="fi-FI"/>
        </w:rPr>
      </w:pPr>
      <w:r w:rsidRPr="0031224D">
        <w:rPr>
          <w:color w:val="000000"/>
          <w:lang w:val="fi-FI"/>
        </w:rPr>
        <w:t xml:space="preserve">Tahap 7. </w:t>
      </w:r>
      <w:r w:rsidR="0046181D">
        <w:rPr>
          <w:color w:val="000000"/>
          <w:lang w:val="fi-FI"/>
        </w:rPr>
        <w:t xml:space="preserve"> </w:t>
      </w:r>
      <w:r w:rsidRPr="0031224D">
        <w:rPr>
          <w:color w:val="000000"/>
          <w:lang w:val="fi-FI"/>
        </w:rPr>
        <w:t xml:space="preserve">Validasi hasil asesmen lapangan </w:t>
      </w:r>
      <w:r w:rsidR="00C1145F" w:rsidRPr="0031224D">
        <w:rPr>
          <w:color w:val="000000"/>
          <w:lang w:val="id-ID"/>
        </w:rPr>
        <w:t>T</w:t>
      </w:r>
      <w:r w:rsidRPr="0031224D">
        <w:rPr>
          <w:color w:val="000000"/>
          <w:lang w:val="fi-FI"/>
        </w:rPr>
        <w:t xml:space="preserve">im </w:t>
      </w:r>
      <w:r w:rsidR="00C1145F" w:rsidRPr="0031224D">
        <w:rPr>
          <w:color w:val="000000"/>
          <w:lang w:val="id-ID"/>
        </w:rPr>
        <w:t>A</w:t>
      </w:r>
      <w:r w:rsidRPr="0031224D">
        <w:rPr>
          <w:color w:val="000000"/>
          <w:lang w:val="fi-FI"/>
        </w:rPr>
        <w:t>sesor</w:t>
      </w:r>
    </w:p>
    <w:p w:rsidR="009069B4" w:rsidRPr="0031224D" w:rsidRDefault="009069B4" w:rsidP="009069B4">
      <w:pPr>
        <w:spacing w:line="240" w:lineRule="auto"/>
        <w:ind w:left="1440" w:hanging="3"/>
        <w:rPr>
          <w:color w:val="000000"/>
          <w:lang w:val="fi-FI"/>
        </w:rPr>
      </w:pPr>
      <w:r w:rsidRPr="0031224D">
        <w:rPr>
          <w:color w:val="000000"/>
          <w:lang w:val="fi-FI"/>
        </w:rPr>
        <w:t xml:space="preserve">Tim Validasi BAN-PT melakukan validasi terhadap semua Format di </w:t>
      </w:r>
      <w:r w:rsidR="0046181D">
        <w:rPr>
          <w:color w:val="000000"/>
          <w:lang w:val="fi-FI"/>
        </w:rPr>
        <w:t xml:space="preserve">atas (Format 1 s.d. Format 9). </w:t>
      </w:r>
      <w:r w:rsidRPr="0031224D">
        <w:rPr>
          <w:color w:val="000000"/>
          <w:lang w:val="fi-FI"/>
        </w:rPr>
        <w:t>Validasi dilakukan untuk konsistensi hasil penilaian dengan deskripsi yang diungkapkan dalam format-format penilai</w:t>
      </w:r>
      <w:r w:rsidR="0046181D">
        <w:rPr>
          <w:color w:val="000000"/>
          <w:lang w:val="fi-FI"/>
        </w:rPr>
        <w:t xml:space="preserve">an yang dilakukan oleh asesor. </w:t>
      </w:r>
      <w:r w:rsidRPr="0031224D">
        <w:rPr>
          <w:color w:val="000000"/>
          <w:lang w:val="fi-FI"/>
        </w:rPr>
        <w:t>Jika terdapat hasil penilaian yang dipandang tidak konsisten atau nilai akhir pada ambang batas peringkat</w:t>
      </w:r>
      <w:r w:rsidR="0046181D">
        <w:rPr>
          <w:color w:val="000000"/>
          <w:lang w:val="fi-FI"/>
        </w:rPr>
        <w:t xml:space="preserve">, akan dilakukan revalidasi. </w:t>
      </w:r>
      <w:r w:rsidR="00DF6E39" w:rsidRPr="0031224D">
        <w:rPr>
          <w:color w:val="000000"/>
          <w:lang w:val="fi-FI"/>
        </w:rPr>
        <w:t>Jika diperlukan, asesor diminta</w:t>
      </w:r>
      <w:r w:rsidR="0046181D">
        <w:rPr>
          <w:color w:val="000000"/>
          <w:lang w:val="fi-FI"/>
        </w:rPr>
        <w:t xml:space="preserve"> untuk memberikan klarifikasi. </w:t>
      </w:r>
      <w:r w:rsidR="00DF6E39" w:rsidRPr="0031224D">
        <w:rPr>
          <w:color w:val="000000"/>
          <w:lang w:val="fi-FI"/>
        </w:rPr>
        <w:t>Hasil validasi ini diajukan kepada sidang pleno BAN-PT untuk menetapkan keputusan akhir.</w:t>
      </w:r>
    </w:p>
    <w:p w:rsidR="00DF6E39" w:rsidRPr="0031224D" w:rsidRDefault="00DF6E39" w:rsidP="00D31636">
      <w:pPr>
        <w:spacing w:line="240" w:lineRule="auto"/>
        <w:ind w:left="1440"/>
        <w:rPr>
          <w:color w:val="000000"/>
          <w:lang w:val="sv-SE"/>
        </w:rPr>
      </w:pPr>
    </w:p>
    <w:p w:rsidR="009069B4" w:rsidRPr="0031224D" w:rsidRDefault="009069B4" w:rsidP="0046181D">
      <w:pPr>
        <w:spacing w:line="240" w:lineRule="auto"/>
        <w:ind w:left="450" w:hanging="90"/>
        <w:rPr>
          <w:color w:val="000000"/>
          <w:lang w:val="fi-FI"/>
        </w:rPr>
      </w:pPr>
      <w:r w:rsidRPr="0031224D">
        <w:rPr>
          <w:color w:val="000000"/>
          <w:lang w:val="fi-FI"/>
        </w:rPr>
        <w:t>Tahap 8.  Keputusan Akreditasi</w:t>
      </w:r>
    </w:p>
    <w:p w:rsidR="00DF6E39" w:rsidRPr="0031224D" w:rsidRDefault="00DF6E39" w:rsidP="0046181D">
      <w:pPr>
        <w:spacing w:line="240" w:lineRule="auto"/>
        <w:ind w:left="1440"/>
        <w:rPr>
          <w:color w:val="000000"/>
          <w:lang w:val="fi-FI"/>
        </w:rPr>
      </w:pPr>
      <w:r w:rsidRPr="0031224D">
        <w:rPr>
          <w:color w:val="000000"/>
          <w:lang w:val="fi-FI"/>
        </w:rPr>
        <w:t>Hasil akhir akreditasi diputu</w:t>
      </w:r>
      <w:r w:rsidR="0046181D">
        <w:rPr>
          <w:color w:val="000000"/>
          <w:lang w:val="fi-FI"/>
        </w:rPr>
        <w:t xml:space="preserve">skan oleh Sidang Pleno BAN-PT. </w:t>
      </w:r>
      <w:r w:rsidRPr="0031224D">
        <w:rPr>
          <w:color w:val="000000"/>
          <w:lang w:val="fi-FI"/>
        </w:rPr>
        <w:t>Sebagai bentuk akuntabilitas publik BAN-PT, keputusan tersebut disampaikan kepada pemangku kepentingan (</w:t>
      </w:r>
      <w:r w:rsidRPr="0031224D">
        <w:rPr>
          <w:i/>
          <w:color w:val="000000"/>
          <w:lang w:val="fi-FI"/>
        </w:rPr>
        <w:t>stakeholders</w:t>
      </w:r>
      <w:r w:rsidRPr="0031224D">
        <w:rPr>
          <w:color w:val="000000"/>
          <w:lang w:val="fi-FI"/>
        </w:rPr>
        <w:t>) dan masyarakat luas.</w:t>
      </w:r>
    </w:p>
    <w:p w:rsidR="00EA54F4" w:rsidRPr="0031224D" w:rsidRDefault="00B97D71" w:rsidP="00B97D71">
      <w:pPr>
        <w:spacing w:line="240" w:lineRule="auto"/>
        <w:ind w:left="1530"/>
        <w:rPr>
          <w:color w:val="000000"/>
          <w:lang w:val="sv-SE"/>
        </w:rPr>
      </w:pPr>
      <w:r w:rsidRPr="0031224D">
        <w:rPr>
          <w:color w:val="000000"/>
          <w:lang w:val="sv-SE"/>
        </w:rPr>
        <w:br w:type="page"/>
      </w:r>
    </w:p>
    <w:p w:rsidR="00AC239B" w:rsidRPr="0031224D" w:rsidRDefault="00FA278A" w:rsidP="00233FE8">
      <w:pPr>
        <w:pStyle w:val="Heading1"/>
        <w:rPr>
          <w:color w:val="000000"/>
          <w:sz w:val="24"/>
          <w:szCs w:val="24"/>
          <w:lang w:val="sv-SE"/>
        </w:rPr>
      </w:pPr>
      <w:bookmarkStart w:id="29" w:name="_Toc180234390"/>
      <w:bookmarkStart w:id="30" w:name="_Toc207988175"/>
      <w:r w:rsidRPr="0031224D">
        <w:rPr>
          <w:color w:val="000000"/>
          <w:sz w:val="24"/>
          <w:szCs w:val="24"/>
          <w:lang w:val="sv-SE"/>
        </w:rPr>
        <w:lastRenderedPageBreak/>
        <w:t>BAB III</w:t>
      </w:r>
      <w:bookmarkStart w:id="31" w:name="_Toc120175486"/>
      <w:bookmarkEnd w:id="29"/>
    </w:p>
    <w:p w:rsidR="00EA54F4" w:rsidRPr="0031224D" w:rsidRDefault="00FA278A" w:rsidP="00233FE8">
      <w:pPr>
        <w:pStyle w:val="Heading1"/>
        <w:rPr>
          <w:color w:val="000000"/>
          <w:sz w:val="24"/>
          <w:szCs w:val="24"/>
          <w:lang w:val="id-ID"/>
        </w:rPr>
      </w:pPr>
      <w:r w:rsidRPr="0031224D">
        <w:rPr>
          <w:color w:val="000000"/>
          <w:sz w:val="24"/>
          <w:szCs w:val="24"/>
          <w:lang w:val="sv-SE"/>
        </w:rPr>
        <w:t>KEPUTUSAN PENILAIAN</w:t>
      </w:r>
      <w:bookmarkEnd w:id="30"/>
      <w:bookmarkEnd w:id="31"/>
      <w:r w:rsidR="007B3114" w:rsidRPr="0031224D">
        <w:rPr>
          <w:color w:val="000000"/>
          <w:sz w:val="24"/>
          <w:szCs w:val="24"/>
          <w:lang w:val="sv-SE"/>
        </w:rPr>
        <w:t xml:space="preserve"> </w:t>
      </w:r>
      <w:r w:rsidR="00B97D71" w:rsidRPr="0031224D">
        <w:rPr>
          <w:color w:val="000000"/>
          <w:sz w:val="24"/>
          <w:szCs w:val="24"/>
          <w:lang w:val="sv-SE"/>
        </w:rPr>
        <w:t xml:space="preserve">AKREDITASI PROGRAM STUDI </w:t>
      </w:r>
    </w:p>
    <w:p w:rsidR="00EA54F4" w:rsidRPr="0031224D" w:rsidRDefault="00EA54F4" w:rsidP="00D31636">
      <w:pPr>
        <w:spacing w:line="240" w:lineRule="auto"/>
        <w:rPr>
          <w:b/>
          <w:bCs/>
          <w:color w:val="000000"/>
          <w:lang w:val="sv-SE"/>
        </w:rPr>
      </w:pPr>
    </w:p>
    <w:p w:rsidR="00EA54F4" w:rsidRPr="0031224D" w:rsidRDefault="00FA278A" w:rsidP="00D31636">
      <w:pPr>
        <w:spacing w:line="240" w:lineRule="auto"/>
        <w:rPr>
          <w:color w:val="000000"/>
          <w:lang w:val="fi-FI"/>
        </w:rPr>
      </w:pPr>
      <w:r w:rsidRPr="0031224D">
        <w:rPr>
          <w:color w:val="000000"/>
          <w:lang w:val="sv-SE"/>
        </w:rPr>
        <w:t xml:space="preserve">Hasil akreditasi </w:t>
      </w:r>
      <w:r w:rsidR="00B97D71" w:rsidRPr="0031224D">
        <w:rPr>
          <w:color w:val="000000"/>
          <w:lang w:val="id-ID"/>
        </w:rPr>
        <w:t>program studi</w:t>
      </w:r>
      <w:r w:rsidRPr="0031224D">
        <w:rPr>
          <w:color w:val="000000"/>
          <w:lang w:val="sv-SE"/>
        </w:rPr>
        <w:t xml:space="preserve"> dinyatakan sebagai </w:t>
      </w:r>
      <w:r w:rsidR="00B97D71" w:rsidRPr="0031224D">
        <w:rPr>
          <w:b/>
          <w:color w:val="000000"/>
          <w:lang w:val="id-ID"/>
        </w:rPr>
        <w:t>T</w:t>
      </w:r>
      <w:r w:rsidR="00B97D71" w:rsidRPr="0031224D">
        <w:rPr>
          <w:b/>
          <w:color w:val="000000"/>
          <w:lang w:val="sv-SE"/>
        </w:rPr>
        <w:t>erakreditasi</w:t>
      </w:r>
      <w:r w:rsidR="00B97D71" w:rsidRPr="0031224D">
        <w:rPr>
          <w:color w:val="000000"/>
          <w:lang w:val="sv-SE"/>
        </w:rPr>
        <w:t xml:space="preserve"> dan</w:t>
      </w:r>
      <w:r w:rsidR="00B97D71" w:rsidRPr="0031224D">
        <w:rPr>
          <w:color w:val="000000"/>
          <w:lang w:val="id-ID"/>
        </w:rPr>
        <w:t xml:space="preserve"> </w:t>
      </w:r>
      <w:r w:rsidR="00B97D71" w:rsidRPr="0031224D">
        <w:rPr>
          <w:b/>
          <w:color w:val="000000"/>
          <w:lang w:val="id-ID"/>
        </w:rPr>
        <w:t>T</w:t>
      </w:r>
      <w:r w:rsidRPr="0031224D">
        <w:rPr>
          <w:b/>
          <w:color w:val="000000"/>
          <w:lang w:val="sv-SE"/>
        </w:rPr>
        <w:t>idak Terakreditasi</w:t>
      </w:r>
      <w:r w:rsidRPr="0031224D">
        <w:rPr>
          <w:color w:val="000000"/>
          <w:lang w:val="sv-SE"/>
        </w:rPr>
        <w:t xml:space="preserve">. </w:t>
      </w:r>
      <w:r w:rsidRPr="0031224D">
        <w:rPr>
          <w:color w:val="000000"/>
          <w:lang w:val="fi-FI"/>
        </w:rPr>
        <w:t xml:space="preserve">Yang terakreditasi diberi peringkat: </w:t>
      </w:r>
    </w:p>
    <w:p w:rsidR="00EA54F4" w:rsidRPr="0031224D" w:rsidRDefault="00FA278A" w:rsidP="00E82994">
      <w:pPr>
        <w:numPr>
          <w:ilvl w:val="0"/>
          <w:numId w:val="2"/>
        </w:numPr>
        <w:spacing w:line="240" w:lineRule="auto"/>
        <w:rPr>
          <w:color w:val="000000"/>
          <w:lang w:val="sv-SE"/>
        </w:rPr>
      </w:pPr>
      <w:r w:rsidRPr="0031224D">
        <w:rPr>
          <w:color w:val="000000"/>
          <w:lang w:val="sv-SE"/>
        </w:rPr>
        <w:t>A (Sangat Baik)</w:t>
      </w:r>
      <w:r w:rsidRPr="0031224D">
        <w:rPr>
          <w:color w:val="000000"/>
          <w:lang w:val="sv-SE"/>
        </w:rPr>
        <w:tab/>
        <w:t>dengan nilai akreditasi 361 - 400</w:t>
      </w:r>
    </w:p>
    <w:p w:rsidR="00EA54F4" w:rsidRPr="0031224D" w:rsidRDefault="00FA278A" w:rsidP="00E82994">
      <w:pPr>
        <w:numPr>
          <w:ilvl w:val="0"/>
          <w:numId w:val="2"/>
        </w:numPr>
        <w:spacing w:line="240" w:lineRule="auto"/>
        <w:rPr>
          <w:color w:val="000000"/>
          <w:lang w:val="sv-SE"/>
        </w:rPr>
      </w:pPr>
      <w:r w:rsidRPr="0031224D">
        <w:rPr>
          <w:color w:val="000000"/>
          <w:lang w:val="sv-SE"/>
        </w:rPr>
        <w:t>B (Baik)</w:t>
      </w:r>
      <w:r w:rsidRPr="0031224D">
        <w:rPr>
          <w:color w:val="000000"/>
          <w:lang w:val="sv-SE"/>
        </w:rPr>
        <w:tab/>
      </w:r>
      <w:r w:rsidRPr="0031224D">
        <w:rPr>
          <w:color w:val="000000"/>
          <w:lang w:val="sv-SE"/>
        </w:rPr>
        <w:tab/>
        <w:t>dengan nilai akreditasi 301 - 360</w:t>
      </w:r>
    </w:p>
    <w:p w:rsidR="00EA54F4" w:rsidRPr="0031224D" w:rsidRDefault="00FA278A" w:rsidP="00E82994">
      <w:pPr>
        <w:numPr>
          <w:ilvl w:val="0"/>
          <w:numId w:val="2"/>
        </w:numPr>
        <w:spacing w:line="240" w:lineRule="auto"/>
        <w:rPr>
          <w:color w:val="000000"/>
          <w:lang w:val="fi-FI"/>
        </w:rPr>
      </w:pPr>
      <w:r w:rsidRPr="0031224D">
        <w:rPr>
          <w:color w:val="000000"/>
          <w:lang w:val="fi-FI"/>
        </w:rPr>
        <w:t>C (Cukup)</w:t>
      </w:r>
      <w:r w:rsidRPr="0031224D">
        <w:rPr>
          <w:color w:val="000000"/>
          <w:lang w:val="fi-FI"/>
        </w:rPr>
        <w:tab/>
        <w:t>dengan nilai akreditasi 200 – 300</w:t>
      </w:r>
    </w:p>
    <w:p w:rsidR="00EA54F4" w:rsidRPr="0031224D" w:rsidRDefault="00FA278A" w:rsidP="00E82994">
      <w:pPr>
        <w:numPr>
          <w:ilvl w:val="0"/>
          <w:numId w:val="2"/>
        </w:numPr>
        <w:spacing w:line="240" w:lineRule="auto"/>
        <w:rPr>
          <w:color w:val="000000"/>
          <w:lang w:val="fi-FI"/>
        </w:rPr>
      </w:pPr>
      <w:r w:rsidRPr="0031224D">
        <w:rPr>
          <w:color w:val="000000"/>
          <w:lang w:val="fi-FI"/>
        </w:rPr>
        <w:t>Tidak Terakreditasi dengan nilai akreditasi kurang dari 200</w:t>
      </w:r>
    </w:p>
    <w:p w:rsidR="00EA54F4" w:rsidRPr="0031224D" w:rsidRDefault="00EA54F4" w:rsidP="00D31636">
      <w:pPr>
        <w:spacing w:line="240" w:lineRule="auto"/>
        <w:rPr>
          <w:color w:val="000000"/>
          <w:lang w:val="fi-FI"/>
        </w:rPr>
      </w:pPr>
    </w:p>
    <w:p w:rsidR="00DF6E39" w:rsidRPr="0031224D" w:rsidRDefault="0053740C" w:rsidP="00D31636">
      <w:pPr>
        <w:spacing w:line="240" w:lineRule="auto"/>
        <w:rPr>
          <w:color w:val="000000"/>
          <w:lang w:val="fi-FI"/>
        </w:rPr>
      </w:pPr>
      <w:r w:rsidRPr="0031224D">
        <w:rPr>
          <w:color w:val="000000"/>
          <w:lang w:val="fi-FI"/>
        </w:rPr>
        <w:t xml:space="preserve">Penentuan skor akhir merupakan jumlah dari </w:t>
      </w:r>
      <w:r w:rsidR="00DF6E39" w:rsidRPr="0031224D">
        <w:rPr>
          <w:color w:val="000000"/>
          <w:lang w:val="fi-FI"/>
        </w:rPr>
        <w:t xml:space="preserve">hasil penilaian </w:t>
      </w:r>
      <w:r w:rsidRPr="0031224D">
        <w:rPr>
          <w:color w:val="000000"/>
          <w:lang w:val="fi-FI"/>
        </w:rPr>
        <w:t xml:space="preserve">(1) </w:t>
      </w:r>
      <w:r w:rsidR="00DF6E39" w:rsidRPr="0031224D">
        <w:rPr>
          <w:color w:val="000000"/>
          <w:lang w:val="fi-FI"/>
        </w:rPr>
        <w:t xml:space="preserve">Borang program studi (75%), (2) Evaluasi diri program studi (10%), dan (3) </w:t>
      </w:r>
      <w:r w:rsidR="00B97D71" w:rsidRPr="0031224D">
        <w:rPr>
          <w:color w:val="000000"/>
          <w:lang w:val="id-ID"/>
        </w:rPr>
        <w:t>Borang</w:t>
      </w:r>
      <w:r w:rsidR="00DF6E39" w:rsidRPr="0031224D">
        <w:rPr>
          <w:color w:val="000000"/>
          <w:lang w:val="fi-FI"/>
        </w:rPr>
        <w:t xml:space="preserve"> </w:t>
      </w:r>
      <w:r w:rsidR="0046181D">
        <w:rPr>
          <w:color w:val="000000"/>
        </w:rPr>
        <w:t>UPPSKH</w:t>
      </w:r>
      <w:r w:rsidR="00DF6E39" w:rsidRPr="0031224D">
        <w:rPr>
          <w:color w:val="000000"/>
          <w:lang w:val="fi-FI"/>
        </w:rPr>
        <w:t xml:space="preserve"> (15%).</w:t>
      </w:r>
    </w:p>
    <w:p w:rsidR="00DF6E39" w:rsidRPr="0031224D" w:rsidRDefault="00DF6E39" w:rsidP="00D31636">
      <w:pPr>
        <w:spacing w:line="240" w:lineRule="auto"/>
        <w:rPr>
          <w:color w:val="000000"/>
          <w:lang w:val="fi-FI"/>
        </w:rPr>
      </w:pPr>
    </w:p>
    <w:p w:rsidR="00EA54F4" w:rsidRPr="0031224D" w:rsidRDefault="00FA278A" w:rsidP="00D31636">
      <w:pPr>
        <w:spacing w:line="240" w:lineRule="auto"/>
        <w:rPr>
          <w:color w:val="000000"/>
          <w:lang w:val="fi-FI"/>
        </w:rPr>
      </w:pPr>
      <w:r w:rsidRPr="0031224D">
        <w:rPr>
          <w:color w:val="000000"/>
          <w:lang w:val="fi-FI"/>
        </w:rPr>
        <w:t>Masa berlaku akred</w:t>
      </w:r>
      <w:r w:rsidR="00B97D71" w:rsidRPr="0031224D">
        <w:rPr>
          <w:color w:val="000000"/>
          <w:lang w:val="fi-FI"/>
        </w:rPr>
        <w:t xml:space="preserve">itasi program studi </w:t>
      </w:r>
      <w:r w:rsidRPr="0031224D">
        <w:rPr>
          <w:color w:val="000000"/>
          <w:lang w:val="fi-FI"/>
        </w:rPr>
        <w:t xml:space="preserve"> </w:t>
      </w:r>
      <w:r w:rsidR="008447F5" w:rsidRPr="0031224D">
        <w:rPr>
          <w:color w:val="000000"/>
          <w:lang w:val="fi-FI"/>
        </w:rPr>
        <w:t xml:space="preserve">untuk semua peringkat akreditasi </w:t>
      </w:r>
      <w:r w:rsidRPr="0031224D">
        <w:rPr>
          <w:color w:val="000000"/>
          <w:lang w:val="fi-FI"/>
        </w:rPr>
        <w:t>adalah</w:t>
      </w:r>
      <w:r w:rsidR="008447F5" w:rsidRPr="0031224D">
        <w:rPr>
          <w:color w:val="000000"/>
          <w:lang w:val="fi-FI"/>
        </w:rPr>
        <w:t xml:space="preserve"> selama 5 tahun.</w:t>
      </w:r>
    </w:p>
    <w:p w:rsidR="00EA54F4" w:rsidRPr="0031224D" w:rsidRDefault="00EA54F4" w:rsidP="00D31636">
      <w:pPr>
        <w:spacing w:line="240" w:lineRule="auto"/>
        <w:rPr>
          <w:color w:val="000000"/>
          <w:lang w:val="fi-FI"/>
        </w:rPr>
      </w:pPr>
    </w:p>
    <w:p w:rsidR="00EA54F4" w:rsidRPr="0031224D" w:rsidRDefault="00085291" w:rsidP="00D31636">
      <w:pPr>
        <w:spacing w:line="240" w:lineRule="auto"/>
        <w:rPr>
          <w:color w:val="000000"/>
          <w:lang w:val="fi-FI"/>
        </w:rPr>
      </w:pPr>
      <w:r w:rsidRPr="0031224D">
        <w:rPr>
          <w:color w:val="000000"/>
          <w:lang w:val="fi-FI"/>
        </w:rPr>
        <w:t>P</w:t>
      </w:r>
      <w:r w:rsidR="00714F33" w:rsidRPr="0031224D">
        <w:rPr>
          <w:color w:val="000000"/>
          <w:lang w:val="fi-FI"/>
        </w:rPr>
        <w:t>rogram studi</w:t>
      </w:r>
      <w:r w:rsidR="00FA278A" w:rsidRPr="0031224D">
        <w:rPr>
          <w:color w:val="000000"/>
          <w:lang w:val="fi-FI"/>
        </w:rPr>
        <w:t xml:space="preserve"> yang tidak terakreditasi dapat mengajukan usul untuk diakreditasi kembali setelah melakukan perbaikan-perbaik</w:t>
      </w:r>
      <w:r w:rsidR="00714F33" w:rsidRPr="0031224D">
        <w:rPr>
          <w:color w:val="000000"/>
          <w:lang w:val="fi-FI"/>
        </w:rPr>
        <w:t>an yang berarti paling cepat satu</w:t>
      </w:r>
      <w:r w:rsidR="00FA278A" w:rsidRPr="0031224D">
        <w:rPr>
          <w:color w:val="000000"/>
          <w:lang w:val="fi-FI"/>
        </w:rPr>
        <w:t xml:space="preserve"> tahun terhitung mulai tanggal surat keputusan tentang penetapan status tidak terakreditasinya yang dikeluarkan oleh BAN-PT.</w:t>
      </w:r>
    </w:p>
    <w:p w:rsidR="00EA54F4" w:rsidRPr="0031224D" w:rsidRDefault="00EA54F4" w:rsidP="00D31636">
      <w:pPr>
        <w:spacing w:line="240" w:lineRule="auto"/>
        <w:rPr>
          <w:color w:val="000000"/>
          <w:lang w:val="fi-FI"/>
        </w:rPr>
      </w:pPr>
    </w:p>
    <w:p w:rsidR="00202907" w:rsidRPr="0031224D" w:rsidRDefault="00202907" w:rsidP="00D31636">
      <w:pPr>
        <w:spacing w:line="240" w:lineRule="auto"/>
        <w:rPr>
          <w:color w:val="000000"/>
          <w:lang w:val="fi-FI"/>
        </w:rPr>
        <w:sectPr w:rsidR="00202907" w:rsidRPr="0031224D" w:rsidSect="00C35379">
          <w:pgSz w:w="11909" w:h="16834" w:code="9"/>
          <w:pgMar w:top="1701" w:right="1134" w:bottom="1134" w:left="1701" w:header="1225" w:footer="1033" w:gutter="0"/>
          <w:pgNumType w:start="16"/>
          <w:cols w:space="720"/>
          <w:docGrid w:linePitch="360"/>
        </w:sectPr>
      </w:pPr>
    </w:p>
    <w:p w:rsidR="00EA54F4" w:rsidRPr="0031224D" w:rsidRDefault="00EA54F4" w:rsidP="00D31636">
      <w:pPr>
        <w:spacing w:line="240" w:lineRule="auto"/>
        <w:rPr>
          <w:color w:val="000000"/>
          <w:lang w:val="fi-FI"/>
        </w:rPr>
      </w:pPr>
    </w:p>
    <w:p w:rsidR="00EA54F4" w:rsidRPr="0031224D" w:rsidRDefault="00EA54F4">
      <w:pPr>
        <w:rPr>
          <w:color w:val="000000"/>
        </w:rPr>
      </w:pPr>
    </w:p>
    <w:p w:rsidR="00EA54F4" w:rsidRPr="0031224D" w:rsidRDefault="00EA54F4">
      <w:pPr>
        <w:rPr>
          <w:color w:val="000000"/>
        </w:rPr>
      </w:pPr>
    </w:p>
    <w:p w:rsidR="00EA54F4" w:rsidRPr="0031224D" w:rsidRDefault="00EA54F4">
      <w:pPr>
        <w:rPr>
          <w:color w:val="000000"/>
        </w:rPr>
      </w:pPr>
    </w:p>
    <w:p w:rsidR="00EA54F4" w:rsidRPr="0031224D" w:rsidRDefault="00EA54F4">
      <w:pPr>
        <w:rPr>
          <w:color w:val="000000"/>
        </w:rPr>
      </w:pPr>
    </w:p>
    <w:p w:rsidR="005A1E53" w:rsidRPr="0031224D" w:rsidRDefault="005A1E53">
      <w:pPr>
        <w:rPr>
          <w:color w:val="000000"/>
        </w:rPr>
      </w:pPr>
    </w:p>
    <w:p w:rsidR="005A1E53" w:rsidRPr="0031224D" w:rsidRDefault="005A1E53">
      <w:pPr>
        <w:rPr>
          <w:color w:val="000000"/>
        </w:rPr>
      </w:pPr>
    </w:p>
    <w:p w:rsidR="005A1E53" w:rsidRPr="0031224D" w:rsidRDefault="005A1E53">
      <w:pPr>
        <w:rPr>
          <w:color w:val="000000"/>
        </w:rPr>
      </w:pPr>
    </w:p>
    <w:p w:rsidR="005A1E53" w:rsidRPr="0031224D" w:rsidRDefault="005A1E53">
      <w:pPr>
        <w:rPr>
          <w:color w:val="000000"/>
        </w:rPr>
      </w:pPr>
    </w:p>
    <w:p w:rsidR="005A1E53" w:rsidRPr="0031224D" w:rsidRDefault="005A1E53">
      <w:pPr>
        <w:rPr>
          <w:color w:val="000000"/>
        </w:rPr>
      </w:pPr>
    </w:p>
    <w:p w:rsidR="005A1E53" w:rsidRPr="0031224D" w:rsidRDefault="005A1E53">
      <w:pPr>
        <w:rPr>
          <w:color w:val="000000"/>
        </w:rPr>
      </w:pPr>
    </w:p>
    <w:p w:rsidR="005A1E53" w:rsidRPr="0031224D" w:rsidRDefault="005A1E53">
      <w:pPr>
        <w:rPr>
          <w:color w:val="000000"/>
        </w:rPr>
      </w:pPr>
    </w:p>
    <w:p w:rsidR="00EA54F4" w:rsidRPr="0031224D" w:rsidRDefault="00EA54F4">
      <w:pPr>
        <w:pStyle w:val="Heading1"/>
        <w:rPr>
          <w:color w:val="000000"/>
          <w:sz w:val="24"/>
          <w:szCs w:val="24"/>
        </w:rPr>
      </w:pPr>
      <w:bookmarkStart w:id="32" w:name="_Toc120175488"/>
    </w:p>
    <w:p w:rsidR="00EA54F4" w:rsidRPr="0031224D" w:rsidRDefault="00EA54F4">
      <w:pPr>
        <w:pStyle w:val="Heading1"/>
        <w:rPr>
          <w:color w:val="000000"/>
          <w:sz w:val="24"/>
          <w:szCs w:val="24"/>
        </w:rPr>
      </w:pPr>
    </w:p>
    <w:p w:rsidR="00EA54F4" w:rsidRPr="0031224D" w:rsidRDefault="00FA278A">
      <w:pPr>
        <w:pStyle w:val="Heading1"/>
        <w:rPr>
          <w:color w:val="000000"/>
          <w:sz w:val="24"/>
          <w:szCs w:val="24"/>
        </w:rPr>
      </w:pPr>
      <w:bookmarkStart w:id="33" w:name="_Toc207988177"/>
      <w:r w:rsidRPr="0031224D">
        <w:rPr>
          <w:color w:val="000000"/>
          <w:sz w:val="24"/>
          <w:szCs w:val="24"/>
        </w:rPr>
        <w:t>LAMPIRAN</w:t>
      </w:r>
      <w:bookmarkEnd w:id="32"/>
      <w:bookmarkEnd w:id="33"/>
      <w:r w:rsidR="007B3114" w:rsidRPr="0031224D">
        <w:rPr>
          <w:color w:val="000000"/>
          <w:sz w:val="24"/>
          <w:szCs w:val="24"/>
        </w:rPr>
        <w:t xml:space="preserve"> FORMAT PENILAIAN</w:t>
      </w:r>
    </w:p>
    <w:p w:rsidR="00EA54F4" w:rsidRPr="0031224D" w:rsidRDefault="00EA54F4">
      <w:pPr>
        <w:rPr>
          <w:color w:val="000000"/>
        </w:rPr>
      </w:pPr>
    </w:p>
    <w:p w:rsidR="00EA54F4" w:rsidRPr="0031224D" w:rsidRDefault="00EA54F4">
      <w:pPr>
        <w:rPr>
          <w:color w:val="000000"/>
        </w:rPr>
      </w:pPr>
    </w:p>
    <w:p w:rsidR="00EA54F4" w:rsidRPr="0031224D" w:rsidRDefault="00EA54F4">
      <w:pPr>
        <w:rPr>
          <w:color w:val="000000"/>
        </w:rPr>
      </w:pPr>
    </w:p>
    <w:p w:rsidR="00EA54F4" w:rsidRPr="0031224D" w:rsidRDefault="00EA54F4">
      <w:pPr>
        <w:rPr>
          <w:color w:val="000000"/>
        </w:rPr>
        <w:sectPr w:rsidR="00EA54F4" w:rsidRPr="0031224D" w:rsidSect="0031224D">
          <w:pgSz w:w="11909" w:h="16834" w:code="9"/>
          <w:pgMar w:top="1701" w:right="1134" w:bottom="1134" w:left="1701" w:header="1224" w:footer="1224" w:gutter="0"/>
          <w:cols w:space="720"/>
          <w:titlePg/>
          <w:docGrid w:linePitch="360"/>
        </w:sectPr>
      </w:pPr>
    </w:p>
    <w:p w:rsidR="00714F33" w:rsidRPr="0031224D" w:rsidRDefault="00714F33" w:rsidP="00714F33">
      <w:pPr>
        <w:spacing w:line="240" w:lineRule="auto"/>
        <w:rPr>
          <w:color w:val="000000"/>
          <w:lang w:val="nb-NO"/>
        </w:rPr>
      </w:pPr>
    </w:p>
    <w:p w:rsidR="00714F33" w:rsidRPr="0031224D" w:rsidRDefault="00714F33" w:rsidP="00714F33">
      <w:pPr>
        <w:spacing w:line="240" w:lineRule="auto"/>
        <w:rPr>
          <w:color w:val="000000"/>
          <w:lang w:val="nb-NO"/>
        </w:rPr>
      </w:pPr>
    </w:p>
    <w:p w:rsidR="00714F33" w:rsidRPr="0031224D" w:rsidRDefault="00714F33" w:rsidP="00714F33">
      <w:pPr>
        <w:spacing w:line="240" w:lineRule="auto"/>
        <w:rPr>
          <w:color w:val="000000"/>
          <w:lang w:val="nb-NO"/>
        </w:rPr>
      </w:pPr>
    </w:p>
    <w:p w:rsidR="00714F33" w:rsidRPr="0031224D" w:rsidRDefault="00714F33" w:rsidP="00714F33">
      <w:pPr>
        <w:spacing w:line="240" w:lineRule="auto"/>
        <w:rPr>
          <w:color w:val="000000"/>
          <w:lang w:val="nb-NO"/>
        </w:rPr>
      </w:pPr>
    </w:p>
    <w:p w:rsidR="00714F33" w:rsidRPr="0031224D" w:rsidRDefault="00714F33" w:rsidP="00714F33">
      <w:pPr>
        <w:spacing w:line="240" w:lineRule="auto"/>
        <w:rPr>
          <w:color w:val="000000"/>
          <w:lang w:val="nb-NO"/>
        </w:rPr>
      </w:pPr>
    </w:p>
    <w:p w:rsidR="00714F33" w:rsidRPr="0031224D" w:rsidRDefault="00714F33" w:rsidP="00714F33">
      <w:pPr>
        <w:spacing w:line="240" w:lineRule="auto"/>
        <w:rPr>
          <w:color w:val="000000"/>
          <w:lang w:val="nb-NO"/>
        </w:rPr>
      </w:pPr>
    </w:p>
    <w:p w:rsidR="00714F33" w:rsidRPr="0031224D" w:rsidRDefault="00714F33" w:rsidP="00714F33">
      <w:pPr>
        <w:spacing w:line="240" w:lineRule="auto"/>
        <w:rPr>
          <w:color w:val="000000"/>
          <w:lang w:val="nb-NO"/>
        </w:rPr>
      </w:pPr>
    </w:p>
    <w:p w:rsidR="00714F33" w:rsidRPr="0031224D" w:rsidRDefault="00714F33" w:rsidP="00714F33">
      <w:pPr>
        <w:spacing w:line="240" w:lineRule="auto"/>
        <w:rPr>
          <w:color w:val="000000"/>
          <w:lang w:val="nb-NO"/>
        </w:rPr>
      </w:pPr>
    </w:p>
    <w:p w:rsidR="00714F33" w:rsidRPr="0031224D" w:rsidRDefault="00714F33" w:rsidP="00714F33">
      <w:pPr>
        <w:spacing w:line="240" w:lineRule="auto"/>
        <w:rPr>
          <w:color w:val="000000"/>
          <w:lang w:val="nb-NO"/>
        </w:rPr>
      </w:pPr>
    </w:p>
    <w:p w:rsidR="00714F33" w:rsidRPr="0031224D" w:rsidRDefault="00714F33" w:rsidP="00714F33">
      <w:pPr>
        <w:spacing w:line="240" w:lineRule="auto"/>
        <w:rPr>
          <w:color w:val="000000"/>
          <w:lang w:val="nb-NO"/>
        </w:rPr>
      </w:pPr>
    </w:p>
    <w:p w:rsidR="00714F33" w:rsidRPr="0031224D" w:rsidRDefault="00714F33" w:rsidP="00714F33">
      <w:pPr>
        <w:spacing w:line="240" w:lineRule="auto"/>
        <w:rPr>
          <w:color w:val="000000"/>
          <w:lang w:val="nb-NO"/>
        </w:rPr>
      </w:pPr>
    </w:p>
    <w:p w:rsidR="00714F33" w:rsidRPr="0031224D" w:rsidRDefault="00714F33" w:rsidP="00714F33">
      <w:pPr>
        <w:spacing w:line="240" w:lineRule="auto"/>
        <w:rPr>
          <w:color w:val="000000"/>
          <w:lang w:val="nb-NO"/>
        </w:rPr>
      </w:pPr>
    </w:p>
    <w:p w:rsidR="00714F33" w:rsidRPr="0031224D" w:rsidRDefault="00714F33" w:rsidP="00714F33">
      <w:pPr>
        <w:spacing w:line="240" w:lineRule="auto"/>
        <w:rPr>
          <w:color w:val="000000"/>
          <w:lang w:val="nb-NO"/>
        </w:rPr>
      </w:pPr>
    </w:p>
    <w:p w:rsidR="00714F33" w:rsidRPr="0031224D" w:rsidRDefault="00FD5682" w:rsidP="00714F33">
      <w:pPr>
        <w:spacing w:line="240" w:lineRule="auto"/>
        <w:rPr>
          <w:color w:val="000000"/>
          <w:lang w:val="nb-NO"/>
        </w:rPr>
      </w:pPr>
      <w:r>
        <w:rPr>
          <w:noProof/>
          <w:color w:val="000000"/>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0</wp:posOffset>
                </wp:positionV>
                <wp:extent cx="2282825" cy="626745"/>
                <wp:effectExtent l="9525" t="9525" r="12700" b="11430"/>
                <wp:wrapNone/>
                <wp:docPr id="2"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2825" cy="626745"/>
                        </a:xfrm>
                        <a:prstGeom prst="rect">
                          <a:avLst/>
                        </a:prstGeom>
                        <a:solidFill>
                          <a:srgbClr val="FFFFFF"/>
                        </a:solidFill>
                        <a:ln w="9525">
                          <a:solidFill>
                            <a:srgbClr val="000000"/>
                          </a:solidFill>
                          <a:miter lim="800000"/>
                          <a:headEnd/>
                          <a:tailEnd/>
                        </a:ln>
                      </wps:spPr>
                      <wps:txbx>
                        <w:txbxContent>
                          <w:p w:rsidR="00670945" w:rsidRPr="00B86256" w:rsidRDefault="00670945" w:rsidP="00714F33">
                            <w:pPr>
                              <w:jc w:val="center"/>
                              <w:rPr>
                                <w:b/>
                              </w:rPr>
                            </w:pPr>
                            <w:r w:rsidRPr="00B86256">
                              <w:rPr>
                                <w:b/>
                              </w:rPr>
                              <w:t>FORMAT UNTUK</w:t>
                            </w:r>
                          </w:p>
                          <w:p w:rsidR="00670945" w:rsidRPr="00B86256" w:rsidRDefault="00670945" w:rsidP="00714F33">
                            <w:pPr>
                              <w:jc w:val="center"/>
                              <w:rPr>
                                <w:b/>
                              </w:rPr>
                            </w:pPr>
                            <w:r w:rsidRPr="00B86256">
                              <w:rPr>
                                <w:b/>
                              </w:rPr>
                              <w:t>ASESMEN KECUKUPAN</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107" o:spid="_x0000_s1027" type="#_x0000_t202" style="position:absolute;left:0;text-align:left;margin-left:0;margin-top:0;width:179.75pt;height:49.35pt;z-index:251658240;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">
                <v:textbox style="mso-fit-shape-to-text:t">
                  <w:txbxContent>
                    <w:p w:rsidR="00670945" w:rsidRPr="00B86256" w:rsidRDefault="00670945" w:rsidP="00714F33">
                      <w:pPr>
                        <w:jc w:val="center"/>
                        <w:rPr>
                          <w:b/>
                        </w:rPr>
                      </w:pPr>
                      <w:r w:rsidRPr="00B86256">
                        <w:rPr>
                          <w:b/>
                        </w:rPr>
                        <w:t>FORMAT UNTUK</w:t>
                      </w:r>
                    </w:p>
                    <w:p w:rsidR="00670945" w:rsidRPr="00B86256" w:rsidRDefault="00670945" w:rsidP="00714F33">
                      <w:pPr>
                        <w:jc w:val="center"/>
                        <w:rPr>
                          <w:b/>
                        </w:rPr>
                      </w:pPr>
                      <w:r w:rsidRPr="00B86256">
                        <w:rPr>
                          <w:b/>
                        </w:rPr>
                        <w:t>ASESMEN KECUKUPAN</w:t>
                      </w:r>
                    </w:p>
                  </w:txbxContent>
                </v:textbox>
              </v:shape>
            </w:pict>
          </mc:Fallback>
        </mc:AlternateContent>
      </w:r>
    </w:p>
    <w:p w:rsidR="00714F33" w:rsidRPr="0031224D" w:rsidRDefault="00714F33" w:rsidP="00714F33">
      <w:pPr>
        <w:spacing w:line="240" w:lineRule="auto"/>
        <w:rPr>
          <w:color w:val="000000"/>
          <w:lang w:val="nb-NO"/>
        </w:rPr>
      </w:pPr>
    </w:p>
    <w:p w:rsidR="00714F33" w:rsidRPr="0031224D" w:rsidRDefault="00714F33" w:rsidP="00714F33">
      <w:pPr>
        <w:spacing w:line="240" w:lineRule="auto"/>
        <w:rPr>
          <w:color w:val="000000"/>
          <w:lang w:val="nb-NO"/>
        </w:rPr>
      </w:pPr>
    </w:p>
    <w:p w:rsidR="00714F33" w:rsidRPr="0031224D" w:rsidRDefault="00714F33" w:rsidP="00714F33">
      <w:pPr>
        <w:spacing w:line="240" w:lineRule="auto"/>
        <w:rPr>
          <w:color w:val="000000"/>
          <w:lang w:val="nb-NO"/>
        </w:rPr>
      </w:pPr>
    </w:p>
    <w:p w:rsidR="00714F33" w:rsidRPr="0031224D" w:rsidRDefault="00714F33" w:rsidP="00714F33">
      <w:pPr>
        <w:spacing w:line="240" w:lineRule="auto"/>
        <w:rPr>
          <w:color w:val="000000"/>
          <w:lang w:val="nb-NO"/>
        </w:rPr>
      </w:pPr>
    </w:p>
    <w:p w:rsidR="00714F33" w:rsidRPr="0031224D" w:rsidRDefault="00714F33" w:rsidP="00714F33">
      <w:pPr>
        <w:spacing w:line="240" w:lineRule="auto"/>
        <w:rPr>
          <w:color w:val="000000"/>
          <w:lang w:val="nb-NO"/>
        </w:rPr>
      </w:pPr>
    </w:p>
    <w:p w:rsidR="00714F33" w:rsidRPr="0031224D" w:rsidRDefault="00714F33" w:rsidP="00714F33">
      <w:pPr>
        <w:spacing w:line="240" w:lineRule="auto"/>
        <w:rPr>
          <w:color w:val="000000"/>
          <w:lang w:val="nb-NO"/>
        </w:rPr>
      </w:pPr>
    </w:p>
    <w:p w:rsidR="00714F33" w:rsidRPr="0031224D" w:rsidRDefault="00714F33" w:rsidP="00714F33">
      <w:pPr>
        <w:spacing w:line="240" w:lineRule="auto"/>
        <w:rPr>
          <w:color w:val="000000"/>
          <w:lang w:val="nb-NO"/>
        </w:rPr>
      </w:pPr>
    </w:p>
    <w:p w:rsidR="00714F33" w:rsidRPr="0031224D" w:rsidRDefault="00714F33" w:rsidP="00714F33">
      <w:pPr>
        <w:spacing w:line="240" w:lineRule="auto"/>
        <w:rPr>
          <w:color w:val="000000"/>
          <w:lang w:val="nb-NO"/>
        </w:rPr>
      </w:pPr>
    </w:p>
    <w:p w:rsidR="00714F33" w:rsidRPr="0031224D" w:rsidRDefault="00714F33" w:rsidP="00714F33">
      <w:pPr>
        <w:spacing w:line="240" w:lineRule="auto"/>
        <w:rPr>
          <w:color w:val="000000"/>
          <w:lang w:val="nb-NO"/>
        </w:rPr>
      </w:pPr>
    </w:p>
    <w:p w:rsidR="00714F33" w:rsidRPr="0031224D" w:rsidRDefault="00714F33" w:rsidP="00714F33">
      <w:pPr>
        <w:spacing w:line="240" w:lineRule="auto"/>
        <w:jc w:val="left"/>
        <w:rPr>
          <w:color w:val="000000"/>
          <w:lang w:val="nb-NO"/>
        </w:rPr>
      </w:pPr>
      <w:r w:rsidRPr="0031224D">
        <w:rPr>
          <w:color w:val="000000"/>
          <w:lang w:val="nb-NO"/>
        </w:rPr>
        <w:br w:type="page"/>
      </w:r>
    </w:p>
    <w:p w:rsidR="00714F33" w:rsidRDefault="00714F33" w:rsidP="00DD6E3E">
      <w:pPr>
        <w:pStyle w:val="Heading1"/>
        <w:jc w:val="left"/>
        <w:rPr>
          <w:sz w:val="24"/>
          <w:szCs w:val="24"/>
          <w:lang w:val="id-ID"/>
        </w:rPr>
      </w:pPr>
      <w:r w:rsidRPr="0031224D">
        <w:rPr>
          <w:sz w:val="24"/>
          <w:szCs w:val="24"/>
          <w:lang w:val="nb-NO"/>
        </w:rPr>
        <w:lastRenderedPageBreak/>
        <w:t>FORMAT 1. PENILAIAN BORANG PROGRAM STUDI</w:t>
      </w:r>
    </w:p>
    <w:p w:rsidR="00DD6E3E" w:rsidRPr="00DD6E3E" w:rsidRDefault="00DD6E3E" w:rsidP="00DD6E3E">
      <w:pPr>
        <w:rPr>
          <w:lang w:val="id-ID"/>
        </w:rPr>
      </w:pPr>
    </w:p>
    <w:p w:rsidR="00714F33" w:rsidRPr="0031224D" w:rsidRDefault="00714F33" w:rsidP="00714F33">
      <w:pPr>
        <w:spacing w:line="240" w:lineRule="auto"/>
        <w:jc w:val="center"/>
        <w:rPr>
          <w:color w:val="000000"/>
          <w:u w:val="single"/>
        </w:rPr>
      </w:pPr>
      <w:r w:rsidRPr="0031224D">
        <w:rPr>
          <w:color w:val="000000"/>
          <w:u w:val="single"/>
        </w:rPr>
        <w:t xml:space="preserve">Penilaian Dokumen </w:t>
      </w:r>
      <w:r w:rsidRPr="0031224D">
        <w:rPr>
          <w:b/>
          <w:bCs/>
          <w:color w:val="000000"/>
          <w:u w:val="single"/>
        </w:rPr>
        <w:t>Perorangan</w:t>
      </w:r>
    </w:p>
    <w:p w:rsidR="00714F33" w:rsidRPr="0031224D" w:rsidRDefault="00714F33" w:rsidP="00714F33">
      <w:pPr>
        <w:spacing w:line="240" w:lineRule="auto"/>
        <w:rPr>
          <w:color w:val="000000"/>
        </w:rPr>
      </w:pPr>
    </w:p>
    <w:tbl>
      <w:tblPr>
        <w:tblW w:w="9198" w:type="dxa"/>
        <w:tblLook w:val="04A0" w:firstRow="1" w:lastRow="0" w:firstColumn="1" w:lastColumn="0" w:noHBand="0" w:noVBand="1"/>
      </w:tblPr>
      <w:tblGrid>
        <w:gridCol w:w="3528"/>
        <w:gridCol w:w="283"/>
        <w:gridCol w:w="5387"/>
      </w:tblGrid>
      <w:tr w:rsidR="00714F33" w:rsidRPr="0031224D" w:rsidTr="00814305">
        <w:trPr>
          <w:trHeight w:val="432"/>
        </w:trPr>
        <w:tc>
          <w:tcPr>
            <w:tcW w:w="3528" w:type="dxa"/>
            <w:vAlign w:val="center"/>
          </w:tcPr>
          <w:p w:rsidR="00714F33" w:rsidRPr="0031224D" w:rsidRDefault="00714F33" w:rsidP="00814305">
            <w:pPr>
              <w:spacing w:line="240" w:lineRule="auto"/>
              <w:jc w:val="left"/>
              <w:rPr>
                <w:color w:val="000000"/>
              </w:rPr>
            </w:pPr>
            <w:r w:rsidRPr="0031224D">
              <w:rPr>
                <w:color w:val="000000"/>
              </w:rPr>
              <w:t>Nama Perguruan Tinggi</w:t>
            </w:r>
          </w:p>
        </w:tc>
        <w:tc>
          <w:tcPr>
            <w:tcW w:w="283" w:type="dxa"/>
          </w:tcPr>
          <w:p w:rsidR="00714F33" w:rsidRPr="0031224D" w:rsidRDefault="00714F33" w:rsidP="00814305">
            <w:pPr>
              <w:spacing w:line="240" w:lineRule="auto"/>
              <w:rPr>
                <w:color w:val="000000"/>
              </w:rPr>
            </w:pPr>
            <w:r w:rsidRPr="0031224D">
              <w:rPr>
                <w:color w:val="000000"/>
              </w:rPr>
              <w:t>:</w:t>
            </w:r>
          </w:p>
        </w:tc>
        <w:tc>
          <w:tcPr>
            <w:tcW w:w="5387" w:type="dxa"/>
            <w:tcBorders>
              <w:bottom w:val="single" w:sz="4" w:space="0" w:color="auto"/>
            </w:tcBorders>
          </w:tcPr>
          <w:p w:rsidR="00714F33" w:rsidRPr="0031224D" w:rsidRDefault="00714F33" w:rsidP="00814305">
            <w:pPr>
              <w:spacing w:line="240" w:lineRule="auto"/>
              <w:rPr>
                <w:color w:val="000000"/>
              </w:rPr>
            </w:pPr>
          </w:p>
        </w:tc>
      </w:tr>
      <w:tr w:rsidR="00714F33" w:rsidRPr="0031224D" w:rsidTr="00814305">
        <w:trPr>
          <w:trHeight w:val="432"/>
        </w:trPr>
        <w:tc>
          <w:tcPr>
            <w:tcW w:w="3528" w:type="dxa"/>
            <w:vAlign w:val="center"/>
          </w:tcPr>
          <w:p w:rsidR="00714F33" w:rsidRPr="0031224D" w:rsidRDefault="00E720F4" w:rsidP="00814305">
            <w:pPr>
              <w:spacing w:line="240" w:lineRule="auto"/>
              <w:jc w:val="left"/>
              <w:rPr>
                <w:color w:val="000000"/>
              </w:rPr>
            </w:pPr>
            <w:r>
              <w:rPr>
                <w:color w:val="000000"/>
              </w:rPr>
              <w:t>Nama UPPSKH</w:t>
            </w:r>
          </w:p>
        </w:tc>
        <w:tc>
          <w:tcPr>
            <w:tcW w:w="283" w:type="dxa"/>
          </w:tcPr>
          <w:p w:rsidR="00714F33" w:rsidRPr="0031224D" w:rsidRDefault="00714F33" w:rsidP="00814305">
            <w:pPr>
              <w:spacing w:line="240" w:lineRule="auto"/>
              <w:rPr>
                <w:color w:val="000000"/>
              </w:rPr>
            </w:pPr>
            <w:r w:rsidRPr="0031224D">
              <w:rPr>
                <w:color w:val="000000"/>
              </w:rPr>
              <w:t>:</w:t>
            </w:r>
          </w:p>
        </w:tc>
        <w:tc>
          <w:tcPr>
            <w:tcW w:w="5387" w:type="dxa"/>
            <w:tcBorders>
              <w:bottom w:val="single" w:sz="4" w:space="0" w:color="auto"/>
            </w:tcBorders>
          </w:tcPr>
          <w:p w:rsidR="00714F33" w:rsidRPr="0031224D" w:rsidRDefault="00714F33" w:rsidP="00814305">
            <w:pPr>
              <w:spacing w:line="240" w:lineRule="auto"/>
              <w:rPr>
                <w:color w:val="000000"/>
              </w:rPr>
            </w:pPr>
          </w:p>
        </w:tc>
      </w:tr>
      <w:tr w:rsidR="00714F33" w:rsidRPr="0031224D" w:rsidTr="00814305">
        <w:trPr>
          <w:trHeight w:val="432"/>
        </w:trPr>
        <w:tc>
          <w:tcPr>
            <w:tcW w:w="3528" w:type="dxa"/>
          </w:tcPr>
          <w:p w:rsidR="00714F33" w:rsidRPr="0031224D" w:rsidRDefault="00714F33" w:rsidP="00814305">
            <w:pPr>
              <w:spacing w:line="240" w:lineRule="auto"/>
              <w:rPr>
                <w:color w:val="000000"/>
              </w:rPr>
            </w:pPr>
            <w:r w:rsidRPr="0031224D">
              <w:rPr>
                <w:color w:val="000000"/>
              </w:rPr>
              <w:t>Nama Program Studi</w:t>
            </w:r>
          </w:p>
        </w:tc>
        <w:tc>
          <w:tcPr>
            <w:tcW w:w="283" w:type="dxa"/>
          </w:tcPr>
          <w:p w:rsidR="00714F33" w:rsidRPr="0031224D" w:rsidRDefault="00714F33" w:rsidP="00814305">
            <w:pPr>
              <w:spacing w:line="240" w:lineRule="auto"/>
              <w:rPr>
                <w:color w:val="000000"/>
              </w:rPr>
            </w:pPr>
            <w:r w:rsidRPr="0031224D">
              <w:rPr>
                <w:color w:val="000000"/>
              </w:rPr>
              <w:t>:</w:t>
            </w:r>
          </w:p>
        </w:tc>
        <w:tc>
          <w:tcPr>
            <w:tcW w:w="5387" w:type="dxa"/>
            <w:tcBorders>
              <w:top w:val="single" w:sz="4" w:space="0" w:color="auto"/>
              <w:bottom w:val="single" w:sz="4" w:space="0" w:color="auto"/>
            </w:tcBorders>
          </w:tcPr>
          <w:p w:rsidR="00714F33" w:rsidRPr="0031224D" w:rsidRDefault="00714F33" w:rsidP="00814305">
            <w:pPr>
              <w:spacing w:line="240" w:lineRule="auto"/>
              <w:rPr>
                <w:color w:val="000000"/>
              </w:rPr>
            </w:pPr>
          </w:p>
        </w:tc>
      </w:tr>
      <w:tr w:rsidR="00676313" w:rsidRPr="0031224D" w:rsidTr="00814305">
        <w:trPr>
          <w:trHeight w:val="432"/>
        </w:trPr>
        <w:tc>
          <w:tcPr>
            <w:tcW w:w="3528" w:type="dxa"/>
          </w:tcPr>
          <w:p w:rsidR="00676313" w:rsidRPr="00676313" w:rsidRDefault="00676313" w:rsidP="00814305">
            <w:pPr>
              <w:spacing w:line="240" w:lineRule="auto"/>
              <w:rPr>
                <w:color w:val="000000"/>
                <w:lang w:val="id-ID"/>
              </w:rPr>
            </w:pPr>
            <w:r>
              <w:rPr>
                <w:color w:val="000000"/>
                <w:lang w:val="id-ID"/>
              </w:rPr>
              <w:t>Jenjang Pendidikan</w:t>
            </w:r>
          </w:p>
        </w:tc>
        <w:tc>
          <w:tcPr>
            <w:tcW w:w="283" w:type="dxa"/>
          </w:tcPr>
          <w:p w:rsidR="00676313" w:rsidRPr="00676313" w:rsidRDefault="00676313" w:rsidP="00814305">
            <w:pPr>
              <w:spacing w:line="240" w:lineRule="auto"/>
              <w:rPr>
                <w:color w:val="000000"/>
                <w:lang w:val="id-ID"/>
              </w:rPr>
            </w:pPr>
            <w:r>
              <w:rPr>
                <w:color w:val="000000"/>
                <w:lang w:val="id-ID"/>
              </w:rPr>
              <w:t>:</w:t>
            </w:r>
          </w:p>
        </w:tc>
        <w:tc>
          <w:tcPr>
            <w:tcW w:w="5387" w:type="dxa"/>
            <w:tcBorders>
              <w:top w:val="single" w:sz="4" w:space="0" w:color="auto"/>
              <w:bottom w:val="single" w:sz="4" w:space="0" w:color="auto"/>
            </w:tcBorders>
          </w:tcPr>
          <w:p w:rsidR="00676313" w:rsidRPr="00676313" w:rsidRDefault="00676313" w:rsidP="00814305">
            <w:pPr>
              <w:spacing w:line="240" w:lineRule="auto"/>
              <w:rPr>
                <w:color w:val="000000"/>
                <w:lang w:val="id-ID"/>
              </w:rPr>
            </w:pPr>
            <w:r>
              <w:rPr>
                <w:color w:val="000000"/>
                <w:lang w:val="id-ID"/>
              </w:rPr>
              <w:t>Akademik dan Profesi</w:t>
            </w:r>
            <w:r w:rsidRPr="00676313">
              <w:rPr>
                <w:color w:val="000000"/>
                <w:vertAlign w:val="superscript"/>
                <w:lang w:val="id-ID"/>
              </w:rPr>
              <w:t>*)</w:t>
            </w:r>
          </w:p>
        </w:tc>
      </w:tr>
      <w:tr w:rsidR="00654BCE" w:rsidRPr="0031224D" w:rsidTr="00814305">
        <w:trPr>
          <w:trHeight w:val="432"/>
        </w:trPr>
        <w:tc>
          <w:tcPr>
            <w:tcW w:w="3528" w:type="dxa"/>
          </w:tcPr>
          <w:p w:rsidR="00654BCE" w:rsidRPr="0031224D" w:rsidRDefault="00654BCE" w:rsidP="00814305">
            <w:pPr>
              <w:spacing w:line="240" w:lineRule="auto"/>
              <w:rPr>
                <w:color w:val="000000"/>
                <w:lang w:val="id-ID"/>
              </w:rPr>
            </w:pPr>
            <w:r w:rsidRPr="0031224D">
              <w:rPr>
                <w:color w:val="000000"/>
                <w:lang w:val="id-ID"/>
              </w:rPr>
              <w:t>Kode Panel</w:t>
            </w:r>
          </w:p>
        </w:tc>
        <w:tc>
          <w:tcPr>
            <w:tcW w:w="283" w:type="dxa"/>
          </w:tcPr>
          <w:p w:rsidR="00654BCE" w:rsidRPr="0031224D" w:rsidRDefault="00654BCE" w:rsidP="00814305">
            <w:pPr>
              <w:spacing w:line="240" w:lineRule="auto"/>
              <w:rPr>
                <w:color w:val="000000"/>
              </w:rPr>
            </w:pPr>
          </w:p>
        </w:tc>
        <w:tc>
          <w:tcPr>
            <w:tcW w:w="5387" w:type="dxa"/>
            <w:tcBorders>
              <w:top w:val="single" w:sz="4" w:space="0" w:color="auto"/>
              <w:bottom w:val="single" w:sz="4" w:space="0" w:color="auto"/>
            </w:tcBorders>
          </w:tcPr>
          <w:p w:rsidR="00654BCE" w:rsidRPr="0031224D" w:rsidRDefault="00654BCE" w:rsidP="00814305">
            <w:pPr>
              <w:spacing w:line="240" w:lineRule="auto"/>
              <w:rPr>
                <w:color w:val="000000"/>
              </w:rPr>
            </w:pPr>
          </w:p>
        </w:tc>
      </w:tr>
      <w:tr w:rsidR="00714F33" w:rsidRPr="0031224D" w:rsidTr="00814305">
        <w:trPr>
          <w:trHeight w:val="432"/>
        </w:trPr>
        <w:tc>
          <w:tcPr>
            <w:tcW w:w="3528" w:type="dxa"/>
          </w:tcPr>
          <w:p w:rsidR="00714F33" w:rsidRPr="0031224D" w:rsidRDefault="00714F33" w:rsidP="00814305">
            <w:pPr>
              <w:spacing w:line="240" w:lineRule="auto"/>
              <w:rPr>
                <w:color w:val="000000"/>
              </w:rPr>
            </w:pPr>
            <w:r w:rsidRPr="0031224D">
              <w:rPr>
                <w:color w:val="000000"/>
              </w:rPr>
              <w:t>Nama Asesor</w:t>
            </w:r>
          </w:p>
        </w:tc>
        <w:tc>
          <w:tcPr>
            <w:tcW w:w="283" w:type="dxa"/>
          </w:tcPr>
          <w:p w:rsidR="00714F33" w:rsidRPr="0031224D" w:rsidRDefault="00714F33" w:rsidP="00814305">
            <w:pPr>
              <w:spacing w:line="240" w:lineRule="auto"/>
              <w:rPr>
                <w:color w:val="000000"/>
              </w:rPr>
            </w:pPr>
            <w:r w:rsidRPr="0031224D">
              <w:rPr>
                <w:color w:val="000000"/>
              </w:rPr>
              <w:t>:</w:t>
            </w:r>
          </w:p>
        </w:tc>
        <w:tc>
          <w:tcPr>
            <w:tcW w:w="5387" w:type="dxa"/>
            <w:tcBorders>
              <w:top w:val="single" w:sz="4" w:space="0" w:color="auto"/>
              <w:bottom w:val="single" w:sz="4" w:space="0" w:color="auto"/>
            </w:tcBorders>
          </w:tcPr>
          <w:p w:rsidR="00714F33" w:rsidRPr="0031224D" w:rsidRDefault="00714F33" w:rsidP="00814305">
            <w:pPr>
              <w:spacing w:line="240" w:lineRule="auto"/>
              <w:rPr>
                <w:color w:val="000000"/>
              </w:rPr>
            </w:pPr>
          </w:p>
        </w:tc>
      </w:tr>
      <w:tr w:rsidR="00714F33" w:rsidRPr="0031224D" w:rsidTr="00814305">
        <w:trPr>
          <w:trHeight w:val="432"/>
        </w:trPr>
        <w:tc>
          <w:tcPr>
            <w:tcW w:w="3528" w:type="dxa"/>
          </w:tcPr>
          <w:p w:rsidR="00714F33" w:rsidRPr="0031224D" w:rsidRDefault="00714F33" w:rsidP="00814305">
            <w:pPr>
              <w:spacing w:line="240" w:lineRule="auto"/>
              <w:rPr>
                <w:color w:val="000000"/>
              </w:rPr>
            </w:pPr>
            <w:r w:rsidRPr="0031224D">
              <w:rPr>
                <w:color w:val="000000"/>
              </w:rPr>
              <w:t>Tanggal Penilaian</w:t>
            </w:r>
          </w:p>
        </w:tc>
        <w:tc>
          <w:tcPr>
            <w:tcW w:w="283" w:type="dxa"/>
          </w:tcPr>
          <w:p w:rsidR="00714F33" w:rsidRPr="0031224D" w:rsidRDefault="00714F33" w:rsidP="00814305">
            <w:pPr>
              <w:spacing w:line="240" w:lineRule="auto"/>
              <w:rPr>
                <w:color w:val="000000"/>
              </w:rPr>
            </w:pPr>
            <w:r w:rsidRPr="0031224D">
              <w:rPr>
                <w:color w:val="000000"/>
              </w:rPr>
              <w:t>:</w:t>
            </w:r>
          </w:p>
        </w:tc>
        <w:tc>
          <w:tcPr>
            <w:tcW w:w="5387" w:type="dxa"/>
            <w:tcBorders>
              <w:top w:val="single" w:sz="4" w:space="0" w:color="auto"/>
              <w:bottom w:val="single" w:sz="4" w:space="0" w:color="auto"/>
            </w:tcBorders>
          </w:tcPr>
          <w:p w:rsidR="00714F33" w:rsidRPr="0031224D" w:rsidRDefault="00714F33" w:rsidP="00814305">
            <w:pPr>
              <w:spacing w:line="240" w:lineRule="auto"/>
              <w:rPr>
                <w:color w:val="000000"/>
              </w:rPr>
            </w:pPr>
          </w:p>
        </w:tc>
      </w:tr>
    </w:tbl>
    <w:p w:rsidR="00714F33" w:rsidRPr="00676313" w:rsidRDefault="00676313" w:rsidP="00714F33">
      <w:pPr>
        <w:spacing w:line="240" w:lineRule="auto"/>
        <w:rPr>
          <w:color w:val="000000"/>
          <w:lang w:val="id-ID"/>
        </w:rPr>
      </w:pPr>
      <w:r w:rsidRPr="00676313">
        <w:rPr>
          <w:color w:val="000000"/>
          <w:vertAlign w:val="superscript"/>
          <w:lang w:val="id-ID"/>
        </w:rPr>
        <w:t>*)</w:t>
      </w:r>
      <w:r>
        <w:rPr>
          <w:color w:val="000000"/>
          <w:lang w:val="id-ID"/>
        </w:rPr>
        <w:t xml:space="preserve"> coret yang tidak perlu</w:t>
      </w:r>
    </w:p>
    <w:tbl>
      <w:tblPr>
        <w:tblW w:w="1003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304"/>
        <w:gridCol w:w="2693"/>
        <w:gridCol w:w="1701"/>
        <w:gridCol w:w="1418"/>
        <w:gridCol w:w="1417"/>
        <w:gridCol w:w="851"/>
      </w:tblGrid>
      <w:tr w:rsidR="003503CC" w:rsidRPr="0031224D" w:rsidTr="003503CC">
        <w:trPr>
          <w:trHeight w:val="493"/>
          <w:tblHeader/>
        </w:trPr>
        <w:tc>
          <w:tcPr>
            <w:tcW w:w="647" w:type="dxa"/>
            <w:vMerge w:val="restart"/>
            <w:vAlign w:val="center"/>
          </w:tcPr>
          <w:p w:rsidR="003503CC" w:rsidRPr="0031224D" w:rsidRDefault="003503CC" w:rsidP="00814305">
            <w:pPr>
              <w:spacing w:line="240" w:lineRule="auto"/>
              <w:jc w:val="center"/>
              <w:rPr>
                <w:b/>
                <w:color w:val="000000"/>
              </w:rPr>
            </w:pPr>
            <w:r w:rsidRPr="0031224D">
              <w:rPr>
                <w:b/>
                <w:color w:val="000000"/>
              </w:rPr>
              <w:t>No.</w:t>
            </w:r>
          </w:p>
        </w:tc>
        <w:tc>
          <w:tcPr>
            <w:tcW w:w="1304" w:type="dxa"/>
            <w:vMerge w:val="restart"/>
            <w:vAlign w:val="center"/>
          </w:tcPr>
          <w:p w:rsidR="003503CC" w:rsidRPr="0031224D" w:rsidRDefault="003503CC" w:rsidP="00814305">
            <w:pPr>
              <w:spacing w:line="240" w:lineRule="auto"/>
              <w:jc w:val="center"/>
              <w:rPr>
                <w:b/>
                <w:color w:val="000000"/>
              </w:rPr>
            </w:pPr>
            <w:r w:rsidRPr="0031224D">
              <w:rPr>
                <w:b/>
                <w:color w:val="000000"/>
              </w:rPr>
              <w:t>No</w:t>
            </w:r>
            <w:r w:rsidRPr="003503CC">
              <w:rPr>
                <w:b/>
                <w:color w:val="000000" w:themeColor="text1"/>
              </w:rPr>
              <w:t>. Butir Penilaian</w:t>
            </w:r>
          </w:p>
        </w:tc>
        <w:tc>
          <w:tcPr>
            <w:tcW w:w="2693" w:type="dxa"/>
            <w:vMerge w:val="restart"/>
            <w:vAlign w:val="center"/>
          </w:tcPr>
          <w:p w:rsidR="003503CC" w:rsidRPr="0031224D" w:rsidRDefault="003503CC" w:rsidP="006A4269">
            <w:pPr>
              <w:spacing w:line="240" w:lineRule="auto"/>
              <w:jc w:val="center"/>
              <w:rPr>
                <w:b/>
                <w:color w:val="000000"/>
              </w:rPr>
            </w:pPr>
            <w:r w:rsidRPr="0031224D">
              <w:rPr>
                <w:b/>
                <w:color w:val="000000"/>
              </w:rPr>
              <w:t>Aspek Penilaian</w:t>
            </w:r>
          </w:p>
        </w:tc>
        <w:tc>
          <w:tcPr>
            <w:tcW w:w="1701" w:type="dxa"/>
            <w:vMerge w:val="restart"/>
            <w:vAlign w:val="center"/>
          </w:tcPr>
          <w:p w:rsidR="003503CC" w:rsidRPr="0031224D" w:rsidRDefault="003503CC" w:rsidP="00814305">
            <w:pPr>
              <w:spacing w:line="240" w:lineRule="auto"/>
              <w:jc w:val="center"/>
              <w:rPr>
                <w:b/>
                <w:color w:val="000000"/>
              </w:rPr>
            </w:pPr>
            <w:r w:rsidRPr="0031224D">
              <w:rPr>
                <w:b/>
                <w:color w:val="000000"/>
              </w:rPr>
              <w:t>Informasi dari Borang PS</w:t>
            </w:r>
          </w:p>
        </w:tc>
        <w:tc>
          <w:tcPr>
            <w:tcW w:w="2835" w:type="dxa"/>
            <w:gridSpan w:val="2"/>
            <w:tcBorders>
              <w:right w:val="single" w:sz="4" w:space="0" w:color="auto"/>
            </w:tcBorders>
            <w:vAlign w:val="bottom"/>
          </w:tcPr>
          <w:p w:rsidR="003503CC" w:rsidRPr="00111E5E" w:rsidRDefault="003503CC" w:rsidP="003503CC">
            <w:pPr>
              <w:spacing w:line="240" w:lineRule="auto"/>
              <w:jc w:val="center"/>
              <w:rPr>
                <w:b/>
                <w:color w:val="000000"/>
                <w:lang w:val="id-ID"/>
              </w:rPr>
            </w:pPr>
            <w:r w:rsidRPr="0031224D">
              <w:rPr>
                <w:b/>
                <w:color w:val="000000"/>
              </w:rPr>
              <w:t>Bobot</w:t>
            </w:r>
          </w:p>
          <w:p w:rsidR="003503CC" w:rsidRPr="00111E5E" w:rsidRDefault="003503CC" w:rsidP="003503CC">
            <w:pPr>
              <w:spacing w:line="240" w:lineRule="auto"/>
              <w:jc w:val="center"/>
              <w:rPr>
                <w:b/>
                <w:color w:val="000000"/>
                <w:lang w:val="id-ID"/>
              </w:rPr>
            </w:pPr>
          </w:p>
        </w:tc>
        <w:tc>
          <w:tcPr>
            <w:tcW w:w="851" w:type="dxa"/>
            <w:vMerge w:val="restart"/>
            <w:tcBorders>
              <w:top w:val="single" w:sz="4" w:space="0" w:color="auto"/>
              <w:left w:val="single" w:sz="4" w:space="0" w:color="auto"/>
              <w:right w:val="single" w:sz="4" w:space="0" w:color="auto"/>
            </w:tcBorders>
            <w:vAlign w:val="center"/>
          </w:tcPr>
          <w:p w:rsidR="003503CC" w:rsidRPr="0031224D" w:rsidRDefault="003503CC" w:rsidP="00814305">
            <w:pPr>
              <w:spacing w:line="240" w:lineRule="auto"/>
              <w:jc w:val="center"/>
              <w:rPr>
                <w:b/>
                <w:color w:val="000000"/>
              </w:rPr>
            </w:pPr>
            <w:r w:rsidRPr="0031224D">
              <w:rPr>
                <w:b/>
                <w:color w:val="000000"/>
              </w:rPr>
              <w:t>Nilai*</w:t>
            </w:r>
          </w:p>
        </w:tc>
      </w:tr>
      <w:tr w:rsidR="003503CC" w:rsidRPr="0031224D" w:rsidTr="003503CC">
        <w:trPr>
          <w:trHeight w:val="463"/>
          <w:tblHeader/>
        </w:trPr>
        <w:tc>
          <w:tcPr>
            <w:tcW w:w="647" w:type="dxa"/>
            <w:vMerge/>
            <w:vAlign w:val="center"/>
          </w:tcPr>
          <w:p w:rsidR="003503CC" w:rsidRPr="0031224D" w:rsidRDefault="003503CC" w:rsidP="00814305">
            <w:pPr>
              <w:spacing w:line="240" w:lineRule="auto"/>
              <w:jc w:val="center"/>
              <w:rPr>
                <w:b/>
                <w:color w:val="000000"/>
              </w:rPr>
            </w:pPr>
          </w:p>
        </w:tc>
        <w:tc>
          <w:tcPr>
            <w:tcW w:w="1304" w:type="dxa"/>
            <w:vMerge/>
            <w:vAlign w:val="center"/>
          </w:tcPr>
          <w:p w:rsidR="003503CC" w:rsidRPr="0031224D" w:rsidRDefault="003503CC" w:rsidP="00814305">
            <w:pPr>
              <w:spacing w:line="240" w:lineRule="auto"/>
              <w:jc w:val="center"/>
              <w:rPr>
                <w:b/>
                <w:color w:val="000000"/>
              </w:rPr>
            </w:pPr>
          </w:p>
        </w:tc>
        <w:tc>
          <w:tcPr>
            <w:tcW w:w="2693" w:type="dxa"/>
            <w:vMerge/>
            <w:vAlign w:val="center"/>
          </w:tcPr>
          <w:p w:rsidR="003503CC" w:rsidRPr="0031224D" w:rsidRDefault="003503CC" w:rsidP="006A4269">
            <w:pPr>
              <w:spacing w:line="240" w:lineRule="auto"/>
              <w:jc w:val="center"/>
              <w:rPr>
                <w:b/>
                <w:color w:val="000000"/>
              </w:rPr>
            </w:pPr>
          </w:p>
        </w:tc>
        <w:tc>
          <w:tcPr>
            <w:tcW w:w="1701" w:type="dxa"/>
            <w:vMerge/>
            <w:vAlign w:val="center"/>
          </w:tcPr>
          <w:p w:rsidR="003503CC" w:rsidRPr="0031224D" w:rsidRDefault="003503CC" w:rsidP="00814305">
            <w:pPr>
              <w:spacing w:line="240" w:lineRule="auto"/>
              <w:jc w:val="center"/>
              <w:rPr>
                <w:b/>
                <w:color w:val="000000"/>
              </w:rPr>
            </w:pPr>
          </w:p>
        </w:tc>
        <w:tc>
          <w:tcPr>
            <w:tcW w:w="1418" w:type="dxa"/>
            <w:tcBorders>
              <w:right w:val="single" w:sz="4" w:space="0" w:color="auto"/>
            </w:tcBorders>
            <w:vAlign w:val="center"/>
          </w:tcPr>
          <w:p w:rsidR="003503CC" w:rsidRPr="0031224D" w:rsidRDefault="003503CC" w:rsidP="00814305">
            <w:pPr>
              <w:spacing w:line="240" w:lineRule="auto"/>
              <w:jc w:val="center"/>
              <w:rPr>
                <w:b/>
                <w:color w:val="000000"/>
              </w:rPr>
            </w:pPr>
            <w:r>
              <w:rPr>
                <w:b/>
                <w:color w:val="000000"/>
                <w:lang w:val="id-ID"/>
              </w:rPr>
              <w:t>Pendidik-an Akademik</w:t>
            </w:r>
          </w:p>
        </w:tc>
        <w:tc>
          <w:tcPr>
            <w:tcW w:w="1417" w:type="dxa"/>
            <w:tcBorders>
              <w:right w:val="single" w:sz="4" w:space="0" w:color="auto"/>
            </w:tcBorders>
            <w:vAlign w:val="center"/>
          </w:tcPr>
          <w:p w:rsidR="003503CC" w:rsidRPr="0031224D" w:rsidRDefault="003503CC" w:rsidP="00814305">
            <w:pPr>
              <w:spacing w:line="240" w:lineRule="auto"/>
              <w:jc w:val="center"/>
              <w:rPr>
                <w:b/>
                <w:color w:val="000000"/>
              </w:rPr>
            </w:pPr>
            <w:r>
              <w:rPr>
                <w:b/>
                <w:color w:val="000000"/>
                <w:lang w:val="id-ID"/>
              </w:rPr>
              <w:t>Pendidik-an profesi</w:t>
            </w:r>
          </w:p>
        </w:tc>
        <w:tc>
          <w:tcPr>
            <w:tcW w:w="851" w:type="dxa"/>
            <w:vMerge/>
            <w:tcBorders>
              <w:left w:val="single" w:sz="4" w:space="0" w:color="auto"/>
              <w:bottom w:val="single" w:sz="4" w:space="0" w:color="auto"/>
              <w:right w:val="single" w:sz="4" w:space="0" w:color="auto"/>
            </w:tcBorders>
            <w:vAlign w:val="center"/>
          </w:tcPr>
          <w:p w:rsidR="003503CC" w:rsidRPr="0031224D" w:rsidRDefault="003503CC" w:rsidP="00814305">
            <w:pPr>
              <w:spacing w:line="240" w:lineRule="auto"/>
              <w:jc w:val="center"/>
              <w:rPr>
                <w:b/>
                <w:color w:val="000000"/>
              </w:rPr>
            </w:pPr>
          </w:p>
        </w:tc>
      </w:tr>
      <w:tr w:rsidR="00676313" w:rsidRPr="0031224D" w:rsidTr="00670945">
        <w:tc>
          <w:tcPr>
            <w:tcW w:w="647" w:type="dxa"/>
          </w:tcPr>
          <w:p w:rsidR="00676313" w:rsidRPr="0031224D" w:rsidRDefault="00676313" w:rsidP="00814305">
            <w:pPr>
              <w:spacing w:line="240" w:lineRule="auto"/>
              <w:jc w:val="center"/>
              <w:rPr>
                <w:color w:val="000000"/>
              </w:rPr>
            </w:pPr>
            <w:r w:rsidRPr="0031224D">
              <w:rPr>
                <w:color w:val="000000"/>
              </w:rPr>
              <w:t>1</w:t>
            </w:r>
          </w:p>
        </w:tc>
        <w:tc>
          <w:tcPr>
            <w:tcW w:w="1304" w:type="dxa"/>
          </w:tcPr>
          <w:p w:rsidR="00676313" w:rsidRPr="00676313" w:rsidRDefault="00676313" w:rsidP="00670945">
            <w:pPr>
              <w:spacing w:line="240" w:lineRule="auto"/>
              <w:jc w:val="center"/>
              <w:rPr>
                <w:lang w:val="id-ID"/>
              </w:rPr>
            </w:pPr>
            <w:r w:rsidRPr="00676313">
              <w:t>1.1.</w:t>
            </w:r>
            <w:r w:rsidRPr="00676313">
              <w:rPr>
                <w:lang w:val="id-ID"/>
              </w:rPr>
              <w:t>1</w:t>
            </w:r>
          </w:p>
        </w:tc>
        <w:tc>
          <w:tcPr>
            <w:tcW w:w="2693" w:type="dxa"/>
          </w:tcPr>
          <w:p w:rsidR="00676313" w:rsidRPr="00676313" w:rsidRDefault="00676313" w:rsidP="00670945">
            <w:pPr>
              <w:spacing w:line="240" w:lineRule="auto"/>
              <w:rPr>
                <w:color w:val="000000"/>
              </w:rPr>
            </w:pPr>
            <w:r w:rsidRPr="00676313">
              <w:rPr>
                <w:color w:val="000000"/>
              </w:rPr>
              <w:t>Kejelasan</w:t>
            </w:r>
            <w:proofErr w:type="gramStart"/>
            <w:r w:rsidRPr="00676313">
              <w:rPr>
                <w:color w:val="000000"/>
              </w:rPr>
              <w:t>,  kerealistikan</w:t>
            </w:r>
            <w:proofErr w:type="gramEnd"/>
            <w:r w:rsidRPr="00676313">
              <w:rPr>
                <w:color w:val="000000"/>
              </w:rPr>
              <w:t>, dan keterkaitan antar visi, misi, tujuan,  sasaran program studi, dan pemangku kepentingan yang terlibat.</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0,92</w:t>
            </w:r>
          </w:p>
        </w:tc>
        <w:tc>
          <w:tcPr>
            <w:tcW w:w="1417" w:type="dxa"/>
            <w:tcBorders>
              <w:top w:val="single" w:sz="4" w:space="0" w:color="auto"/>
              <w:right w:val="single" w:sz="4" w:space="0" w:color="auto"/>
            </w:tcBorders>
            <w:vAlign w:val="center"/>
          </w:tcPr>
          <w:p w:rsidR="00676313" w:rsidRDefault="00676313">
            <w:pPr>
              <w:jc w:val="center"/>
              <w:rPr>
                <w:b/>
                <w:bCs/>
                <w:sz w:val="20"/>
                <w:szCs w:val="20"/>
              </w:rPr>
            </w:pPr>
            <w:r>
              <w:rPr>
                <w:b/>
                <w:bCs/>
                <w:sz w:val="20"/>
                <w:szCs w:val="20"/>
              </w:rPr>
              <w:t>0,92</w:t>
            </w:r>
          </w:p>
        </w:tc>
        <w:tc>
          <w:tcPr>
            <w:tcW w:w="851" w:type="dxa"/>
            <w:tcBorders>
              <w:top w:val="single" w:sz="4" w:space="0" w:color="auto"/>
              <w:left w:val="single" w:sz="4" w:space="0" w:color="auto"/>
            </w:tcBorders>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pPr>
            <w:r w:rsidRPr="0031224D">
              <w:t>2</w:t>
            </w:r>
          </w:p>
        </w:tc>
        <w:tc>
          <w:tcPr>
            <w:tcW w:w="1304" w:type="dxa"/>
          </w:tcPr>
          <w:p w:rsidR="00676313" w:rsidRPr="00676313" w:rsidRDefault="00676313" w:rsidP="00670945">
            <w:pPr>
              <w:spacing w:line="240" w:lineRule="auto"/>
              <w:jc w:val="center"/>
              <w:rPr>
                <w:lang w:val="id-ID"/>
              </w:rPr>
            </w:pPr>
            <w:r w:rsidRPr="00676313">
              <w:t>1.1.</w:t>
            </w:r>
            <w:r w:rsidRPr="00676313">
              <w:rPr>
                <w:lang w:val="id-ID"/>
              </w:rPr>
              <w:t>2</w:t>
            </w:r>
          </w:p>
        </w:tc>
        <w:tc>
          <w:tcPr>
            <w:tcW w:w="2693" w:type="dxa"/>
          </w:tcPr>
          <w:p w:rsidR="00676313" w:rsidRPr="00676313" w:rsidRDefault="00676313" w:rsidP="00670945">
            <w:pPr>
              <w:spacing w:line="240" w:lineRule="auto"/>
              <w:rPr>
                <w:color w:val="0D0D0D"/>
              </w:rPr>
            </w:pPr>
            <w:r w:rsidRPr="00676313">
              <w:rPr>
                <w:color w:val="0D0D0D"/>
              </w:rPr>
              <w:t>Strategi pencapaian sasaran dengan rentang waktu yang jelas dan didukung oleh dokumen.</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1,38</w:t>
            </w:r>
          </w:p>
        </w:tc>
        <w:tc>
          <w:tcPr>
            <w:tcW w:w="1417" w:type="dxa"/>
            <w:vAlign w:val="center"/>
          </w:tcPr>
          <w:p w:rsidR="00676313" w:rsidRDefault="00676313">
            <w:pPr>
              <w:jc w:val="center"/>
              <w:rPr>
                <w:b/>
                <w:bCs/>
                <w:sz w:val="20"/>
                <w:szCs w:val="20"/>
              </w:rPr>
            </w:pPr>
            <w:r>
              <w:rPr>
                <w:b/>
                <w:bCs/>
                <w:sz w:val="20"/>
                <w:szCs w:val="20"/>
              </w:rPr>
              <w:t>1,38</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pPr>
            <w:r w:rsidRPr="0031224D">
              <w:t>3</w:t>
            </w:r>
          </w:p>
        </w:tc>
        <w:tc>
          <w:tcPr>
            <w:tcW w:w="1304" w:type="dxa"/>
          </w:tcPr>
          <w:p w:rsidR="00676313" w:rsidRPr="00676313" w:rsidRDefault="00676313" w:rsidP="00670945">
            <w:pPr>
              <w:spacing w:line="240" w:lineRule="auto"/>
              <w:jc w:val="center"/>
            </w:pPr>
            <w:r w:rsidRPr="00676313">
              <w:t>1.2</w:t>
            </w:r>
          </w:p>
        </w:tc>
        <w:tc>
          <w:tcPr>
            <w:tcW w:w="2693" w:type="dxa"/>
          </w:tcPr>
          <w:p w:rsidR="00676313" w:rsidRPr="00676313" w:rsidRDefault="00676313" w:rsidP="00670945">
            <w:pPr>
              <w:spacing w:line="240" w:lineRule="auto"/>
              <w:rPr>
                <w:color w:val="000000"/>
              </w:rPr>
            </w:pPr>
            <w:r w:rsidRPr="00676313">
              <w:rPr>
                <w:color w:val="000000"/>
              </w:rPr>
              <w:t>Tingkat pemahaman sivitas akademika (dosen dan mahasiswa) dan tenaga kependidikan terhadap visi, misi, tujuan, dan sasaran program studi.</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0,69</w:t>
            </w:r>
          </w:p>
        </w:tc>
        <w:tc>
          <w:tcPr>
            <w:tcW w:w="1417" w:type="dxa"/>
            <w:vAlign w:val="center"/>
          </w:tcPr>
          <w:p w:rsidR="00676313" w:rsidRDefault="00676313">
            <w:pPr>
              <w:jc w:val="center"/>
              <w:rPr>
                <w:b/>
                <w:bCs/>
                <w:sz w:val="20"/>
                <w:szCs w:val="20"/>
              </w:rPr>
            </w:pPr>
            <w:r>
              <w:rPr>
                <w:b/>
                <w:bCs/>
                <w:sz w:val="20"/>
                <w:szCs w:val="20"/>
              </w:rPr>
              <w:t>0,69</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pPr>
            <w:r w:rsidRPr="0031224D">
              <w:t>4</w:t>
            </w:r>
          </w:p>
        </w:tc>
        <w:tc>
          <w:tcPr>
            <w:tcW w:w="1304" w:type="dxa"/>
          </w:tcPr>
          <w:p w:rsidR="00676313" w:rsidRPr="00676313" w:rsidRDefault="00676313" w:rsidP="00670945">
            <w:pPr>
              <w:spacing w:line="240" w:lineRule="auto"/>
              <w:jc w:val="center"/>
            </w:pPr>
            <w:r w:rsidRPr="00676313">
              <w:t>2.1</w:t>
            </w:r>
          </w:p>
        </w:tc>
        <w:tc>
          <w:tcPr>
            <w:tcW w:w="2693" w:type="dxa"/>
          </w:tcPr>
          <w:p w:rsidR="00676313" w:rsidRPr="00676313" w:rsidRDefault="00676313" w:rsidP="00670945">
            <w:pPr>
              <w:spacing w:line="240" w:lineRule="auto"/>
              <w:rPr>
                <w:color w:val="000000"/>
              </w:rPr>
            </w:pPr>
            <w:r w:rsidRPr="00676313">
              <w:rPr>
                <w:color w:val="000000"/>
              </w:rPr>
              <w:t xml:space="preserve">Tata pamong menjamin terwujudnya visi, terlaksananya misi, tercapainya tujuan, berhasilnya strategi yang </w:t>
            </w:r>
            <w:r w:rsidRPr="00676313">
              <w:rPr>
                <w:color w:val="000000"/>
              </w:rPr>
              <w:lastRenderedPageBreak/>
              <w:t>digunakan secara kredibel, transparan, akuntabel, bertanggung jawab, dan adil.</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0,89</w:t>
            </w:r>
          </w:p>
        </w:tc>
        <w:tc>
          <w:tcPr>
            <w:tcW w:w="1417" w:type="dxa"/>
            <w:vAlign w:val="center"/>
          </w:tcPr>
          <w:p w:rsidR="00676313" w:rsidRDefault="00676313">
            <w:pPr>
              <w:jc w:val="center"/>
              <w:rPr>
                <w:b/>
                <w:bCs/>
                <w:sz w:val="20"/>
                <w:szCs w:val="20"/>
              </w:rPr>
            </w:pPr>
            <w:r>
              <w:rPr>
                <w:b/>
                <w:bCs/>
                <w:sz w:val="20"/>
                <w:szCs w:val="20"/>
              </w:rPr>
              <w:t>0,89</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sidRPr="0031224D">
              <w:rPr>
                <w:lang w:val="id-ID"/>
              </w:rPr>
              <w:lastRenderedPageBreak/>
              <w:t>5</w:t>
            </w:r>
          </w:p>
        </w:tc>
        <w:tc>
          <w:tcPr>
            <w:tcW w:w="1304" w:type="dxa"/>
          </w:tcPr>
          <w:p w:rsidR="00676313" w:rsidRPr="00676313" w:rsidRDefault="00676313" w:rsidP="00670945">
            <w:pPr>
              <w:spacing w:line="240" w:lineRule="auto"/>
              <w:jc w:val="center"/>
            </w:pPr>
            <w:r w:rsidRPr="00676313">
              <w:rPr>
                <w:lang w:val="sv-SE"/>
              </w:rPr>
              <w:t>2.2.1</w:t>
            </w:r>
          </w:p>
        </w:tc>
        <w:tc>
          <w:tcPr>
            <w:tcW w:w="2693" w:type="dxa"/>
          </w:tcPr>
          <w:p w:rsidR="00676313" w:rsidRPr="00676313" w:rsidRDefault="00676313" w:rsidP="00670945">
            <w:pPr>
              <w:spacing w:line="240" w:lineRule="auto"/>
              <w:rPr>
                <w:color w:val="000000"/>
              </w:rPr>
            </w:pPr>
            <w:r w:rsidRPr="00676313">
              <w:rPr>
                <w:color w:val="000000"/>
              </w:rPr>
              <w:t>Tingkat pendidikan ketua program studi.</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0,44</w:t>
            </w:r>
          </w:p>
        </w:tc>
        <w:tc>
          <w:tcPr>
            <w:tcW w:w="1417" w:type="dxa"/>
            <w:vAlign w:val="center"/>
          </w:tcPr>
          <w:p w:rsidR="00676313" w:rsidRDefault="00676313">
            <w:pPr>
              <w:jc w:val="center"/>
              <w:rPr>
                <w:b/>
                <w:bCs/>
                <w:sz w:val="20"/>
                <w:szCs w:val="20"/>
              </w:rPr>
            </w:pPr>
            <w:r>
              <w:rPr>
                <w:b/>
                <w:bCs/>
                <w:sz w:val="20"/>
                <w:szCs w:val="20"/>
              </w:rPr>
              <w:t>0,44</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sidRPr="0031224D">
              <w:rPr>
                <w:lang w:val="id-ID"/>
              </w:rPr>
              <w:t>6</w:t>
            </w:r>
          </w:p>
        </w:tc>
        <w:tc>
          <w:tcPr>
            <w:tcW w:w="1304" w:type="dxa"/>
          </w:tcPr>
          <w:p w:rsidR="00676313" w:rsidRPr="00676313" w:rsidRDefault="00676313" w:rsidP="00670945">
            <w:pPr>
              <w:spacing w:line="240" w:lineRule="auto"/>
              <w:jc w:val="center"/>
            </w:pPr>
            <w:r w:rsidRPr="00676313">
              <w:rPr>
                <w:color w:val="000000"/>
                <w:lang w:val="sv-SE"/>
              </w:rPr>
              <w:t>2.2.2</w:t>
            </w:r>
          </w:p>
        </w:tc>
        <w:tc>
          <w:tcPr>
            <w:tcW w:w="2693" w:type="dxa"/>
          </w:tcPr>
          <w:p w:rsidR="00676313" w:rsidRPr="00676313" w:rsidRDefault="00676313" w:rsidP="00670945">
            <w:pPr>
              <w:spacing w:line="240" w:lineRule="auto"/>
              <w:rPr>
                <w:color w:val="000000"/>
              </w:rPr>
            </w:pPr>
            <w:r w:rsidRPr="00676313">
              <w:rPr>
                <w:color w:val="000000"/>
              </w:rPr>
              <w:t>Publikasi jurnal ketua program studi.</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0,44</w:t>
            </w:r>
          </w:p>
        </w:tc>
        <w:tc>
          <w:tcPr>
            <w:tcW w:w="1417" w:type="dxa"/>
            <w:vAlign w:val="center"/>
          </w:tcPr>
          <w:p w:rsidR="00676313" w:rsidRDefault="00676313">
            <w:pPr>
              <w:jc w:val="center"/>
              <w:rPr>
                <w:b/>
                <w:bCs/>
                <w:sz w:val="20"/>
                <w:szCs w:val="20"/>
              </w:rPr>
            </w:pPr>
            <w:r>
              <w:rPr>
                <w:b/>
                <w:bCs/>
                <w:sz w:val="20"/>
                <w:szCs w:val="20"/>
              </w:rPr>
              <w:t>0,44</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sidRPr="0031224D">
              <w:rPr>
                <w:lang w:val="id-ID"/>
              </w:rPr>
              <w:t>7</w:t>
            </w:r>
          </w:p>
        </w:tc>
        <w:tc>
          <w:tcPr>
            <w:tcW w:w="1304" w:type="dxa"/>
          </w:tcPr>
          <w:p w:rsidR="00676313" w:rsidRPr="00676313" w:rsidRDefault="00676313" w:rsidP="00670945">
            <w:pPr>
              <w:spacing w:line="240" w:lineRule="auto"/>
              <w:jc w:val="center"/>
            </w:pPr>
            <w:r w:rsidRPr="00676313">
              <w:rPr>
                <w:color w:val="000000"/>
              </w:rPr>
              <w:t>2.2.3</w:t>
            </w:r>
          </w:p>
        </w:tc>
        <w:tc>
          <w:tcPr>
            <w:tcW w:w="2693" w:type="dxa"/>
          </w:tcPr>
          <w:p w:rsidR="00676313" w:rsidRPr="00676313" w:rsidRDefault="00676313" w:rsidP="00670945">
            <w:pPr>
              <w:spacing w:line="240" w:lineRule="auto"/>
              <w:rPr>
                <w:color w:val="000000"/>
              </w:rPr>
            </w:pPr>
            <w:r w:rsidRPr="00676313">
              <w:rPr>
                <w:color w:val="000000"/>
              </w:rPr>
              <w:t>Pengalaman pertemuan tingkat nasional/internasional ketua program studi.</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0,44</w:t>
            </w:r>
          </w:p>
        </w:tc>
        <w:tc>
          <w:tcPr>
            <w:tcW w:w="1417" w:type="dxa"/>
            <w:vAlign w:val="center"/>
          </w:tcPr>
          <w:p w:rsidR="00676313" w:rsidRDefault="00676313">
            <w:pPr>
              <w:jc w:val="center"/>
              <w:rPr>
                <w:b/>
                <w:bCs/>
                <w:sz w:val="20"/>
                <w:szCs w:val="20"/>
              </w:rPr>
            </w:pPr>
            <w:r>
              <w:rPr>
                <w:b/>
                <w:bCs/>
                <w:sz w:val="20"/>
                <w:szCs w:val="20"/>
              </w:rPr>
              <w:t>0,44</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sidRPr="0031224D">
              <w:rPr>
                <w:lang w:val="id-ID"/>
              </w:rPr>
              <w:t>8</w:t>
            </w:r>
          </w:p>
        </w:tc>
        <w:tc>
          <w:tcPr>
            <w:tcW w:w="1304" w:type="dxa"/>
          </w:tcPr>
          <w:p w:rsidR="00676313" w:rsidRPr="00676313" w:rsidRDefault="00676313" w:rsidP="00670945">
            <w:pPr>
              <w:spacing w:line="240" w:lineRule="auto"/>
              <w:jc w:val="center"/>
            </w:pPr>
            <w:r w:rsidRPr="00676313">
              <w:rPr>
                <w:color w:val="000000"/>
              </w:rPr>
              <w:t>2.2</w:t>
            </w:r>
            <w:r w:rsidRPr="00676313">
              <w:rPr>
                <w:color w:val="000000"/>
                <w:lang w:val="id-ID"/>
              </w:rPr>
              <w:t>.</w:t>
            </w:r>
            <w:r w:rsidRPr="00676313">
              <w:rPr>
                <w:color w:val="000000"/>
              </w:rPr>
              <w:t>4</w:t>
            </w:r>
          </w:p>
        </w:tc>
        <w:tc>
          <w:tcPr>
            <w:tcW w:w="2693" w:type="dxa"/>
          </w:tcPr>
          <w:p w:rsidR="00676313" w:rsidRPr="00676313" w:rsidRDefault="00676313" w:rsidP="00670945">
            <w:pPr>
              <w:spacing w:line="240" w:lineRule="auto"/>
              <w:rPr>
                <w:color w:val="000000"/>
              </w:rPr>
            </w:pPr>
            <w:r w:rsidRPr="00676313">
              <w:rPr>
                <w:color w:val="000000"/>
              </w:rPr>
              <w:t>Karakteristik kepemimpinan program studi yang efektif dalam hal: (1) kepemimpinan operasional, (2) kepemimpinan organisasi, dan (3) kepemimpinan publik.</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1,11</w:t>
            </w:r>
          </w:p>
        </w:tc>
        <w:tc>
          <w:tcPr>
            <w:tcW w:w="1417" w:type="dxa"/>
            <w:vAlign w:val="center"/>
          </w:tcPr>
          <w:p w:rsidR="00676313" w:rsidRDefault="00676313">
            <w:pPr>
              <w:jc w:val="center"/>
              <w:rPr>
                <w:b/>
                <w:bCs/>
                <w:sz w:val="20"/>
                <w:szCs w:val="20"/>
              </w:rPr>
            </w:pPr>
            <w:r>
              <w:rPr>
                <w:b/>
                <w:bCs/>
                <w:sz w:val="20"/>
                <w:szCs w:val="20"/>
              </w:rPr>
              <w:t>1,11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sidRPr="0031224D">
              <w:rPr>
                <w:lang w:val="id-ID"/>
              </w:rPr>
              <w:t>9</w:t>
            </w:r>
          </w:p>
        </w:tc>
        <w:tc>
          <w:tcPr>
            <w:tcW w:w="1304" w:type="dxa"/>
          </w:tcPr>
          <w:p w:rsidR="00676313" w:rsidRPr="00676313" w:rsidRDefault="00676313" w:rsidP="00670945">
            <w:pPr>
              <w:spacing w:line="240" w:lineRule="auto"/>
              <w:jc w:val="center"/>
            </w:pPr>
            <w:r w:rsidRPr="00676313">
              <w:t>2.3</w:t>
            </w:r>
            <w:r w:rsidRPr="00676313">
              <w:rPr>
                <w:color w:val="000000"/>
              </w:rPr>
              <w:t xml:space="preserve">  </w:t>
            </w:r>
          </w:p>
        </w:tc>
        <w:tc>
          <w:tcPr>
            <w:tcW w:w="2693" w:type="dxa"/>
          </w:tcPr>
          <w:p w:rsidR="00676313" w:rsidRPr="00676313" w:rsidRDefault="00676313" w:rsidP="00670945">
            <w:pPr>
              <w:spacing w:line="240" w:lineRule="auto"/>
              <w:rPr>
                <w:color w:val="000000"/>
              </w:rPr>
            </w:pPr>
            <w:r w:rsidRPr="00676313">
              <w:rPr>
                <w:color w:val="000000"/>
              </w:rPr>
              <w:t>Sistem pengelolaan fungsional dan operasional program studi mencakup: perencanaan (</w:t>
            </w:r>
            <w:r w:rsidRPr="00676313">
              <w:rPr>
                <w:i/>
                <w:iCs/>
                <w:color w:val="000000"/>
              </w:rPr>
              <w:t>planning</w:t>
            </w:r>
            <w:r w:rsidRPr="00676313">
              <w:rPr>
                <w:color w:val="000000"/>
              </w:rPr>
              <w:t>), pengorganisasian (</w:t>
            </w:r>
            <w:r w:rsidRPr="00676313">
              <w:rPr>
                <w:i/>
                <w:iCs/>
                <w:color w:val="000000"/>
              </w:rPr>
              <w:t>organizing</w:t>
            </w:r>
            <w:r w:rsidRPr="00676313">
              <w:rPr>
                <w:color w:val="000000"/>
              </w:rPr>
              <w:t>), penstafan (</w:t>
            </w:r>
            <w:r w:rsidRPr="00676313">
              <w:rPr>
                <w:i/>
                <w:iCs/>
                <w:color w:val="000000"/>
              </w:rPr>
              <w:t>staffing</w:t>
            </w:r>
            <w:r w:rsidRPr="00676313">
              <w:rPr>
                <w:color w:val="000000"/>
              </w:rPr>
              <w:t>), pengarahan (</w:t>
            </w:r>
            <w:r w:rsidRPr="00676313">
              <w:rPr>
                <w:i/>
                <w:iCs/>
                <w:color w:val="000000"/>
              </w:rPr>
              <w:t>leading</w:t>
            </w:r>
            <w:r w:rsidRPr="00676313">
              <w:rPr>
                <w:color w:val="000000"/>
              </w:rPr>
              <w:t>), pengendalian (</w:t>
            </w:r>
            <w:r w:rsidRPr="00676313">
              <w:rPr>
                <w:i/>
                <w:iCs/>
                <w:color w:val="000000"/>
              </w:rPr>
              <w:t>controlling</w:t>
            </w:r>
            <w:r w:rsidRPr="00676313">
              <w:rPr>
                <w:color w:val="000000"/>
              </w:rPr>
              <w:t xml:space="preserve">) dalam </w:t>
            </w:r>
            <w:proofErr w:type="gramStart"/>
            <w:r w:rsidRPr="00676313">
              <w:rPr>
                <w:color w:val="000000"/>
              </w:rPr>
              <w:t>kegiatan  internal</w:t>
            </w:r>
            <w:proofErr w:type="gramEnd"/>
            <w:r w:rsidRPr="00676313">
              <w:rPr>
                <w:color w:val="000000"/>
              </w:rPr>
              <w:t xml:space="preserve"> maupun eksternal, serta efektivitas pelaksanaannya.</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0,89</w:t>
            </w:r>
          </w:p>
        </w:tc>
        <w:tc>
          <w:tcPr>
            <w:tcW w:w="1417" w:type="dxa"/>
            <w:vAlign w:val="center"/>
          </w:tcPr>
          <w:p w:rsidR="00676313" w:rsidRDefault="00676313">
            <w:pPr>
              <w:jc w:val="center"/>
              <w:rPr>
                <w:b/>
                <w:bCs/>
                <w:sz w:val="20"/>
                <w:szCs w:val="20"/>
              </w:rPr>
            </w:pPr>
            <w:r>
              <w:rPr>
                <w:b/>
                <w:bCs/>
                <w:sz w:val="20"/>
                <w:szCs w:val="20"/>
              </w:rPr>
              <w:t>0,89</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sidRPr="0031224D">
              <w:rPr>
                <w:lang w:val="id-ID"/>
              </w:rPr>
              <w:t>10</w:t>
            </w:r>
          </w:p>
        </w:tc>
        <w:tc>
          <w:tcPr>
            <w:tcW w:w="1304" w:type="dxa"/>
          </w:tcPr>
          <w:p w:rsidR="00676313" w:rsidRPr="00676313" w:rsidRDefault="00676313" w:rsidP="00670945">
            <w:pPr>
              <w:spacing w:line="240" w:lineRule="auto"/>
              <w:jc w:val="center"/>
            </w:pPr>
            <w:r w:rsidRPr="00676313">
              <w:t>2.4</w:t>
            </w:r>
          </w:p>
        </w:tc>
        <w:tc>
          <w:tcPr>
            <w:tcW w:w="2693" w:type="dxa"/>
          </w:tcPr>
          <w:p w:rsidR="00676313" w:rsidRPr="00676313" w:rsidRDefault="00676313" w:rsidP="00670945">
            <w:pPr>
              <w:spacing w:line="240" w:lineRule="auto"/>
            </w:pPr>
            <w:r w:rsidRPr="00676313">
              <w:t xml:space="preserve">Pelaksanaan penjaminan mutu di program studi. Pelaksanaannya antara </w:t>
            </w:r>
            <w:proofErr w:type="gramStart"/>
            <w:r w:rsidRPr="00676313">
              <w:t>lain</w:t>
            </w:r>
            <w:proofErr w:type="gramEnd"/>
            <w:r w:rsidRPr="00676313">
              <w:t xml:space="preserve"> ditandai </w:t>
            </w:r>
            <w:r w:rsidRPr="00676313">
              <w:lastRenderedPageBreak/>
              <w:t xml:space="preserve">dengan adanya: kebijakan, sistem, dan pelaksanaan penjaminan mutu pada program studi kedokteran hewan, termasuk penjaminan mutu dari badan akreditasi selain BAN-PT atau </w:t>
            </w:r>
            <w:r w:rsidRPr="00676313">
              <w:rPr>
                <w:i/>
                <w:iCs/>
              </w:rPr>
              <w:t>external examiner</w:t>
            </w:r>
            <w:r w:rsidRPr="00676313">
              <w:t>.</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0,89</w:t>
            </w:r>
          </w:p>
        </w:tc>
        <w:tc>
          <w:tcPr>
            <w:tcW w:w="1417" w:type="dxa"/>
            <w:vAlign w:val="center"/>
          </w:tcPr>
          <w:p w:rsidR="00676313" w:rsidRDefault="00676313">
            <w:pPr>
              <w:jc w:val="center"/>
              <w:rPr>
                <w:b/>
                <w:bCs/>
                <w:sz w:val="20"/>
                <w:szCs w:val="20"/>
              </w:rPr>
            </w:pPr>
            <w:r>
              <w:rPr>
                <w:b/>
                <w:bCs/>
                <w:sz w:val="20"/>
                <w:szCs w:val="20"/>
              </w:rPr>
              <w:t>0,89</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sidRPr="0031224D">
              <w:rPr>
                <w:lang w:val="id-ID"/>
              </w:rPr>
              <w:lastRenderedPageBreak/>
              <w:t>11</w:t>
            </w:r>
          </w:p>
        </w:tc>
        <w:tc>
          <w:tcPr>
            <w:tcW w:w="1304" w:type="dxa"/>
          </w:tcPr>
          <w:p w:rsidR="00676313" w:rsidRPr="00676313" w:rsidRDefault="00676313" w:rsidP="00670945">
            <w:pPr>
              <w:spacing w:line="240" w:lineRule="auto"/>
              <w:jc w:val="center"/>
            </w:pPr>
            <w:r w:rsidRPr="00676313">
              <w:t>2.5</w:t>
            </w:r>
          </w:p>
        </w:tc>
        <w:tc>
          <w:tcPr>
            <w:tcW w:w="2693" w:type="dxa"/>
          </w:tcPr>
          <w:p w:rsidR="00676313" w:rsidRPr="00676313" w:rsidRDefault="00676313" w:rsidP="00670945">
            <w:pPr>
              <w:spacing w:line="240" w:lineRule="auto"/>
            </w:pPr>
            <w:r w:rsidRPr="00676313">
              <w:t xml:space="preserve">Penjaringan umpan </w:t>
            </w:r>
            <w:proofErr w:type="gramStart"/>
            <w:r w:rsidRPr="00676313">
              <w:t>balik  dan</w:t>
            </w:r>
            <w:proofErr w:type="gramEnd"/>
            <w:r w:rsidRPr="00676313">
              <w:t xml:space="preserve"> tindak lanjutnya.</w:t>
            </w:r>
            <w:r w:rsidRPr="00676313">
              <w:br/>
              <w:t xml:space="preserve">Sumber umpan balik antara </w:t>
            </w:r>
            <w:proofErr w:type="gramStart"/>
            <w:r w:rsidRPr="00676313">
              <w:t>lain</w:t>
            </w:r>
            <w:proofErr w:type="gramEnd"/>
            <w:r w:rsidRPr="00676313">
              <w:t xml:space="preserve"> dari: (1) dosen, (2) mahasiswa, (3) alumni, dan (4) pengguna lulusan.</w:t>
            </w:r>
            <w:r w:rsidRPr="00676313">
              <w:br/>
              <w:t>Umpan balik digunakan untuk perbaikan kurikulum, pelaksanaan proses pembelajaran, dan peningkatan kegiatan program studi.</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0,44</w:t>
            </w:r>
          </w:p>
        </w:tc>
        <w:tc>
          <w:tcPr>
            <w:tcW w:w="1417" w:type="dxa"/>
            <w:vAlign w:val="center"/>
          </w:tcPr>
          <w:p w:rsidR="00676313" w:rsidRDefault="00676313">
            <w:pPr>
              <w:jc w:val="center"/>
              <w:rPr>
                <w:b/>
                <w:bCs/>
                <w:sz w:val="20"/>
                <w:szCs w:val="20"/>
              </w:rPr>
            </w:pPr>
            <w:r>
              <w:rPr>
                <w:b/>
                <w:bCs/>
                <w:sz w:val="20"/>
                <w:szCs w:val="20"/>
              </w:rPr>
              <w:t>0,44</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sidRPr="0031224D">
              <w:rPr>
                <w:lang w:val="id-ID"/>
              </w:rPr>
              <w:t>12</w:t>
            </w:r>
          </w:p>
        </w:tc>
        <w:tc>
          <w:tcPr>
            <w:tcW w:w="1304" w:type="dxa"/>
          </w:tcPr>
          <w:p w:rsidR="00676313" w:rsidRPr="00676313" w:rsidRDefault="00676313" w:rsidP="00670945">
            <w:pPr>
              <w:spacing w:line="240" w:lineRule="auto"/>
              <w:jc w:val="center"/>
            </w:pPr>
            <w:r w:rsidRPr="00676313">
              <w:t>2.6</w:t>
            </w:r>
          </w:p>
        </w:tc>
        <w:tc>
          <w:tcPr>
            <w:tcW w:w="2693" w:type="dxa"/>
          </w:tcPr>
          <w:p w:rsidR="00676313" w:rsidRPr="00676313" w:rsidRDefault="00676313" w:rsidP="00670945">
            <w:pPr>
              <w:spacing w:line="240" w:lineRule="auto"/>
              <w:rPr>
                <w:color w:val="000000"/>
              </w:rPr>
            </w:pPr>
            <w:r w:rsidRPr="00676313">
              <w:rPr>
                <w:color w:val="000000"/>
              </w:rPr>
              <w:t>Upaya-upaya yang telah dilakukan penyelenggara program studi untuk menjamin keberlanjutan (</w:t>
            </w:r>
            <w:r w:rsidRPr="00676313">
              <w:rPr>
                <w:i/>
                <w:iCs/>
                <w:color w:val="000000"/>
              </w:rPr>
              <w:t>sustainability</w:t>
            </w:r>
            <w:r w:rsidRPr="00676313">
              <w:rPr>
                <w:color w:val="000000"/>
              </w:rPr>
              <w:t>) program studi.</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0,44</w:t>
            </w:r>
          </w:p>
        </w:tc>
        <w:tc>
          <w:tcPr>
            <w:tcW w:w="1417" w:type="dxa"/>
            <w:vAlign w:val="center"/>
          </w:tcPr>
          <w:p w:rsidR="00676313" w:rsidRDefault="00676313">
            <w:pPr>
              <w:jc w:val="center"/>
              <w:rPr>
                <w:b/>
                <w:bCs/>
                <w:sz w:val="20"/>
                <w:szCs w:val="20"/>
              </w:rPr>
            </w:pPr>
            <w:r>
              <w:rPr>
                <w:b/>
                <w:bCs/>
                <w:sz w:val="20"/>
                <w:szCs w:val="20"/>
              </w:rPr>
              <w:t>0,44</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sidRPr="0031224D">
              <w:rPr>
                <w:lang w:val="id-ID"/>
              </w:rPr>
              <w:t>13</w:t>
            </w:r>
          </w:p>
        </w:tc>
        <w:tc>
          <w:tcPr>
            <w:tcW w:w="1304" w:type="dxa"/>
          </w:tcPr>
          <w:p w:rsidR="00676313" w:rsidRPr="00676313" w:rsidRDefault="00676313" w:rsidP="00670945">
            <w:pPr>
              <w:spacing w:line="240" w:lineRule="auto"/>
              <w:jc w:val="center"/>
            </w:pPr>
            <w:r w:rsidRPr="00676313">
              <w:rPr>
                <w:color w:val="000000"/>
                <w:lang w:val="id-ID"/>
              </w:rPr>
              <w:t>3.1</w:t>
            </w:r>
          </w:p>
        </w:tc>
        <w:tc>
          <w:tcPr>
            <w:tcW w:w="2693" w:type="dxa"/>
          </w:tcPr>
          <w:p w:rsidR="00676313" w:rsidRPr="00676313" w:rsidRDefault="00676313" w:rsidP="00670945">
            <w:pPr>
              <w:spacing w:line="240" w:lineRule="auto"/>
            </w:pPr>
            <w:r w:rsidRPr="00676313">
              <w:t xml:space="preserve">Kebijakan sistem rekrutmen dan seleksi calon mahasiswa mencakup mutu prestasi dan reputasi akademik serta bakat pada jenjang pendidikan sebelumnya, equitas </w:t>
            </w:r>
            <w:r w:rsidRPr="00676313">
              <w:lastRenderedPageBreak/>
              <w:t>wilayah, kemampuan ekonomi dan jender.</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0,70</w:t>
            </w:r>
          </w:p>
        </w:tc>
        <w:tc>
          <w:tcPr>
            <w:tcW w:w="1417" w:type="dxa"/>
            <w:vAlign w:val="center"/>
          </w:tcPr>
          <w:p w:rsidR="00676313" w:rsidRDefault="00676313">
            <w:pPr>
              <w:jc w:val="center"/>
              <w:rPr>
                <w:b/>
                <w:bCs/>
                <w:sz w:val="20"/>
                <w:szCs w:val="20"/>
              </w:rPr>
            </w:pPr>
            <w:r>
              <w:rPr>
                <w:b/>
                <w:bCs/>
                <w:sz w:val="20"/>
                <w:szCs w:val="20"/>
              </w:rPr>
              <w:t>0,59</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sidRPr="0031224D">
              <w:rPr>
                <w:lang w:val="id-ID"/>
              </w:rPr>
              <w:lastRenderedPageBreak/>
              <w:t>14</w:t>
            </w:r>
          </w:p>
        </w:tc>
        <w:tc>
          <w:tcPr>
            <w:tcW w:w="1304" w:type="dxa"/>
          </w:tcPr>
          <w:p w:rsidR="00676313" w:rsidRPr="00676313" w:rsidRDefault="00676313" w:rsidP="00670945">
            <w:pPr>
              <w:spacing w:line="240" w:lineRule="auto"/>
              <w:jc w:val="center"/>
              <w:rPr>
                <w:color w:val="000000"/>
                <w:lang w:val="id-ID"/>
              </w:rPr>
            </w:pPr>
            <w:r w:rsidRPr="00676313">
              <w:rPr>
                <w:color w:val="000000"/>
                <w:lang w:val="id-ID"/>
              </w:rPr>
              <w:t>3.2.1.1</w:t>
            </w:r>
          </w:p>
        </w:tc>
        <w:tc>
          <w:tcPr>
            <w:tcW w:w="2693" w:type="dxa"/>
          </w:tcPr>
          <w:p w:rsidR="00676313" w:rsidRPr="00676313" w:rsidRDefault="00676313" w:rsidP="00670945">
            <w:pPr>
              <w:spacing w:line="240" w:lineRule="auto"/>
            </w:pPr>
            <w:r w:rsidRPr="00676313">
              <w:t xml:space="preserve">Rasio jumlah calon mahasiswa yang ikut seleksi </w:t>
            </w:r>
            <w:proofErr w:type="gramStart"/>
            <w:r w:rsidRPr="00676313">
              <w:t>terhadap  jumlah</w:t>
            </w:r>
            <w:proofErr w:type="gramEnd"/>
            <w:r w:rsidRPr="00676313">
              <w:t xml:space="preserve"> mahasiswa yang diterima (R</w:t>
            </w:r>
            <w:r w:rsidRPr="00676313">
              <w:rPr>
                <w:vertAlign w:val="subscript"/>
              </w:rPr>
              <w:t>JSMD</w:t>
            </w:r>
            <w:r w:rsidRPr="00676313">
              <w:t>).</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1,40</w:t>
            </w:r>
          </w:p>
        </w:tc>
        <w:tc>
          <w:tcPr>
            <w:tcW w:w="1417" w:type="dxa"/>
            <w:vAlign w:val="center"/>
          </w:tcPr>
          <w:p w:rsidR="00676313" w:rsidRDefault="00676313">
            <w:pPr>
              <w:jc w:val="center"/>
              <w:rPr>
                <w:b/>
                <w:bCs/>
                <w:sz w:val="20"/>
                <w:szCs w:val="20"/>
              </w:rPr>
            </w:pPr>
            <w:r>
              <w:rPr>
                <w:b/>
                <w:bCs/>
                <w:sz w:val="20"/>
                <w:szCs w:val="20"/>
              </w:rPr>
              <w:t>1,17</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sidRPr="0031224D">
              <w:rPr>
                <w:lang w:val="id-ID"/>
              </w:rPr>
              <w:t>15</w:t>
            </w:r>
          </w:p>
        </w:tc>
        <w:tc>
          <w:tcPr>
            <w:tcW w:w="1304" w:type="dxa"/>
          </w:tcPr>
          <w:p w:rsidR="00676313" w:rsidRPr="00676313" w:rsidRDefault="00676313" w:rsidP="00670945">
            <w:pPr>
              <w:spacing w:line="240" w:lineRule="auto"/>
              <w:jc w:val="center"/>
              <w:rPr>
                <w:color w:val="000000"/>
                <w:lang w:val="id-ID"/>
              </w:rPr>
            </w:pPr>
            <w:r w:rsidRPr="00676313">
              <w:t>3.2.</w:t>
            </w:r>
            <w:r w:rsidRPr="00676313">
              <w:rPr>
                <w:lang w:val="id-ID"/>
              </w:rPr>
              <w:t>1.2</w:t>
            </w:r>
          </w:p>
        </w:tc>
        <w:tc>
          <w:tcPr>
            <w:tcW w:w="2693" w:type="dxa"/>
          </w:tcPr>
          <w:p w:rsidR="00676313" w:rsidRPr="00676313" w:rsidRDefault="00676313" w:rsidP="00670945">
            <w:pPr>
              <w:spacing w:line="240" w:lineRule="auto"/>
            </w:pPr>
            <w:r w:rsidRPr="00676313">
              <w:t xml:space="preserve">Persentase mahasiswa baru reguler yang </w:t>
            </w:r>
            <w:proofErr w:type="gramStart"/>
            <w:r w:rsidRPr="00676313">
              <w:t>mendaftar  terhadap</w:t>
            </w:r>
            <w:proofErr w:type="gramEnd"/>
            <w:r w:rsidRPr="00676313">
              <w:t xml:space="preserve"> calon mahasiswa baru reguler yang diterima (P</w:t>
            </w:r>
            <w:r w:rsidRPr="00676313">
              <w:rPr>
                <w:vertAlign w:val="subscript"/>
              </w:rPr>
              <w:t>MBR</w:t>
            </w:r>
            <w:r w:rsidRPr="00676313">
              <w:t>).</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0,70</w:t>
            </w:r>
          </w:p>
        </w:tc>
        <w:tc>
          <w:tcPr>
            <w:tcW w:w="1417" w:type="dxa"/>
            <w:vAlign w:val="center"/>
          </w:tcPr>
          <w:p w:rsidR="00676313" w:rsidRDefault="00676313">
            <w:pPr>
              <w:jc w:val="center"/>
              <w:rPr>
                <w:b/>
                <w:bCs/>
                <w:sz w:val="20"/>
                <w:szCs w:val="20"/>
              </w:rPr>
            </w:pPr>
            <w:r>
              <w:rPr>
                <w:b/>
                <w:bCs/>
                <w:sz w:val="20"/>
                <w:szCs w:val="20"/>
              </w:rPr>
              <w:t>0,59</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sidRPr="0031224D">
              <w:rPr>
                <w:lang w:val="id-ID"/>
              </w:rPr>
              <w:t>16</w:t>
            </w:r>
          </w:p>
        </w:tc>
        <w:tc>
          <w:tcPr>
            <w:tcW w:w="1304" w:type="dxa"/>
          </w:tcPr>
          <w:p w:rsidR="00676313" w:rsidRPr="00676313" w:rsidRDefault="00676313" w:rsidP="00670945">
            <w:pPr>
              <w:spacing w:line="240" w:lineRule="auto"/>
              <w:jc w:val="center"/>
            </w:pPr>
            <w:r w:rsidRPr="00676313">
              <w:t>3.2.</w:t>
            </w:r>
            <w:r w:rsidRPr="00676313">
              <w:rPr>
                <w:lang w:val="id-ID"/>
              </w:rPr>
              <w:t>1.</w:t>
            </w:r>
            <w:r w:rsidRPr="00676313">
              <w:t>3</w:t>
            </w:r>
          </w:p>
        </w:tc>
        <w:tc>
          <w:tcPr>
            <w:tcW w:w="2693" w:type="dxa"/>
          </w:tcPr>
          <w:p w:rsidR="00676313" w:rsidRPr="00676313" w:rsidRDefault="00676313" w:rsidP="00670945">
            <w:pPr>
              <w:spacing w:line="240" w:lineRule="auto"/>
            </w:pPr>
            <w:r w:rsidRPr="00676313">
              <w:t xml:space="preserve">Rasio total mahasiswa transfer terhadap total </w:t>
            </w:r>
            <w:proofErr w:type="gramStart"/>
            <w:r w:rsidRPr="00676313">
              <w:t>mahasiswa  regular</w:t>
            </w:r>
            <w:proofErr w:type="gramEnd"/>
            <w:r w:rsidRPr="00676313">
              <w:t xml:space="preserve"> (R</w:t>
            </w:r>
            <w:r w:rsidRPr="00676313">
              <w:rPr>
                <w:vertAlign w:val="subscript"/>
              </w:rPr>
              <w:t>MTMG</w:t>
            </w:r>
            <w:r w:rsidRPr="00676313">
              <w:t xml:space="preserve">). </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0,70</w:t>
            </w:r>
          </w:p>
        </w:tc>
        <w:tc>
          <w:tcPr>
            <w:tcW w:w="1417" w:type="dxa"/>
            <w:vAlign w:val="center"/>
          </w:tcPr>
          <w:p w:rsidR="00676313" w:rsidRDefault="00676313">
            <w:pPr>
              <w:jc w:val="center"/>
              <w:rPr>
                <w:b/>
                <w:bCs/>
                <w:sz w:val="20"/>
                <w:szCs w:val="20"/>
              </w:rPr>
            </w:pPr>
            <w:r>
              <w:rPr>
                <w:b/>
                <w:bCs/>
                <w:sz w:val="20"/>
                <w:szCs w:val="20"/>
              </w:rPr>
              <w:t>0,59</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sidRPr="0031224D">
              <w:rPr>
                <w:lang w:val="id-ID"/>
              </w:rPr>
              <w:t>17</w:t>
            </w:r>
          </w:p>
        </w:tc>
        <w:tc>
          <w:tcPr>
            <w:tcW w:w="1304" w:type="dxa"/>
          </w:tcPr>
          <w:p w:rsidR="00676313" w:rsidRPr="00676313" w:rsidRDefault="00676313" w:rsidP="00670945">
            <w:pPr>
              <w:spacing w:line="240" w:lineRule="auto"/>
              <w:jc w:val="center"/>
              <w:rPr>
                <w:lang w:val="id-ID"/>
              </w:rPr>
            </w:pPr>
            <w:r w:rsidRPr="00676313">
              <w:rPr>
                <w:lang w:val="id-ID"/>
              </w:rPr>
              <w:t>3.2.1.4</w:t>
            </w:r>
          </w:p>
        </w:tc>
        <w:tc>
          <w:tcPr>
            <w:tcW w:w="2693" w:type="dxa"/>
          </w:tcPr>
          <w:p w:rsidR="00676313" w:rsidRPr="00676313" w:rsidRDefault="00676313" w:rsidP="00670945">
            <w:pPr>
              <w:spacing w:line="240" w:lineRule="auto"/>
            </w:pPr>
            <w:r w:rsidRPr="00676313">
              <w:t>Persentase mahasiswa asing terhadap total mahasiswa (P</w:t>
            </w:r>
            <w:r w:rsidRPr="00676313">
              <w:rPr>
                <w:vertAlign w:val="subscript"/>
              </w:rPr>
              <w:t>MA</w:t>
            </w:r>
            <w:r w:rsidRPr="00676313">
              <w:t xml:space="preserve">). </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0,35</w:t>
            </w:r>
          </w:p>
        </w:tc>
        <w:tc>
          <w:tcPr>
            <w:tcW w:w="1417" w:type="dxa"/>
            <w:vAlign w:val="center"/>
          </w:tcPr>
          <w:p w:rsidR="00676313" w:rsidRDefault="00676313">
            <w:pPr>
              <w:jc w:val="center"/>
              <w:rPr>
                <w:b/>
                <w:bCs/>
                <w:sz w:val="20"/>
                <w:szCs w:val="20"/>
              </w:rPr>
            </w:pPr>
            <w:r>
              <w:rPr>
                <w:b/>
                <w:bCs/>
                <w:sz w:val="20"/>
                <w:szCs w:val="20"/>
              </w:rPr>
              <w:t>0,29</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sidRPr="0031224D">
              <w:rPr>
                <w:lang w:val="id-ID"/>
              </w:rPr>
              <w:t>18</w:t>
            </w:r>
          </w:p>
        </w:tc>
        <w:tc>
          <w:tcPr>
            <w:tcW w:w="1304" w:type="dxa"/>
          </w:tcPr>
          <w:p w:rsidR="00676313" w:rsidRPr="00676313" w:rsidRDefault="00676313" w:rsidP="00670945">
            <w:pPr>
              <w:spacing w:line="240" w:lineRule="auto"/>
              <w:jc w:val="center"/>
              <w:rPr>
                <w:lang w:val="id-ID"/>
              </w:rPr>
            </w:pPr>
            <w:r w:rsidRPr="00676313">
              <w:rPr>
                <w:lang w:val="id-ID"/>
              </w:rPr>
              <w:t>3.2.2</w:t>
            </w:r>
          </w:p>
        </w:tc>
        <w:tc>
          <w:tcPr>
            <w:tcW w:w="2693" w:type="dxa"/>
          </w:tcPr>
          <w:p w:rsidR="00676313" w:rsidRPr="00676313" w:rsidRDefault="00676313" w:rsidP="00670945">
            <w:pPr>
              <w:spacing w:line="240" w:lineRule="auto"/>
            </w:pPr>
            <w:r w:rsidRPr="00676313">
              <w:t>Rasio antara jumlah mahasiswa pendidikan akademik dan profesi (R</w:t>
            </w:r>
            <w:r w:rsidRPr="00676313">
              <w:rPr>
                <w:vertAlign w:val="subscript"/>
              </w:rPr>
              <w:t>PAP</w:t>
            </w:r>
            <w:r w:rsidRPr="00676313">
              <w:t>).</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1,40</w:t>
            </w:r>
          </w:p>
        </w:tc>
        <w:tc>
          <w:tcPr>
            <w:tcW w:w="1417" w:type="dxa"/>
            <w:vAlign w:val="center"/>
          </w:tcPr>
          <w:p w:rsidR="00676313" w:rsidRDefault="00676313">
            <w:pPr>
              <w:jc w:val="center"/>
              <w:rPr>
                <w:b/>
                <w:bCs/>
                <w:sz w:val="20"/>
                <w:szCs w:val="20"/>
              </w:rPr>
            </w:pPr>
            <w:r>
              <w:rPr>
                <w:b/>
                <w:bCs/>
                <w:sz w:val="20"/>
                <w:szCs w:val="20"/>
              </w:rPr>
              <w:t>1,17</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sidRPr="0031224D">
              <w:rPr>
                <w:lang w:val="id-ID"/>
              </w:rPr>
              <w:t>19</w:t>
            </w:r>
          </w:p>
        </w:tc>
        <w:tc>
          <w:tcPr>
            <w:tcW w:w="1304" w:type="dxa"/>
          </w:tcPr>
          <w:p w:rsidR="00676313" w:rsidRPr="00676313" w:rsidRDefault="00676313" w:rsidP="00670945">
            <w:pPr>
              <w:spacing w:line="240" w:lineRule="auto"/>
              <w:jc w:val="center"/>
              <w:rPr>
                <w:color w:val="000000" w:themeColor="text1"/>
              </w:rPr>
            </w:pPr>
            <w:r w:rsidRPr="00676313">
              <w:rPr>
                <w:color w:val="000000" w:themeColor="text1"/>
                <w:lang w:val="id-ID"/>
              </w:rPr>
              <w:t>3.3.1.1</w:t>
            </w:r>
            <w:r w:rsidRPr="00676313">
              <w:rPr>
                <w:color w:val="000000" w:themeColor="text1"/>
                <w:lang w:val="fi-FI"/>
              </w:rPr>
              <w:t xml:space="preserve">  </w:t>
            </w:r>
          </w:p>
        </w:tc>
        <w:tc>
          <w:tcPr>
            <w:tcW w:w="2693" w:type="dxa"/>
          </w:tcPr>
          <w:p w:rsidR="00676313" w:rsidRPr="00676313" w:rsidRDefault="00676313" w:rsidP="00670945">
            <w:pPr>
              <w:spacing w:line="240" w:lineRule="auto"/>
            </w:pPr>
            <w:r w:rsidRPr="00676313">
              <w:t>IPK lulusan pendidikan akademik selama lima tahun terakhir (N</w:t>
            </w:r>
            <w:r w:rsidRPr="00676313">
              <w:rPr>
                <w:vertAlign w:val="subscript"/>
              </w:rPr>
              <w:t>IPK</w:t>
            </w:r>
            <w:r w:rsidRPr="00676313">
              <w:t xml:space="preserve">). </w:t>
            </w:r>
          </w:p>
        </w:tc>
        <w:tc>
          <w:tcPr>
            <w:tcW w:w="1701" w:type="dxa"/>
          </w:tcPr>
          <w:p w:rsidR="00676313" w:rsidRPr="003503CC" w:rsidRDefault="00676313" w:rsidP="00814305">
            <w:pPr>
              <w:spacing w:line="240" w:lineRule="auto"/>
              <w:rPr>
                <w:color w:val="000000" w:themeColor="text1"/>
              </w:rPr>
            </w:pPr>
          </w:p>
        </w:tc>
        <w:tc>
          <w:tcPr>
            <w:tcW w:w="1418" w:type="dxa"/>
            <w:vAlign w:val="center"/>
          </w:tcPr>
          <w:p w:rsidR="00676313" w:rsidRDefault="00676313">
            <w:pPr>
              <w:jc w:val="center"/>
              <w:rPr>
                <w:b/>
                <w:bCs/>
                <w:sz w:val="20"/>
                <w:szCs w:val="20"/>
              </w:rPr>
            </w:pPr>
            <w:r>
              <w:rPr>
                <w:b/>
                <w:bCs/>
                <w:sz w:val="20"/>
                <w:szCs w:val="20"/>
              </w:rPr>
              <w:t>0,52</w:t>
            </w:r>
          </w:p>
        </w:tc>
        <w:tc>
          <w:tcPr>
            <w:tcW w:w="1417" w:type="dxa"/>
            <w:vAlign w:val="center"/>
          </w:tcPr>
          <w:p w:rsidR="00676313" w:rsidRDefault="00676313">
            <w:pPr>
              <w:jc w:val="center"/>
              <w:rPr>
                <w:b/>
                <w:bCs/>
                <w:sz w:val="20"/>
                <w:szCs w:val="20"/>
              </w:rPr>
            </w:pPr>
            <w:r>
              <w:rPr>
                <w:b/>
                <w:bCs/>
                <w:sz w:val="20"/>
                <w:szCs w:val="20"/>
              </w:rPr>
              <w:t>0,00</w:t>
            </w:r>
          </w:p>
        </w:tc>
        <w:tc>
          <w:tcPr>
            <w:tcW w:w="851" w:type="dxa"/>
          </w:tcPr>
          <w:p w:rsidR="00676313" w:rsidRPr="001E23BD" w:rsidRDefault="00676313" w:rsidP="00814305">
            <w:pPr>
              <w:spacing w:line="240" w:lineRule="auto"/>
              <w:rPr>
                <w:color w:val="FF0000"/>
              </w:rPr>
            </w:pPr>
          </w:p>
        </w:tc>
      </w:tr>
      <w:tr w:rsidR="00676313" w:rsidRPr="0031224D" w:rsidTr="00670945">
        <w:tc>
          <w:tcPr>
            <w:tcW w:w="647" w:type="dxa"/>
          </w:tcPr>
          <w:p w:rsidR="00676313" w:rsidRPr="0031224D" w:rsidRDefault="00676313" w:rsidP="00814305">
            <w:pPr>
              <w:spacing w:line="240" w:lineRule="auto"/>
              <w:jc w:val="center"/>
              <w:rPr>
                <w:lang w:val="id-ID"/>
              </w:rPr>
            </w:pPr>
            <w:r w:rsidRPr="0031224D">
              <w:rPr>
                <w:lang w:val="id-ID"/>
              </w:rPr>
              <w:t>20</w:t>
            </w:r>
          </w:p>
        </w:tc>
        <w:tc>
          <w:tcPr>
            <w:tcW w:w="1304" w:type="dxa"/>
          </w:tcPr>
          <w:p w:rsidR="00676313" w:rsidRPr="00676313" w:rsidRDefault="00676313" w:rsidP="00670945">
            <w:pPr>
              <w:spacing w:line="240" w:lineRule="auto"/>
              <w:jc w:val="center"/>
              <w:rPr>
                <w:color w:val="000000" w:themeColor="text1"/>
                <w:lang w:val="id-ID"/>
              </w:rPr>
            </w:pPr>
            <w:r w:rsidRPr="00676313">
              <w:rPr>
                <w:color w:val="000000" w:themeColor="text1"/>
                <w:lang w:val="id-ID"/>
              </w:rPr>
              <w:t>3.3.1.2</w:t>
            </w:r>
          </w:p>
        </w:tc>
        <w:tc>
          <w:tcPr>
            <w:tcW w:w="2693" w:type="dxa"/>
          </w:tcPr>
          <w:p w:rsidR="00676313" w:rsidRPr="00676313" w:rsidRDefault="00676313" w:rsidP="00670945">
            <w:pPr>
              <w:spacing w:line="240" w:lineRule="auto"/>
            </w:pPr>
            <w:r w:rsidRPr="00676313">
              <w:t>IPK lulusan pendidikan profesi selama lima tahun terakhir.</w:t>
            </w:r>
          </w:p>
        </w:tc>
        <w:tc>
          <w:tcPr>
            <w:tcW w:w="1701" w:type="dxa"/>
          </w:tcPr>
          <w:p w:rsidR="00676313" w:rsidRPr="003503CC" w:rsidRDefault="00676313" w:rsidP="00814305">
            <w:pPr>
              <w:spacing w:line="240" w:lineRule="auto"/>
              <w:rPr>
                <w:color w:val="000000" w:themeColor="text1"/>
              </w:rPr>
            </w:pPr>
          </w:p>
        </w:tc>
        <w:tc>
          <w:tcPr>
            <w:tcW w:w="1418" w:type="dxa"/>
            <w:vAlign w:val="center"/>
          </w:tcPr>
          <w:p w:rsidR="00676313" w:rsidRDefault="00676313">
            <w:pPr>
              <w:jc w:val="center"/>
              <w:rPr>
                <w:b/>
                <w:bCs/>
                <w:sz w:val="20"/>
                <w:szCs w:val="20"/>
              </w:rPr>
            </w:pPr>
            <w:r>
              <w:rPr>
                <w:b/>
                <w:bCs/>
                <w:sz w:val="20"/>
                <w:szCs w:val="20"/>
              </w:rPr>
              <w:t>0,00</w:t>
            </w:r>
          </w:p>
        </w:tc>
        <w:tc>
          <w:tcPr>
            <w:tcW w:w="1417" w:type="dxa"/>
            <w:vAlign w:val="center"/>
          </w:tcPr>
          <w:p w:rsidR="00676313" w:rsidRDefault="00676313">
            <w:pPr>
              <w:jc w:val="center"/>
              <w:rPr>
                <w:b/>
                <w:bCs/>
                <w:sz w:val="20"/>
                <w:szCs w:val="20"/>
              </w:rPr>
            </w:pPr>
            <w:r>
              <w:rPr>
                <w:b/>
                <w:bCs/>
                <w:sz w:val="20"/>
                <w:szCs w:val="20"/>
              </w:rPr>
              <w:t>0,44</w:t>
            </w:r>
          </w:p>
        </w:tc>
        <w:tc>
          <w:tcPr>
            <w:tcW w:w="851" w:type="dxa"/>
          </w:tcPr>
          <w:p w:rsidR="00676313" w:rsidRPr="001E23BD" w:rsidRDefault="00676313" w:rsidP="00814305">
            <w:pPr>
              <w:spacing w:line="240" w:lineRule="auto"/>
              <w:rPr>
                <w:color w:val="FF0000"/>
              </w:rPr>
            </w:pPr>
          </w:p>
        </w:tc>
      </w:tr>
      <w:tr w:rsidR="00676313" w:rsidRPr="0031224D" w:rsidTr="00670945">
        <w:tc>
          <w:tcPr>
            <w:tcW w:w="647" w:type="dxa"/>
          </w:tcPr>
          <w:p w:rsidR="00676313" w:rsidRPr="0031224D" w:rsidRDefault="00676313" w:rsidP="00814305">
            <w:pPr>
              <w:spacing w:line="240" w:lineRule="auto"/>
              <w:jc w:val="center"/>
              <w:rPr>
                <w:lang w:val="id-ID"/>
              </w:rPr>
            </w:pPr>
            <w:r w:rsidRPr="0031224D">
              <w:rPr>
                <w:lang w:val="id-ID"/>
              </w:rPr>
              <w:t>21</w:t>
            </w:r>
          </w:p>
        </w:tc>
        <w:tc>
          <w:tcPr>
            <w:tcW w:w="1304" w:type="dxa"/>
          </w:tcPr>
          <w:p w:rsidR="00676313" w:rsidRPr="00676313" w:rsidRDefault="00676313" w:rsidP="00670945">
            <w:pPr>
              <w:spacing w:line="240" w:lineRule="auto"/>
              <w:jc w:val="center"/>
              <w:rPr>
                <w:color w:val="000000" w:themeColor="text1"/>
                <w:lang w:val="id-ID"/>
              </w:rPr>
            </w:pPr>
            <w:r w:rsidRPr="00676313">
              <w:rPr>
                <w:color w:val="000000" w:themeColor="text1"/>
                <w:lang w:val="fi-FI"/>
              </w:rPr>
              <w:t>3.</w:t>
            </w:r>
            <w:r w:rsidRPr="00676313">
              <w:rPr>
                <w:color w:val="000000" w:themeColor="text1"/>
                <w:lang w:val="id-ID"/>
              </w:rPr>
              <w:t>3</w:t>
            </w:r>
            <w:r w:rsidRPr="00676313">
              <w:rPr>
                <w:color w:val="000000" w:themeColor="text1"/>
                <w:lang w:val="fi-FI"/>
              </w:rPr>
              <w:t>.</w:t>
            </w:r>
            <w:r w:rsidRPr="00676313">
              <w:rPr>
                <w:color w:val="000000" w:themeColor="text1"/>
                <w:lang w:val="id-ID"/>
              </w:rPr>
              <w:t>2.1.1</w:t>
            </w:r>
          </w:p>
        </w:tc>
        <w:tc>
          <w:tcPr>
            <w:tcW w:w="2693" w:type="dxa"/>
            <w:shd w:val="clear" w:color="auto" w:fill="FFFFFF" w:themeFill="background1"/>
          </w:tcPr>
          <w:p w:rsidR="00676313" w:rsidRPr="00676313" w:rsidRDefault="00676313" w:rsidP="00670945">
            <w:pPr>
              <w:spacing w:line="240" w:lineRule="auto"/>
            </w:pPr>
            <w:r w:rsidRPr="00676313">
              <w:t>Persentase kelulusan mahasiswa pendidikan akademik (K</w:t>
            </w:r>
            <w:r w:rsidRPr="00676313">
              <w:rPr>
                <w:vertAlign w:val="subscript"/>
              </w:rPr>
              <w:t>TWA</w:t>
            </w:r>
            <w:r w:rsidRPr="00676313">
              <w:t>)</w:t>
            </w:r>
          </w:p>
        </w:tc>
        <w:tc>
          <w:tcPr>
            <w:tcW w:w="1701" w:type="dxa"/>
          </w:tcPr>
          <w:p w:rsidR="00676313" w:rsidRPr="003503CC" w:rsidRDefault="00676313" w:rsidP="00814305">
            <w:pPr>
              <w:spacing w:line="240" w:lineRule="auto"/>
              <w:rPr>
                <w:color w:val="000000" w:themeColor="text1"/>
              </w:rPr>
            </w:pPr>
          </w:p>
        </w:tc>
        <w:tc>
          <w:tcPr>
            <w:tcW w:w="1418" w:type="dxa"/>
            <w:vAlign w:val="center"/>
          </w:tcPr>
          <w:p w:rsidR="00676313" w:rsidRDefault="00676313">
            <w:pPr>
              <w:jc w:val="center"/>
              <w:rPr>
                <w:b/>
                <w:bCs/>
                <w:sz w:val="20"/>
                <w:szCs w:val="20"/>
              </w:rPr>
            </w:pPr>
            <w:r>
              <w:rPr>
                <w:b/>
                <w:bCs/>
                <w:sz w:val="20"/>
                <w:szCs w:val="20"/>
              </w:rPr>
              <w:t>0,70</w:t>
            </w:r>
          </w:p>
        </w:tc>
        <w:tc>
          <w:tcPr>
            <w:tcW w:w="1417" w:type="dxa"/>
            <w:vAlign w:val="center"/>
          </w:tcPr>
          <w:p w:rsidR="00676313" w:rsidRDefault="00676313">
            <w:pPr>
              <w:jc w:val="center"/>
              <w:rPr>
                <w:b/>
                <w:bCs/>
                <w:sz w:val="20"/>
                <w:szCs w:val="20"/>
              </w:rPr>
            </w:pPr>
            <w:r>
              <w:rPr>
                <w:b/>
                <w:bCs/>
                <w:sz w:val="20"/>
                <w:szCs w:val="20"/>
              </w:rPr>
              <w:t>0,00</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sidRPr="0031224D">
              <w:rPr>
                <w:lang w:val="id-ID"/>
              </w:rPr>
              <w:t>22</w:t>
            </w:r>
          </w:p>
        </w:tc>
        <w:tc>
          <w:tcPr>
            <w:tcW w:w="1304" w:type="dxa"/>
          </w:tcPr>
          <w:p w:rsidR="00676313" w:rsidRPr="00676313" w:rsidRDefault="00676313" w:rsidP="00670945">
            <w:pPr>
              <w:spacing w:line="240" w:lineRule="auto"/>
              <w:jc w:val="center"/>
              <w:rPr>
                <w:color w:val="000000" w:themeColor="text1"/>
                <w:lang w:val="id-ID"/>
              </w:rPr>
            </w:pPr>
            <w:r w:rsidRPr="00676313">
              <w:rPr>
                <w:color w:val="000000" w:themeColor="text1"/>
                <w:lang w:val="id-ID"/>
              </w:rPr>
              <w:t>3.3.2.1.2</w:t>
            </w:r>
          </w:p>
        </w:tc>
        <w:tc>
          <w:tcPr>
            <w:tcW w:w="2693" w:type="dxa"/>
          </w:tcPr>
          <w:p w:rsidR="00676313" w:rsidRPr="00676313" w:rsidRDefault="00676313" w:rsidP="00670945">
            <w:pPr>
              <w:spacing w:line="240" w:lineRule="auto"/>
            </w:pPr>
            <w:r w:rsidRPr="00676313">
              <w:t>Persentase kelulusan mahasiswa pendidikan profesi (K</w:t>
            </w:r>
            <w:r w:rsidRPr="00676313">
              <w:rPr>
                <w:vertAlign w:val="subscript"/>
              </w:rPr>
              <w:t>TWP</w:t>
            </w:r>
            <w:r w:rsidRPr="00676313">
              <w:t>)</w:t>
            </w:r>
          </w:p>
        </w:tc>
        <w:tc>
          <w:tcPr>
            <w:tcW w:w="1701" w:type="dxa"/>
          </w:tcPr>
          <w:p w:rsidR="00676313" w:rsidRPr="003503CC" w:rsidRDefault="00676313" w:rsidP="00814305">
            <w:pPr>
              <w:spacing w:line="240" w:lineRule="auto"/>
              <w:rPr>
                <w:color w:val="000000" w:themeColor="text1"/>
              </w:rPr>
            </w:pPr>
          </w:p>
        </w:tc>
        <w:tc>
          <w:tcPr>
            <w:tcW w:w="1418" w:type="dxa"/>
            <w:vAlign w:val="center"/>
          </w:tcPr>
          <w:p w:rsidR="00676313" w:rsidRDefault="00676313">
            <w:pPr>
              <w:jc w:val="center"/>
              <w:rPr>
                <w:b/>
                <w:bCs/>
                <w:sz w:val="20"/>
                <w:szCs w:val="20"/>
              </w:rPr>
            </w:pPr>
            <w:r>
              <w:rPr>
                <w:b/>
                <w:bCs/>
                <w:sz w:val="20"/>
                <w:szCs w:val="20"/>
              </w:rPr>
              <w:t>0,00</w:t>
            </w:r>
          </w:p>
        </w:tc>
        <w:tc>
          <w:tcPr>
            <w:tcW w:w="1417" w:type="dxa"/>
            <w:vAlign w:val="center"/>
          </w:tcPr>
          <w:p w:rsidR="00676313" w:rsidRDefault="00676313">
            <w:pPr>
              <w:jc w:val="center"/>
              <w:rPr>
                <w:b/>
                <w:bCs/>
                <w:sz w:val="20"/>
                <w:szCs w:val="20"/>
              </w:rPr>
            </w:pPr>
            <w:r>
              <w:rPr>
                <w:b/>
                <w:bCs/>
                <w:sz w:val="20"/>
                <w:szCs w:val="20"/>
              </w:rPr>
              <w:t>0,59</w:t>
            </w:r>
          </w:p>
        </w:tc>
        <w:tc>
          <w:tcPr>
            <w:tcW w:w="851" w:type="dxa"/>
          </w:tcPr>
          <w:p w:rsidR="00676313" w:rsidRPr="001E23BD" w:rsidRDefault="00676313" w:rsidP="00814305">
            <w:pPr>
              <w:spacing w:line="240" w:lineRule="auto"/>
              <w:rPr>
                <w:color w:val="FF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23</w:t>
            </w:r>
          </w:p>
        </w:tc>
        <w:tc>
          <w:tcPr>
            <w:tcW w:w="1304" w:type="dxa"/>
          </w:tcPr>
          <w:p w:rsidR="00676313" w:rsidRPr="00676313" w:rsidRDefault="00676313" w:rsidP="00670945">
            <w:pPr>
              <w:spacing w:line="240" w:lineRule="auto"/>
              <w:jc w:val="center"/>
              <w:rPr>
                <w:color w:val="000000" w:themeColor="text1"/>
                <w:lang w:val="fi-FI"/>
              </w:rPr>
            </w:pPr>
            <w:r w:rsidRPr="00676313">
              <w:rPr>
                <w:color w:val="000000" w:themeColor="text1"/>
                <w:lang w:val="es-ES"/>
              </w:rPr>
              <w:t>3.</w:t>
            </w:r>
            <w:r w:rsidRPr="00676313">
              <w:rPr>
                <w:color w:val="000000" w:themeColor="text1"/>
                <w:lang w:val="id-ID"/>
              </w:rPr>
              <w:t>3</w:t>
            </w:r>
            <w:r w:rsidRPr="00676313">
              <w:rPr>
                <w:color w:val="000000" w:themeColor="text1"/>
                <w:lang w:val="es-ES"/>
              </w:rPr>
              <w:t>.2</w:t>
            </w:r>
            <w:r w:rsidRPr="00676313">
              <w:rPr>
                <w:color w:val="000000" w:themeColor="text1"/>
                <w:lang w:val="id-ID"/>
              </w:rPr>
              <w:t>.2.1</w:t>
            </w:r>
          </w:p>
        </w:tc>
        <w:tc>
          <w:tcPr>
            <w:tcW w:w="2693" w:type="dxa"/>
          </w:tcPr>
          <w:p w:rsidR="00676313" w:rsidRPr="00676313" w:rsidRDefault="00676313" w:rsidP="00670945">
            <w:pPr>
              <w:spacing w:line="240" w:lineRule="auto"/>
            </w:pPr>
            <w:r w:rsidRPr="00676313">
              <w:t>Persentase mahasiswa pendidikan akademik putus studi (P</w:t>
            </w:r>
            <w:r w:rsidRPr="00676313">
              <w:rPr>
                <w:vertAlign w:val="subscript"/>
              </w:rPr>
              <w:t>MPS</w:t>
            </w:r>
            <w:r w:rsidRPr="00676313">
              <w:t xml:space="preserve">). </w:t>
            </w:r>
          </w:p>
        </w:tc>
        <w:tc>
          <w:tcPr>
            <w:tcW w:w="1701" w:type="dxa"/>
          </w:tcPr>
          <w:p w:rsidR="00676313" w:rsidRPr="003503CC" w:rsidRDefault="00676313" w:rsidP="00814305">
            <w:pPr>
              <w:spacing w:line="240" w:lineRule="auto"/>
              <w:rPr>
                <w:color w:val="000000" w:themeColor="text1"/>
              </w:rPr>
            </w:pPr>
          </w:p>
        </w:tc>
        <w:tc>
          <w:tcPr>
            <w:tcW w:w="1418" w:type="dxa"/>
            <w:vAlign w:val="center"/>
          </w:tcPr>
          <w:p w:rsidR="00676313" w:rsidRDefault="00676313">
            <w:pPr>
              <w:jc w:val="center"/>
              <w:rPr>
                <w:b/>
                <w:bCs/>
                <w:sz w:val="20"/>
                <w:szCs w:val="20"/>
              </w:rPr>
            </w:pPr>
            <w:r>
              <w:rPr>
                <w:b/>
                <w:bCs/>
                <w:sz w:val="20"/>
                <w:szCs w:val="20"/>
              </w:rPr>
              <w:t>0,35</w:t>
            </w:r>
          </w:p>
        </w:tc>
        <w:tc>
          <w:tcPr>
            <w:tcW w:w="1417" w:type="dxa"/>
            <w:vAlign w:val="center"/>
          </w:tcPr>
          <w:p w:rsidR="00676313" w:rsidRDefault="00676313">
            <w:pPr>
              <w:jc w:val="center"/>
              <w:rPr>
                <w:b/>
                <w:bCs/>
                <w:sz w:val="20"/>
                <w:szCs w:val="20"/>
              </w:rPr>
            </w:pPr>
            <w:r>
              <w:rPr>
                <w:b/>
                <w:bCs/>
                <w:sz w:val="20"/>
                <w:szCs w:val="20"/>
              </w:rPr>
              <w:t>0,00</w:t>
            </w:r>
          </w:p>
        </w:tc>
        <w:tc>
          <w:tcPr>
            <w:tcW w:w="851" w:type="dxa"/>
          </w:tcPr>
          <w:p w:rsidR="00676313" w:rsidRPr="001E23BD" w:rsidRDefault="00676313" w:rsidP="00814305">
            <w:pPr>
              <w:spacing w:line="240" w:lineRule="auto"/>
              <w:rPr>
                <w:color w:val="FF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24</w:t>
            </w:r>
          </w:p>
        </w:tc>
        <w:tc>
          <w:tcPr>
            <w:tcW w:w="1304" w:type="dxa"/>
          </w:tcPr>
          <w:p w:rsidR="00676313" w:rsidRPr="00676313" w:rsidRDefault="00676313" w:rsidP="00670945">
            <w:pPr>
              <w:spacing w:line="240" w:lineRule="auto"/>
              <w:jc w:val="center"/>
              <w:rPr>
                <w:color w:val="000000" w:themeColor="text1"/>
                <w:lang w:val="id-ID"/>
              </w:rPr>
            </w:pPr>
            <w:r w:rsidRPr="00676313">
              <w:rPr>
                <w:color w:val="000000" w:themeColor="text1"/>
                <w:lang w:val="id-ID"/>
              </w:rPr>
              <w:t>3.3.2.2.2</w:t>
            </w:r>
          </w:p>
        </w:tc>
        <w:tc>
          <w:tcPr>
            <w:tcW w:w="2693" w:type="dxa"/>
          </w:tcPr>
          <w:p w:rsidR="00676313" w:rsidRPr="00676313" w:rsidRDefault="00676313" w:rsidP="00670945">
            <w:pPr>
              <w:spacing w:line="240" w:lineRule="auto"/>
            </w:pPr>
            <w:r w:rsidRPr="00676313">
              <w:t xml:space="preserve">Persentase </w:t>
            </w:r>
            <w:r w:rsidRPr="00676313">
              <w:lastRenderedPageBreak/>
              <w:t>mahasiswa pendidikan profesi putus studi (P</w:t>
            </w:r>
            <w:r w:rsidRPr="00676313">
              <w:rPr>
                <w:vertAlign w:val="subscript"/>
              </w:rPr>
              <w:t>MPS</w:t>
            </w:r>
            <w:r w:rsidRPr="00676313">
              <w:t xml:space="preserve">). </w:t>
            </w:r>
          </w:p>
        </w:tc>
        <w:tc>
          <w:tcPr>
            <w:tcW w:w="1701" w:type="dxa"/>
          </w:tcPr>
          <w:p w:rsidR="00676313" w:rsidRPr="003503CC" w:rsidRDefault="00676313" w:rsidP="00814305">
            <w:pPr>
              <w:spacing w:line="240" w:lineRule="auto"/>
              <w:rPr>
                <w:color w:val="000000" w:themeColor="text1"/>
              </w:rPr>
            </w:pPr>
          </w:p>
        </w:tc>
        <w:tc>
          <w:tcPr>
            <w:tcW w:w="1418" w:type="dxa"/>
            <w:vAlign w:val="center"/>
          </w:tcPr>
          <w:p w:rsidR="00676313" w:rsidRDefault="00676313">
            <w:pPr>
              <w:jc w:val="center"/>
              <w:rPr>
                <w:b/>
                <w:bCs/>
                <w:sz w:val="20"/>
                <w:szCs w:val="20"/>
              </w:rPr>
            </w:pPr>
            <w:r>
              <w:rPr>
                <w:b/>
                <w:bCs/>
                <w:sz w:val="20"/>
                <w:szCs w:val="20"/>
              </w:rPr>
              <w:t>0,00</w:t>
            </w:r>
          </w:p>
        </w:tc>
        <w:tc>
          <w:tcPr>
            <w:tcW w:w="1417" w:type="dxa"/>
            <w:vAlign w:val="center"/>
          </w:tcPr>
          <w:p w:rsidR="00676313" w:rsidRDefault="00676313">
            <w:pPr>
              <w:jc w:val="center"/>
              <w:rPr>
                <w:b/>
                <w:bCs/>
                <w:sz w:val="20"/>
                <w:szCs w:val="20"/>
              </w:rPr>
            </w:pPr>
            <w:r>
              <w:rPr>
                <w:b/>
                <w:bCs/>
                <w:sz w:val="20"/>
                <w:szCs w:val="20"/>
              </w:rPr>
              <w:t>0,29</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lastRenderedPageBreak/>
              <w:t>25</w:t>
            </w:r>
          </w:p>
        </w:tc>
        <w:tc>
          <w:tcPr>
            <w:tcW w:w="1304" w:type="dxa"/>
          </w:tcPr>
          <w:p w:rsidR="00676313" w:rsidRPr="00676313" w:rsidRDefault="00676313" w:rsidP="00670945">
            <w:pPr>
              <w:spacing w:line="240" w:lineRule="auto"/>
              <w:jc w:val="center"/>
            </w:pPr>
            <w:r w:rsidRPr="00676313">
              <w:rPr>
                <w:lang w:val="id-ID"/>
              </w:rPr>
              <w:t>3.3.3</w:t>
            </w:r>
          </w:p>
        </w:tc>
        <w:tc>
          <w:tcPr>
            <w:tcW w:w="2693" w:type="dxa"/>
          </w:tcPr>
          <w:p w:rsidR="00676313" w:rsidRPr="00676313" w:rsidRDefault="00676313" w:rsidP="00670945">
            <w:pPr>
              <w:spacing w:line="240" w:lineRule="auto"/>
            </w:pPr>
            <w:r w:rsidRPr="00676313">
              <w:t>Penghargaan atas pr</w:t>
            </w:r>
            <w:r w:rsidR="00670945">
              <w:t xml:space="preserve">estasi mahasiswa di bidang </w:t>
            </w:r>
            <w:r w:rsidR="00670945">
              <w:rPr>
                <w:lang w:val="id-ID"/>
              </w:rPr>
              <w:t>akademik</w:t>
            </w:r>
            <w:r w:rsidRPr="00676313">
              <w:t>, bakat dan minat diukur dari jenis kegiatan dan cakupannya.</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0,70</w:t>
            </w:r>
          </w:p>
        </w:tc>
        <w:tc>
          <w:tcPr>
            <w:tcW w:w="1417" w:type="dxa"/>
            <w:vAlign w:val="center"/>
          </w:tcPr>
          <w:p w:rsidR="00676313" w:rsidRDefault="00676313">
            <w:pPr>
              <w:jc w:val="center"/>
              <w:rPr>
                <w:b/>
                <w:bCs/>
                <w:sz w:val="20"/>
                <w:szCs w:val="20"/>
              </w:rPr>
            </w:pPr>
            <w:r>
              <w:rPr>
                <w:b/>
                <w:bCs/>
                <w:sz w:val="20"/>
                <w:szCs w:val="20"/>
              </w:rPr>
              <w:t>0,59</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26</w:t>
            </w:r>
          </w:p>
        </w:tc>
        <w:tc>
          <w:tcPr>
            <w:tcW w:w="1304" w:type="dxa"/>
          </w:tcPr>
          <w:p w:rsidR="00676313" w:rsidRPr="00676313" w:rsidRDefault="00676313" w:rsidP="00670945">
            <w:pPr>
              <w:spacing w:line="240" w:lineRule="auto"/>
              <w:jc w:val="center"/>
              <w:rPr>
                <w:lang w:val="id-ID"/>
              </w:rPr>
            </w:pPr>
            <w:r w:rsidRPr="00676313">
              <w:rPr>
                <w:bCs/>
                <w:noProof/>
                <w:color w:val="000000"/>
              </w:rPr>
              <w:t>3</w:t>
            </w:r>
            <w:r w:rsidRPr="00676313">
              <w:rPr>
                <w:bCs/>
                <w:noProof/>
                <w:color w:val="000000"/>
                <w:lang w:val="id-ID"/>
              </w:rPr>
              <w:t>.4.1</w:t>
            </w:r>
          </w:p>
        </w:tc>
        <w:tc>
          <w:tcPr>
            <w:tcW w:w="2693" w:type="dxa"/>
          </w:tcPr>
          <w:p w:rsidR="00676313" w:rsidRPr="00676313" w:rsidRDefault="00676313" w:rsidP="00670945">
            <w:pPr>
              <w:spacing w:line="240" w:lineRule="auto"/>
            </w:pPr>
            <w:r w:rsidRPr="00676313">
              <w:t xml:space="preserve">Mutu layanan kepada mahasiswa yang mencakup layanan: bimbingan dan konseling, pembinaan </w:t>
            </w:r>
            <w:r w:rsidRPr="00676313">
              <w:rPr>
                <w:i/>
                <w:iCs/>
              </w:rPr>
              <w:t>soft skills</w:t>
            </w:r>
            <w:r w:rsidRPr="00676313">
              <w:t xml:space="preserve">, pengembangan minat dan bakat, beasiswa, dan kesehatan. </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0,70</w:t>
            </w:r>
          </w:p>
        </w:tc>
        <w:tc>
          <w:tcPr>
            <w:tcW w:w="1417" w:type="dxa"/>
            <w:vAlign w:val="center"/>
          </w:tcPr>
          <w:p w:rsidR="00676313" w:rsidRDefault="00676313">
            <w:pPr>
              <w:jc w:val="center"/>
              <w:rPr>
                <w:b/>
                <w:bCs/>
                <w:sz w:val="20"/>
                <w:szCs w:val="20"/>
              </w:rPr>
            </w:pPr>
            <w:r>
              <w:rPr>
                <w:b/>
                <w:bCs/>
                <w:sz w:val="20"/>
                <w:szCs w:val="20"/>
              </w:rPr>
              <w:t>0,59</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27</w:t>
            </w:r>
          </w:p>
        </w:tc>
        <w:tc>
          <w:tcPr>
            <w:tcW w:w="1304" w:type="dxa"/>
          </w:tcPr>
          <w:p w:rsidR="00676313" w:rsidRPr="00676313" w:rsidRDefault="00676313" w:rsidP="00670945">
            <w:pPr>
              <w:spacing w:line="240" w:lineRule="auto"/>
              <w:jc w:val="center"/>
              <w:rPr>
                <w:lang w:val="id-ID"/>
              </w:rPr>
            </w:pPr>
            <w:r w:rsidRPr="00676313">
              <w:rPr>
                <w:bCs/>
                <w:lang w:val="id-ID"/>
              </w:rPr>
              <w:t>3.4.2.1</w:t>
            </w:r>
          </w:p>
        </w:tc>
        <w:tc>
          <w:tcPr>
            <w:tcW w:w="2693" w:type="dxa"/>
          </w:tcPr>
          <w:p w:rsidR="00676313" w:rsidRPr="00676313" w:rsidRDefault="00676313" w:rsidP="00670945">
            <w:pPr>
              <w:spacing w:line="240" w:lineRule="auto"/>
            </w:pPr>
            <w:r w:rsidRPr="00676313">
              <w:t>Layanan program studi kepada mahasiswa untuk membina dan mengembangkan penalaran dan minat profesi yang terstruktur dan terjadwal.</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0,70</w:t>
            </w:r>
          </w:p>
        </w:tc>
        <w:tc>
          <w:tcPr>
            <w:tcW w:w="1417" w:type="dxa"/>
            <w:vAlign w:val="center"/>
          </w:tcPr>
          <w:p w:rsidR="00676313" w:rsidRDefault="00676313">
            <w:pPr>
              <w:jc w:val="center"/>
              <w:rPr>
                <w:b/>
                <w:bCs/>
                <w:sz w:val="20"/>
                <w:szCs w:val="20"/>
              </w:rPr>
            </w:pPr>
            <w:r>
              <w:rPr>
                <w:b/>
                <w:bCs/>
                <w:sz w:val="20"/>
                <w:szCs w:val="20"/>
              </w:rPr>
              <w:t>0,59</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28</w:t>
            </w:r>
          </w:p>
        </w:tc>
        <w:tc>
          <w:tcPr>
            <w:tcW w:w="1304" w:type="dxa"/>
          </w:tcPr>
          <w:p w:rsidR="00676313" w:rsidRPr="00676313" w:rsidRDefault="00676313" w:rsidP="00670945">
            <w:pPr>
              <w:spacing w:line="240" w:lineRule="auto"/>
              <w:jc w:val="center"/>
              <w:rPr>
                <w:bCs/>
                <w:lang w:val="id-ID"/>
              </w:rPr>
            </w:pPr>
            <w:r w:rsidRPr="00676313">
              <w:rPr>
                <w:bCs/>
                <w:noProof/>
                <w:color w:val="000000"/>
              </w:rPr>
              <w:t>3</w:t>
            </w:r>
            <w:r w:rsidRPr="00676313">
              <w:rPr>
                <w:bCs/>
                <w:noProof/>
                <w:color w:val="000000"/>
                <w:lang w:val="id-ID"/>
              </w:rPr>
              <w:t>.4.2.2</w:t>
            </w:r>
          </w:p>
        </w:tc>
        <w:tc>
          <w:tcPr>
            <w:tcW w:w="2693" w:type="dxa"/>
          </w:tcPr>
          <w:p w:rsidR="00676313" w:rsidRPr="00676313" w:rsidRDefault="00676313" w:rsidP="00670945">
            <w:pPr>
              <w:spacing w:line="240" w:lineRule="auto"/>
            </w:pPr>
            <w:r w:rsidRPr="00676313">
              <w:t xml:space="preserve">Mutu layanan kepada mahasiswa yang mencakup lima </w:t>
            </w:r>
            <w:proofErr w:type="gramStart"/>
            <w:r w:rsidRPr="00676313">
              <w:t>layanan  minat</w:t>
            </w:r>
            <w:proofErr w:type="gramEnd"/>
            <w:r w:rsidRPr="00676313">
              <w:t xml:space="preserve"> profesi.  </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0,70</w:t>
            </w:r>
          </w:p>
        </w:tc>
        <w:tc>
          <w:tcPr>
            <w:tcW w:w="1417" w:type="dxa"/>
            <w:vAlign w:val="center"/>
          </w:tcPr>
          <w:p w:rsidR="00676313" w:rsidRDefault="00676313">
            <w:pPr>
              <w:jc w:val="center"/>
              <w:rPr>
                <w:b/>
                <w:bCs/>
                <w:sz w:val="20"/>
                <w:szCs w:val="20"/>
              </w:rPr>
            </w:pPr>
            <w:r>
              <w:rPr>
                <w:b/>
                <w:bCs/>
                <w:sz w:val="20"/>
                <w:szCs w:val="20"/>
              </w:rPr>
              <w:t>0,59</w:t>
            </w:r>
          </w:p>
        </w:tc>
        <w:tc>
          <w:tcPr>
            <w:tcW w:w="851" w:type="dxa"/>
          </w:tcPr>
          <w:p w:rsidR="00676313" w:rsidRPr="0031224D" w:rsidRDefault="00676313" w:rsidP="00814305">
            <w:pPr>
              <w:spacing w:line="240" w:lineRule="auto"/>
              <w:rPr>
                <w:color w:val="000000"/>
              </w:rPr>
            </w:pPr>
          </w:p>
        </w:tc>
      </w:tr>
      <w:tr w:rsidR="00676313" w:rsidRPr="0031224D" w:rsidTr="00670945">
        <w:trPr>
          <w:trHeight w:val="742"/>
        </w:trPr>
        <w:tc>
          <w:tcPr>
            <w:tcW w:w="647" w:type="dxa"/>
          </w:tcPr>
          <w:p w:rsidR="00676313" w:rsidRPr="0031224D" w:rsidRDefault="00676313" w:rsidP="00111E5E">
            <w:pPr>
              <w:spacing w:line="240" w:lineRule="auto"/>
              <w:jc w:val="center"/>
              <w:rPr>
                <w:lang w:val="id-ID"/>
              </w:rPr>
            </w:pPr>
            <w:r w:rsidRPr="0031224D">
              <w:rPr>
                <w:lang w:val="id-ID"/>
              </w:rPr>
              <w:t>29</w:t>
            </w:r>
          </w:p>
        </w:tc>
        <w:tc>
          <w:tcPr>
            <w:tcW w:w="1304" w:type="dxa"/>
          </w:tcPr>
          <w:p w:rsidR="00676313" w:rsidRPr="00676313" w:rsidRDefault="00676313" w:rsidP="00670945">
            <w:pPr>
              <w:spacing w:line="240" w:lineRule="auto"/>
              <w:jc w:val="center"/>
              <w:rPr>
                <w:bCs/>
                <w:noProof/>
                <w:color w:val="000000"/>
              </w:rPr>
            </w:pPr>
            <w:r w:rsidRPr="00676313">
              <w:rPr>
                <w:lang w:val="id-ID"/>
              </w:rPr>
              <w:t>3.5</w:t>
            </w:r>
          </w:p>
        </w:tc>
        <w:tc>
          <w:tcPr>
            <w:tcW w:w="2693" w:type="dxa"/>
          </w:tcPr>
          <w:p w:rsidR="00676313" w:rsidRPr="00676313" w:rsidRDefault="00676313" w:rsidP="00670945">
            <w:pPr>
              <w:spacing w:line="240" w:lineRule="auto"/>
            </w:pPr>
            <w:r w:rsidRPr="00676313">
              <w:t>Mutu layanan kewirausahaan, bimbingan karir, informasi dan penempatan kerja.</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0,70</w:t>
            </w:r>
          </w:p>
        </w:tc>
        <w:tc>
          <w:tcPr>
            <w:tcW w:w="1417" w:type="dxa"/>
            <w:vAlign w:val="center"/>
          </w:tcPr>
          <w:p w:rsidR="00676313" w:rsidRDefault="00676313">
            <w:pPr>
              <w:jc w:val="center"/>
              <w:rPr>
                <w:b/>
                <w:bCs/>
                <w:sz w:val="20"/>
                <w:szCs w:val="20"/>
              </w:rPr>
            </w:pPr>
            <w:r>
              <w:rPr>
                <w:b/>
                <w:bCs/>
                <w:sz w:val="20"/>
                <w:szCs w:val="20"/>
              </w:rPr>
              <w:t>0,59</w:t>
            </w:r>
          </w:p>
        </w:tc>
        <w:tc>
          <w:tcPr>
            <w:tcW w:w="851" w:type="dxa"/>
          </w:tcPr>
          <w:p w:rsidR="00676313" w:rsidRPr="0031224D" w:rsidRDefault="00676313" w:rsidP="00814305">
            <w:pPr>
              <w:spacing w:line="240" w:lineRule="auto"/>
              <w:rPr>
                <w:color w:val="000000"/>
              </w:rPr>
            </w:pPr>
          </w:p>
        </w:tc>
      </w:tr>
      <w:tr w:rsidR="00676313" w:rsidRPr="0031224D" w:rsidTr="00670945">
        <w:trPr>
          <w:trHeight w:val="514"/>
        </w:trPr>
        <w:tc>
          <w:tcPr>
            <w:tcW w:w="647" w:type="dxa"/>
          </w:tcPr>
          <w:p w:rsidR="00676313" w:rsidRPr="0031224D" w:rsidRDefault="00676313" w:rsidP="00111E5E">
            <w:pPr>
              <w:spacing w:line="240" w:lineRule="auto"/>
              <w:jc w:val="center"/>
              <w:rPr>
                <w:lang w:val="id-ID"/>
              </w:rPr>
            </w:pPr>
            <w:r w:rsidRPr="0031224D">
              <w:rPr>
                <w:lang w:val="id-ID"/>
              </w:rPr>
              <w:t>30</w:t>
            </w:r>
          </w:p>
        </w:tc>
        <w:tc>
          <w:tcPr>
            <w:tcW w:w="1304" w:type="dxa"/>
          </w:tcPr>
          <w:p w:rsidR="00676313" w:rsidRPr="00676313" w:rsidRDefault="00676313" w:rsidP="00670945">
            <w:pPr>
              <w:spacing w:line="240" w:lineRule="auto"/>
              <w:jc w:val="center"/>
              <w:rPr>
                <w:lang w:val="id-ID"/>
              </w:rPr>
            </w:pPr>
            <w:r w:rsidRPr="00676313">
              <w:t>3</w:t>
            </w:r>
            <w:r w:rsidRPr="00676313">
              <w:rPr>
                <w:lang w:val="id-ID"/>
              </w:rPr>
              <w:t>.6</w:t>
            </w:r>
          </w:p>
        </w:tc>
        <w:tc>
          <w:tcPr>
            <w:tcW w:w="2693" w:type="dxa"/>
          </w:tcPr>
          <w:p w:rsidR="00676313" w:rsidRPr="00676313" w:rsidRDefault="00676313" w:rsidP="00670945">
            <w:pPr>
              <w:spacing w:line="240" w:lineRule="auto"/>
            </w:pPr>
            <w:r w:rsidRPr="00676313">
              <w:t xml:space="preserve">Persentase kelulusan </w:t>
            </w:r>
            <w:r w:rsidRPr="00676313">
              <w:rPr>
                <w:i/>
                <w:iCs/>
              </w:rPr>
              <w:t>first-taker</w:t>
            </w:r>
            <w:r w:rsidRPr="00676313">
              <w:t xml:space="preserve"> Ujinas KDHI</w:t>
            </w:r>
            <w:r w:rsidRPr="00676313">
              <w:rPr>
                <w:i/>
                <w:iCs/>
              </w:rPr>
              <w:t>.</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3,50</w:t>
            </w:r>
          </w:p>
        </w:tc>
        <w:tc>
          <w:tcPr>
            <w:tcW w:w="1417" w:type="dxa"/>
            <w:vAlign w:val="center"/>
          </w:tcPr>
          <w:p w:rsidR="00676313" w:rsidRDefault="00676313">
            <w:pPr>
              <w:jc w:val="center"/>
              <w:rPr>
                <w:b/>
                <w:bCs/>
                <w:sz w:val="20"/>
                <w:szCs w:val="20"/>
              </w:rPr>
            </w:pPr>
            <w:r>
              <w:rPr>
                <w:b/>
                <w:bCs/>
                <w:sz w:val="20"/>
                <w:szCs w:val="20"/>
              </w:rPr>
              <w:t>5,85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31</w:t>
            </w:r>
          </w:p>
        </w:tc>
        <w:tc>
          <w:tcPr>
            <w:tcW w:w="1304" w:type="dxa"/>
          </w:tcPr>
          <w:p w:rsidR="00676313" w:rsidRPr="00676313" w:rsidRDefault="00676313" w:rsidP="00670945">
            <w:pPr>
              <w:spacing w:line="240" w:lineRule="auto"/>
              <w:jc w:val="center"/>
            </w:pPr>
            <w:r w:rsidRPr="00676313">
              <w:rPr>
                <w:lang w:val="id-ID"/>
              </w:rPr>
              <w:t>3.7.1</w:t>
            </w:r>
          </w:p>
        </w:tc>
        <w:tc>
          <w:tcPr>
            <w:tcW w:w="2693" w:type="dxa"/>
          </w:tcPr>
          <w:p w:rsidR="00676313" w:rsidRPr="00676313" w:rsidRDefault="00676313" w:rsidP="00670945">
            <w:pPr>
              <w:spacing w:line="240" w:lineRule="auto"/>
            </w:pPr>
            <w:r w:rsidRPr="00676313">
              <w:t xml:space="preserve">Rata-rata waktu tunggu lulusan untuk memperoleh pekerjaan yang </w:t>
            </w:r>
            <w:proofErr w:type="gramStart"/>
            <w:r w:rsidRPr="00676313">
              <w:t>pertama  (</w:t>
            </w:r>
            <w:proofErr w:type="gramEnd"/>
            <w:r w:rsidRPr="00676313">
              <w:t>dalam bulan).</w:t>
            </w:r>
          </w:p>
        </w:tc>
        <w:tc>
          <w:tcPr>
            <w:tcW w:w="1701" w:type="dxa"/>
          </w:tcPr>
          <w:p w:rsidR="00676313" w:rsidRPr="0031224D" w:rsidRDefault="00676313" w:rsidP="00D17F1B">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0,70</w:t>
            </w:r>
          </w:p>
        </w:tc>
        <w:tc>
          <w:tcPr>
            <w:tcW w:w="1417" w:type="dxa"/>
            <w:vAlign w:val="center"/>
          </w:tcPr>
          <w:p w:rsidR="00676313" w:rsidRDefault="00676313">
            <w:pPr>
              <w:jc w:val="center"/>
              <w:rPr>
                <w:b/>
                <w:bCs/>
                <w:sz w:val="20"/>
                <w:szCs w:val="20"/>
              </w:rPr>
            </w:pPr>
            <w:r>
              <w:rPr>
                <w:b/>
                <w:bCs/>
                <w:sz w:val="20"/>
                <w:szCs w:val="20"/>
              </w:rPr>
              <w:t>0,59</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32</w:t>
            </w:r>
          </w:p>
        </w:tc>
        <w:tc>
          <w:tcPr>
            <w:tcW w:w="1304" w:type="dxa"/>
          </w:tcPr>
          <w:p w:rsidR="00676313" w:rsidRPr="00676313" w:rsidRDefault="00676313" w:rsidP="00670945">
            <w:pPr>
              <w:spacing w:line="240" w:lineRule="auto"/>
              <w:jc w:val="center"/>
              <w:rPr>
                <w:lang w:val="id-ID"/>
              </w:rPr>
            </w:pPr>
            <w:r w:rsidRPr="00676313">
              <w:rPr>
                <w:lang w:val="id-ID"/>
              </w:rPr>
              <w:t>3.7.2</w:t>
            </w:r>
          </w:p>
        </w:tc>
        <w:tc>
          <w:tcPr>
            <w:tcW w:w="2693" w:type="dxa"/>
          </w:tcPr>
          <w:p w:rsidR="00676313" w:rsidRPr="00676313" w:rsidRDefault="00676313" w:rsidP="00670945">
            <w:pPr>
              <w:spacing w:line="240" w:lineRule="auto"/>
            </w:pPr>
            <w:r w:rsidRPr="00676313">
              <w:t xml:space="preserve">Persentase lulusan yang </w:t>
            </w:r>
            <w:proofErr w:type="gramStart"/>
            <w:r w:rsidRPr="00676313">
              <w:t>bekerja  sesuai</w:t>
            </w:r>
            <w:proofErr w:type="gramEnd"/>
            <w:r w:rsidRPr="00676313">
              <w:t xml:space="preserve"> </w:t>
            </w:r>
            <w:r w:rsidRPr="00676313">
              <w:lastRenderedPageBreak/>
              <w:t xml:space="preserve">dengan kompetensi  (PBS). </w:t>
            </w:r>
          </w:p>
        </w:tc>
        <w:tc>
          <w:tcPr>
            <w:tcW w:w="1701" w:type="dxa"/>
          </w:tcPr>
          <w:p w:rsidR="00676313" w:rsidRPr="0031224D" w:rsidRDefault="00676313" w:rsidP="00D17F1B">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0,70</w:t>
            </w:r>
          </w:p>
        </w:tc>
        <w:tc>
          <w:tcPr>
            <w:tcW w:w="1417" w:type="dxa"/>
            <w:vAlign w:val="center"/>
          </w:tcPr>
          <w:p w:rsidR="00676313" w:rsidRDefault="00676313">
            <w:pPr>
              <w:jc w:val="center"/>
              <w:rPr>
                <w:b/>
                <w:bCs/>
                <w:sz w:val="20"/>
                <w:szCs w:val="20"/>
              </w:rPr>
            </w:pPr>
            <w:r>
              <w:rPr>
                <w:b/>
                <w:bCs/>
                <w:sz w:val="20"/>
                <w:szCs w:val="20"/>
              </w:rPr>
              <w:t>0,59</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lastRenderedPageBreak/>
              <w:t>33</w:t>
            </w:r>
          </w:p>
        </w:tc>
        <w:tc>
          <w:tcPr>
            <w:tcW w:w="1304" w:type="dxa"/>
          </w:tcPr>
          <w:p w:rsidR="00676313" w:rsidRPr="00676313" w:rsidRDefault="00676313" w:rsidP="00670945">
            <w:pPr>
              <w:spacing w:line="240" w:lineRule="auto"/>
              <w:jc w:val="center"/>
              <w:rPr>
                <w:lang w:val="id-ID"/>
              </w:rPr>
            </w:pPr>
            <w:r w:rsidRPr="00676313">
              <w:t>3.</w:t>
            </w:r>
            <w:r w:rsidRPr="00676313">
              <w:rPr>
                <w:lang w:val="id-ID"/>
              </w:rPr>
              <w:t>8.1.1</w:t>
            </w:r>
          </w:p>
        </w:tc>
        <w:tc>
          <w:tcPr>
            <w:tcW w:w="2693" w:type="dxa"/>
          </w:tcPr>
          <w:p w:rsidR="00676313" w:rsidRPr="00676313" w:rsidRDefault="00676313" w:rsidP="00670945">
            <w:pPr>
              <w:spacing w:line="240" w:lineRule="auto"/>
            </w:pPr>
            <w:r w:rsidRPr="00676313">
              <w:t xml:space="preserve"> Pendapat </w:t>
            </w:r>
            <w:proofErr w:type="gramStart"/>
            <w:r w:rsidRPr="00676313">
              <w:t>pengguna  lulusan</w:t>
            </w:r>
            <w:proofErr w:type="gramEnd"/>
            <w:r w:rsidRPr="00676313">
              <w:t xml:space="preserve"> terhadap mutu </w:t>
            </w:r>
            <w:r w:rsidRPr="00676313">
              <w:rPr>
                <w:i/>
                <w:iCs/>
              </w:rPr>
              <w:t>soft skills</w:t>
            </w:r>
            <w:r w:rsidRPr="00676313">
              <w:t xml:space="preserve"> alumni.</w:t>
            </w:r>
          </w:p>
        </w:tc>
        <w:tc>
          <w:tcPr>
            <w:tcW w:w="1701" w:type="dxa"/>
          </w:tcPr>
          <w:p w:rsidR="00676313" w:rsidRPr="0031224D" w:rsidRDefault="00676313" w:rsidP="00D17F1B">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0,70</w:t>
            </w:r>
          </w:p>
        </w:tc>
        <w:tc>
          <w:tcPr>
            <w:tcW w:w="1417" w:type="dxa"/>
            <w:vAlign w:val="center"/>
          </w:tcPr>
          <w:p w:rsidR="00676313" w:rsidRDefault="00676313">
            <w:pPr>
              <w:jc w:val="center"/>
              <w:rPr>
                <w:b/>
                <w:bCs/>
                <w:sz w:val="20"/>
                <w:szCs w:val="20"/>
              </w:rPr>
            </w:pPr>
            <w:r>
              <w:rPr>
                <w:b/>
                <w:bCs/>
                <w:sz w:val="20"/>
                <w:szCs w:val="20"/>
              </w:rPr>
              <w:t>0,59</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34</w:t>
            </w:r>
          </w:p>
        </w:tc>
        <w:tc>
          <w:tcPr>
            <w:tcW w:w="1304" w:type="dxa"/>
          </w:tcPr>
          <w:p w:rsidR="00676313" w:rsidRPr="00676313" w:rsidRDefault="00676313" w:rsidP="00670945">
            <w:pPr>
              <w:spacing w:line="240" w:lineRule="auto"/>
              <w:jc w:val="center"/>
              <w:rPr>
                <w:lang w:val="id-ID"/>
              </w:rPr>
            </w:pPr>
            <w:r w:rsidRPr="00676313">
              <w:rPr>
                <w:iCs/>
                <w:noProof/>
                <w:lang w:val="id-ID"/>
              </w:rPr>
              <w:t>3.8.1.2</w:t>
            </w:r>
          </w:p>
        </w:tc>
        <w:tc>
          <w:tcPr>
            <w:tcW w:w="2693" w:type="dxa"/>
          </w:tcPr>
          <w:p w:rsidR="00676313" w:rsidRPr="00676313" w:rsidRDefault="00676313" w:rsidP="00670945">
            <w:pPr>
              <w:spacing w:line="240" w:lineRule="auto"/>
            </w:pPr>
            <w:r w:rsidRPr="00676313">
              <w:t xml:space="preserve"> Pendapat </w:t>
            </w:r>
            <w:proofErr w:type="gramStart"/>
            <w:r w:rsidRPr="00676313">
              <w:t>pengguna  lulusan</w:t>
            </w:r>
            <w:proofErr w:type="gramEnd"/>
            <w:r w:rsidRPr="00676313">
              <w:t xml:space="preserve"> terhadap mutu profesional alumni.</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0,70</w:t>
            </w:r>
          </w:p>
        </w:tc>
        <w:tc>
          <w:tcPr>
            <w:tcW w:w="1417" w:type="dxa"/>
            <w:vAlign w:val="center"/>
          </w:tcPr>
          <w:p w:rsidR="00676313" w:rsidRDefault="00676313">
            <w:pPr>
              <w:jc w:val="center"/>
              <w:rPr>
                <w:b/>
                <w:bCs/>
                <w:sz w:val="20"/>
                <w:szCs w:val="20"/>
              </w:rPr>
            </w:pPr>
            <w:r>
              <w:rPr>
                <w:b/>
                <w:bCs/>
                <w:sz w:val="20"/>
                <w:szCs w:val="20"/>
              </w:rPr>
              <w:t>0,59</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35</w:t>
            </w:r>
          </w:p>
        </w:tc>
        <w:tc>
          <w:tcPr>
            <w:tcW w:w="1304" w:type="dxa"/>
          </w:tcPr>
          <w:p w:rsidR="00676313" w:rsidRPr="00676313" w:rsidRDefault="00676313" w:rsidP="00670945">
            <w:pPr>
              <w:spacing w:line="240" w:lineRule="auto"/>
              <w:jc w:val="center"/>
              <w:rPr>
                <w:lang w:val="id-ID"/>
              </w:rPr>
            </w:pPr>
            <w:r w:rsidRPr="00676313">
              <w:rPr>
                <w:lang w:val="sv-SE"/>
              </w:rPr>
              <w:t>3</w:t>
            </w:r>
            <w:r w:rsidRPr="00676313">
              <w:rPr>
                <w:lang w:val="id-ID"/>
              </w:rPr>
              <w:t>.8</w:t>
            </w:r>
            <w:r w:rsidRPr="00676313">
              <w:rPr>
                <w:lang w:val="sv-SE"/>
              </w:rPr>
              <w:t xml:space="preserve">.2 </w:t>
            </w:r>
            <w:r w:rsidRPr="00676313">
              <w:rPr>
                <w:lang w:val="id-ID"/>
              </w:rPr>
              <w:t xml:space="preserve"> </w:t>
            </w:r>
            <w:r w:rsidRPr="00676313">
              <w:rPr>
                <w:lang w:val="sv-SE"/>
              </w:rPr>
              <w:t xml:space="preserve"> </w:t>
            </w:r>
          </w:p>
        </w:tc>
        <w:tc>
          <w:tcPr>
            <w:tcW w:w="2693" w:type="dxa"/>
          </w:tcPr>
          <w:p w:rsidR="00676313" w:rsidRPr="00676313" w:rsidRDefault="00676313" w:rsidP="007A0247">
            <w:pPr>
              <w:spacing w:line="240" w:lineRule="auto"/>
            </w:pPr>
            <w:r w:rsidRPr="00676313">
              <w:t xml:space="preserve">Pemanfaatan hasil pelacakan untuk perbaikan dalam aspek: (1) </w:t>
            </w:r>
            <w:r w:rsidR="007A0247">
              <w:rPr>
                <w:lang w:val="id-ID"/>
              </w:rPr>
              <w:t>kurikulum</w:t>
            </w:r>
            <w:r w:rsidR="007A0247" w:rsidRPr="00676313">
              <w:t>,</w:t>
            </w:r>
            <w:r w:rsidR="007A0247">
              <w:rPr>
                <w:lang w:val="id-ID"/>
              </w:rPr>
              <w:t xml:space="preserve"> </w:t>
            </w:r>
            <w:r w:rsidRPr="00676313">
              <w:t>(2)</w:t>
            </w:r>
            <w:r w:rsidR="007A0247">
              <w:rPr>
                <w:lang w:val="id-ID"/>
              </w:rPr>
              <w:t xml:space="preserve"> </w:t>
            </w:r>
            <w:r w:rsidR="007A0247" w:rsidRPr="00676313">
              <w:t>proses pembelajaran,</w:t>
            </w:r>
            <w:r w:rsidR="007A0247">
              <w:rPr>
                <w:lang w:val="id-ID"/>
              </w:rPr>
              <w:t xml:space="preserve"> </w:t>
            </w:r>
            <w:r w:rsidRPr="00676313">
              <w:t>(3) informasi pekerjaan, dan (4) membangun jejaring.</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0,70</w:t>
            </w:r>
          </w:p>
        </w:tc>
        <w:tc>
          <w:tcPr>
            <w:tcW w:w="1417" w:type="dxa"/>
            <w:vAlign w:val="center"/>
          </w:tcPr>
          <w:p w:rsidR="00676313" w:rsidRDefault="00676313">
            <w:pPr>
              <w:jc w:val="center"/>
              <w:rPr>
                <w:b/>
                <w:bCs/>
                <w:sz w:val="20"/>
                <w:szCs w:val="20"/>
              </w:rPr>
            </w:pPr>
            <w:r>
              <w:rPr>
                <w:b/>
                <w:bCs/>
                <w:sz w:val="20"/>
                <w:szCs w:val="20"/>
              </w:rPr>
              <w:t>0,59</w:t>
            </w:r>
          </w:p>
        </w:tc>
        <w:tc>
          <w:tcPr>
            <w:tcW w:w="851" w:type="dxa"/>
          </w:tcPr>
          <w:p w:rsidR="00676313" w:rsidRPr="0031224D" w:rsidRDefault="00676313" w:rsidP="00814305">
            <w:pPr>
              <w:spacing w:line="240" w:lineRule="auto"/>
              <w:rPr>
                <w:color w:val="000000"/>
              </w:rPr>
            </w:pPr>
          </w:p>
        </w:tc>
      </w:tr>
      <w:tr w:rsidR="00676313" w:rsidRPr="0031224D" w:rsidTr="00670945">
        <w:trPr>
          <w:trHeight w:val="876"/>
        </w:trPr>
        <w:tc>
          <w:tcPr>
            <w:tcW w:w="647" w:type="dxa"/>
          </w:tcPr>
          <w:p w:rsidR="00676313" w:rsidRPr="0031224D" w:rsidRDefault="00676313" w:rsidP="00111E5E">
            <w:pPr>
              <w:spacing w:line="240" w:lineRule="auto"/>
              <w:jc w:val="center"/>
              <w:rPr>
                <w:lang w:val="id-ID"/>
              </w:rPr>
            </w:pPr>
            <w:r w:rsidRPr="0031224D">
              <w:rPr>
                <w:lang w:val="id-ID"/>
              </w:rPr>
              <w:t>36</w:t>
            </w:r>
          </w:p>
        </w:tc>
        <w:tc>
          <w:tcPr>
            <w:tcW w:w="1304" w:type="dxa"/>
          </w:tcPr>
          <w:p w:rsidR="00676313" w:rsidRPr="00676313" w:rsidRDefault="00676313" w:rsidP="00670945">
            <w:pPr>
              <w:spacing w:line="240" w:lineRule="auto"/>
              <w:jc w:val="center"/>
              <w:rPr>
                <w:lang w:val="id-ID"/>
              </w:rPr>
            </w:pPr>
            <w:r w:rsidRPr="00676313">
              <w:rPr>
                <w:lang w:val="id-ID"/>
              </w:rPr>
              <w:t>3.9</w:t>
            </w:r>
          </w:p>
        </w:tc>
        <w:tc>
          <w:tcPr>
            <w:tcW w:w="2693" w:type="dxa"/>
          </w:tcPr>
          <w:p w:rsidR="00676313" w:rsidRPr="00676313" w:rsidRDefault="00676313" w:rsidP="00670945">
            <w:pPr>
              <w:spacing w:line="240" w:lineRule="auto"/>
            </w:pPr>
            <w:r w:rsidRPr="00676313">
              <w:t xml:space="preserve">Partisipasi alumni dalam mendukung </w:t>
            </w:r>
            <w:proofErr w:type="gramStart"/>
            <w:r w:rsidRPr="00676313">
              <w:t>pengembangan  program</w:t>
            </w:r>
            <w:proofErr w:type="gramEnd"/>
            <w:r w:rsidRPr="00676313">
              <w:t xml:space="preserve"> studi dalam bentuk: (1) Sumbangan dana, (2) Sumbangan fasilitas, (3) Masukan untuk perbaikan proses pembelajaran, dan (4) Pengembangan jejaring.</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0,70</w:t>
            </w:r>
          </w:p>
        </w:tc>
        <w:tc>
          <w:tcPr>
            <w:tcW w:w="1417" w:type="dxa"/>
            <w:vAlign w:val="center"/>
          </w:tcPr>
          <w:p w:rsidR="00676313" w:rsidRDefault="00676313">
            <w:pPr>
              <w:jc w:val="center"/>
              <w:rPr>
                <w:b/>
                <w:bCs/>
                <w:sz w:val="20"/>
                <w:szCs w:val="20"/>
              </w:rPr>
            </w:pPr>
            <w:r>
              <w:rPr>
                <w:b/>
                <w:bCs/>
                <w:sz w:val="20"/>
                <w:szCs w:val="20"/>
              </w:rPr>
              <w:t>0,59</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37</w:t>
            </w:r>
          </w:p>
        </w:tc>
        <w:tc>
          <w:tcPr>
            <w:tcW w:w="1304" w:type="dxa"/>
          </w:tcPr>
          <w:p w:rsidR="00676313" w:rsidRPr="00676313" w:rsidRDefault="00676313" w:rsidP="00670945">
            <w:pPr>
              <w:spacing w:line="240" w:lineRule="auto"/>
              <w:jc w:val="center"/>
              <w:rPr>
                <w:lang w:val="id-ID"/>
              </w:rPr>
            </w:pPr>
            <w:r w:rsidRPr="00676313">
              <w:rPr>
                <w:noProof/>
                <w:color w:val="000000"/>
                <w:lang w:val="id-ID"/>
              </w:rPr>
              <w:t>4.1</w:t>
            </w:r>
          </w:p>
        </w:tc>
        <w:tc>
          <w:tcPr>
            <w:tcW w:w="2693" w:type="dxa"/>
          </w:tcPr>
          <w:p w:rsidR="00676313" w:rsidRPr="00676313" w:rsidRDefault="00676313" w:rsidP="00670945">
            <w:pPr>
              <w:spacing w:line="240" w:lineRule="auto"/>
              <w:rPr>
                <w:color w:val="000000"/>
              </w:rPr>
            </w:pPr>
            <w:r w:rsidRPr="00676313">
              <w:rPr>
                <w:color w:val="000000"/>
              </w:rPr>
              <w:t xml:space="preserve">Keberadaan dan kelengkapan pedoman tertulis tentang </w:t>
            </w:r>
            <w:r w:rsidRPr="00676313">
              <w:rPr>
                <w:color w:val="0D0D0D"/>
              </w:rPr>
              <w:t xml:space="preserve">sistem rekrutmen, penempatan, pembinaan, pengembangan, pemberhentian dosen, dan tenaga kependidikan, </w:t>
            </w:r>
            <w:proofErr w:type="gramStart"/>
            <w:r w:rsidRPr="00676313">
              <w:rPr>
                <w:color w:val="0D0D0D"/>
              </w:rPr>
              <w:t>serta  konsistensi</w:t>
            </w:r>
            <w:proofErr w:type="gramEnd"/>
            <w:r w:rsidRPr="00676313">
              <w:rPr>
                <w:color w:val="0D0D0D"/>
              </w:rPr>
              <w:t xml:space="preserve"> pelaksanaannya.</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0,78</w:t>
            </w:r>
          </w:p>
        </w:tc>
        <w:tc>
          <w:tcPr>
            <w:tcW w:w="1417" w:type="dxa"/>
            <w:vAlign w:val="center"/>
          </w:tcPr>
          <w:p w:rsidR="00676313" w:rsidRDefault="00676313">
            <w:pPr>
              <w:jc w:val="center"/>
              <w:rPr>
                <w:b/>
                <w:bCs/>
                <w:sz w:val="20"/>
                <w:szCs w:val="20"/>
              </w:rPr>
            </w:pPr>
            <w:r>
              <w:rPr>
                <w:b/>
                <w:bCs/>
                <w:sz w:val="20"/>
                <w:szCs w:val="20"/>
              </w:rPr>
              <w:t>0,75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Pr>
                <w:lang w:val="id-ID"/>
              </w:rPr>
              <w:t>38</w:t>
            </w:r>
          </w:p>
        </w:tc>
        <w:tc>
          <w:tcPr>
            <w:tcW w:w="1304" w:type="dxa"/>
          </w:tcPr>
          <w:p w:rsidR="00676313" w:rsidRPr="00676313" w:rsidRDefault="00676313" w:rsidP="00670945">
            <w:pPr>
              <w:spacing w:line="240" w:lineRule="auto"/>
              <w:jc w:val="center"/>
              <w:rPr>
                <w:lang w:val="id-ID"/>
              </w:rPr>
            </w:pPr>
            <w:r w:rsidRPr="00676313">
              <w:rPr>
                <w:noProof/>
                <w:lang w:val="id-ID"/>
              </w:rPr>
              <w:t xml:space="preserve">4.2.1 </w:t>
            </w:r>
            <w:r w:rsidRPr="00676313">
              <w:rPr>
                <w:noProof/>
              </w:rPr>
              <w:t xml:space="preserve"> </w:t>
            </w:r>
          </w:p>
        </w:tc>
        <w:tc>
          <w:tcPr>
            <w:tcW w:w="2693" w:type="dxa"/>
          </w:tcPr>
          <w:p w:rsidR="00676313" w:rsidRPr="00676313" w:rsidRDefault="00676313" w:rsidP="00670945">
            <w:pPr>
              <w:spacing w:line="240" w:lineRule="auto"/>
            </w:pPr>
            <w:r w:rsidRPr="00676313">
              <w:t xml:space="preserve">Keberadaan dan kelengkapan pedoman </w:t>
            </w:r>
            <w:r w:rsidRPr="00676313">
              <w:lastRenderedPageBreak/>
              <w:t>dan pelaksanaan monitoring dan evaluasi kinerja dosen di bidang pendidikan, penelitian dan pelayanan/pengabdian kepada masyarakat serta konsistensi pelaksanaannya.</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0,78</w:t>
            </w:r>
          </w:p>
        </w:tc>
        <w:tc>
          <w:tcPr>
            <w:tcW w:w="1417" w:type="dxa"/>
            <w:vAlign w:val="center"/>
          </w:tcPr>
          <w:p w:rsidR="00676313" w:rsidRDefault="00676313">
            <w:pPr>
              <w:jc w:val="center"/>
              <w:rPr>
                <w:b/>
                <w:bCs/>
                <w:sz w:val="20"/>
                <w:szCs w:val="20"/>
              </w:rPr>
            </w:pPr>
            <w:r>
              <w:rPr>
                <w:b/>
                <w:bCs/>
                <w:sz w:val="20"/>
                <w:szCs w:val="20"/>
              </w:rPr>
              <w:t>0,75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Pr>
                <w:lang w:val="id-ID"/>
              </w:rPr>
              <w:lastRenderedPageBreak/>
              <w:t>39</w:t>
            </w:r>
          </w:p>
        </w:tc>
        <w:tc>
          <w:tcPr>
            <w:tcW w:w="1304" w:type="dxa"/>
          </w:tcPr>
          <w:p w:rsidR="00676313" w:rsidRPr="00676313" w:rsidRDefault="00676313" w:rsidP="00670945">
            <w:pPr>
              <w:spacing w:line="240" w:lineRule="auto"/>
              <w:jc w:val="center"/>
              <w:rPr>
                <w:lang w:val="id-ID"/>
              </w:rPr>
            </w:pPr>
            <w:r w:rsidRPr="00676313">
              <w:rPr>
                <w:noProof/>
                <w:lang w:val="id-ID"/>
              </w:rPr>
              <w:t>4.2.2</w:t>
            </w:r>
          </w:p>
        </w:tc>
        <w:tc>
          <w:tcPr>
            <w:tcW w:w="2693" w:type="dxa"/>
          </w:tcPr>
          <w:p w:rsidR="00676313" w:rsidRPr="00676313" w:rsidRDefault="00676313" w:rsidP="00670945">
            <w:pPr>
              <w:spacing w:line="240" w:lineRule="auto"/>
            </w:pPr>
            <w:r w:rsidRPr="00676313">
              <w:t>Keberadaan dan kelengkapan pedoman dan pelaksanaan monitoring dan evaluasi kinerja tenaga kependidikan serta konsistensi pelaksanaannya.</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0,78</w:t>
            </w:r>
          </w:p>
        </w:tc>
        <w:tc>
          <w:tcPr>
            <w:tcW w:w="1417" w:type="dxa"/>
            <w:vAlign w:val="center"/>
          </w:tcPr>
          <w:p w:rsidR="00676313" w:rsidRDefault="00676313">
            <w:pPr>
              <w:jc w:val="center"/>
              <w:rPr>
                <w:b/>
                <w:bCs/>
                <w:sz w:val="20"/>
                <w:szCs w:val="20"/>
              </w:rPr>
            </w:pPr>
            <w:r>
              <w:rPr>
                <w:b/>
                <w:bCs/>
                <w:sz w:val="20"/>
                <w:szCs w:val="20"/>
              </w:rPr>
              <w:t>0,75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Pr>
                <w:lang w:val="id-ID"/>
              </w:rPr>
              <w:t>40</w:t>
            </w:r>
          </w:p>
        </w:tc>
        <w:tc>
          <w:tcPr>
            <w:tcW w:w="1304" w:type="dxa"/>
          </w:tcPr>
          <w:p w:rsidR="00676313" w:rsidRPr="00676313" w:rsidRDefault="00676313" w:rsidP="00670945">
            <w:pPr>
              <w:spacing w:line="240" w:lineRule="auto"/>
              <w:jc w:val="center"/>
              <w:rPr>
                <w:color w:val="000000" w:themeColor="text1"/>
                <w:lang w:val="id-ID"/>
              </w:rPr>
            </w:pPr>
            <w:r w:rsidRPr="00676313">
              <w:rPr>
                <w:color w:val="000000" w:themeColor="text1"/>
                <w:lang w:val="sv-SE"/>
              </w:rPr>
              <w:t>4.3.1</w:t>
            </w:r>
            <w:r w:rsidRPr="00676313">
              <w:rPr>
                <w:color w:val="000000" w:themeColor="text1"/>
                <w:lang w:val="id-ID"/>
              </w:rPr>
              <w:t>.1.1.a</w:t>
            </w:r>
          </w:p>
        </w:tc>
        <w:tc>
          <w:tcPr>
            <w:tcW w:w="2693" w:type="dxa"/>
          </w:tcPr>
          <w:p w:rsidR="00676313" w:rsidRPr="00676313" w:rsidRDefault="00676313" w:rsidP="00670945">
            <w:pPr>
              <w:spacing w:line="240" w:lineRule="auto"/>
            </w:pPr>
            <w:r w:rsidRPr="00676313">
              <w:t xml:space="preserve">Persentase dosen tetap pendidikan akademik yang berpendidikan S-3/Sp-2 yang bidang keahliannya sesuai dengan bidang </w:t>
            </w:r>
            <w:proofErr w:type="gramStart"/>
            <w:r w:rsidRPr="00676313">
              <w:t>ilmu  program</w:t>
            </w:r>
            <w:proofErr w:type="gramEnd"/>
            <w:r w:rsidRPr="00676313">
              <w:t xml:space="preserve"> studi. </w:t>
            </w:r>
          </w:p>
        </w:tc>
        <w:tc>
          <w:tcPr>
            <w:tcW w:w="1701" w:type="dxa"/>
          </w:tcPr>
          <w:p w:rsidR="00676313" w:rsidRPr="00E44BE2" w:rsidRDefault="00676313" w:rsidP="00814305">
            <w:pPr>
              <w:spacing w:line="240" w:lineRule="auto"/>
              <w:rPr>
                <w:color w:val="FF0000"/>
              </w:rPr>
            </w:pPr>
          </w:p>
        </w:tc>
        <w:tc>
          <w:tcPr>
            <w:tcW w:w="1418" w:type="dxa"/>
            <w:vAlign w:val="center"/>
          </w:tcPr>
          <w:p w:rsidR="00676313" w:rsidRDefault="00676313">
            <w:pPr>
              <w:jc w:val="center"/>
              <w:rPr>
                <w:b/>
                <w:bCs/>
                <w:sz w:val="20"/>
                <w:szCs w:val="20"/>
              </w:rPr>
            </w:pPr>
            <w:r>
              <w:rPr>
                <w:b/>
                <w:bCs/>
                <w:sz w:val="20"/>
                <w:szCs w:val="20"/>
              </w:rPr>
              <w:t>3,11</w:t>
            </w:r>
          </w:p>
        </w:tc>
        <w:tc>
          <w:tcPr>
            <w:tcW w:w="1417" w:type="dxa"/>
            <w:vAlign w:val="center"/>
          </w:tcPr>
          <w:p w:rsidR="00676313" w:rsidRDefault="00676313">
            <w:pPr>
              <w:jc w:val="center"/>
              <w:rPr>
                <w:b/>
                <w:bCs/>
                <w:sz w:val="20"/>
                <w:szCs w:val="20"/>
              </w:rPr>
            </w:pPr>
            <w:r>
              <w:rPr>
                <w:b/>
                <w:bCs/>
                <w:sz w:val="20"/>
                <w:szCs w:val="20"/>
              </w:rPr>
              <w:t>0,00</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Pr>
                <w:lang w:val="id-ID"/>
              </w:rPr>
              <w:t>41</w:t>
            </w:r>
          </w:p>
        </w:tc>
        <w:tc>
          <w:tcPr>
            <w:tcW w:w="1304" w:type="dxa"/>
          </w:tcPr>
          <w:p w:rsidR="00676313" w:rsidRPr="00676313" w:rsidRDefault="00676313" w:rsidP="00670945">
            <w:pPr>
              <w:spacing w:line="240" w:lineRule="auto"/>
              <w:jc w:val="center"/>
              <w:rPr>
                <w:color w:val="000000" w:themeColor="text1"/>
                <w:lang w:val="id-ID"/>
              </w:rPr>
            </w:pPr>
            <w:r w:rsidRPr="00676313">
              <w:rPr>
                <w:color w:val="000000" w:themeColor="text1"/>
                <w:lang w:val="id-ID"/>
              </w:rPr>
              <w:t>4.3.1.1.1.b</w:t>
            </w:r>
          </w:p>
        </w:tc>
        <w:tc>
          <w:tcPr>
            <w:tcW w:w="2693" w:type="dxa"/>
          </w:tcPr>
          <w:p w:rsidR="00676313" w:rsidRPr="00676313" w:rsidRDefault="00676313" w:rsidP="00670945">
            <w:pPr>
              <w:spacing w:line="240" w:lineRule="auto"/>
            </w:pPr>
            <w:r w:rsidRPr="00676313">
              <w:t xml:space="preserve">Persentase dosen tetap pendidikan profesi yang berpendidikan S-3/Sp-2 yang bidang keahliannya sesuai dengan bidang </w:t>
            </w:r>
            <w:proofErr w:type="gramStart"/>
            <w:r w:rsidRPr="00676313">
              <w:t>ilmu  program</w:t>
            </w:r>
            <w:proofErr w:type="gramEnd"/>
            <w:r w:rsidRPr="00676313">
              <w:t xml:space="preserve"> studi. </w:t>
            </w:r>
          </w:p>
        </w:tc>
        <w:tc>
          <w:tcPr>
            <w:tcW w:w="1701" w:type="dxa"/>
          </w:tcPr>
          <w:p w:rsidR="00676313" w:rsidRPr="00E44BE2" w:rsidRDefault="00676313" w:rsidP="00111E5E">
            <w:pPr>
              <w:spacing w:line="240" w:lineRule="auto"/>
              <w:rPr>
                <w:color w:val="FF0000"/>
              </w:rPr>
            </w:pPr>
          </w:p>
        </w:tc>
        <w:tc>
          <w:tcPr>
            <w:tcW w:w="1418" w:type="dxa"/>
            <w:vAlign w:val="center"/>
          </w:tcPr>
          <w:p w:rsidR="00676313" w:rsidRDefault="00676313">
            <w:pPr>
              <w:jc w:val="center"/>
              <w:rPr>
                <w:b/>
                <w:bCs/>
                <w:sz w:val="20"/>
                <w:szCs w:val="20"/>
              </w:rPr>
            </w:pPr>
            <w:r>
              <w:rPr>
                <w:b/>
                <w:bCs/>
                <w:sz w:val="20"/>
                <w:szCs w:val="20"/>
              </w:rPr>
              <w:t>0,00</w:t>
            </w:r>
          </w:p>
        </w:tc>
        <w:tc>
          <w:tcPr>
            <w:tcW w:w="1417" w:type="dxa"/>
            <w:vAlign w:val="center"/>
          </w:tcPr>
          <w:p w:rsidR="00676313" w:rsidRDefault="00676313">
            <w:pPr>
              <w:jc w:val="center"/>
              <w:rPr>
                <w:b/>
                <w:bCs/>
                <w:sz w:val="20"/>
                <w:szCs w:val="20"/>
              </w:rPr>
            </w:pPr>
            <w:r>
              <w:rPr>
                <w:b/>
                <w:bCs/>
                <w:sz w:val="20"/>
                <w:szCs w:val="20"/>
              </w:rPr>
              <w:t>3,00</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Pr>
                <w:lang w:val="id-ID"/>
              </w:rPr>
              <w:t>42</w:t>
            </w:r>
          </w:p>
        </w:tc>
        <w:tc>
          <w:tcPr>
            <w:tcW w:w="1304" w:type="dxa"/>
          </w:tcPr>
          <w:p w:rsidR="00676313" w:rsidRPr="00676313" w:rsidRDefault="00676313" w:rsidP="00670945">
            <w:pPr>
              <w:spacing w:line="240" w:lineRule="auto"/>
              <w:jc w:val="center"/>
              <w:rPr>
                <w:color w:val="000000" w:themeColor="text1"/>
                <w:lang w:val="id-ID"/>
              </w:rPr>
            </w:pPr>
            <w:r w:rsidRPr="00676313">
              <w:rPr>
                <w:color w:val="000000" w:themeColor="text1"/>
                <w:lang w:val="id-ID"/>
              </w:rPr>
              <w:t>4.3.1.1.2.a</w:t>
            </w:r>
          </w:p>
        </w:tc>
        <w:tc>
          <w:tcPr>
            <w:tcW w:w="2693" w:type="dxa"/>
          </w:tcPr>
          <w:p w:rsidR="00676313" w:rsidRPr="00676313" w:rsidRDefault="00676313" w:rsidP="00670945">
            <w:pPr>
              <w:spacing w:line="240" w:lineRule="auto"/>
            </w:pPr>
            <w:r w:rsidRPr="00676313">
              <w:t>Dosen tetap pendidikan akademik yang memiliki jabatan minimal lektor kepala yang bidang keahliannya sesuai dengan bidang ilmu program studi.</w:t>
            </w:r>
          </w:p>
        </w:tc>
        <w:tc>
          <w:tcPr>
            <w:tcW w:w="1701" w:type="dxa"/>
          </w:tcPr>
          <w:p w:rsidR="00676313" w:rsidRPr="00E44BE2" w:rsidRDefault="00676313" w:rsidP="00814305">
            <w:pPr>
              <w:spacing w:line="240" w:lineRule="auto"/>
              <w:rPr>
                <w:color w:val="FF0000"/>
              </w:rPr>
            </w:pPr>
          </w:p>
        </w:tc>
        <w:tc>
          <w:tcPr>
            <w:tcW w:w="1418" w:type="dxa"/>
            <w:vAlign w:val="center"/>
          </w:tcPr>
          <w:p w:rsidR="00676313" w:rsidRDefault="00676313">
            <w:pPr>
              <w:jc w:val="center"/>
              <w:rPr>
                <w:b/>
                <w:bCs/>
                <w:sz w:val="20"/>
                <w:szCs w:val="20"/>
              </w:rPr>
            </w:pPr>
            <w:r>
              <w:rPr>
                <w:b/>
                <w:bCs/>
                <w:sz w:val="20"/>
                <w:szCs w:val="20"/>
              </w:rPr>
              <w:t>0,78</w:t>
            </w:r>
          </w:p>
        </w:tc>
        <w:tc>
          <w:tcPr>
            <w:tcW w:w="1417" w:type="dxa"/>
            <w:vAlign w:val="center"/>
          </w:tcPr>
          <w:p w:rsidR="00676313" w:rsidRDefault="00676313">
            <w:pPr>
              <w:jc w:val="center"/>
              <w:rPr>
                <w:b/>
                <w:bCs/>
                <w:sz w:val="20"/>
                <w:szCs w:val="20"/>
              </w:rPr>
            </w:pPr>
            <w:r>
              <w:rPr>
                <w:b/>
                <w:bCs/>
                <w:sz w:val="20"/>
                <w:szCs w:val="20"/>
              </w:rPr>
              <w:t>0,00</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Pr>
                <w:lang w:val="id-ID"/>
              </w:rPr>
              <w:t>43</w:t>
            </w:r>
          </w:p>
        </w:tc>
        <w:tc>
          <w:tcPr>
            <w:tcW w:w="1304" w:type="dxa"/>
          </w:tcPr>
          <w:p w:rsidR="00676313" w:rsidRPr="00676313" w:rsidRDefault="00676313" w:rsidP="00670945">
            <w:pPr>
              <w:spacing w:line="240" w:lineRule="auto"/>
              <w:jc w:val="center"/>
              <w:rPr>
                <w:color w:val="000000" w:themeColor="text1"/>
                <w:lang w:val="id-ID"/>
              </w:rPr>
            </w:pPr>
            <w:r w:rsidRPr="00676313">
              <w:rPr>
                <w:color w:val="000000" w:themeColor="text1"/>
                <w:lang w:val="id-ID"/>
              </w:rPr>
              <w:t>4.3.1.1.2.b</w:t>
            </w:r>
          </w:p>
        </w:tc>
        <w:tc>
          <w:tcPr>
            <w:tcW w:w="2693" w:type="dxa"/>
          </w:tcPr>
          <w:p w:rsidR="00676313" w:rsidRPr="00676313" w:rsidRDefault="00676313" w:rsidP="00670945">
            <w:pPr>
              <w:spacing w:line="240" w:lineRule="auto"/>
            </w:pPr>
            <w:r w:rsidRPr="00676313">
              <w:t xml:space="preserve">Dosen tetap penddikan profesi yang memiliki </w:t>
            </w:r>
            <w:r w:rsidRPr="00676313">
              <w:lastRenderedPageBreak/>
              <w:t>jabatan minimal lektor kepala yang bidang keahliannya sesuai dengan bidang ilmu program studi.</w:t>
            </w:r>
          </w:p>
        </w:tc>
        <w:tc>
          <w:tcPr>
            <w:tcW w:w="1701" w:type="dxa"/>
          </w:tcPr>
          <w:p w:rsidR="00676313" w:rsidRPr="008C5951" w:rsidRDefault="00676313" w:rsidP="00111E5E">
            <w:pPr>
              <w:spacing w:line="240" w:lineRule="auto"/>
              <w:rPr>
                <w:color w:val="000000" w:themeColor="text1"/>
              </w:rPr>
            </w:pPr>
          </w:p>
        </w:tc>
        <w:tc>
          <w:tcPr>
            <w:tcW w:w="1418" w:type="dxa"/>
            <w:vAlign w:val="center"/>
          </w:tcPr>
          <w:p w:rsidR="00676313" w:rsidRDefault="00676313">
            <w:pPr>
              <w:jc w:val="center"/>
              <w:rPr>
                <w:b/>
                <w:bCs/>
                <w:sz w:val="20"/>
                <w:szCs w:val="20"/>
              </w:rPr>
            </w:pPr>
            <w:r>
              <w:rPr>
                <w:b/>
                <w:bCs/>
                <w:sz w:val="20"/>
                <w:szCs w:val="20"/>
              </w:rPr>
              <w:t>0,00</w:t>
            </w:r>
          </w:p>
        </w:tc>
        <w:tc>
          <w:tcPr>
            <w:tcW w:w="1417" w:type="dxa"/>
            <w:vAlign w:val="center"/>
          </w:tcPr>
          <w:p w:rsidR="00676313" w:rsidRDefault="00676313">
            <w:pPr>
              <w:jc w:val="center"/>
              <w:rPr>
                <w:b/>
                <w:bCs/>
                <w:sz w:val="20"/>
                <w:szCs w:val="20"/>
              </w:rPr>
            </w:pPr>
            <w:r>
              <w:rPr>
                <w:b/>
                <w:bCs/>
                <w:sz w:val="20"/>
                <w:szCs w:val="20"/>
              </w:rPr>
              <w:t>0,75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814305">
            <w:pPr>
              <w:spacing w:line="240" w:lineRule="auto"/>
              <w:jc w:val="center"/>
              <w:rPr>
                <w:lang w:val="id-ID"/>
              </w:rPr>
            </w:pPr>
            <w:r>
              <w:rPr>
                <w:lang w:val="id-ID"/>
              </w:rPr>
              <w:lastRenderedPageBreak/>
              <w:t>44</w:t>
            </w:r>
          </w:p>
        </w:tc>
        <w:tc>
          <w:tcPr>
            <w:tcW w:w="1304" w:type="dxa"/>
          </w:tcPr>
          <w:p w:rsidR="00676313" w:rsidRPr="00676313" w:rsidRDefault="00676313" w:rsidP="00670945">
            <w:pPr>
              <w:spacing w:line="240" w:lineRule="auto"/>
              <w:jc w:val="center"/>
              <w:rPr>
                <w:color w:val="000000" w:themeColor="text1"/>
                <w:lang w:val="id-ID"/>
              </w:rPr>
            </w:pPr>
            <w:r w:rsidRPr="00676313">
              <w:rPr>
                <w:color w:val="000000" w:themeColor="text1"/>
                <w:lang w:val="id-ID"/>
              </w:rPr>
              <w:t>4.3.1.1.3.a</w:t>
            </w:r>
          </w:p>
        </w:tc>
        <w:tc>
          <w:tcPr>
            <w:tcW w:w="2693" w:type="dxa"/>
          </w:tcPr>
          <w:p w:rsidR="00676313" w:rsidRPr="00676313" w:rsidRDefault="00676313" w:rsidP="00670945">
            <w:pPr>
              <w:spacing w:line="240" w:lineRule="auto"/>
            </w:pPr>
            <w:r w:rsidRPr="00676313">
              <w:t>Dosen tetap pendidikan akademik yang memiliki jabatan guru besar yang bidang keahliannya sesuai dengan bidang ilmu program studi.</w:t>
            </w:r>
          </w:p>
        </w:tc>
        <w:tc>
          <w:tcPr>
            <w:tcW w:w="1701" w:type="dxa"/>
          </w:tcPr>
          <w:p w:rsidR="00676313" w:rsidRPr="008C5951" w:rsidRDefault="00676313" w:rsidP="00814305">
            <w:pPr>
              <w:spacing w:line="240" w:lineRule="auto"/>
              <w:rPr>
                <w:color w:val="000000" w:themeColor="text1"/>
              </w:rPr>
            </w:pPr>
          </w:p>
        </w:tc>
        <w:tc>
          <w:tcPr>
            <w:tcW w:w="1418" w:type="dxa"/>
            <w:vAlign w:val="center"/>
          </w:tcPr>
          <w:p w:rsidR="00676313" w:rsidRDefault="00676313">
            <w:pPr>
              <w:jc w:val="center"/>
              <w:rPr>
                <w:b/>
                <w:bCs/>
                <w:sz w:val="20"/>
                <w:szCs w:val="20"/>
              </w:rPr>
            </w:pPr>
            <w:r>
              <w:rPr>
                <w:b/>
                <w:bCs/>
                <w:sz w:val="20"/>
                <w:szCs w:val="20"/>
              </w:rPr>
              <w:t>0,78</w:t>
            </w:r>
          </w:p>
        </w:tc>
        <w:tc>
          <w:tcPr>
            <w:tcW w:w="1417" w:type="dxa"/>
            <w:vAlign w:val="center"/>
          </w:tcPr>
          <w:p w:rsidR="00676313" w:rsidRDefault="00676313">
            <w:pPr>
              <w:jc w:val="center"/>
              <w:rPr>
                <w:b/>
                <w:bCs/>
                <w:sz w:val="20"/>
                <w:szCs w:val="20"/>
              </w:rPr>
            </w:pPr>
            <w:r>
              <w:rPr>
                <w:b/>
                <w:bCs/>
                <w:sz w:val="20"/>
                <w:szCs w:val="20"/>
              </w:rPr>
              <w:t>0,00</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t>4</w:t>
            </w:r>
            <w:r>
              <w:rPr>
                <w:lang w:val="id-ID"/>
              </w:rPr>
              <w:t>5</w:t>
            </w:r>
          </w:p>
        </w:tc>
        <w:tc>
          <w:tcPr>
            <w:tcW w:w="1304" w:type="dxa"/>
          </w:tcPr>
          <w:p w:rsidR="00676313" w:rsidRPr="00676313" w:rsidRDefault="00676313" w:rsidP="00670945">
            <w:pPr>
              <w:spacing w:line="240" w:lineRule="auto"/>
              <w:jc w:val="center"/>
              <w:rPr>
                <w:color w:val="000000" w:themeColor="text1"/>
                <w:lang w:val="id-ID"/>
              </w:rPr>
            </w:pPr>
            <w:r w:rsidRPr="00676313">
              <w:rPr>
                <w:color w:val="000000" w:themeColor="text1"/>
                <w:lang w:val="id-ID"/>
              </w:rPr>
              <w:t>4.3.1.1.3.b</w:t>
            </w:r>
          </w:p>
        </w:tc>
        <w:tc>
          <w:tcPr>
            <w:tcW w:w="2693" w:type="dxa"/>
          </w:tcPr>
          <w:p w:rsidR="00676313" w:rsidRPr="00676313" w:rsidRDefault="00676313" w:rsidP="00670945">
            <w:pPr>
              <w:spacing w:line="240" w:lineRule="auto"/>
            </w:pPr>
            <w:r w:rsidRPr="00676313">
              <w:t>Dosen tetap pendidikan profesi yang memiliki jabatan guru besar yang bidang keahliannya sesuai dengan bidang ilmu program studi.</w:t>
            </w:r>
          </w:p>
        </w:tc>
        <w:tc>
          <w:tcPr>
            <w:tcW w:w="1701" w:type="dxa"/>
          </w:tcPr>
          <w:p w:rsidR="00676313" w:rsidRPr="008C5951" w:rsidRDefault="00676313" w:rsidP="00814305">
            <w:pPr>
              <w:spacing w:line="240" w:lineRule="auto"/>
              <w:rPr>
                <w:color w:val="000000" w:themeColor="text1"/>
              </w:rPr>
            </w:pPr>
          </w:p>
        </w:tc>
        <w:tc>
          <w:tcPr>
            <w:tcW w:w="1418" w:type="dxa"/>
            <w:vAlign w:val="center"/>
          </w:tcPr>
          <w:p w:rsidR="00676313" w:rsidRDefault="00676313">
            <w:pPr>
              <w:jc w:val="center"/>
              <w:rPr>
                <w:b/>
                <w:bCs/>
                <w:sz w:val="20"/>
                <w:szCs w:val="20"/>
              </w:rPr>
            </w:pPr>
            <w:r>
              <w:rPr>
                <w:b/>
                <w:bCs/>
                <w:sz w:val="20"/>
                <w:szCs w:val="20"/>
              </w:rPr>
              <w:t>0,00</w:t>
            </w:r>
          </w:p>
        </w:tc>
        <w:tc>
          <w:tcPr>
            <w:tcW w:w="1417" w:type="dxa"/>
            <w:vAlign w:val="center"/>
          </w:tcPr>
          <w:p w:rsidR="00676313" w:rsidRDefault="00676313">
            <w:pPr>
              <w:jc w:val="center"/>
              <w:rPr>
                <w:b/>
                <w:bCs/>
                <w:sz w:val="20"/>
                <w:szCs w:val="20"/>
              </w:rPr>
            </w:pPr>
            <w:r>
              <w:rPr>
                <w:b/>
                <w:bCs/>
                <w:sz w:val="20"/>
                <w:szCs w:val="20"/>
              </w:rPr>
              <w:t>0,75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t>4</w:t>
            </w:r>
            <w:r>
              <w:rPr>
                <w:lang w:val="id-ID"/>
              </w:rPr>
              <w:t>6</w:t>
            </w:r>
          </w:p>
        </w:tc>
        <w:tc>
          <w:tcPr>
            <w:tcW w:w="1304" w:type="dxa"/>
          </w:tcPr>
          <w:p w:rsidR="00676313" w:rsidRPr="00676313" w:rsidRDefault="00676313" w:rsidP="00670945">
            <w:pPr>
              <w:spacing w:line="240" w:lineRule="auto"/>
              <w:jc w:val="center"/>
              <w:rPr>
                <w:lang w:val="id-ID"/>
              </w:rPr>
            </w:pPr>
            <w:r w:rsidRPr="00676313">
              <w:rPr>
                <w:lang w:val="id-ID"/>
              </w:rPr>
              <w:t>4.3.1.2.1</w:t>
            </w:r>
          </w:p>
        </w:tc>
        <w:tc>
          <w:tcPr>
            <w:tcW w:w="2693" w:type="dxa"/>
          </w:tcPr>
          <w:p w:rsidR="00676313" w:rsidRPr="00676313" w:rsidRDefault="00676313" w:rsidP="00670945">
            <w:pPr>
              <w:spacing w:line="240" w:lineRule="auto"/>
            </w:pPr>
            <w:r w:rsidRPr="00676313">
              <w:t xml:space="preserve">Rasio mahasiswa terhadap dosen tetap pada pendidikan akademik yang keahliannya sesuai dengan bidang ilmu program </w:t>
            </w:r>
            <w:proofErr w:type="gramStart"/>
            <w:r w:rsidRPr="00676313">
              <w:t>studi  (</w:t>
            </w:r>
            <w:proofErr w:type="gramEnd"/>
            <w:r w:rsidRPr="00676313">
              <w:t>R</w:t>
            </w:r>
            <w:r w:rsidRPr="00676313">
              <w:rPr>
                <w:vertAlign w:val="subscript"/>
              </w:rPr>
              <w:t>MDA</w:t>
            </w:r>
            <w:r w:rsidRPr="00676313">
              <w:t>).</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0,78</w:t>
            </w:r>
          </w:p>
        </w:tc>
        <w:tc>
          <w:tcPr>
            <w:tcW w:w="1417" w:type="dxa"/>
            <w:vAlign w:val="center"/>
          </w:tcPr>
          <w:p w:rsidR="00676313" w:rsidRDefault="00676313">
            <w:pPr>
              <w:jc w:val="center"/>
              <w:rPr>
                <w:b/>
                <w:bCs/>
                <w:sz w:val="20"/>
                <w:szCs w:val="20"/>
              </w:rPr>
            </w:pPr>
            <w:r>
              <w:rPr>
                <w:b/>
                <w:bCs/>
                <w:sz w:val="20"/>
                <w:szCs w:val="20"/>
              </w:rPr>
              <w:t>0,00</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4</w:t>
            </w:r>
            <w:r>
              <w:rPr>
                <w:lang w:val="id-ID"/>
              </w:rPr>
              <w:t>7</w:t>
            </w:r>
          </w:p>
        </w:tc>
        <w:tc>
          <w:tcPr>
            <w:tcW w:w="1304" w:type="dxa"/>
          </w:tcPr>
          <w:p w:rsidR="00676313" w:rsidRPr="00676313" w:rsidRDefault="00676313" w:rsidP="00670945">
            <w:pPr>
              <w:spacing w:line="240" w:lineRule="auto"/>
              <w:jc w:val="center"/>
              <w:rPr>
                <w:lang w:val="id-ID"/>
              </w:rPr>
            </w:pPr>
            <w:r w:rsidRPr="00676313">
              <w:rPr>
                <w:lang w:val="id-ID"/>
              </w:rPr>
              <w:t>4.3.1.2.2</w:t>
            </w:r>
          </w:p>
        </w:tc>
        <w:tc>
          <w:tcPr>
            <w:tcW w:w="2693" w:type="dxa"/>
          </w:tcPr>
          <w:p w:rsidR="00676313" w:rsidRPr="00676313" w:rsidRDefault="00676313" w:rsidP="00670945">
            <w:pPr>
              <w:spacing w:line="240" w:lineRule="auto"/>
            </w:pPr>
            <w:r w:rsidRPr="00676313">
              <w:t xml:space="preserve">Rasio mahasiswa terhadap dosen pada pendidikan profesi yang keahliannya sesuai dengan bidang ilmu program </w:t>
            </w:r>
            <w:proofErr w:type="gramStart"/>
            <w:r w:rsidRPr="00676313">
              <w:t>studi  (</w:t>
            </w:r>
            <w:proofErr w:type="gramEnd"/>
            <w:r w:rsidRPr="00676313">
              <w:t>R</w:t>
            </w:r>
            <w:r w:rsidRPr="00676313">
              <w:rPr>
                <w:vertAlign w:val="subscript"/>
              </w:rPr>
              <w:t>MDP</w:t>
            </w:r>
            <w:r w:rsidRPr="00676313">
              <w:t>).</w:t>
            </w:r>
          </w:p>
        </w:tc>
        <w:tc>
          <w:tcPr>
            <w:tcW w:w="1701" w:type="dxa"/>
          </w:tcPr>
          <w:p w:rsidR="00676313" w:rsidRPr="0031224D" w:rsidRDefault="00676313" w:rsidP="00814305">
            <w:pPr>
              <w:spacing w:line="240" w:lineRule="auto"/>
            </w:pPr>
          </w:p>
        </w:tc>
        <w:tc>
          <w:tcPr>
            <w:tcW w:w="1418" w:type="dxa"/>
            <w:vAlign w:val="center"/>
          </w:tcPr>
          <w:p w:rsidR="00676313" w:rsidRDefault="00676313">
            <w:pPr>
              <w:jc w:val="center"/>
              <w:rPr>
                <w:b/>
                <w:bCs/>
                <w:sz w:val="20"/>
                <w:szCs w:val="20"/>
              </w:rPr>
            </w:pPr>
            <w:r>
              <w:rPr>
                <w:b/>
                <w:bCs/>
                <w:sz w:val="20"/>
                <w:szCs w:val="20"/>
              </w:rPr>
              <w:t>0,00</w:t>
            </w:r>
          </w:p>
        </w:tc>
        <w:tc>
          <w:tcPr>
            <w:tcW w:w="1417" w:type="dxa"/>
            <w:vAlign w:val="center"/>
          </w:tcPr>
          <w:p w:rsidR="00676313" w:rsidRDefault="00676313">
            <w:pPr>
              <w:jc w:val="center"/>
              <w:rPr>
                <w:b/>
                <w:bCs/>
                <w:sz w:val="20"/>
                <w:szCs w:val="20"/>
              </w:rPr>
            </w:pPr>
            <w:r>
              <w:rPr>
                <w:b/>
                <w:bCs/>
                <w:sz w:val="20"/>
                <w:szCs w:val="20"/>
              </w:rPr>
              <w:t>0,75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t>48</w:t>
            </w:r>
          </w:p>
        </w:tc>
        <w:tc>
          <w:tcPr>
            <w:tcW w:w="1304" w:type="dxa"/>
          </w:tcPr>
          <w:p w:rsidR="00676313" w:rsidRPr="00676313" w:rsidRDefault="00676313" w:rsidP="00670945">
            <w:pPr>
              <w:spacing w:line="240" w:lineRule="auto"/>
              <w:jc w:val="center"/>
              <w:rPr>
                <w:lang w:val="id-ID"/>
              </w:rPr>
            </w:pPr>
            <w:r w:rsidRPr="00676313">
              <w:rPr>
                <w:lang w:val="id-ID"/>
              </w:rPr>
              <w:t>4.3.1.3</w:t>
            </w:r>
          </w:p>
        </w:tc>
        <w:tc>
          <w:tcPr>
            <w:tcW w:w="2693" w:type="dxa"/>
          </w:tcPr>
          <w:p w:rsidR="00676313" w:rsidRPr="00676313" w:rsidRDefault="00676313" w:rsidP="00670945">
            <w:pPr>
              <w:spacing w:line="240" w:lineRule="auto"/>
            </w:pPr>
            <w:r w:rsidRPr="00676313">
              <w:t>Kesesuaian keahlian dosen tetap (yang bidang keahliannya di luar program studi) dengan mata kuliah/blok yang diampu (K</w:t>
            </w:r>
            <w:r w:rsidRPr="00676313">
              <w:rPr>
                <w:vertAlign w:val="subscript"/>
              </w:rPr>
              <w:t>KD</w:t>
            </w:r>
            <w:r w:rsidRPr="00676313">
              <w:t>).</w:t>
            </w:r>
          </w:p>
        </w:tc>
        <w:tc>
          <w:tcPr>
            <w:tcW w:w="1701" w:type="dxa"/>
          </w:tcPr>
          <w:p w:rsidR="00676313" w:rsidRPr="0031224D" w:rsidRDefault="00676313" w:rsidP="00814305">
            <w:pPr>
              <w:spacing w:line="240" w:lineRule="auto"/>
              <w:rPr>
                <w:b/>
                <w:color w:val="000000"/>
                <w:lang w:val="id-ID"/>
              </w:rPr>
            </w:pPr>
          </w:p>
        </w:tc>
        <w:tc>
          <w:tcPr>
            <w:tcW w:w="1418" w:type="dxa"/>
            <w:vAlign w:val="center"/>
          </w:tcPr>
          <w:p w:rsidR="00676313" w:rsidRDefault="00676313">
            <w:pPr>
              <w:jc w:val="center"/>
              <w:rPr>
                <w:b/>
                <w:bCs/>
                <w:sz w:val="20"/>
                <w:szCs w:val="20"/>
              </w:rPr>
            </w:pPr>
            <w:r>
              <w:rPr>
                <w:b/>
                <w:bCs/>
                <w:sz w:val="20"/>
                <w:szCs w:val="20"/>
              </w:rPr>
              <w:t>0,78</w:t>
            </w:r>
          </w:p>
        </w:tc>
        <w:tc>
          <w:tcPr>
            <w:tcW w:w="1417" w:type="dxa"/>
            <w:vAlign w:val="center"/>
          </w:tcPr>
          <w:p w:rsidR="00676313" w:rsidRDefault="00676313">
            <w:pPr>
              <w:jc w:val="center"/>
              <w:rPr>
                <w:b/>
                <w:bCs/>
                <w:sz w:val="20"/>
                <w:szCs w:val="20"/>
              </w:rPr>
            </w:pPr>
            <w:r>
              <w:rPr>
                <w:b/>
                <w:bCs/>
                <w:sz w:val="20"/>
                <w:szCs w:val="20"/>
              </w:rPr>
              <w:t>0,75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Default="00676313" w:rsidP="00111E5E">
            <w:pPr>
              <w:spacing w:line="240" w:lineRule="auto"/>
              <w:jc w:val="center"/>
              <w:rPr>
                <w:lang w:val="id-ID"/>
              </w:rPr>
            </w:pPr>
          </w:p>
          <w:p w:rsidR="00676313" w:rsidRDefault="00676313" w:rsidP="00111E5E">
            <w:pPr>
              <w:spacing w:line="240" w:lineRule="auto"/>
              <w:jc w:val="center"/>
              <w:rPr>
                <w:lang w:val="id-ID"/>
              </w:rPr>
            </w:pPr>
          </w:p>
          <w:p w:rsidR="00676313" w:rsidRDefault="00676313" w:rsidP="00111E5E">
            <w:pPr>
              <w:spacing w:line="240" w:lineRule="auto"/>
              <w:jc w:val="center"/>
              <w:rPr>
                <w:lang w:val="id-ID"/>
              </w:rPr>
            </w:pPr>
          </w:p>
          <w:p w:rsidR="00676313" w:rsidRDefault="00676313" w:rsidP="00111E5E">
            <w:pPr>
              <w:spacing w:line="240" w:lineRule="auto"/>
              <w:jc w:val="center"/>
              <w:rPr>
                <w:lang w:val="id-ID"/>
              </w:rPr>
            </w:pPr>
            <w:r>
              <w:rPr>
                <w:lang w:val="id-ID"/>
              </w:rPr>
              <w:lastRenderedPageBreak/>
              <w:t>49</w:t>
            </w:r>
          </w:p>
          <w:p w:rsidR="00676313" w:rsidRDefault="00676313" w:rsidP="00111E5E">
            <w:pPr>
              <w:spacing w:line="240" w:lineRule="auto"/>
              <w:jc w:val="center"/>
              <w:rPr>
                <w:lang w:val="id-ID"/>
              </w:rPr>
            </w:pPr>
          </w:p>
          <w:p w:rsidR="00676313" w:rsidRPr="006B5C69" w:rsidRDefault="00676313" w:rsidP="00111E5E">
            <w:pPr>
              <w:spacing w:line="240" w:lineRule="auto"/>
              <w:jc w:val="center"/>
              <w:rPr>
                <w:lang w:val="id-ID"/>
              </w:rPr>
            </w:pPr>
          </w:p>
        </w:tc>
        <w:tc>
          <w:tcPr>
            <w:tcW w:w="1304" w:type="dxa"/>
          </w:tcPr>
          <w:p w:rsidR="00676313" w:rsidRPr="00676313" w:rsidRDefault="00676313" w:rsidP="00670945">
            <w:pPr>
              <w:spacing w:line="240" w:lineRule="auto"/>
              <w:jc w:val="center"/>
            </w:pPr>
            <w:r w:rsidRPr="00676313">
              <w:rPr>
                <w:noProof/>
                <w:lang w:val="fi-FI"/>
              </w:rPr>
              <w:lastRenderedPageBreak/>
              <w:t>4.</w:t>
            </w:r>
            <w:r w:rsidRPr="00676313">
              <w:rPr>
                <w:noProof/>
                <w:lang w:val="id-ID"/>
              </w:rPr>
              <w:t>3.2.1.1</w:t>
            </w:r>
          </w:p>
        </w:tc>
        <w:tc>
          <w:tcPr>
            <w:tcW w:w="2693" w:type="dxa"/>
          </w:tcPr>
          <w:p w:rsidR="00676313" w:rsidRPr="00676313" w:rsidRDefault="00676313" w:rsidP="00670945">
            <w:pPr>
              <w:spacing w:line="240" w:lineRule="auto"/>
            </w:pPr>
            <w:r w:rsidRPr="00676313">
              <w:t xml:space="preserve">Persentase jumlah dosen tidak tetap terhadap jumlah </w:t>
            </w:r>
            <w:r w:rsidRPr="00676313">
              <w:lastRenderedPageBreak/>
              <w:t>seluruh dosen pada pendidikan akademik (</w:t>
            </w:r>
            <w:r w:rsidRPr="00676313">
              <w:rPr>
                <w:color w:val="000000"/>
              </w:rPr>
              <w:t>P</w:t>
            </w:r>
            <w:r w:rsidRPr="00676313">
              <w:rPr>
                <w:color w:val="000000"/>
                <w:vertAlign w:val="subscript"/>
              </w:rPr>
              <w:t>DTT</w:t>
            </w:r>
            <w:r w:rsidRPr="00676313">
              <w:rPr>
                <w:vertAlign w:val="subscript"/>
              </w:rPr>
              <w:t>A</w:t>
            </w:r>
            <w:r w:rsidRPr="00676313">
              <w:t>).</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0,78</w:t>
            </w:r>
          </w:p>
        </w:tc>
        <w:tc>
          <w:tcPr>
            <w:tcW w:w="1417" w:type="dxa"/>
            <w:vAlign w:val="center"/>
          </w:tcPr>
          <w:p w:rsidR="00676313" w:rsidRDefault="00676313">
            <w:pPr>
              <w:jc w:val="center"/>
              <w:rPr>
                <w:b/>
                <w:bCs/>
                <w:sz w:val="20"/>
                <w:szCs w:val="20"/>
              </w:rPr>
            </w:pPr>
            <w:r>
              <w:rPr>
                <w:b/>
                <w:bCs/>
                <w:sz w:val="20"/>
                <w:szCs w:val="20"/>
              </w:rPr>
              <w:t>0,00</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Pr>
                <w:lang w:val="id-ID"/>
              </w:rPr>
              <w:lastRenderedPageBreak/>
              <w:t>50</w:t>
            </w:r>
          </w:p>
        </w:tc>
        <w:tc>
          <w:tcPr>
            <w:tcW w:w="1304" w:type="dxa"/>
          </w:tcPr>
          <w:p w:rsidR="00676313" w:rsidRPr="00676313" w:rsidRDefault="00676313" w:rsidP="00670945">
            <w:pPr>
              <w:spacing w:line="240" w:lineRule="auto"/>
              <w:jc w:val="center"/>
            </w:pPr>
            <w:r w:rsidRPr="00676313">
              <w:rPr>
                <w:noProof/>
                <w:lang w:val="sv-SE"/>
              </w:rPr>
              <w:t>4.</w:t>
            </w:r>
            <w:r w:rsidRPr="00676313">
              <w:rPr>
                <w:noProof/>
                <w:lang w:val="id-ID"/>
              </w:rPr>
              <w:t>3</w:t>
            </w:r>
            <w:r w:rsidRPr="00676313">
              <w:rPr>
                <w:noProof/>
                <w:lang w:val="sv-SE"/>
              </w:rPr>
              <w:t>.</w:t>
            </w:r>
            <w:r w:rsidRPr="00676313">
              <w:rPr>
                <w:noProof/>
                <w:lang w:val="id-ID"/>
              </w:rPr>
              <w:t>2.1.2</w:t>
            </w:r>
            <w:r w:rsidRPr="00676313">
              <w:rPr>
                <w:noProof/>
                <w:lang w:val="sv-SE"/>
              </w:rPr>
              <w:t xml:space="preserve">  </w:t>
            </w:r>
          </w:p>
        </w:tc>
        <w:tc>
          <w:tcPr>
            <w:tcW w:w="2693" w:type="dxa"/>
          </w:tcPr>
          <w:p w:rsidR="00676313" w:rsidRPr="00676313" w:rsidRDefault="00676313" w:rsidP="00670945">
            <w:pPr>
              <w:spacing w:line="240" w:lineRule="auto"/>
            </w:pPr>
            <w:r w:rsidRPr="00676313">
              <w:t>Persentase kesesuaian keahlian dosen tidak tetap pendidikan akademik dengan mata kuliah (P</w:t>
            </w:r>
            <w:r w:rsidRPr="00676313">
              <w:rPr>
                <w:vertAlign w:val="subscript"/>
              </w:rPr>
              <w:t>DTTSMK</w:t>
            </w:r>
            <w:r w:rsidRPr="00676313">
              <w:t>).</w:t>
            </w:r>
          </w:p>
        </w:tc>
        <w:tc>
          <w:tcPr>
            <w:tcW w:w="1701" w:type="dxa"/>
          </w:tcPr>
          <w:p w:rsidR="00676313" w:rsidRPr="0031224D" w:rsidRDefault="00676313" w:rsidP="003D268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0,78</w:t>
            </w:r>
          </w:p>
        </w:tc>
        <w:tc>
          <w:tcPr>
            <w:tcW w:w="1417" w:type="dxa"/>
            <w:vAlign w:val="center"/>
          </w:tcPr>
          <w:p w:rsidR="00676313" w:rsidRDefault="00676313">
            <w:pPr>
              <w:jc w:val="center"/>
              <w:rPr>
                <w:b/>
                <w:bCs/>
                <w:sz w:val="20"/>
                <w:szCs w:val="20"/>
              </w:rPr>
            </w:pPr>
            <w:r>
              <w:rPr>
                <w:b/>
                <w:bCs/>
                <w:sz w:val="20"/>
                <w:szCs w:val="20"/>
              </w:rPr>
              <w:t>0,00</w:t>
            </w:r>
          </w:p>
        </w:tc>
        <w:tc>
          <w:tcPr>
            <w:tcW w:w="851" w:type="dxa"/>
          </w:tcPr>
          <w:p w:rsidR="00676313" w:rsidRPr="0031224D" w:rsidRDefault="00676313" w:rsidP="003D2680">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t>5</w:t>
            </w:r>
            <w:r>
              <w:rPr>
                <w:lang w:val="id-ID"/>
              </w:rPr>
              <w:t>1</w:t>
            </w:r>
          </w:p>
        </w:tc>
        <w:tc>
          <w:tcPr>
            <w:tcW w:w="1304" w:type="dxa"/>
          </w:tcPr>
          <w:p w:rsidR="00676313" w:rsidRPr="00676313" w:rsidRDefault="00676313" w:rsidP="00670945">
            <w:pPr>
              <w:spacing w:line="240" w:lineRule="auto"/>
              <w:jc w:val="center"/>
            </w:pPr>
            <w:r w:rsidRPr="00676313">
              <w:rPr>
                <w:noProof/>
                <w:lang w:val="id-ID"/>
              </w:rPr>
              <w:t>4.3.2.2.1</w:t>
            </w:r>
          </w:p>
        </w:tc>
        <w:tc>
          <w:tcPr>
            <w:tcW w:w="2693" w:type="dxa"/>
          </w:tcPr>
          <w:p w:rsidR="00676313" w:rsidRPr="00676313" w:rsidRDefault="00676313" w:rsidP="00670945">
            <w:pPr>
              <w:spacing w:line="240" w:lineRule="auto"/>
            </w:pPr>
            <w:r w:rsidRPr="00676313">
              <w:t>Persentase jumlah dosen tidak tetap, terhadap jumlah seluruh dosen pada pendidikan profesi (P</w:t>
            </w:r>
            <w:r w:rsidRPr="00676313">
              <w:rPr>
                <w:vertAlign w:val="subscript"/>
              </w:rPr>
              <w:t>DTTP</w:t>
            </w:r>
            <w:r w:rsidRPr="00676313">
              <w:t>).</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0,00</w:t>
            </w:r>
          </w:p>
        </w:tc>
        <w:tc>
          <w:tcPr>
            <w:tcW w:w="1417" w:type="dxa"/>
            <w:vAlign w:val="center"/>
          </w:tcPr>
          <w:p w:rsidR="00676313" w:rsidRDefault="00676313">
            <w:pPr>
              <w:jc w:val="center"/>
              <w:rPr>
                <w:b/>
                <w:bCs/>
                <w:sz w:val="20"/>
                <w:szCs w:val="20"/>
              </w:rPr>
            </w:pPr>
            <w:r>
              <w:rPr>
                <w:b/>
                <w:bCs/>
                <w:sz w:val="20"/>
                <w:szCs w:val="20"/>
              </w:rPr>
              <w:t>1,50</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5</w:t>
            </w:r>
            <w:r>
              <w:rPr>
                <w:lang w:val="id-ID"/>
              </w:rPr>
              <w:t>2</w:t>
            </w:r>
          </w:p>
        </w:tc>
        <w:tc>
          <w:tcPr>
            <w:tcW w:w="1304" w:type="dxa"/>
          </w:tcPr>
          <w:p w:rsidR="00676313" w:rsidRPr="00676313" w:rsidRDefault="00676313" w:rsidP="00670945">
            <w:pPr>
              <w:spacing w:line="240" w:lineRule="auto"/>
              <w:jc w:val="center"/>
            </w:pPr>
            <w:r w:rsidRPr="00676313">
              <w:rPr>
                <w:noProof/>
                <w:lang w:val="sv-SE"/>
              </w:rPr>
              <w:t>4.</w:t>
            </w:r>
            <w:r w:rsidRPr="00676313">
              <w:rPr>
                <w:noProof/>
                <w:lang w:val="id-ID"/>
              </w:rPr>
              <w:t>3</w:t>
            </w:r>
            <w:r w:rsidRPr="00676313">
              <w:rPr>
                <w:noProof/>
                <w:lang w:val="sv-SE"/>
              </w:rPr>
              <w:t>.</w:t>
            </w:r>
            <w:r w:rsidRPr="00676313">
              <w:rPr>
                <w:noProof/>
                <w:lang w:val="id-ID"/>
              </w:rPr>
              <w:t>2.2.2</w:t>
            </w:r>
          </w:p>
        </w:tc>
        <w:tc>
          <w:tcPr>
            <w:tcW w:w="2693" w:type="dxa"/>
          </w:tcPr>
          <w:p w:rsidR="00676313" w:rsidRPr="00676313" w:rsidRDefault="00676313" w:rsidP="00670945">
            <w:pPr>
              <w:spacing w:line="240" w:lineRule="auto"/>
            </w:pPr>
            <w:r w:rsidRPr="00676313">
              <w:t xml:space="preserve"> Persentase kesesuaian keahlian dosen tidak tetap pada pendidikan profesi dengan bidang koasistensi (P</w:t>
            </w:r>
            <w:r w:rsidRPr="00676313">
              <w:rPr>
                <w:vertAlign w:val="subscript"/>
              </w:rPr>
              <w:t>KDTTP</w:t>
            </w:r>
            <w:r w:rsidRPr="00676313">
              <w:t>).</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0,00</w:t>
            </w:r>
          </w:p>
        </w:tc>
        <w:tc>
          <w:tcPr>
            <w:tcW w:w="1417" w:type="dxa"/>
            <w:vAlign w:val="center"/>
          </w:tcPr>
          <w:p w:rsidR="00676313" w:rsidRDefault="00676313">
            <w:pPr>
              <w:jc w:val="center"/>
              <w:rPr>
                <w:b/>
                <w:bCs/>
                <w:sz w:val="20"/>
                <w:szCs w:val="20"/>
              </w:rPr>
            </w:pPr>
            <w:r>
              <w:rPr>
                <w:b/>
                <w:bCs/>
                <w:sz w:val="20"/>
                <w:szCs w:val="20"/>
              </w:rPr>
              <w:t>0,75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5</w:t>
            </w:r>
            <w:r>
              <w:rPr>
                <w:lang w:val="id-ID"/>
              </w:rPr>
              <w:t>3</w:t>
            </w:r>
          </w:p>
        </w:tc>
        <w:tc>
          <w:tcPr>
            <w:tcW w:w="1304" w:type="dxa"/>
          </w:tcPr>
          <w:p w:rsidR="00676313" w:rsidRPr="00676313" w:rsidRDefault="00676313" w:rsidP="00670945">
            <w:pPr>
              <w:spacing w:line="240" w:lineRule="auto"/>
              <w:jc w:val="center"/>
            </w:pPr>
            <w:r w:rsidRPr="00676313">
              <w:rPr>
                <w:noProof/>
                <w:lang w:val="fi-FI"/>
              </w:rPr>
              <w:t>4.</w:t>
            </w:r>
            <w:r w:rsidRPr="00676313">
              <w:rPr>
                <w:noProof/>
                <w:lang w:val="id-ID"/>
              </w:rPr>
              <w:t>4.1.1</w:t>
            </w:r>
          </w:p>
        </w:tc>
        <w:tc>
          <w:tcPr>
            <w:tcW w:w="2693" w:type="dxa"/>
          </w:tcPr>
          <w:p w:rsidR="00676313" w:rsidRPr="00676313" w:rsidRDefault="00676313" w:rsidP="00670945">
            <w:pPr>
              <w:spacing w:line="240" w:lineRule="auto"/>
            </w:pPr>
            <w:r w:rsidRPr="00676313">
              <w:t>Rata-rata beban dosen per semester, atau rata-rata FTE (</w:t>
            </w:r>
            <w:r w:rsidRPr="00676313">
              <w:rPr>
                <w:i/>
                <w:iCs/>
              </w:rPr>
              <w:t>Fulltime Teaching Equivalent</w:t>
            </w:r>
            <w:r w:rsidRPr="00676313">
              <w:t xml:space="preserve">). </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0,78</w:t>
            </w:r>
          </w:p>
        </w:tc>
        <w:tc>
          <w:tcPr>
            <w:tcW w:w="1417" w:type="dxa"/>
            <w:vAlign w:val="center"/>
          </w:tcPr>
          <w:p w:rsidR="00676313" w:rsidRDefault="00676313">
            <w:pPr>
              <w:jc w:val="center"/>
              <w:rPr>
                <w:b/>
                <w:bCs/>
                <w:sz w:val="20"/>
                <w:szCs w:val="20"/>
              </w:rPr>
            </w:pPr>
            <w:r>
              <w:rPr>
                <w:b/>
                <w:bCs/>
                <w:sz w:val="20"/>
                <w:szCs w:val="20"/>
              </w:rPr>
              <w:t>0,75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5</w:t>
            </w:r>
            <w:r>
              <w:rPr>
                <w:lang w:val="id-ID"/>
              </w:rPr>
              <w:t>4</w:t>
            </w:r>
          </w:p>
        </w:tc>
        <w:tc>
          <w:tcPr>
            <w:tcW w:w="1304" w:type="dxa"/>
          </w:tcPr>
          <w:p w:rsidR="00676313" w:rsidRPr="00676313" w:rsidRDefault="00676313" w:rsidP="00670945">
            <w:pPr>
              <w:spacing w:line="240" w:lineRule="auto"/>
              <w:jc w:val="center"/>
            </w:pPr>
            <w:r w:rsidRPr="00676313">
              <w:rPr>
                <w:noProof/>
                <w:lang w:val="sv-SE"/>
              </w:rPr>
              <w:t>4.</w:t>
            </w:r>
            <w:r w:rsidRPr="00676313">
              <w:rPr>
                <w:noProof/>
                <w:lang w:val="id-ID"/>
              </w:rPr>
              <w:t>4</w:t>
            </w:r>
            <w:r w:rsidRPr="00676313">
              <w:rPr>
                <w:noProof/>
                <w:lang w:val="sv-SE"/>
              </w:rPr>
              <w:t>.</w:t>
            </w:r>
            <w:r w:rsidRPr="00676313">
              <w:rPr>
                <w:noProof/>
                <w:lang w:val="id-ID"/>
              </w:rPr>
              <w:t>1.2</w:t>
            </w:r>
          </w:p>
        </w:tc>
        <w:tc>
          <w:tcPr>
            <w:tcW w:w="2693" w:type="dxa"/>
          </w:tcPr>
          <w:p w:rsidR="00676313" w:rsidRPr="00676313" w:rsidRDefault="00676313" w:rsidP="00670945">
            <w:pPr>
              <w:spacing w:line="240" w:lineRule="auto"/>
            </w:pPr>
            <w:r w:rsidRPr="00676313">
              <w:t xml:space="preserve">Persentase kegiatan dosen tetap antara pelaksanaan </w:t>
            </w:r>
            <w:proofErr w:type="gramStart"/>
            <w:r w:rsidRPr="00676313">
              <w:t>dengan  perencanaan</w:t>
            </w:r>
            <w:proofErr w:type="gramEnd"/>
            <w:r w:rsidRPr="00676313">
              <w:t xml:space="preserve"> proses pembelajaran (P</w:t>
            </w:r>
            <w:r w:rsidRPr="00676313">
              <w:rPr>
                <w:vertAlign w:val="subscript"/>
              </w:rPr>
              <w:t>ADT</w:t>
            </w:r>
            <w:r w:rsidRPr="00676313">
              <w:t>).</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0,78</w:t>
            </w:r>
          </w:p>
        </w:tc>
        <w:tc>
          <w:tcPr>
            <w:tcW w:w="1417" w:type="dxa"/>
            <w:vAlign w:val="center"/>
          </w:tcPr>
          <w:p w:rsidR="00676313" w:rsidRDefault="00676313">
            <w:pPr>
              <w:jc w:val="center"/>
              <w:rPr>
                <w:b/>
                <w:bCs/>
                <w:sz w:val="20"/>
                <w:szCs w:val="20"/>
              </w:rPr>
            </w:pPr>
            <w:r>
              <w:rPr>
                <w:b/>
                <w:bCs/>
                <w:sz w:val="20"/>
                <w:szCs w:val="20"/>
              </w:rPr>
              <w:t>0,75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5</w:t>
            </w:r>
            <w:r>
              <w:rPr>
                <w:lang w:val="id-ID"/>
              </w:rPr>
              <w:t>5</w:t>
            </w:r>
          </w:p>
        </w:tc>
        <w:tc>
          <w:tcPr>
            <w:tcW w:w="1304" w:type="dxa"/>
          </w:tcPr>
          <w:p w:rsidR="00676313" w:rsidRPr="00676313" w:rsidRDefault="00676313" w:rsidP="00670945">
            <w:pPr>
              <w:spacing w:line="240" w:lineRule="auto"/>
              <w:jc w:val="center"/>
              <w:rPr>
                <w:noProof/>
                <w:lang w:val="id-ID"/>
              </w:rPr>
            </w:pPr>
            <w:r w:rsidRPr="00676313">
              <w:rPr>
                <w:noProof/>
                <w:lang w:val="id-ID"/>
              </w:rPr>
              <w:t>4.4.2</w:t>
            </w:r>
          </w:p>
        </w:tc>
        <w:tc>
          <w:tcPr>
            <w:tcW w:w="2693" w:type="dxa"/>
          </w:tcPr>
          <w:p w:rsidR="00676313" w:rsidRPr="00676313" w:rsidRDefault="00676313" w:rsidP="00670945">
            <w:pPr>
              <w:spacing w:line="240" w:lineRule="auto"/>
            </w:pPr>
            <w:r w:rsidRPr="00676313">
              <w:t>Persentase kegiatan dosen tidak tetap antara pelaksanaan dengan perencanaan proses pembelajaran (P</w:t>
            </w:r>
            <w:r w:rsidRPr="00676313">
              <w:rPr>
                <w:vertAlign w:val="subscript"/>
              </w:rPr>
              <w:t>ADTT</w:t>
            </w:r>
            <w:r w:rsidRPr="00676313">
              <w:t>).</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0,78</w:t>
            </w:r>
          </w:p>
        </w:tc>
        <w:tc>
          <w:tcPr>
            <w:tcW w:w="1417" w:type="dxa"/>
            <w:vAlign w:val="center"/>
          </w:tcPr>
          <w:p w:rsidR="00676313" w:rsidRDefault="00676313">
            <w:pPr>
              <w:jc w:val="center"/>
              <w:rPr>
                <w:b/>
                <w:bCs/>
                <w:sz w:val="20"/>
                <w:szCs w:val="20"/>
              </w:rPr>
            </w:pPr>
            <w:r>
              <w:rPr>
                <w:b/>
                <w:bCs/>
                <w:sz w:val="20"/>
                <w:szCs w:val="20"/>
              </w:rPr>
              <w:t>0,75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5</w:t>
            </w:r>
            <w:r>
              <w:rPr>
                <w:lang w:val="id-ID"/>
              </w:rPr>
              <w:t>6</w:t>
            </w:r>
          </w:p>
        </w:tc>
        <w:tc>
          <w:tcPr>
            <w:tcW w:w="1304" w:type="dxa"/>
          </w:tcPr>
          <w:p w:rsidR="00676313" w:rsidRPr="00676313" w:rsidRDefault="00676313" w:rsidP="00670945">
            <w:pPr>
              <w:spacing w:line="240" w:lineRule="auto"/>
              <w:jc w:val="center"/>
              <w:rPr>
                <w:noProof/>
                <w:lang w:val="id-ID"/>
              </w:rPr>
            </w:pPr>
            <w:r w:rsidRPr="00676313">
              <w:rPr>
                <w:noProof/>
                <w:lang w:val="id-ID"/>
              </w:rPr>
              <w:t>4.5</w:t>
            </w:r>
          </w:p>
        </w:tc>
        <w:tc>
          <w:tcPr>
            <w:tcW w:w="2693" w:type="dxa"/>
          </w:tcPr>
          <w:p w:rsidR="00676313" w:rsidRPr="00676313" w:rsidRDefault="00676313" w:rsidP="00670945">
            <w:pPr>
              <w:spacing w:line="240" w:lineRule="auto"/>
            </w:pPr>
            <w:r w:rsidRPr="00676313">
              <w:t xml:space="preserve">Persentase </w:t>
            </w:r>
            <w:proofErr w:type="gramStart"/>
            <w:r w:rsidRPr="00676313">
              <w:t>dosen  tetap</w:t>
            </w:r>
            <w:proofErr w:type="gramEnd"/>
            <w:r w:rsidRPr="00676313">
              <w:t xml:space="preserve"> yang mengikuti program tugas belajar dalam bidang yang sesuai dengan bidang PS (D</w:t>
            </w:r>
            <w:r w:rsidRPr="00676313">
              <w:rPr>
                <w:vertAlign w:val="subscript"/>
              </w:rPr>
              <w:t>TB</w:t>
            </w:r>
            <w:r w:rsidRPr="00676313">
              <w:t>).</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0,78</w:t>
            </w:r>
          </w:p>
        </w:tc>
        <w:tc>
          <w:tcPr>
            <w:tcW w:w="1417" w:type="dxa"/>
            <w:vAlign w:val="center"/>
          </w:tcPr>
          <w:p w:rsidR="00676313" w:rsidRDefault="00676313">
            <w:pPr>
              <w:jc w:val="center"/>
              <w:rPr>
                <w:b/>
                <w:bCs/>
                <w:sz w:val="20"/>
                <w:szCs w:val="20"/>
              </w:rPr>
            </w:pPr>
            <w:r>
              <w:rPr>
                <w:b/>
                <w:bCs/>
                <w:sz w:val="20"/>
                <w:szCs w:val="20"/>
              </w:rPr>
              <w:t>0,75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5</w:t>
            </w:r>
            <w:r>
              <w:rPr>
                <w:lang w:val="id-ID"/>
              </w:rPr>
              <w:t>7</w:t>
            </w:r>
          </w:p>
        </w:tc>
        <w:tc>
          <w:tcPr>
            <w:tcW w:w="1304" w:type="dxa"/>
          </w:tcPr>
          <w:p w:rsidR="00676313" w:rsidRPr="00676313" w:rsidRDefault="00676313" w:rsidP="00670945">
            <w:pPr>
              <w:spacing w:line="240" w:lineRule="auto"/>
              <w:jc w:val="center"/>
              <w:rPr>
                <w:noProof/>
                <w:lang w:val="id-ID"/>
              </w:rPr>
            </w:pPr>
            <w:r w:rsidRPr="00676313">
              <w:rPr>
                <w:noProof/>
                <w:lang w:val="id-ID"/>
              </w:rPr>
              <w:t>4.6</w:t>
            </w:r>
          </w:p>
        </w:tc>
        <w:tc>
          <w:tcPr>
            <w:tcW w:w="2693" w:type="dxa"/>
          </w:tcPr>
          <w:p w:rsidR="00676313" w:rsidRPr="00676313" w:rsidRDefault="00676313" w:rsidP="00670945">
            <w:pPr>
              <w:spacing w:line="240" w:lineRule="auto"/>
            </w:pPr>
            <w:r w:rsidRPr="00676313">
              <w:t xml:space="preserve">Jumlah Kegiatan </w:t>
            </w:r>
            <w:r w:rsidRPr="00676313">
              <w:lastRenderedPageBreak/>
              <w:t>dosen tetap yang bidang keahliannya sesuai dengan program studi dalam seminar ilmiah/ simposium/lokakarya/ pelatihan</w:t>
            </w:r>
            <w:proofErr w:type="gramStart"/>
            <w:r w:rsidRPr="00676313">
              <w:t>/  pameran</w:t>
            </w:r>
            <w:proofErr w:type="gramEnd"/>
            <w:r w:rsidRPr="00676313">
              <w:t xml:space="preserve"> yang tidak hanya melibatkan dosen PT sendiri dalam kurun waktu tiga tahun terakhir.</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0,78</w:t>
            </w:r>
          </w:p>
        </w:tc>
        <w:tc>
          <w:tcPr>
            <w:tcW w:w="1417" w:type="dxa"/>
            <w:vAlign w:val="center"/>
          </w:tcPr>
          <w:p w:rsidR="00676313" w:rsidRDefault="00676313">
            <w:pPr>
              <w:jc w:val="center"/>
              <w:rPr>
                <w:b/>
                <w:bCs/>
                <w:sz w:val="20"/>
                <w:szCs w:val="20"/>
              </w:rPr>
            </w:pPr>
            <w:r>
              <w:rPr>
                <w:b/>
                <w:bCs/>
                <w:sz w:val="20"/>
                <w:szCs w:val="20"/>
              </w:rPr>
              <w:t>0,75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Pr>
                <w:lang w:val="id-ID"/>
              </w:rPr>
              <w:lastRenderedPageBreak/>
              <w:t>58</w:t>
            </w:r>
          </w:p>
        </w:tc>
        <w:tc>
          <w:tcPr>
            <w:tcW w:w="1304" w:type="dxa"/>
          </w:tcPr>
          <w:p w:rsidR="00676313" w:rsidRPr="00676313" w:rsidRDefault="00676313" w:rsidP="00670945">
            <w:pPr>
              <w:spacing w:line="240" w:lineRule="auto"/>
              <w:jc w:val="center"/>
            </w:pPr>
            <w:r w:rsidRPr="00676313">
              <w:rPr>
                <w:lang w:val="id-ID"/>
              </w:rPr>
              <w:t>4.7</w:t>
            </w:r>
          </w:p>
        </w:tc>
        <w:tc>
          <w:tcPr>
            <w:tcW w:w="2693" w:type="dxa"/>
          </w:tcPr>
          <w:p w:rsidR="00676313" w:rsidRPr="00676313" w:rsidRDefault="00676313" w:rsidP="00670945">
            <w:pPr>
              <w:spacing w:line="240" w:lineRule="auto"/>
            </w:pPr>
            <w:r w:rsidRPr="00676313">
              <w:t xml:space="preserve">Jumlah tenaga ahli/pakar yang diundang (dalam tiga tahun terakhir, </w:t>
            </w:r>
            <w:proofErr w:type="gramStart"/>
            <w:r w:rsidRPr="00676313">
              <w:t>J</w:t>
            </w:r>
            <w:r w:rsidRPr="00676313">
              <w:rPr>
                <w:vertAlign w:val="subscript"/>
              </w:rPr>
              <w:t>TA</w:t>
            </w:r>
            <w:r w:rsidRPr="00676313">
              <w:t xml:space="preserve"> )</w:t>
            </w:r>
            <w:proofErr w:type="gramEnd"/>
            <w:r w:rsidRPr="00676313">
              <w:t>.</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1,56</w:t>
            </w:r>
          </w:p>
        </w:tc>
        <w:tc>
          <w:tcPr>
            <w:tcW w:w="1417" w:type="dxa"/>
            <w:vAlign w:val="center"/>
          </w:tcPr>
          <w:p w:rsidR="00676313" w:rsidRDefault="00676313">
            <w:pPr>
              <w:jc w:val="center"/>
              <w:rPr>
                <w:b/>
                <w:bCs/>
                <w:sz w:val="20"/>
                <w:szCs w:val="20"/>
              </w:rPr>
            </w:pPr>
            <w:r>
              <w:rPr>
                <w:b/>
                <w:bCs/>
                <w:sz w:val="20"/>
                <w:szCs w:val="20"/>
              </w:rPr>
              <w:t>1,50</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Pr>
                <w:lang w:val="id-ID"/>
              </w:rPr>
              <w:t>59</w:t>
            </w:r>
          </w:p>
        </w:tc>
        <w:tc>
          <w:tcPr>
            <w:tcW w:w="1304" w:type="dxa"/>
          </w:tcPr>
          <w:p w:rsidR="00676313" w:rsidRPr="00676313" w:rsidRDefault="00676313" w:rsidP="00670945">
            <w:pPr>
              <w:spacing w:line="240" w:lineRule="auto"/>
              <w:jc w:val="center"/>
              <w:rPr>
                <w:bCs/>
                <w:lang w:val="id-ID"/>
              </w:rPr>
            </w:pPr>
            <w:r w:rsidRPr="00676313">
              <w:rPr>
                <w:bCs/>
                <w:lang w:val="id-ID"/>
              </w:rPr>
              <w:t>4.8</w:t>
            </w:r>
          </w:p>
        </w:tc>
        <w:tc>
          <w:tcPr>
            <w:tcW w:w="2693" w:type="dxa"/>
          </w:tcPr>
          <w:p w:rsidR="00676313" w:rsidRPr="00676313" w:rsidRDefault="00676313" w:rsidP="00670945">
            <w:pPr>
              <w:spacing w:line="240" w:lineRule="auto"/>
            </w:pPr>
            <w:r w:rsidRPr="00676313">
              <w:t>Reputasi dan keluasan jejaring dosen dalam bidang akademik dan profesi.</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0,78</w:t>
            </w:r>
          </w:p>
        </w:tc>
        <w:tc>
          <w:tcPr>
            <w:tcW w:w="1417" w:type="dxa"/>
            <w:vAlign w:val="center"/>
          </w:tcPr>
          <w:p w:rsidR="00676313" w:rsidRDefault="00676313">
            <w:pPr>
              <w:jc w:val="center"/>
              <w:rPr>
                <w:b/>
                <w:bCs/>
                <w:sz w:val="20"/>
                <w:szCs w:val="20"/>
              </w:rPr>
            </w:pPr>
            <w:r>
              <w:rPr>
                <w:b/>
                <w:bCs/>
                <w:sz w:val="20"/>
                <w:szCs w:val="20"/>
              </w:rPr>
              <w:t>0,75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Pr>
                <w:lang w:val="id-ID"/>
              </w:rPr>
              <w:t>60</w:t>
            </w:r>
          </w:p>
        </w:tc>
        <w:tc>
          <w:tcPr>
            <w:tcW w:w="1304" w:type="dxa"/>
          </w:tcPr>
          <w:p w:rsidR="00676313" w:rsidRPr="00676313" w:rsidRDefault="00676313" w:rsidP="00670945">
            <w:pPr>
              <w:spacing w:line="240" w:lineRule="auto"/>
              <w:jc w:val="center"/>
            </w:pPr>
            <w:r w:rsidRPr="00676313">
              <w:rPr>
                <w:bCs/>
                <w:lang w:val="id-ID"/>
              </w:rPr>
              <w:t>4.9</w:t>
            </w:r>
          </w:p>
        </w:tc>
        <w:tc>
          <w:tcPr>
            <w:tcW w:w="2693" w:type="dxa"/>
          </w:tcPr>
          <w:p w:rsidR="00676313" w:rsidRPr="00676313" w:rsidRDefault="00676313" w:rsidP="00670945">
            <w:pPr>
              <w:spacing w:line="240" w:lineRule="auto"/>
            </w:pPr>
            <w:r w:rsidRPr="00676313">
              <w:t>Keberadaan penghargaan prestasi dan reputasi dosen di tingkat lokal, wilayah, nasional dan internasional dalam kurun waktu tiga tahun terakhir.</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1,56</w:t>
            </w:r>
          </w:p>
        </w:tc>
        <w:tc>
          <w:tcPr>
            <w:tcW w:w="1417" w:type="dxa"/>
            <w:vAlign w:val="center"/>
          </w:tcPr>
          <w:p w:rsidR="00676313" w:rsidRDefault="00676313">
            <w:pPr>
              <w:jc w:val="center"/>
              <w:rPr>
                <w:b/>
                <w:bCs/>
                <w:sz w:val="20"/>
                <w:szCs w:val="20"/>
              </w:rPr>
            </w:pPr>
            <w:r>
              <w:rPr>
                <w:b/>
                <w:bCs/>
                <w:sz w:val="20"/>
                <w:szCs w:val="20"/>
              </w:rPr>
              <w:t>1,50</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61</w:t>
            </w:r>
          </w:p>
        </w:tc>
        <w:tc>
          <w:tcPr>
            <w:tcW w:w="1304" w:type="dxa"/>
          </w:tcPr>
          <w:p w:rsidR="00676313" w:rsidRPr="00676313" w:rsidRDefault="00676313" w:rsidP="00670945">
            <w:pPr>
              <w:spacing w:line="240" w:lineRule="auto"/>
              <w:jc w:val="center"/>
            </w:pPr>
            <w:r w:rsidRPr="00676313">
              <w:rPr>
                <w:noProof/>
                <w:lang w:val="sv-SE"/>
              </w:rPr>
              <w:t>4</w:t>
            </w:r>
            <w:r w:rsidRPr="00676313">
              <w:rPr>
                <w:noProof/>
                <w:lang w:val="id-ID"/>
              </w:rPr>
              <w:t>.10.1.1</w:t>
            </w:r>
          </w:p>
        </w:tc>
        <w:tc>
          <w:tcPr>
            <w:tcW w:w="2693" w:type="dxa"/>
          </w:tcPr>
          <w:p w:rsidR="00676313" w:rsidRPr="00676313" w:rsidRDefault="00676313" w:rsidP="00670945">
            <w:pPr>
              <w:spacing w:line="240" w:lineRule="auto"/>
            </w:pPr>
            <w:r w:rsidRPr="00676313">
              <w:t>Pustakawan dan kualifikasinya.</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0,78</w:t>
            </w:r>
          </w:p>
        </w:tc>
        <w:tc>
          <w:tcPr>
            <w:tcW w:w="1417" w:type="dxa"/>
            <w:vAlign w:val="center"/>
          </w:tcPr>
          <w:p w:rsidR="00676313" w:rsidRDefault="00676313">
            <w:pPr>
              <w:jc w:val="center"/>
              <w:rPr>
                <w:b/>
                <w:bCs/>
                <w:sz w:val="20"/>
                <w:szCs w:val="20"/>
              </w:rPr>
            </w:pPr>
            <w:r>
              <w:rPr>
                <w:b/>
                <w:bCs/>
                <w:sz w:val="20"/>
                <w:szCs w:val="20"/>
              </w:rPr>
              <w:t>0,75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62</w:t>
            </w:r>
          </w:p>
        </w:tc>
        <w:tc>
          <w:tcPr>
            <w:tcW w:w="1304" w:type="dxa"/>
          </w:tcPr>
          <w:p w:rsidR="00676313" w:rsidRPr="00676313" w:rsidRDefault="00676313" w:rsidP="00670945">
            <w:pPr>
              <w:spacing w:line="240" w:lineRule="auto"/>
              <w:jc w:val="center"/>
            </w:pPr>
            <w:r w:rsidRPr="00676313">
              <w:rPr>
                <w:color w:val="000000"/>
                <w:lang w:val="pt-BR"/>
              </w:rPr>
              <w:t>4.</w:t>
            </w:r>
            <w:r w:rsidRPr="00676313">
              <w:rPr>
                <w:color w:val="000000"/>
                <w:lang w:val="id-ID"/>
              </w:rPr>
              <w:t>10.1.2</w:t>
            </w:r>
          </w:p>
        </w:tc>
        <w:tc>
          <w:tcPr>
            <w:tcW w:w="2693" w:type="dxa"/>
          </w:tcPr>
          <w:p w:rsidR="00676313" w:rsidRPr="00676313" w:rsidRDefault="00676313" w:rsidP="00670945">
            <w:pPr>
              <w:spacing w:line="240" w:lineRule="auto"/>
            </w:pPr>
            <w:r w:rsidRPr="00676313">
              <w:t>Tenaga kependidikan yang digunakan di laboratorium/unit pelaksana di program studi (laboran/teknisi/tenaga IT) yang mendukung proses pembelajaran.</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0,78</w:t>
            </w:r>
          </w:p>
        </w:tc>
        <w:tc>
          <w:tcPr>
            <w:tcW w:w="1417" w:type="dxa"/>
            <w:vAlign w:val="center"/>
          </w:tcPr>
          <w:p w:rsidR="00676313" w:rsidRDefault="00676313">
            <w:pPr>
              <w:jc w:val="center"/>
              <w:rPr>
                <w:b/>
                <w:bCs/>
                <w:sz w:val="20"/>
                <w:szCs w:val="20"/>
              </w:rPr>
            </w:pPr>
            <w:r>
              <w:rPr>
                <w:b/>
                <w:bCs/>
                <w:sz w:val="20"/>
                <w:szCs w:val="20"/>
              </w:rPr>
              <w:t>0,75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63</w:t>
            </w:r>
          </w:p>
        </w:tc>
        <w:tc>
          <w:tcPr>
            <w:tcW w:w="1304" w:type="dxa"/>
          </w:tcPr>
          <w:p w:rsidR="00676313" w:rsidRPr="00676313" w:rsidRDefault="00676313" w:rsidP="00670945">
            <w:pPr>
              <w:spacing w:line="240" w:lineRule="auto"/>
              <w:jc w:val="center"/>
            </w:pPr>
            <w:r w:rsidRPr="00676313">
              <w:rPr>
                <w:noProof/>
                <w:lang w:val="sv-SE"/>
              </w:rPr>
              <w:t>4.</w:t>
            </w:r>
            <w:r w:rsidRPr="00676313">
              <w:rPr>
                <w:noProof/>
                <w:lang w:val="id-ID"/>
              </w:rPr>
              <w:t>10.1.3</w:t>
            </w:r>
          </w:p>
        </w:tc>
        <w:tc>
          <w:tcPr>
            <w:tcW w:w="2693" w:type="dxa"/>
          </w:tcPr>
          <w:p w:rsidR="00676313" w:rsidRPr="00676313" w:rsidRDefault="00676313" w:rsidP="00670945">
            <w:pPr>
              <w:spacing w:line="240" w:lineRule="auto"/>
            </w:pPr>
            <w:r w:rsidRPr="00676313">
              <w:t>Tenaga administrasi.</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0,78</w:t>
            </w:r>
          </w:p>
        </w:tc>
        <w:tc>
          <w:tcPr>
            <w:tcW w:w="1417" w:type="dxa"/>
            <w:vAlign w:val="center"/>
          </w:tcPr>
          <w:p w:rsidR="00676313" w:rsidRDefault="00676313">
            <w:pPr>
              <w:jc w:val="center"/>
              <w:rPr>
                <w:b/>
                <w:bCs/>
                <w:sz w:val="20"/>
                <w:szCs w:val="20"/>
              </w:rPr>
            </w:pPr>
            <w:r>
              <w:rPr>
                <w:b/>
                <w:bCs/>
                <w:sz w:val="20"/>
                <w:szCs w:val="20"/>
              </w:rPr>
              <w:t>0,75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64</w:t>
            </w:r>
          </w:p>
        </w:tc>
        <w:tc>
          <w:tcPr>
            <w:tcW w:w="1304" w:type="dxa"/>
          </w:tcPr>
          <w:p w:rsidR="00676313" w:rsidRPr="00676313" w:rsidRDefault="00676313" w:rsidP="00670945">
            <w:pPr>
              <w:spacing w:line="240" w:lineRule="auto"/>
              <w:jc w:val="center"/>
            </w:pPr>
            <w:r w:rsidRPr="00676313">
              <w:rPr>
                <w:lang w:val="id-ID"/>
              </w:rPr>
              <w:t>4.10.2</w:t>
            </w:r>
          </w:p>
        </w:tc>
        <w:tc>
          <w:tcPr>
            <w:tcW w:w="2693" w:type="dxa"/>
          </w:tcPr>
          <w:p w:rsidR="00676313" w:rsidRPr="00676313" w:rsidRDefault="00676313" w:rsidP="00670945">
            <w:pPr>
              <w:spacing w:line="240" w:lineRule="auto"/>
            </w:pPr>
            <w:r w:rsidRPr="00676313">
              <w:t>Upaya peningkatan mutu tenaga kependidikan.</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0,78</w:t>
            </w:r>
          </w:p>
        </w:tc>
        <w:tc>
          <w:tcPr>
            <w:tcW w:w="1417" w:type="dxa"/>
            <w:vAlign w:val="center"/>
          </w:tcPr>
          <w:p w:rsidR="00676313" w:rsidRDefault="00676313">
            <w:pPr>
              <w:jc w:val="center"/>
              <w:rPr>
                <w:b/>
                <w:bCs/>
                <w:sz w:val="20"/>
                <w:szCs w:val="20"/>
              </w:rPr>
            </w:pPr>
            <w:r>
              <w:rPr>
                <w:b/>
                <w:bCs/>
                <w:sz w:val="20"/>
                <w:szCs w:val="20"/>
              </w:rPr>
              <w:t>0,75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65</w:t>
            </w:r>
          </w:p>
        </w:tc>
        <w:tc>
          <w:tcPr>
            <w:tcW w:w="1304" w:type="dxa"/>
          </w:tcPr>
          <w:p w:rsidR="00676313" w:rsidRPr="00676313" w:rsidRDefault="00676313" w:rsidP="00670945">
            <w:pPr>
              <w:spacing w:line="240" w:lineRule="auto"/>
              <w:jc w:val="center"/>
            </w:pPr>
            <w:r w:rsidRPr="00676313">
              <w:rPr>
                <w:noProof/>
                <w:color w:val="000000"/>
                <w:lang w:val="id-ID"/>
              </w:rPr>
              <w:t>5.1.1.1</w:t>
            </w:r>
          </w:p>
        </w:tc>
        <w:tc>
          <w:tcPr>
            <w:tcW w:w="2693" w:type="dxa"/>
          </w:tcPr>
          <w:p w:rsidR="00676313" w:rsidRPr="00676313" w:rsidRDefault="00676313" w:rsidP="00670945">
            <w:pPr>
              <w:spacing w:line="240" w:lineRule="auto"/>
              <w:rPr>
                <w:color w:val="000000"/>
              </w:rPr>
            </w:pPr>
            <w:r w:rsidRPr="00676313">
              <w:rPr>
                <w:color w:val="000000"/>
              </w:rPr>
              <w:t xml:space="preserve">Kesesuaian </w:t>
            </w:r>
            <w:r w:rsidRPr="00676313">
              <w:rPr>
                <w:color w:val="000000"/>
              </w:rPr>
              <w:lastRenderedPageBreak/>
              <w:t>kompetensi utama, pendukung, dan unggulan dokter hewan terhadap visi dan misi.</w:t>
            </w:r>
          </w:p>
        </w:tc>
        <w:tc>
          <w:tcPr>
            <w:tcW w:w="1701" w:type="dxa"/>
          </w:tcPr>
          <w:p w:rsidR="00676313" w:rsidRPr="0031224D" w:rsidRDefault="00676313" w:rsidP="004172E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lastRenderedPageBreak/>
              <w:t>66</w:t>
            </w:r>
          </w:p>
        </w:tc>
        <w:tc>
          <w:tcPr>
            <w:tcW w:w="1304" w:type="dxa"/>
          </w:tcPr>
          <w:p w:rsidR="00676313" w:rsidRPr="00676313" w:rsidRDefault="00676313" w:rsidP="00670945">
            <w:pPr>
              <w:spacing w:line="240" w:lineRule="auto"/>
              <w:jc w:val="center"/>
            </w:pPr>
            <w:r w:rsidRPr="00676313">
              <w:rPr>
                <w:noProof/>
                <w:color w:val="000000"/>
                <w:lang w:val="id-ID"/>
              </w:rPr>
              <w:t>5.1.1.2</w:t>
            </w:r>
          </w:p>
        </w:tc>
        <w:tc>
          <w:tcPr>
            <w:tcW w:w="2693" w:type="dxa"/>
          </w:tcPr>
          <w:p w:rsidR="00676313" w:rsidRPr="009303B0" w:rsidRDefault="009303B0" w:rsidP="009303B0">
            <w:pPr>
              <w:spacing w:line="240" w:lineRule="auto"/>
              <w:rPr>
                <w:color w:val="000000" w:themeColor="text1"/>
              </w:rPr>
            </w:pPr>
            <w:r w:rsidRPr="009303B0">
              <w:rPr>
                <w:color w:val="000000" w:themeColor="text1"/>
                <w:lang w:val="id-ID"/>
              </w:rPr>
              <w:t>Persyaratan penguasaan bahasa Inggris (standar TOEFL) dari lulusan</w:t>
            </w:r>
            <w:r w:rsidRPr="009303B0">
              <w:rPr>
                <w:color w:val="000000" w:themeColor="text1"/>
              </w:rPr>
              <w:t xml:space="preserve"> dan </w:t>
            </w:r>
            <w:r w:rsidRPr="009303B0">
              <w:rPr>
                <w:color w:val="000000" w:themeColor="text1"/>
                <w:lang w:val="id-ID"/>
              </w:rPr>
              <w:t>P</w:t>
            </w:r>
            <w:r w:rsidRPr="009303B0">
              <w:rPr>
                <w:noProof/>
                <w:color w:val="000000" w:themeColor="text1"/>
                <w:lang w:val="id-ID"/>
              </w:rPr>
              <w:t>ersentase  mahasiwa yang mendapatkan nilai TOEFL  ≥  450</w:t>
            </w:r>
            <w:r w:rsidR="00674115">
              <w:rPr>
                <w:noProof/>
                <w:color w:val="000000" w:themeColor="text1"/>
                <w:lang w:val="id-ID"/>
              </w:rPr>
              <w:t xml:space="preserve"> (P</w:t>
            </w:r>
            <w:r w:rsidR="00674115" w:rsidRPr="00674115">
              <w:rPr>
                <w:noProof/>
                <w:color w:val="000000" w:themeColor="text1"/>
                <w:vertAlign w:val="subscript"/>
                <w:lang w:val="id-ID"/>
              </w:rPr>
              <w:t>T75</w:t>
            </w:r>
            <w:r w:rsidR="00674115">
              <w:rPr>
                <w:noProof/>
                <w:color w:val="000000" w:themeColor="text1"/>
                <w:lang w:val="id-ID"/>
              </w:rPr>
              <w:t>)</w:t>
            </w:r>
            <w:r w:rsidR="001174A3">
              <w:rPr>
                <w:noProof/>
                <w:color w:val="000000" w:themeColor="text1"/>
                <w:lang w:val="id-ID"/>
              </w:rPr>
              <w:t>.</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rPr>
          <w:trHeight w:val="874"/>
        </w:trPr>
        <w:tc>
          <w:tcPr>
            <w:tcW w:w="647" w:type="dxa"/>
          </w:tcPr>
          <w:p w:rsidR="00676313" w:rsidRPr="0031224D" w:rsidRDefault="00676313" w:rsidP="00111E5E">
            <w:pPr>
              <w:spacing w:line="240" w:lineRule="auto"/>
              <w:jc w:val="center"/>
              <w:rPr>
                <w:lang w:val="id-ID"/>
              </w:rPr>
            </w:pPr>
            <w:r w:rsidRPr="0031224D">
              <w:rPr>
                <w:lang w:val="id-ID"/>
              </w:rPr>
              <w:t>67</w:t>
            </w:r>
          </w:p>
        </w:tc>
        <w:tc>
          <w:tcPr>
            <w:tcW w:w="1304" w:type="dxa"/>
          </w:tcPr>
          <w:p w:rsidR="00676313" w:rsidRPr="00676313" w:rsidRDefault="00676313" w:rsidP="00670945">
            <w:pPr>
              <w:spacing w:line="240" w:lineRule="auto"/>
              <w:jc w:val="center"/>
            </w:pPr>
            <w:r w:rsidRPr="00676313">
              <w:rPr>
                <w:noProof/>
                <w:color w:val="000000"/>
              </w:rPr>
              <w:t>5.1.2</w:t>
            </w:r>
          </w:p>
        </w:tc>
        <w:tc>
          <w:tcPr>
            <w:tcW w:w="2693" w:type="dxa"/>
          </w:tcPr>
          <w:p w:rsidR="00676313" w:rsidRPr="00676313" w:rsidRDefault="00676313" w:rsidP="00670945">
            <w:pPr>
              <w:spacing w:line="240" w:lineRule="auto"/>
            </w:pPr>
            <w:proofErr w:type="gramStart"/>
            <w:r w:rsidRPr="00676313">
              <w:t>Upaya  yang</w:t>
            </w:r>
            <w:proofErr w:type="gramEnd"/>
            <w:r w:rsidRPr="00676313">
              <w:t xml:space="preserve"> ditempuh untuk mencapai kompetensi dokter hewan.</w:t>
            </w:r>
            <w:r w:rsidRPr="00676313">
              <w:br/>
              <w:t>Aspek yang diperhatikan</w:t>
            </w:r>
            <w:proofErr w:type="gramStart"/>
            <w:r w:rsidRPr="00676313">
              <w:t>:</w:t>
            </w:r>
            <w:proofErr w:type="gramEnd"/>
            <w:r w:rsidRPr="00676313">
              <w:br/>
              <w:t>1. Persiapan pembelajaran</w:t>
            </w:r>
            <w:r w:rsidRPr="00676313">
              <w:br/>
              <w:t>2. Proses pembelajaran</w:t>
            </w:r>
            <w:r w:rsidRPr="00676313">
              <w:br/>
              <w:t>3. Evaluasi pembelajaran</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68</w:t>
            </w:r>
          </w:p>
        </w:tc>
        <w:tc>
          <w:tcPr>
            <w:tcW w:w="1304" w:type="dxa"/>
          </w:tcPr>
          <w:p w:rsidR="00676313" w:rsidRPr="00676313" w:rsidRDefault="00676313" w:rsidP="00670945">
            <w:pPr>
              <w:spacing w:line="240" w:lineRule="auto"/>
              <w:jc w:val="center"/>
            </w:pPr>
            <w:r w:rsidRPr="00676313">
              <w:rPr>
                <w:color w:val="000000"/>
                <w:lang w:val="id-ID"/>
              </w:rPr>
              <w:t>5.1.</w:t>
            </w:r>
            <w:r w:rsidRPr="00676313">
              <w:rPr>
                <w:color w:val="000000"/>
              </w:rPr>
              <w:t>3</w:t>
            </w:r>
          </w:p>
        </w:tc>
        <w:tc>
          <w:tcPr>
            <w:tcW w:w="2693" w:type="dxa"/>
          </w:tcPr>
          <w:p w:rsidR="00676313" w:rsidRPr="00676313" w:rsidRDefault="00676313" w:rsidP="00670945">
            <w:pPr>
              <w:spacing w:after="240" w:line="240" w:lineRule="auto"/>
            </w:pPr>
            <w:r w:rsidRPr="00676313">
              <w:t xml:space="preserve">Struktur kurikulum </w:t>
            </w:r>
            <w:proofErr w:type="gramStart"/>
            <w:r w:rsidRPr="00676313">
              <w:t>pendidikan  akademik</w:t>
            </w:r>
            <w:proofErr w:type="gramEnd"/>
            <w:r w:rsidRPr="00676313">
              <w:t xml:space="preserve"> dan profesi.</w:t>
            </w:r>
            <w:r w:rsidRPr="00676313">
              <w:br/>
              <w:t xml:space="preserve">Isi kurikulum meliputi prinsip-prinsip metode ilmiah, ilmu humaniora, ilmu kedokteran dasar, ilmu biomedis veteriner, ilmu produksi dan reproduksi veteriner, patologi veteriner, ilmu penyakit hewan, epidemiologi dan ilmu </w:t>
            </w:r>
            <w:proofErr w:type="gramStart"/>
            <w:r w:rsidRPr="00676313">
              <w:t>kesehatan  masyarakat</w:t>
            </w:r>
            <w:proofErr w:type="gramEnd"/>
            <w:r w:rsidRPr="00676313">
              <w:t xml:space="preserve"> veteriner serta ilmu klinik veteriner.</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lastRenderedPageBreak/>
              <w:t>69</w:t>
            </w:r>
          </w:p>
        </w:tc>
        <w:tc>
          <w:tcPr>
            <w:tcW w:w="1304" w:type="dxa"/>
          </w:tcPr>
          <w:p w:rsidR="00676313" w:rsidRPr="00676313" w:rsidRDefault="00676313" w:rsidP="00670945">
            <w:pPr>
              <w:spacing w:line="240" w:lineRule="auto"/>
              <w:jc w:val="center"/>
            </w:pPr>
            <w:r w:rsidRPr="00676313">
              <w:rPr>
                <w:noProof/>
                <w:color w:val="000000"/>
                <w:lang w:val="id-ID"/>
              </w:rPr>
              <w:t>5.1.4</w:t>
            </w:r>
          </w:p>
        </w:tc>
        <w:tc>
          <w:tcPr>
            <w:tcW w:w="2693" w:type="dxa"/>
          </w:tcPr>
          <w:p w:rsidR="00676313" w:rsidRPr="00676313" w:rsidRDefault="00676313" w:rsidP="00670945">
            <w:pPr>
              <w:spacing w:line="240" w:lineRule="auto"/>
            </w:pPr>
            <w:r w:rsidRPr="00676313">
              <w:t>Fleksibilitas mata kuliah pilihan.</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0,00</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70</w:t>
            </w:r>
          </w:p>
        </w:tc>
        <w:tc>
          <w:tcPr>
            <w:tcW w:w="1304" w:type="dxa"/>
          </w:tcPr>
          <w:p w:rsidR="00676313" w:rsidRPr="00676313" w:rsidRDefault="00676313" w:rsidP="00670945">
            <w:pPr>
              <w:spacing w:line="240" w:lineRule="auto"/>
              <w:jc w:val="center"/>
            </w:pPr>
            <w:r w:rsidRPr="00676313">
              <w:rPr>
                <w:color w:val="000000"/>
              </w:rPr>
              <w:t>5.1.</w:t>
            </w:r>
            <w:r w:rsidRPr="00676313">
              <w:rPr>
                <w:color w:val="000000"/>
                <w:lang w:val="id-ID"/>
              </w:rPr>
              <w:t>5</w:t>
            </w:r>
          </w:p>
        </w:tc>
        <w:tc>
          <w:tcPr>
            <w:tcW w:w="2693" w:type="dxa"/>
          </w:tcPr>
          <w:p w:rsidR="00676313" w:rsidRPr="00676313" w:rsidRDefault="00676313" w:rsidP="00670945">
            <w:pPr>
              <w:spacing w:line="240" w:lineRule="auto"/>
            </w:pPr>
            <w:r w:rsidRPr="00676313">
              <w:t xml:space="preserve">Substansi dan  pelaksanaan praktikum/praktik pendidikan </w:t>
            </w:r>
            <w:r w:rsidRPr="00676313">
              <w:br/>
              <w:t xml:space="preserve">Meliputi: 1) prinsip metode ilmiah, 2) ilmu kedokteran dasar, 3)  ilmu biomedis veteriner, 4)  ilmu produksi dan reproduksi veteriner,5) patologi veteriner, 6) ilmu penyakit hewan, 7) epidemiologi dan kesehatan  masyarakat veteriner serta 8) ilmu klinik veteriner. </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0,00</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71</w:t>
            </w:r>
          </w:p>
        </w:tc>
        <w:tc>
          <w:tcPr>
            <w:tcW w:w="1304" w:type="dxa"/>
          </w:tcPr>
          <w:p w:rsidR="00676313" w:rsidRPr="00676313" w:rsidRDefault="00676313" w:rsidP="00670945">
            <w:pPr>
              <w:spacing w:line="240" w:lineRule="auto"/>
              <w:jc w:val="center"/>
            </w:pPr>
            <w:r w:rsidRPr="00676313">
              <w:t>5.1.</w:t>
            </w:r>
            <w:r w:rsidRPr="00676313">
              <w:rPr>
                <w:lang w:val="id-ID"/>
              </w:rPr>
              <w:t>6</w:t>
            </w:r>
          </w:p>
        </w:tc>
        <w:tc>
          <w:tcPr>
            <w:tcW w:w="2693" w:type="dxa"/>
          </w:tcPr>
          <w:p w:rsidR="00676313" w:rsidRPr="00676313" w:rsidRDefault="00676313" w:rsidP="00670945">
            <w:pPr>
              <w:spacing w:line="240" w:lineRule="auto"/>
            </w:pPr>
            <w:r w:rsidRPr="00676313">
              <w:t>Peninjauan dan upaya perbaikan implementasi kurikulum.</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0,00</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72</w:t>
            </w:r>
          </w:p>
        </w:tc>
        <w:tc>
          <w:tcPr>
            <w:tcW w:w="1304" w:type="dxa"/>
          </w:tcPr>
          <w:p w:rsidR="00676313" w:rsidRPr="00676313" w:rsidRDefault="00676313" w:rsidP="00670945">
            <w:pPr>
              <w:spacing w:line="240" w:lineRule="auto"/>
              <w:jc w:val="center"/>
              <w:rPr>
                <w:lang w:val="id-ID"/>
              </w:rPr>
            </w:pPr>
            <w:r w:rsidRPr="00676313">
              <w:rPr>
                <w:lang w:val="id-ID"/>
              </w:rPr>
              <w:t>5.1.7.1</w:t>
            </w:r>
          </w:p>
        </w:tc>
        <w:tc>
          <w:tcPr>
            <w:tcW w:w="2693" w:type="dxa"/>
          </w:tcPr>
          <w:p w:rsidR="00676313" w:rsidRPr="00676313" w:rsidRDefault="00676313" w:rsidP="00670945">
            <w:pPr>
              <w:spacing w:line="240" w:lineRule="auto"/>
              <w:rPr>
                <w:color w:val="000000"/>
              </w:rPr>
            </w:pPr>
            <w:r w:rsidRPr="00676313">
              <w:rPr>
                <w:color w:val="000000"/>
              </w:rPr>
              <w:t>Pelaksanaan peninjauan kurikulum selama 5 tahun terakhir.</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73</w:t>
            </w:r>
          </w:p>
        </w:tc>
        <w:tc>
          <w:tcPr>
            <w:tcW w:w="1304" w:type="dxa"/>
          </w:tcPr>
          <w:p w:rsidR="00676313" w:rsidRPr="00676313" w:rsidRDefault="00676313" w:rsidP="00670945">
            <w:pPr>
              <w:spacing w:line="240" w:lineRule="auto"/>
              <w:jc w:val="center"/>
            </w:pPr>
            <w:r w:rsidRPr="00676313">
              <w:rPr>
                <w:noProof/>
                <w:lang w:val="id-ID"/>
              </w:rPr>
              <w:t>5.1.7.2</w:t>
            </w:r>
          </w:p>
        </w:tc>
        <w:tc>
          <w:tcPr>
            <w:tcW w:w="2693" w:type="dxa"/>
          </w:tcPr>
          <w:p w:rsidR="00676313" w:rsidRPr="00676313" w:rsidRDefault="00676313" w:rsidP="00670945">
            <w:pPr>
              <w:spacing w:line="240" w:lineRule="auto"/>
            </w:pPr>
            <w:r w:rsidRPr="00676313">
              <w:t xml:space="preserve">Penyesuaian kurikulum dengan perkembangan ilmu pengetahuan dan teknologi (seperti lokakarya, </w:t>
            </w:r>
            <w:r w:rsidRPr="00676313">
              <w:rPr>
                <w:i/>
                <w:iCs/>
              </w:rPr>
              <w:t>tracer study</w:t>
            </w:r>
            <w:r w:rsidRPr="00676313">
              <w:t xml:space="preserve">, forum ilmiah) </w:t>
            </w:r>
            <w:proofErr w:type="gramStart"/>
            <w:r w:rsidRPr="00676313">
              <w:t>serta  kebutuhan</w:t>
            </w:r>
            <w:proofErr w:type="gramEnd"/>
            <w:r w:rsidRPr="00676313">
              <w:t xml:space="preserve"> masyarakat (pemerintah, swasta, wiraswasta, praktisi, mahasiswa, dan lain-lain).</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74</w:t>
            </w:r>
          </w:p>
        </w:tc>
        <w:tc>
          <w:tcPr>
            <w:tcW w:w="1304" w:type="dxa"/>
          </w:tcPr>
          <w:p w:rsidR="00676313" w:rsidRPr="00676313" w:rsidRDefault="00676313" w:rsidP="00670945">
            <w:pPr>
              <w:spacing w:line="240" w:lineRule="auto"/>
              <w:jc w:val="center"/>
            </w:pPr>
            <w:r w:rsidRPr="00676313">
              <w:rPr>
                <w:color w:val="000000"/>
                <w:lang w:val="id-ID"/>
              </w:rPr>
              <w:t>5.2.1.</w:t>
            </w:r>
          </w:p>
        </w:tc>
        <w:tc>
          <w:tcPr>
            <w:tcW w:w="2693" w:type="dxa"/>
          </w:tcPr>
          <w:p w:rsidR="00676313" w:rsidRPr="00676313" w:rsidRDefault="00676313" w:rsidP="00670945">
            <w:pPr>
              <w:spacing w:line="240" w:lineRule="auto"/>
            </w:pPr>
            <w:r w:rsidRPr="00676313">
              <w:t xml:space="preserve">Relevansi perencanaan sistem </w:t>
            </w:r>
            <w:r w:rsidRPr="00676313">
              <w:lastRenderedPageBreak/>
              <w:t>pembelajaran dengan tujuan, ruang lingkup keilmuan, dan hierarkinya.</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rPr>
          <w:trHeight w:val="1468"/>
        </w:trPr>
        <w:tc>
          <w:tcPr>
            <w:tcW w:w="647" w:type="dxa"/>
          </w:tcPr>
          <w:p w:rsidR="00676313" w:rsidRPr="0031224D" w:rsidRDefault="00676313" w:rsidP="00111E5E">
            <w:pPr>
              <w:spacing w:line="240" w:lineRule="auto"/>
              <w:jc w:val="center"/>
              <w:rPr>
                <w:lang w:val="id-ID"/>
              </w:rPr>
            </w:pPr>
            <w:r w:rsidRPr="0031224D">
              <w:rPr>
                <w:lang w:val="id-ID"/>
              </w:rPr>
              <w:lastRenderedPageBreak/>
              <w:t>75</w:t>
            </w:r>
          </w:p>
        </w:tc>
        <w:tc>
          <w:tcPr>
            <w:tcW w:w="1304" w:type="dxa"/>
          </w:tcPr>
          <w:p w:rsidR="00676313" w:rsidRPr="00676313" w:rsidRDefault="00676313" w:rsidP="00670945">
            <w:pPr>
              <w:spacing w:line="240" w:lineRule="auto"/>
              <w:jc w:val="center"/>
            </w:pPr>
            <w:r w:rsidRPr="00676313">
              <w:rPr>
                <w:noProof/>
                <w:lang w:val="id-ID"/>
              </w:rPr>
              <w:t>5.2.2</w:t>
            </w:r>
          </w:p>
        </w:tc>
        <w:tc>
          <w:tcPr>
            <w:tcW w:w="2693" w:type="dxa"/>
          </w:tcPr>
          <w:p w:rsidR="00676313" w:rsidRPr="00676313" w:rsidRDefault="00676313" w:rsidP="00670945">
            <w:pPr>
              <w:spacing w:line="240" w:lineRule="auto"/>
            </w:pPr>
            <w:r w:rsidRPr="00676313">
              <w:t xml:space="preserve">Strategi proses pembelajaran yang diadopsi (misalnya </w:t>
            </w:r>
            <w:r w:rsidRPr="00676313">
              <w:rPr>
                <w:i/>
                <w:iCs/>
              </w:rPr>
              <w:t>student-centered learning</w:t>
            </w:r>
            <w:r w:rsidRPr="00676313">
              <w:t xml:space="preserve"> atau </w:t>
            </w:r>
            <w:r w:rsidRPr="00676313">
              <w:rPr>
                <w:i/>
                <w:iCs/>
              </w:rPr>
              <w:t>teacher-centered learning</w:t>
            </w:r>
            <w:r w:rsidRPr="00676313">
              <w:t>) dan sumber daya pendukungnya.</w:t>
            </w:r>
          </w:p>
        </w:tc>
        <w:tc>
          <w:tcPr>
            <w:tcW w:w="1701" w:type="dxa"/>
          </w:tcPr>
          <w:p w:rsidR="00676313" w:rsidRPr="0031224D" w:rsidRDefault="00676313" w:rsidP="00814305">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76</w:t>
            </w:r>
          </w:p>
        </w:tc>
        <w:tc>
          <w:tcPr>
            <w:tcW w:w="1304" w:type="dxa"/>
          </w:tcPr>
          <w:p w:rsidR="00676313" w:rsidRPr="00676313" w:rsidRDefault="00676313" w:rsidP="00670945">
            <w:pPr>
              <w:spacing w:line="240" w:lineRule="auto"/>
              <w:jc w:val="center"/>
              <w:rPr>
                <w:lang w:val="id-ID"/>
              </w:rPr>
            </w:pPr>
            <w:r w:rsidRPr="00676313">
              <w:rPr>
                <w:lang w:val="id-ID"/>
              </w:rPr>
              <w:t>5.2.3.1</w:t>
            </w:r>
          </w:p>
        </w:tc>
        <w:tc>
          <w:tcPr>
            <w:tcW w:w="2693" w:type="dxa"/>
          </w:tcPr>
          <w:p w:rsidR="00676313" w:rsidRPr="00676313" w:rsidRDefault="00676313" w:rsidP="00670945">
            <w:pPr>
              <w:spacing w:line="240" w:lineRule="auto"/>
            </w:pPr>
            <w:r w:rsidRPr="00676313">
              <w:t>Pelaksanaan pembelajaran  memiliki mekanisme untuk memonitor, mengkaji, dan memperbaiki secara periodik (setiap semester) kegiatan pembelajaran  tentang:</w:t>
            </w:r>
            <w:r w:rsidRPr="00676313">
              <w:br/>
              <w:t xml:space="preserve">(a) kehadiran dosen </w:t>
            </w:r>
            <w:r w:rsidRPr="00676313">
              <w:br/>
              <w:t>(b) kehadiran mahasiswa</w:t>
            </w:r>
            <w:r w:rsidRPr="00676313">
              <w:br/>
              <w:t>(c) materi perkuliahan</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77</w:t>
            </w:r>
          </w:p>
        </w:tc>
        <w:tc>
          <w:tcPr>
            <w:tcW w:w="1304" w:type="dxa"/>
          </w:tcPr>
          <w:p w:rsidR="00676313" w:rsidRPr="00676313" w:rsidRDefault="00676313" w:rsidP="00670945">
            <w:pPr>
              <w:spacing w:line="240" w:lineRule="auto"/>
              <w:jc w:val="center"/>
            </w:pPr>
            <w:r w:rsidRPr="00676313">
              <w:rPr>
                <w:color w:val="000000"/>
                <w:lang w:val="id-ID"/>
              </w:rPr>
              <w:t>5.2.3.2</w:t>
            </w:r>
          </w:p>
        </w:tc>
        <w:tc>
          <w:tcPr>
            <w:tcW w:w="2693" w:type="dxa"/>
          </w:tcPr>
          <w:p w:rsidR="00676313" w:rsidRPr="00676313" w:rsidRDefault="00676313" w:rsidP="00670945">
            <w:pPr>
              <w:spacing w:line="240" w:lineRule="auto"/>
            </w:pPr>
            <w:r w:rsidRPr="00676313">
              <w:t>Penyusunan materi pembelajaran.</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78</w:t>
            </w:r>
          </w:p>
        </w:tc>
        <w:tc>
          <w:tcPr>
            <w:tcW w:w="1304" w:type="dxa"/>
          </w:tcPr>
          <w:p w:rsidR="00676313" w:rsidRPr="00676313" w:rsidRDefault="00676313" w:rsidP="00670945">
            <w:pPr>
              <w:spacing w:line="240" w:lineRule="auto"/>
              <w:jc w:val="center"/>
            </w:pPr>
            <w:r w:rsidRPr="00676313">
              <w:rPr>
                <w:noProof/>
                <w:color w:val="000000"/>
                <w:lang w:val="id-ID"/>
              </w:rPr>
              <w:t>5.2.3.3</w:t>
            </w:r>
          </w:p>
        </w:tc>
        <w:tc>
          <w:tcPr>
            <w:tcW w:w="2693" w:type="dxa"/>
          </w:tcPr>
          <w:p w:rsidR="00676313" w:rsidRPr="00676313" w:rsidRDefault="00676313" w:rsidP="00670945">
            <w:pPr>
              <w:spacing w:line="240" w:lineRule="auto"/>
            </w:pPr>
            <w:r w:rsidRPr="00676313">
              <w:t>Mutu soal ujian dari mata kuliah keahlian.</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79</w:t>
            </w:r>
          </w:p>
        </w:tc>
        <w:tc>
          <w:tcPr>
            <w:tcW w:w="1304" w:type="dxa"/>
          </w:tcPr>
          <w:p w:rsidR="00676313" w:rsidRPr="00676313" w:rsidRDefault="00676313" w:rsidP="00670945">
            <w:pPr>
              <w:spacing w:line="240" w:lineRule="auto"/>
              <w:jc w:val="center"/>
            </w:pPr>
            <w:r w:rsidRPr="00676313">
              <w:rPr>
                <w:noProof/>
                <w:lang w:val="id-ID"/>
              </w:rPr>
              <w:t>5.2.4.1</w:t>
            </w:r>
          </w:p>
        </w:tc>
        <w:tc>
          <w:tcPr>
            <w:tcW w:w="2693" w:type="dxa"/>
          </w:tcPr>
          <w:p w:rsidR="00676313" w:rsidRPr="00676313" w:rsidRDefault="00676313" w:rsidP="00670945">
            <w:pPr>
              <w:spacing w:line="240" w:lineRule="auto"/>
            </w:pPr>
            <w:r w:rsidRPr="00676313">
              <w:t>Sistem Penilaian Acuan Kriteria.</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0,37</w:t>
            </w:r>
          </w:p>
        </w:tc>
        <w:tc>
          <w:tcPr>
            <w:tcW w:w="1417" w:type="dxa"/>
            <w:vAlign w:val="center"/>
          </w:tcPr>
          <w:p w:rsidR="00676313" w:rsidRDefault="00676313">
            <w:pPr>
              <w:jc w:val="center"/>
              <w:rPr>
                <w:b/>
                <w:bCs/>
                <w:sz w:val="20"/>
                <w:szCs w:val="20"/>
              </w:rPr>
            </w:pPr>
            <w:r>
              <w:rPr>
                <w:b/>
                <w:bCs/>
                <w:sz w:val="20"/>
                <w:szCs w:val="20"/>
              </w:rPr>
              <w:t>0,36</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80</w:t>
            </w:r>
          </w:p>
        </w:tc>
        <w:tc>
          <w:tcPr>
            <w:tcW w:w="1304" w:type="dxa"/>
          </w:tcPr>
          <w:p w:rsidR="00676313" w:rsidRPr="00676313" w:rsidRDefault="00676313" w:rsidP="00670945">
            <w:pPr>
              <w:spacing w:line="240" w:lineRule="auto"/>
              <w:jc w:val="center"/>
            </w:pPr>
            <w:r w:rsidRPr="00676313">
              <w:rPr>
                <w:noProof/>
                <w:lang w:val="id-ID"/>
              </w:rPr>
              <w:t>5.2.4.2</w:t>
            </w:r>
          </w:p>
        </w:tc>
        <w:tc>
          <w:tcPr>
            <w:tcW w:w="2693" w:type="dxa"/>
          </w:tcPr>
          <w:p w:rsidR="00676313" w:rsidRPr="00676313" w:rsidRDefault="00676313" w:rsidP="00670945">
            <w:pPr>
              <w:spacing w:line="240" w:lineRule="auto"/>
            </w:pPr>
            <w:r w:rsidRPr="00676313">
              <w:t xml:space="preserve">Sistem penilaian </w:t>
            </w:r>
            <w:proofErr w:type="gramStart"/>
            <w:r w:rsidRPr="00676313">
              <w:t>kompetensi  yang</w:t>
            </w:r>
            <w:proofErr w:type="gramEnd"/>
            <w:r w:rsidRPr="00676313">
              <w:t xml:space="preserve"> meliputi </w:t>
            </w:r>
            <w:r w:rsidRPr="00676313">
              <w:rPr>
                <w:i/>
                <w:iCs/>
              </w:rPr>
              <w:t xml:space="preserve">hard skill </w:t>
            </w:r>
            <w:r w:rsidRPr="00676313">
              <w:t>dan</w:t>
            </w:r>
            <w:r w:rsidRPr="00676313">
              <w:rPr>
                <w:i/>
                <w:iCs/>
              </w:rPr>
              <w:t xml:space="preserve"> soft skill</w:t>
            </w:r>
            <w:r w:rsidRPr="00676313">
              <w:t xml:space="preserve"> dan capaian tingkat   kompetensi.</w:t>
            </w:r>
            <w:r w:rsidRPr="00676313">
              <w:br/>
              <w:t>Penilaian dilakukan pada lima mata kuliah keahlian.</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81</w:t>
            </w:r>
          </w:p>
        </w:tc>
        <w:tc>
          <w:tcPr>
            <w:tcW w:w="1304" w:type="dxa"/>
          </w:tcPr>
          <w:p w:rsidR="00676313" w:rsidRPr="00676313" w:rsidRDefault="00676313" w:rsidP="00670945">
            <w:pPr>
              <w:spacing w:line="240" w:lineRule="auto"/>
              <w:jc w:val="center"/>
            </w:pPr>
            <w:r w:rsidRPr="00676313">
              <w:rPr>
                <w:noProof/>
              </w:rPr>
              <w:t>5.2.</w:t>
            </w:r>
            <w:r w:rsidRPr="00676313">
              <w:rPr>
                <w:noProof/>
                <w:lang w:val="id-ID"/>
              </w:rPr>
              <w:t>5</w:t>
            </w:r>
          </w:p>
        </w:tc>
        <w:tc>
          <w:tcPr>
            <w:tcW w:w="2693" w:type="dxa"/>
          </w:tcPr>
          <w:p w:rsidR="00676313" w:rsidRPr="00676313" w:rsidRDefault="00676313" w:rsidP="00670945">
            <w:pPr>
              <w:spacing w:line="240" w:lineRule="auto"/>
            </w:pPr>
            <w:r w:rsidRPr="00676313">
              <w:t xml:space="preserve">Keberadaan dokumen yang memuat peraturan akademik mengenai sistem penilaian proses dan </w:t>
            </w:r>
            <w:r w:rsidRPr="00676313">
              <w:lastRenderedPageBreak/>
              <w:t>hasil pembelajaran (misalnya syarat kelulusan, remediasi) serta pelaksanaannya.</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lastRenderedPageBreak/>
              <w:t>82</w:t>
            </w:r>
          </w:p>
        </w:tc>
        <w:tc>
          <w:tcPr>
            <w:tcW w:w="1304" w:type="dxa"/>
          </w:tcPr>
          <w:p w:rsidR="00676313" w:rsidRPr="00676313" w:rsidRDefault="00676313" w:rsidP="00670945">
            <w:pPr>
              <w:spacing w:line="240" w:lineRule="auto"/>
              <w:jc w:val="center"/>
            </w:pPr>
            <w:r w:rsidRPr="00676313">
              <w:rPr>
                <w:noProof/>
                <w:lang w:val="id-ID"/>
              </w:rPr>
              <w:t>5.2.6</w:t>
            </w:r>
          </w:p>
        </w:tc>
        <w:tc>
          <w:tcPr>
            <w:tcW w:w="2693" w:type="dxa"/>
          </w:tcPr>
          <w:p w:rsidR="00676313" w:rsidRPr="00676313" w:rsidRDefault="00676313" w:rsidP="00670945">
            <w:pPr>
              <w:spacing w:line="240" w:lineRule="auto"/>
            </w:pPr>
            <w:r w:rsidRPr="00676313">
              <w:t>Penjaringan umpan balik terhadap proses pembelajaran dan tindak lanjutnya.</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83</w:t>
            </w:r>
          </w:p>
        </w:tc>
        <w:tc>
          <w:tcPr>
            <w:tcW w:w="1304" w:type="dxa"/>
          </w:tcPr>
          <w:p w:rsidR="00676313" w:rsidRPr="00676313" w:rsidRDefault="00676313" w:rsidP="00670945">
            <w:pPr>
              <w:spacing w:line="240" w:lineRule="auto"/>
              <w:jc w:val="center"/>
            </w:pPr>
            <w:r w:rsidRPr="00676313">
              <w:rPr>
                <w:noProof/>
              </w:rPr>
              <w:t>5.3.1</w:t>
            </w:r>
          </w:p>
        </w:tc>
        <w:tc>
          <w:tcPr>
            <w:tcW w:w="2693" w:type="dxa"/>
          </w:tcPr>
          <w:p w:rsidR="00676313" w:rsidRPr="00676313" w:rsidRDefault="00676313" w:rsidP="00670945">
            <w:pPr>
              <w:spacing w:line="240" w:lineRule="auto"/>
            </w:pPr>
            <w:r w:rsidRPr="00676313">
              <w:t xml:space="preserve">Ketersediaan pedoman/panduan pembimbingan akademik, </w:t>
            </w:r>
            <w:r w:rsidRPr="00676313">
              <w:rPr>
                <w:i/>
                <w:iCs/>
              </w:rPr>
              <w:t>logbook</w:t>
            </w:r>
            <w:r w:rsidRPr="00676313">
              <w:t>, dan konsistensi pelaksanaannya.</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0,00</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84</w:t>
            </w:r>
          </w:p>
        </w:tc>
        <w:tc>
          <w:tcPr>
            <w:tcW w:w="1304" w:type="dxa"/>
          </w:tcPr>
          <w:p w:rsidR="00676313" w:rsidRPr="00676313" w:rsidRDefault="00676313" w:rsidP="00670945">
            <w:pPr>
              <w:spacing w:line="240" w:lineRule="auto"/>
              <w:jc w:val="center"/>
            </w:pPr>
            <w:r w:rsidRPr="00676313">
              <w:rPr>
                <w:noProof/>
                <w:lang w:val="id-ID"/>
              </w:rPr>
              <w:t>5.</w:t>
            </w:r>
            <w:r w:rsidRPr="00676313">
              <w:rPr>
                <w:noProof/>
              </w:rPr>
              <w:t>3.2</w:t>
            </w:r>
          </w:p>
        </w:tc>
        <w:tc>
          <w:tcPr>
            <w:tcW w:w="2693" w:type="dxa"/>
          </w:tcPr>
          <w:p w:rsidR="00676313" w:rsidRPr="00676313" w:rsidRDefault="00676313" w:rsidP="00670945">
            <w:pPr>
              <w:spacing w:line="240" w:lineRule="auto"/>
            </w:pPr>
            <w:r w:rsidRPr="00676313">
              <w:t>Rata-rata banyaknya mahasiswa per dosen pembimbing akademik (PA) per tahun.</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0,00</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85</w:t>
            </w:r>
          </w:p>
        </w:tc>
        <w:tc>
          <w:tcPr>
            <w:tcW w:w="1304" w:type="dxa"/>
          </w:tcPr>
          <w:p w:rsidR="00676313" w:rsidRPr="00676313" w:rsidRDefault="00676313" w:rsidP="00670945">
            <w:pPr>
              <w:spacing w:line="240" w:lineRule="auto"/>
              <w:jc w:val="center"/>
            </w:pPr>
            <w:r w:rsidRPr="00676313">
              <w:rPr>
                <w:lang w:val="id-ID"/>
              </w:rPr>
              <w:t>5.3.3</w:t>
            </w:r>
          </w:p>
        </w:tc>
        <w:tc>
          <w:tcPr>
            <w:tcW w:w="2693" w:type="dxa"/>
          </w:tcPr>
          <w:p w:rsidR="00676313" w:rsidRPr="00676313" w:rsidRDefault="00676313" w:rsidP="00670945">
            <w:pPr>
              <w:spacing w:after="240" w:line="240" w:lineRule="auto"/>
            </w:pPr>
            <w:r w:rsidRPr="00676313">
              <w:t>Efektivitas kegiatan pembimbingan.</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0,00</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86</w:t>
            </w:r>
          </w:p>
        </w:tc>
        <w:tc>
          <w:tcPr>
            <w:tcW w:w="1304" w:type="dxa"/>
          </w:tcPr>
          <w:p w:rsidR="00676313" w:rsidRPr="00676313" w:rsidRDefault="00676313" w:rsidP="00670945">
            <w:pPr>
              <w:spacing w:line="240" w:lineRule="auto"/>
              <w:jc w:val="center"/>
            </w:pPr>
            <w:r w:rsidRPr="00676313">
              <w:rPr>
                <w:noProof/>
              </w:rPr>
              <w:t>5.4.1</w:t>
            </w:r>
            <w:r w:rsidRPr="00676313">
              <w:rPr>
                <w:noProof/>
                <w:lang w:val="id-ID"/>
              </w:rPr>
              <w:t>.</w:t>
            </w:r>
          </w:p>
        </w:tc>
        <w:tc>
          <w:tcPr>
            <w:tcW w:w="2693" w:type="dxa"/>
          </w:tcPr>
          <w:p w:rsidR="00676313" w:rsidRPr="00676313" w:rsidRDefault="00676313" w:rsidP="00670945">
            <w:pPr>
              <w:spacing w:line="240" w:lineRule="auto"/>
            </w:pPr>
            <w:r w:rsidRPr="00676313">
              <w:t xml:space="preserve">Keberadaan </w:t>
            </w:r>
            <w:proofErr w:type="gramStart"/>
            <w:r w:rsidRPr="00676313">
              <w:t>panduan  pembimbingan</w:t>
            </w:r>
            <w:proofErr w:type="gramEnd"/>
            <w:r w:rsidRPr="00676313">
              <w:t xml:space="preserve"> tugas skripsi</w:t>
            </w:r>
            <w:r w:rsidRPr="00676313">
              <w:rPr>
                <w:i/>
                <w:iCs/>
              </w:rPr>
              <w:t xml:space="preserve"> </w:t>
            </w:r>
            <w:r w:rsidRPr="00676313">
              <w:t>dan konsistensi pelaksanaannya.</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0,00</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87</w:t>
            </w:r>
          </w:p>
        </w:tc>
        <w:tc>
          <w:tcPr>
            <w:tcW w:w="1304" w:type="dxa"/>
          </w:tcPr>
          <w:p w:rsidR="00676313" w:rsidRPr="00676313" w:rsidRDefault="00676313" w:rsidP="00670945">
            <w:pPr>
              <w:spacing w:line="240" w:lineRule="auto"/>
              <w:jc w:val="center"/>
            </w:pPr>
            <w:r w:rsidRPr="00676313">
              <w:rPr>
                <w:noProof/>
              </w:rPr>
              <w:t>5.4.2</w:t>
            </w:r>
          </w:p>
        </w:tc>
        <w:tc>
          <w:tcPr>
            <w:tcW w:w="2693" w:type="dxa"/>
          </w:tcPr>
          <w:p w:rsidR="00676313" w:rsidRPr="00676313" w:rsidRDefault="00676313" w:rsidP="00670945">
            <w:pPr>
              <w:spacing w:line="240" w:lineRule="auto"/>
            </w:pPr>
            <w:r w:rsidRPr="00676313">
              <w:t>Cara pelaksanaan pembimbingan skripsi.</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0,00</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88</w:t>
            </w:r>
          </w:p>
        </w:tc>
        <w:tc>
          <w:tcPr>
            <w:tcW w:w="1304" w:type="dxa"/>
          </w:tcPr>
          <w:p w:rsidR="00676313" w:rsidRPr="00676313" w:rsidRDefault="00676313" w:rsidP="00670945">
            <w:pPr>
              <w:spacing w:line="240" w:lineRule="auto"/>
              <w:jc w:val="center"/>
            </w:pPr>
            <w:r w:rsidRPr="00676313">
              <w:rPr>
                <w:lang w:val="id-ID"/>
              </w:rPr>
              <w:t>5.4.3.</w:t>
            </w:r>
          </w:p>
        </w:tc>
        <w:tc>
          <w:tcPr>
            <w:tcW w:w="2693" w:type="dxa"/>
          </w:tcPr>
          <w:p w:rsidR="00676313" w:rsidRPr="00676313" w:rsidRDefault="00676313" w:rsidP="00670945">
            <w:pPr>
              <w:spacing w:line="240" w:lineRule="auto"/>
            </w:pPr>
            <w:r w:rsidRPr="00676313">
              <w:t>Rata-rata jumlah pertemuan/pembimbingan selama penyelesaian tugas skripsi (R</w:t>
            </w:r>
            <w:r w:rsidRPr="00676313">
              <w:rPr>
                <w:vertAlign w:val="subscript"/>
              </w:rPr>
              <w:t>BTS</w:t>
            </w:r>
            <w:r w:rsidRPr="00676313">
              <w:t>).</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0,00</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89</w:t>
            </w:r>
          </w:p>
        </w:tc>
        <w:tc>
          <w:tcPr>
            <w:tcW w:w="1304" w:type="dxa"/>
          </w:tcPr>
          <w:p w:rsidR="00676313" w:rsidRPr="00676313" w:rsidRDefault="00676313" w:rsidP="00670945">
            <w:pPr>
              <w:spacing w:line="240" w:lineRule="auto"/>
              <w:jc w:val="center"/>
            </w:pPr>
            <w:r w:rsidRPr="00676313">
              <w:rPr>
                <w:noProof/>
              </w:rPr>
              <w:t>5.4.</w:t>
            </w:r>
            <w:r w:rsidRPr="00676313">
              <w:rPr>
                <w:noProof/>
                <w:lang w:val="id-ID"/>
              </w:rPr>
              <w:t>4</w:t>
            </w:r>
          </w:p>
        </w:tc>
        <w:tc>
          <w:tcPr>
            <w:tcW w:w="2693" w:type="dxa"/>
          </w:tcPr>
          <w:p w:rsidR="00676313" w:rsidRPr="00676313" w:rsidRDefault="00676313" w:rsidP="00670945">
            <w:pPr>
              <w:spacing w:line="240" w:lineRule="auto"/>
            </w:pPr>
            <w:r w:rsidRPr="00676313">
              <w:t>Rasio mahasiswa tugas skripsi terhadap dosen pembimbing skripsi.</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0,00</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90</w:t>
            </w:r>
          </w:p>
        </w:tc>
        <w:tc>
          <w:tcPr>
            <w:tcW w:w="1304" w:type="dxa"/>
          </w:tcPr>
          <w:p w:rsidR="00676313" w:rsidRPr="00676313" w:rsidRDefault="00676313" w:rsidP="00670945">
            <w:pPr>
              <w:spacing w:line="240" w:lineRule="auto"/>
              <w:jc w:val="center"/>
            </w:pPr>
            <w:r w:rsidRPr="00676313">
              <w:rPr>
                <w:noProof/>
                <w:color w:val="000000"/>
                <w:lang w:val="id-ID"/>
              </w:rPr>
              <w:t>5.4.5.</w:t>
            </w:r>
          </w:p>
        </w:tc>
        <w:tc>
          <w:tcPr>
            <w:tcW w:w="2693" w:type="dxa"/>
          </w:tcPr>
          <w:p w:rsidR="00676313" w:rsidRPr="00676313" w:rsidRDefault="00676313" w:rsidP="00670945">
            <w:pPr>
              <w:spacing w:line="240" w:lineRule="auto"/>
            </w:pPr>
            <w:r w:rsidRPr="00676313">
              <w:t>Rata-rata waktu penyelesaian penulisan tugas skripsi (R</w:t>
            </w:r>
            <w:r w:rsidRPr="00676313">
              <w:rPr>
                <w:vertAlign w:val="subscript"/>
              </w:rPr>
              <w:t>PTS</w:t>
            </w:r>
            <w:proofErr w:type="gramStart"/>
            <w:r w:rsidRPr="00676313">
              <w:t>)</w:t>
            </w:r>
            <w:proofErr w:type="gramEnd"/>
            <w:r w:rsidRPr="00676313">
              <w:br/>
              <w:t>(tugas skripsi dijadwalkan selesai dalam satu semester).</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0,00</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lastRenderedPageBreak/>
              <w:t>91</w:t>
            </w:r>
          </w:p>
        </w:tc>
        <w:tc>
          <w:tcPr>
            <w:tcW w:w="1304" w:type="dxa"/>
          </w:tcPr>
          <w:p w:rsidR="00676313" w:rsidRPr="00676313" w:rsidRDefault="00676313" w:rsidP="00670945">
            <w:pPr>
              <w:spacing w:line="240" w:lineRule="auto"/>
              <w:jc w:val="center"/>
            </w:pPr>
            <w:r w:rsidRPr="00676313">
              <w:rPr>
                <w:noProof/>
              </w:rPr>
              <w:t>5.</w:t>
            </w:r>
            <w:r w:rsidRPr="00676313">
              <w:rPr>
                <w:noProof/>
                <w:lang w:val="id-ID"/>
              </w:rPr>
              <w:t>5</w:t>
            </w:r>
            <w:r w:rsidRPr="00676313">
              <w:rPr>
                <w:noProof/>
              </w:rPr>
              <w:t>.</w:t>
            </w:r>
            <w:r w:rsidRPr="00676313">
              <w:rPr>
                <w:noProof/>
                <w:lang w:val="id-ID"/>
              </w:rPr>
              <w:t>1.1</w:t>
            </w:r>
          </w:p>
        </w:tc>
        <w:tc>
          <w:tcPr>
            <w:tcW w:w="2693" w:type="dxa"/>
          </w:tcPr>
          <w:p w:rsidR="00676313" w:rsidRPr="00676313" w:rsidRDefault="00676313" w:rsidP="00670945">
            <w:pPr>
              <w:spacing w:line="240" w:lineRule="auto"/>
            </w:pPr>
            <w:r w:rsidRPr="00676313">
              <w:t xml:space="preserve">Rasio mahasiswa </w:t>
            </w:r>
            <w:proofErr w:type="gramStart"/>
            <w:r w:rsidRPr="00676313">
              <w:t>koasistensi  terhadap</w:t>
            </w:r>
            <w:proofErr w:type="gramEnd"/>
            <w:r w:rsidRPr="00676313">
              <w:t xml:space="preserve"> dosen pembimbing per periode koasistensi.</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0,00</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92</w:t>
            </w:r>
          </w:p>
        </w:tc>
        <w:tc>
          <w:tcPr>
            <w:tcW w:w="1304" w:type="dxa"/>
          </w:tcPr>
          <w:p w:rsidR="00676313" w:rsidRPr="00676313" w:rsidRDefault="00676313" w:rsidP="00670945">
            <w:pPr>
              <w:spacing w:line="240" w:lineRule="auto"/>
              <w:jc w:val="center"/>
            </w:pPr>
            <w:r w:rsidRPr="00676313">
              <w:rPr>
                <w:color w:val="000000"/>
                <w:lang w:val="id-ID"/>
              </w:rPr>
              <w:t>5.5.1.2</w:t>
            </w:r>
          </w:p>
        </w:tc>
        <w:tc>
          <w:tcPr>
            <w:tcW w:w="2693" w:type="dxa"/>
          </w:tcPr>
          <w:p w:rsidR="00676313" w:rsidRPr="00676313" w:rsidRDefault="00676313" w:rsidP="00670945">
            <w:pPr>
              <w:spacing w:line="240" w:lineRule="auto"/>
              <w:rPr>
                <w:color w:val="000000"/>
              </w:rPr>
            </w:pPr>
            <w:r w:rsidRPr="00676313">
              <w:rPr>
                <w:color w:val="000000"/>
              </w:rPr>
              <w:t>Rata-rata jumlah jam pertemuan pembimbingan.</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0,00</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93</w:t>
            </w:r>
          </w:p>
        </w:tc>
        <w:tc>
          <w:tcPr>
            <w:tcW w:w="1304" w:type="dxa"/>
          </w:tcPr>
          <w:p w:rsidR="00676313" w:rsidRPr="00676313" w:rsidRDefault="00676313" w:rsidP="00670945">
            <w:pPr>
              <w:spacing w:line="240" w:lineRule="auto"/>
              <w:jc w:val="center"/>
            </w:pPr>
            <w:r w:rsidRPr="00676313">
              <w:rPr>
                <w:lang w:val="id-ID"/>
              </w:rPr>
              <w:t>5.5.1.3</w:t>
            </w:r>
          </w:p>
        </w:tc>
        <w:tc>
          <w:tcPr>
            <w:tcW w:w="2693" w:type="dxa"/>
          </w:tcPr>
          <w:p w:rsidR="00676313" w:rsidRPr="00676313" w:rsidRDefault="00676313" w:rsidP="00670945">
            <w:pPr>
              <w:spacing w:line="240" w:lineRule="auto"/>
            </w:pPr>
            <w:r w:rsidRPr="00676313">
              <w:t>Kualifikasi dosen pembimbing koasistensi (PK).</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0,00</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94</w:t>
            </w:r>
          </w:p>
        </w:tc>
        <w:tc>
          <w:tcPr>
            <w:tcW w:w="1304" w:type="dxa"/>
          </w:tcPr>
          <w:p w:rsidR="00676313" w:rsidRPr="00676313" w:rsidRDefault="00676313" w:rsidP="00670945">
            <w:pPr>
              <w:spacing w:line="240" w:lineRule="auto"/>
              <w:jc w:val="center"/>
            </w:pPr>
            <w:r w:rsidRPr="00676313">
              <w:rPr>
                <w:noProof/>
              </w:rPr>
              <w:t>5.</w:t>
            </w:r>
            <w:r w:rsidRPr="00676313">
              <w:rPr>
                <w:noProof/>
                <w:lang w:val="id-ID"/>
              </w:rPr>
              <w:t>5</w:t>
            </w:r>
            <w:r w:rsidRPr="00676313">
              <w:rPr>
                <w:noProof/>
              </w:rPr>
              <w:t>.</w:t>
            </w:r>
            <w:r w:rsidRPr="00676313">
              <w:rPr>
                <w:noProof/>
                <w:lang w:val="id-ID"/>
              </w:rPr>
              <w:t>2</w:t>
            </w:r>
          </w:p>
        </w:tc>
        <w:tc>
          <w:tcPr>
            <w:tcW w:w="2693" w:type="dxa"/>
          </w:tcPr>
          <w:p w:rsidR="00676313" w:rsidRPr="00676313" w:rsidRDefault="00676313" w:rsidP="00670945">
            <w:pPr>
              <w:spacing w:line="240" w:lineRule="auto"/>
            </w:pPr>
            <w:r w:rsidRPr="00676313">
              <w:t xml:space="preserve">Ketersediaan </w:t>
            </w:r>
            <w:proofErr w:type="gramStart"/>
            <w:r w:rsidRPr="00676313">
              <w:t>panduan  pembimbingan</w:t>
            </w:r>
            <w:proofErr w:type="gramEnd"/>
            <w:r w:rsidRPr="00676313">
              <w:t xml:space="preserve"> koasistensi dan konsistensi pelaksanaannya.</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0,00</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95</w:t>
            </w:r>
          </w:p>
        </w:tc>
        <w:tc>
          <w:tcPr>
            <w:tcW w:w="1304" w:type="dxa"/>
          </w:tcPr>
          <w:p w:rsidR="00676313" w:rsidRPr="00676313" w:rsidRDefault="00676313" w:rsidP="00670945">
            <w:pPr>
              <w:spacing w:line="240" w:lineRule="auto"/>
              <w:jc w:val="center"/>
            </w:pPr>
            <w:r w:rsidRPr="00676313">
              <w:rPr>
                <w:lang w:val="sv-SE"/>
              </w:rPr>
              <w:t>5.</w:t>
            </w:r>
            <w:r w:rsidRPr="00676313">
              <w:rPr>
                <w:lang w:val="id-ID"/>
              </w:rPr>
              <w:t>5.3</w:t>
            </w:r>
          </w:p>
        </w:tc>
        <w:tc>
          <w:tcPr>
            <w:tcW w:w="2693" w:type="dxa"/>
          </w:tcPr>
          <w:p w:rsidR="00676313" w:rsidRPr="00676313" w:rsidRDefault="00676313" w:rsidP="00670945">
            <w:pPr>
              <w:spacing w:line="240" w:lineRule="auto"/>
            </w:pPr>
            <w:r w:rsidRPr="00676313">
              <w:t>Efektivitas kegiatan pembimbingan koasistensi.</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0,00</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96</w:t>
            </w:r>
          </w:p>
        </w:tc>
        <w:tc>
          <w:tcPr>
            <w:tcW w:w="1304" w:type="dxa"/>
          </w:tcPr>
          <w:p w:rsidR="00676313" w:rsidRPr="00676313" w:rsidRDefault="00676313" w:rsidP="00670945">
            <w:pPr>
              <w:spacing w:line="240" w:lineRule="auto"/>
              <w:jc w:val="center"/>
            </w:pPr>
            <w:r w:rsidRPr="00676313">
              <w:rPr>
                <w:color w:val="000000"/>
              </w:rPr>
              <w:t>5.5.</w:t>
            </w:r>
            <w:r w:rsidRPr="00676313">
              <w:rPr>
                <w:color w:val="000000"/>
                <w:lang w:val="id-ID"/>
              </w:rPr>
              <w:t>4</w:t>
            </w:r>
          </w:p>
        </w:tc>
        <w:tc>
          <w:tcPr>
            <w:tcW w:w="2693" w:type="dxa"/>
          </w:tcPr>
          <w:p w:rsidR="00676313" w:rsidRPr="00676313" w:rsidRDefault="00676313" w:rsidP="00670945">
            <w:pPr>
              <w:spacing w:line="240" w:lineRule="auto"/>
            </w:pPr>
            <w:r w:rsidRPr="00676313">
              <w:t xml:space="preserve">Persentase mahasiswa koasistensi yang </w:t>
            </w:r>
            <w:proofErr w:type="gramStart"/>
            <w:r w:rsidRPr="00676313">
              <w:t>lulus</w:t>
            </w:r>
            <w:proofErr w:type="gramEnd"/>
            <w:r w:rsidRPr="00676313">
              <w:t xml:space="preserve"> tepat waktu (P</w:t>
            </w:r>
            <w:r w:rsidRPr="00676313">
              <w:rPr>
                <w:vertAlign w:val="subscript"/>
              </w:rPr>
              <w:t>LKTW</w:t>
            </w:r>
            <w:r w:rsidRPr="00676313">
              <w:t>).</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0,00</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97</w:t>
            </w:r>
          </w:p>
        </w:tc>
        <w:tc>
          <w:tcPr>
            <w:tcW w:w="1304" w:type="dxa"/>
          </w:tcPr>
          <w:p w:rsidR="00676313" w:rsidRPr="00676313" w:rsidRDefault="00676313" w:rsidP="00670945">
            <w:pPr>
              <w:spacing w:line="240" w:lineRule="auto"/>
              <w:jc w:val="center"/>
            </w:pPr>
            <w:r w:rsidRPr="00676313">
              <w:rPr>
                <w:noProof/>
                <w:lang w:val="id-ID"/>
              </w:rPr>
              <w:t>5.</w:t>
            </w:r>
            <w:r w:rsidRPr="00676313">
              <w:rPr>
                <w:noProof/>
              </w:rPr>
              <w:t>5.</w:t>
            </w:r>
            <w:r w:rsidRPr="00676313">
              <w:rPr>
                <w:noProof/>
                <w:lang w:val="id-ID"/>
              </w:rPr>
              <w:t>5</w:t>
            </w:r>
          </w:p>
        </w:tc>
        <w:tc>
          <w:tcPr>
            <w:tcW w:w="2693" w:type="dxa"/>
          </w:tcPr>
          <w:p w:rsidR="00676313" w:rsidRPr="00676313" w:rsidRDefault="00676313" w:rsidP="00670945">
            <w:pPr>
              <w:spacing w:line="240" w:lineRule="auto"/>
            </w:pPr>
            <w:r w:rsidRPr="00676313">
              <w:t>Pustaka utama untuk setiap mata kuliah/ praktik koasistensi.</w:t>
            </w:r>
            <w:r w:rsidRPr="00676313">
              <w:br/>
              <w:t>Ketersediaan pustaka utama dengan topik, keterkinian (lima tahun terakhir).</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0,00</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98</w:t>
            </w:r>
          </w:p>
        </w:tc>
        <w:tc>
          <w:tcPr>
            <w:tcW w:w="1304" w:type="dxa"/>
          </w:tcPr>
          <w:p w:rsidR="00676313" w:rsidRPr="00676313" w:rsidRDefault="00676313" w:rsidP="00670945">
            <w:pPr>
              <w:spacing w:line="240" w:lineRule="auto"/>
              <w:jc w:val="center"/>
            </w:pPr>
            <w:r w:rsidRPr="00676313">
              <w:rPr>
                <w:noProof/>
                <w:color w:val="000000"/>
                <w:lang w:val="id-ID"/>
              </w:rPr>
              <w:t>5.6.1</w:t>
            </w:r>
          </w:p>
        </w:tc>
        <w:tc>
          <w:tcPr>
            <w:tcW w:w="2693" w:type="dxa"/>
          </w:tcPr>
          <w:p w:rsidR="00676313" w:rsidRPr="00676313" w:rsidRDefault="00676313" w:rsidP="00670945">
            <w:pPr>
              <w:spacing w:line="240" w:lineRule="auto"/>
            </w:pPr>
            <w:r w:rsidRPr="00676313">
              <w:t>Peninjauan silabus/GBPP-SAP /RPKPS/ buku ajar/ buku modul/ buku blok/ buku koasistensi dalam satu tahun terakhir.</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0,00</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99</w:t>
            </w:r>
          </w:p>
        </w:tc>
        <w:tc>
          <w:tcPr>
            <w:tcW w:w="1304" w:type="dxa"/>
          </w:tcPr>
          <w:p w:rsidR="00676313" w:rsidRPr="00676313" w:rsidRDefault="00676313" w:rsidP="00670945">
            <w:pPr>
              <w:spacing w:line="240" w:lineRule="auto"/>
              <w:jc w:val="center"/>
            </w:pPr>
            <w:r w:rsidRPr="00676313">
              <w:rPr>
                <w:noProof/>
                <w:lang w:val="id-ID"/>
              </w:rPr>
              <w:t>5.6.2.1</w:t>
            </w:r>
          </w:p>
        </w:tc>
        <w:tc>
          <w:tcPr>
            <w:tcW w:w="2693" w:type="dxa"/>
          </w:tcPr>
          <w:p w:rsidR="00676313" w:rsidRPr="00676313" w:rsidRDefault="00676313" w:rsidP="00670945">
            <w:pPr>
              <w:spacing w:line="240" w:lineRule="auto"/>
            </w:pPr>
            <w:proofErr w:type="gramStart"/>
            <w:r w:rsidRPr="00676313">
              <w:t>Mekanisme  penyusunan</w:t>
            </w:r>
            <w:proofErr w:type="gramEnd"/>
            <w:r w:rsidRPr="00676313">
              <w:t xml:space="preserve"> materi koasistensi.</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0,00</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100</w:t>
            </w:r>
          </w:p>
        </w:tc>
        <w:tc>
          <w:tcPr>
            <w:tcW w:w="1304" w:type="dxa"/>
          </w:tcPr>
          <w:p w:rsidR="00676313" w:rsidRPr="00676313" w:rsidRDefault="00676313" w:rsidP="00670945">
            <w:pPr>
              <w:spacing w:line="240" w:lineRule="auto"/>
              <w:jc w:val="center"/>
            </w:pPr>
            <w:r w:rsidRPr="00676313">
              <w:rPr>
                <w:noProof/>
                <w:color w:val="000000"/>
                <w:lang w:val="id-ID"/>
              </w:rPr>
              <w:t>5.6</w:t>
            </w:r>
            <w:r w:rsidRPr="00676313">
              <w:rPr>
                <w:noProof/>
                <w:color w:val="000000"/>
              </w:rPr>
              <w:t>.</w:t>
            </w:r>
            <w:r w:rsidRPr="00676313">
              <w:rPr>
                <w:noProof/>
                <w:color w:val="000000"/>
                <w:lang w:val="id-ID"/>
              </w:rPr>
              <w:t>2</w:t>
            </w:r>
            <w:r w:rsidRPr="00676313">
              <w:rPr>
                <w:noProof/>
                <w:color w:val="000000"/>
              </w:rPr>
              <w:t>.</w:t>
            </w:r>
            <w:r w:rsidRPr="00676313">
              <w:rPr>
                <w:noProof/>
                <w:color w:val="000000"/>
                <w:lang w:val="id-ID"/>
              </w:rPr>
              <w:t>2</w:t>
            </w:r>
          </w:p>
        </w:tc>
        <w:tc>
          <w:tcPr>
            <w:tcW w:w="2693" w:type="dxa"/>
          </w:tcPr>
          <w:p w:rsidR="00676313" w:rsidRPr="00676313" w:rsidRDefault="00676313" w:rsidP="00670945">
            <w:pPr>
              <w:spacing w:line="240" w:lineRule="auto"/>
            </w:pPr>
            <w:r w:rsidRPr="00676313">
              <w:t xml:space="preserve">Mekanisme monitoring dan evaluasi untuk perbaikan pelaksanaan </w:t>
            </w:r>
            <w:r w:rsidRPr="00676313">
              <w:lastRenderedPageBreak/>
              <w:t>koasistensi per periode meliputi:</w:t>
            </w:r>
            <w:r w:rsidRPr="00676313">
              <w:br/>
              <w:t>(a) kehadiran mahasiswa</w:t>
            </w:r>
            <w:r w:rsidRPr="00676313">
              <w:br/>
              <w:t>(b) kehadiran dosen</w:t>
            </w:r>
            <w:r w:rsidRPr="00676313">
              <w:br/>
              <w:t>(c) materi koasistensi</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0,00</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lastRenderedPageBreak/>
              <w:t>101</w:t>
            </w:r>
          </w:p>
        </w:tc>
        <w:tc>
          <w:tcPr>
            <w:tcW w:w="1304" w:type="dxa"/>
          </w:tcPr>
          <w:p w:rsidR="00676313" w:rsidRPr="00676313" w:rsidRDefault="00676313" w:rsidP="00670945">
            <w:pPr>
              <w:spacing w:line="240" w:lineRule="auto"/>
              <w:jc w:val="center"/>
            </w:pPr>
            <w:r w:rsidRPr="00676313">
              <w:rPr>
                <w:noProof/>
                <w:color w:val="000000"/>
                <w:lang w:val="id-ID"/>
              </w:rPr>
              <w:t>5.6.3</w:t>
            </w:r>
          </w:p>
        </w:tc>
        <w:tc>
          <w:tcPr>
            <w:tcW w:w="2693" w:type="dxa"/>
          </w:tcPr>
          <w:p w:rsidR="00676313" w:rsidRPr="00676313" w:rsidRDefault="00676313" w:rsidP="00670945">
            <w:pPr>
              <w:spacing w:line="240" w:lineRule="auto"/>
            </w:pPr>
            <w:r w:rsidRPr="00676313">
              <w:t>Mutu soal ujian koasistensi satu tahun terakhir (Klinik Veteriner, Reproduksi Veteriner Kesehatan Masyarakat Veteriner, Patologi</w:t>
            </w:r>
            <w:proofErr w:type="gramStart"/>
            <w:r w:rsidRPr="00676313">
              <w:t>,  Mikrobiologi</w:t>
            </w:r>
            <w:proofErr w:type="gramEnd"/>
            <w:r w:rsidRPr="00676313">
              <w:t>, Parasitologi).</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0,00</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102</w:t>
            </w:r>
          </w:p>
        </w:tc>
        <w:tc>
          <w:tcPr>
            <w:tcW w:w="1304" w:type="dxa"/>
          </w:tcPr>
          <w:p w:rsidR="00676313" w:rsidRPr="00676313" w:rsidRDefault="00676313" w:rsidP="00670945">
            <w:pPr>
              <w:spacing w:line="240" w:lineRule="auto"/>
              <w:jc w:val="center"/>
            </w:pPr>
            <w:r w:rsidRPr="00676313">
              <w:rPr>
                <w:noProof/>
                <w:color w:val="000000"/>
                <w:lang w:val="id-ID"/>
              </w:rPr>
              <w:t>5.7.1</w:t>
            </w:r>
          </w:p>
        </w:tc>
        <w:tc>
          <w:tcPr>
            <w:tcW w:w="2693" w:type="dxa"/>
          </w:tcPr>
          <w:p w:rsidR="00676313" w:rsidRPr="00676313" w:rsidRDefault="00676313" w:rsidP="00670945">
            <w:pPr>
              <w:spacing w:line="240" w:lineRule="auto"/>
            </w:pPr>
            <w:r w:rsidRPr="00676313">
              <w:t>Kebijakan dan upaya peningkatan suasana akademik: kebijakan tentang suasana akademik (otonomi keilmuan, kebebasan akademik, kebebasan mimbar akademik).</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103</w:t>
            </w:r>
          </w:p>
        </w:tc>
        <w:tc>
          <w:tcPr>
            <w:tcW w:w="1304" w:type="dxa"/>
          </w:tcPr>
          <w:p w:rsidR="00676313" w:rsidRPr="00676313" w:rsidRDefault="00676313" w:rsidP="00670945">
            <w:pPr>
              <w:spacing w:line="240" w:lineRule="auto"/>
              <w:jc w:val="center"/>
            </w:pPr>
            <w:r w:rsidRPr="00676313">
              <w:rPr>
                <w:noProof/>
                <w:lang w:val="id-ID"/>
              </w:rPr>
              <w:t>5.7.2</w:t>
            </w:r>
          </w:p>
        </w:tc>
        <w:tc>
          <w:tcPr>
            <w:tcW w:w="2693" w:type="dxa"/>
          </w:tcPr>
          <w:p w:rsidR="00676313" w:rsidRPr="00676313" w:rsidRDefault="00676313" w:rsidP="00670945">
            <w:pPr>
              <w:spacing w:line="240" w:lineRule="auto"/>
            </w:pPr>
            <w:r w:rsidRPr="00676313">
              <w:t>Ketersediaan dan jenis prasarana, sarana lokasi pembelajaran program profesi (rumah sakit hewan, klinik hewan, laboratorium, teaching farm</w:t>
            </w:r>
            <w:proofErr w:type="gramStart"/>
            <w:r w:rsidRPr="00676313">
              <w:t>,  lokasi</w:t>
            </w:r>
            <w:proofErr w:type="gramEnd"/>
            <w:r w:rsidRPr="00676313">
              <w:t xml:space="preserve"> koasistensi luar kampus)  dan dana.</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0,00</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104</w:t>
            </w:r>
          </w:p>
        </w:tc>
        <w:tc>
          <w:tcPr>
            <w:tcW w:w="1304" w:type="dxa"/>
          </w:tcPr>
          <w:p w:rsidR="00676313" w:rsidRPr="00676313" w:rsidRDefault="00676313" w:rsidP="00670945">
            <w:pPr>
              <w:spacing w:line="240" w:lineRule="auto"/>
              <w:jc w:val="center"/>
            </w:pPr>
            <w:r w:rsidRPr="00676313">
              <w:rPr>
                <w:noProof/>
                <w:lang w:val="id-ID"/>
              </w:rPr>
              <w:t>5.7.3</w:t>
            </w:r>
          </w:p>
        </w:tc>
        <w:tc>
          <w:tcPr>
            <w:tcW w:w="2693" w:type="dxa"/>
          </w:tcPr>
          <w:p w:rsidR="00676313" w:rsidRPr="00676313" w:rsidRDefault="00676313" w:rsidP="00670945">
            <w:pPr>
              <w:spacing w:line="240" w:lineRule="auto"/>
            </w:pPr>
            <w:r w:rsidRPr="00676313">
              <w:t xml:space="preserve">Program dan kegiatan akademik </w:t>
            </w:r>
            <w:proofErr w:type="gramStart"/>
            <w:r w:rsidRPr="00676313">
              <w:t>terjadwal  untuk</w:t>
            </w:r>
            <w:proofErr w:type="gramEnd"/>
            <w:r w:rsidRPr="00676313">
              <w:t xml:space="preserve"> menciptakan suasana akademik yang kondusif (seminar, simposium, lokakarya, bedah buku, penelitian bersama, pengenalan kehidupan kampus dan temu dosen-</w:t>
            </w:r>
            <w:r w:rsidRPr="00676313">
              <w:lastRenderedPageBreak/>
              <w:t>mahasiswa-alumni).</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lastRenderedPageBreak/>
              <w:t>105</w:t>
            </w:r>
          </w:p>
        </w:tc>
        <w:tc>
          <w:tcPr>
            <w:tcW w:w="1304" w:type="dxa"/>
          </w:tcPr>
          <w:p w:rsidR="00676313" w:rsidRPr="00676313" w:rsidRDefault="00676313" w:rsidP="00670945">
            <w:pPr>
              <w:spacing w:line="240" w:lineRule="auto"/>
              <w:jc w:val="center"/>
            </w:pPr>
            <w:r w:rsidRPr="00676313">
              <w:rPr>
                <w:lang w:val="id-ID"/>
              </w:rPr>
              <w:t>5.7.4</w:t>
            </w:r>
          </w:p>
        </w:tc>
        <w:tc>
          <w:tcPr>
            <w:tcW w:w="2693" w:type="dxa"/>
          </w:tcPr>
          <w:p w:rsidR="00676313" w:rsidRPr="00676313" w:rsidRDefault="00676313" w:rsidP="00670945">
            <w:pPr>
              <w:spacing w:line="240" w:lineRule="auto"/>
            </w:pPr>
            <w:r w:rsidRPr="00676313">
              <w:t>Pengembangan perilaku kecendekiawanan yang terkait dengan profesi antara lain: kegiatan penanggulangan kemiskinan</w:t>
            </w:r>
            <w:proofErr w:type="gramStart"/>
            <w:r w:rsidRPr="00676313">
              <w:t>,pelestarian</w:t>
            </w:r>
            <w:proofErr w:type="gramEnd"/>
            <w:r w:rsidRPr="00676313">
              <w:t xml:space="preserve"> lingkungan, peningkatan kesejahteraan masyarakat, dan penanggulangan masalah ekonomi, politik, sosial, budaya serta lingkungan lainnya.</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0,74</w:t>
            </w:r>
          </w:p>
        </w:tc>
        <w:tc>
          <w:tcPr>
            <w:tcW w:w="1417" w:type="dxa"/>
            <w:vAlign w:val="center"/>
          </w:tcPr>
          <w:p w:rsidR="00676313" w:rsidRDefault="00676313">
            <w:pPr>
              <w:jc w:val="center"/>
              <w:rPr>
                <w:b/>
                <w:bCs/>
                <w:sz w:val="20"/>
                <w:szCs w:val="20"/>
              </w:rPr>
            </w:pPr>
            <w:r>
              <w:rPr>
                <w:b/>
                <w:bCs/>
                <w:sz w:val="20"/>
                <w:szCs w:val="20"/>
              </w:rPr>
              <w:t>0,71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Pr>
                <w:lang w:val="id-ID"/>
              </w:rPr>
              <w:t>106</w:t>
            </w:r>
          </w:p>
        </w:tc>
        <w:tc>
          <w:tcPr>
            <w:tcW w:w="1304" w:type="dxa"/>
          </w:tcPr>
          <w:p w:rsidR="00676313" w:rsidRPr="00676313" w:rsidRDefault="00676313" w:rsidP="00670945">
            <w:pPr>
              <w:spacing w:line="240" w:lineRule="auto"/>
              <w:jc w:val="center"/>
              <w:rPr>
                <w:lang w:val="id-ID"/>
              </w:rPr>
            </w:pPr>
            <w:r w:rsidRPr="00676313">
              <w:t>6.1</w:t>
            </w:r>
            <w:r w:rsidRPr="00676313">
              <w:rPr>
                <w:lang w:val="id-ID"/>
              </w:rPr>
              <w:t>.1</w:t>
            </w:r>
          </w:p>
        </w:tc>
        <w:tc>
          <w:tcPr>
            <w:tcW w:w="2693" w:type="dxa"/>
          </w:tcPr>
          <w:p w:rsidR="00676313" w:rsidRPr="00676313" w:rsidRDefault="00676313" w:rsidP="00670945">
            <w:pPr>
              <w:spacing w:line="240" w:lineRule="auto"/>
              <w:rPr>
                <w:color w:val="0D0D0D"/>
              </w:rPr>
            </w:pPr>
            <w:r w:rsidRPr="00676313">
              <w:rPr>
                <w:color w:val="0D0D0D"/>
              </w:rPr>
              <w:t>Keterlibatan program studi dalam perencanaan target kinerja, perencanaan kegiatan kerja dan perencanaan alokasi dan pengelolaan dana yang memadai untuk penyelenggaraan program studi.</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0,57</w:t>
            </w:r>
          </w:p>
        </w:tc>
        <w:tc>
          <w:tcPr>
            <w:tcW w:w="1417" w:type="dxa"/>
            <w:vAlign w:val="center"/>
          </w:tcPr>
          <w:p w:rsidR="00676313" w:rsidRDefault="00676313">
            <w:pPr>
              <w:jc w:val="center"/>
              <w:rPr>
                <w:b/>
                <w:bCs/>
                <w:sz w:val="20"/>
                <w:szCs w:val="20"/>
              </w:rPr>
            </w:pPr>
            <w:r>
              <w:rPr>
                <w:b/>
                <w:bCs/>
                <w:sz w:val="20"/>
                <w:szCs w:val="20"/>
              </w:rPr>
              <w:t>0,55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107</w:t>
            </w:r>
          </w:p>
        </w:tc>
        <w:tc>
          <w:tcPr>
            <w:tcW w:w="1304" w:type="dxa"/>
          </w:tcPr>
          <w:p w:rsidR="00676313" w:rsidRPr="00676313" w:rsidRDefault="00676313" w:rsidP="00670945">
            <w:pPr>
              <w:spacing w:line="240" w:lineRule="auto"/>
              <w:jc w:val="center"/>
            </w:pPr>
            <w:r w:rsidRPr="00676313">
              <w:rPr>
                <w:lang w:val="id-ID"/>
              </w:rPr>
              <w:t>6.1.2</w:t>
            </w:r>
          </w:p>
        </w:tc>
        <w:tc>
          <w:tcPr>
            <w:tcW w:w="2693" w:type="dxa"/>
          </w:tcPr>
          <w:p w:rsidR="00676313" w:rsidRPr="00676313" w:rsidRDefault="00676313" w:rsidP="00670945">
            <w:pPr>
              <w:spacing w:line="240" w:lineRule="auto"/>
              <w:rPr>
                <w:color w:val="0D0D0D"/>
              </w:rPr>
            </w:pPr>
            <w:r w:rsidRPr="00676313">
              <w:rPr>
                <w:color w:val="0D0D0D"/>
              </w:rPr>
              <w:t>Persentase anggaran yang diajukan oleh program studi, diterima dan dilaksanakan sesuai dengan yang direncanakan (PAT).</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0,57</w:t>
            </w:r>
          </w:p>
        </w:tc>
        <w:tc>
          <w:tcPr>
            <w:tcW w:w="1417" w:type="dxa"/>
            <w:vAlign w:val="center"/>
          </w:tcPr>
          <w:p w:rsidR="00676313" w:rsidRDefault="00676313">
            <w:pPr>
              <w:jc w:val="center"/>
              <w:rPr>
                <w:b/>
                <w:bCs/>
                <w:sz w:val="20"/>
                <w:szCs w:val="20"/>
              </w:rPr>
            </w:pPr>
            <w:r>
              <w:rPr>
                <w:b/>
                <w:bCs/>
                <w:sz w:val="20"/>
                <w:szCs w:val="20"/>
              </w:rPr>
              <w:t>0,55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108</w:t>
            </w:r>
          </w:p>
        </w:tc>
        <w:tc>
          <w:tcPr>
            <w:tcW w:w="1304" w:type="dxa"/>
          </w:tcPr>
          <w:p w:rsidR="00676313" w:rsidRPr="00676313" w:rsidRDefault="00676313" w:rsidP="00670945">
            <w:pPr>
              <w:spacing w:line="240" w:lineRule="auto"/>
              <w:jc w:val="center"/>
            </w:pPr>
            <w:r w:rsidRPr="00676313">
              <w:rPr>
                <w:lang w:val="id-ID"/>
              </w:rPr>
              <w:t>6.1.3</w:t>
            </w:r>
          </w:p>
        </w:tc>
        <w:tc>
          <w:tcPr>
            <w:tcW w:w="2693" w:type="dxa"/>
          </w:tcPr>
          <w:p w:rsidR="00676313" w:rsidRPr="00676313" w:rsidRDefault="00676313" w:rsidP="00670945">
            <w:pPr>
              <w:spacing w:line="240" w:lineRule="auto"/>
              <w:rPr>
                <w:color w:val="0D0D0D"/>
              </w:rPr>
            </w:pPr>
            <w:r w:rsidRPr="00676313">
              <w:rPr>
                <w:color w:val="0D0D0D"/>
              </w:rPr>
              <w:t>Akuntabiltas (termasuk mekanisme dan laporan audit).</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0,57</w:t>
            </w:r>
          </w:p>
        </w:tc>
        <w:tc>
          <w:tcPr>
            <w:tcW w:w="1417" w:type="dxa"/>
            <w:vAlign w:val="center"/>
          </w:tcPr>
          <w:p w:rsidR="00676313" w:rsidRDefault="00676313">
            <w:pPr>
              <w:jc w:val="center"/>
              <w:rPr>
                <w:b/>
                <w:bCs/>
                <w:sz w:val="20"/>
                <w:szCs w:val="20"/>
              </w:rPr>
            </w:pPr>
            <w:r>
              <w:rPr>
                <w:b/>
                <w:bCs/>
                <w:sz w:val="20"/>
                <w:szCs w:val="20"/>
              </w:rPr>
              <w:t>0,55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109</w:t>
            </w:r>
          </w:p>
        </w:tc>
        <w:tc>
          <w:tcPr>
            <w:tcW w:w="1304" w:type="dxa"/>
          </w:tcPr>
          <w:p w:rsidR="00676313" w:rsidRPr="00676313" w:rsidRDefault="00676313" w:rsidP="00670945">
            <w:pPr>
              <w:spacing w:line="240" w:lineRule="auto"/>
              <w:jc w:val="center"/>
            </w:pPr>
            <w:r w:rsidRPr="00676313">
              <w:t>6.2</w:t>
            </w:r>
          </w:p>
        </w:tc>
        <w:tc>
          <w:tcPr>
            <w:tcW w:w="2693" w:type="dxa"/>
          </w:tcPr>
          <w:p w:rsidR="00676313" w:rsidRPr="00676313" w:rsidRDefault="00676313" w:rsidP="00670945">
            <w:pPr>
              <w:spacing w:line="240" w:lineRule="auto"/>
              <w:rPr>
                <w:color w:val="0D0D0D"/>
              </w:rPr>
            </w:pPr>
            <w:r w:rsidRPr="00676313">
              <w:rPr>
                <w:color w:val="0D0D0D"/>
              </w:rPr>
              <w:t>Persentase perolehan dana dari mahasiswa dibandingkan dengan total penerimaan dana (P</w:t>
            </w:r>
            <w:r w:rsidRPr="00676313">
              <w:rPr>
                <w:color w:val="0D0D0D"/>
                <w:vertAlign w:val="subscript"/>
              </w:rPr>
              <w:t>DM</w:t>
            </w:r>
            <w:r w:rsidRPr="00676313">
              <w:rPr>
                <w:color w:val="0D0D0D"/>
              </w:rPr>
              <w:t>).</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0,57</w:t>
            </w:r>
          </w:p>
        </w:tc>
        <w:tc>
          <w:tcPr>
            <w:tcW w:w="1417" w:type="dxa"/>
            <w:vAlign w:val="center"/>
          </w:tcPr>
          <w:p w:rsidR="00676313" w:rsidRDefault="00676313">
            <w:pPr>
              <w:jc w:val="center"/>
              <w:rPr>
                <w:b/>
                <w:bCs/>
                <w:sz w:val="20"/>
                <w:szCs w:val="20"/>
              </w:rPr>
            </w:pPr>
            <w:r>
              <w:rPr>
                <w:b/>
                <w:bCs/>
                <w:sz w:val="20"/>
                <w:szCs w:val="20"/>
              </w:rPr>
              <w:t>0,55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110</w:t>
            </w:r>
          </w:p>
        </w:tc>
        <w:tc>
          <w:tcPr>
            <w:tcW w:w="1304" w:type="dxa"/>
          </w:tcPr>
          <w:p w:rsidR="00676313" w:rsidRPr="00676313" w:rsidRDefault="00676313" w:rsidP="00670945">
            <w:pPr>
              <w:spacing w:line="240" w:lineRule="auto"/>
              <w:jc w:val="center"/>
            </w:pPr>
            <w:r w:rsidRPr="00676313">
              <w:rPr>
                <w:lang w:val="fi-FI"/>
              </w:rPr>
              <w:t>6.</w:t>
            </w:r>
            <w:r w:rsidRPr="00676313">
              <w:rPr>
                <w:lang w:val="id-ID"/>
              </w:rPr>
              <w:t>3</w:t>
            </w:r>
          </w:p>
        </w:tc>
        <w:tc>
          <w:tcPr>
            <w:tcW w:w="2693" w:type="dxa"/>
          </w:tcPr>
          <w:p w:rsidR="00676313" w:rsidRPr="00676313" w:rsidRDefault="00676313" w:rsidP="00670945">
            <w:pPr>
              <w:spacing w:line="240" w:lineRule="auto"/>
            </w:pPr>
            <w:r w:rsidRPr="00676313">
              <w:t xml:space="preserve">Penggunaan dana </w:t>
            </w:r>
            <w:r w:rsidRPr="00676313">
              <w:lastRenderedPageBreak/>
              <w:t>untuk operasional (pendidikan, penelitian, dan pengabdian kepada masyarakat).</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0,57</w:t>
            </w:r>
          </w:p>
        </w:tc>
        <w:tc>
          <w:tcPr>
            <w:tcW w:w="1417" w:type="dxa"/>
            <w:vAlign w:val="center"/>
          </w:tcPr>
          <w:p w:rsidR="00676313" w:rsidRDefault="00676313">
            <w:pPr>
              <w:jc w:val="center"/>
              <w:rPr>
                <w:b/>
                <w:bCs/>
                <w:sz w:val="20"/>
                <w:szCs w:val="20"/>
              </w:rPr>
            </w:pPr>
            <w:r>
              <w:rPr>
                <w:b/>
                <w:bCs/>
                <w:sz w:val="20"/>
                <w:szCs w:val="20"/>
              </w:rPr>
              <w:t>0,55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lastRenderedPageBreak/>
              <w:t>111</w:t>
            </w:r>
          </w:p>
        </w:tc>
        <w:tc>
          <w:tcPr>
            <w:tcW w:w="1304" w:type="dxa"/>
          </w:tcPr>
          <w:p w:rsidR="00676313" w:rsidRPr="00676313" w:rsidRDefault="00676313" w:rsidP="00670945">
            <w:pPr>
              <w:spacing w:line="240" w:lineRule="auto"/>
              <w:jc w:val="center"/>
            </w:pPr>
            <w:r w:rsidRPr="00676313">
              <w:rPr>
                <w:lang w:val="pt-BR"/>
              </w:rPr>
              <w:t>6.</w:t>
            </w:r>
            <w:r w:rsidRPr="00676313">
              <w:rPr>
                <w:lang w:val="id-ID"/>
              </w:rPr>
              <w:t>4</w:t>
            </w:r>
          </w:p>
        </w:tc>
        <w:tc>
          <w:tcPr>
            <w:tcW w:w="2693" w:type="dxa"/>
          </w:tcPr>
          <w:p w:rsidR="00676313" w:rsidRPr="00676313" w:rsidRDefault="00676313" w:rsidP="00670945">
            <w:pPr>
              <w:spacing w:line="240" w:lineRule="auto"/>
            </w:pPr>
            <w:r w:rsidRPr="00676313">
              <w:t>Rata-rata dana penelitian (juta rupiah) per dosen tetap per tahun (DPNL).</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1,14</w:t>
            </w:r>
          </w:p>
        </w:tc>
        <w:tc>
          <w:tcPr>
            <w:tcW w:w="1417" w:type="dxa"/>
            <w:vAlign w:val="center"/>
          </w:tcPr>
          <w:p w:rsidR="00676313" w:rsidRDefault="00676313">
            <w:pPr>
              <w:jc w:val="center"/>
              <w:rPr>
                <w:b/>
                <w:bCs/>
                <w:sz w:val="20"/>
                <w:szCs w:val="20"/>
              </w:rPr>
            </w:pPr>
            <w:r>
              <w:rPr>
                <w:b/>
                <w:bCs/>
                <w:sz w:val="20"/>
                <w:szCs w:val="20"/>
              </w:rPr>
              <w:t>1,11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112</w:t>
            </w:r>
          </w:p>
        </w:tc>
        <w:tc>
          <w:tcPr>
            <w:tcW w:w="1304" w:type="dxa"/>
          </w:tcPr>
          <w:p w:rsidR="00676313" w:rsidRPr="00676313" w:rsidRDefault="00676313" w:rsidP="00670945">
            <w:pPr>
              <w:spacing w:line="240" w:lineRule="auto"/>
              <w:jc w:val="center"/>
            </w:pPr>
            <w:r w:rsidRPr="00676313">
              <w:rPr>
                <w:lang w:val="pt-BR"/>
              </w:rPr>
              <w:t>6.</w:t>
            </w:r>
            <w:r w:rsidRPr="00676313">
              <w:rPr>
                <w:lang w:val="id-ID"/>
              </w:rPr>
              <w:t>5</w:t>
            </w:r>
          </w:p>
        </w:tc>
        <w:tc>
          <w:tcPr>
            <w:tcW w:w="2693" w:type="dxa"/>
          </w:tcPr>
          <w:p w:rsidR="00676313" w:rsidRPr="00676313" w:rsidRDefault="00676313" w:rsidP="00670945">
            <w:pPr>
              <w:spacing w:after="240" w:line="240" w:lineRule="auto"/>
            </w:pPr>
            <w:r w:rsidRPr="00676313">
              <w:t>Rata-rata dana pelayanan/ pengabdian kepada masyarakat (juta rupiah) per dosen tetap per tahun (D</w:t>
            </w:r>
            <w:r w:rsidRPr="00676313">
              <w:rPr>
                <w:vertAlign w:val="subscript"/>
              </w:rPr>
              <w:t>PkM</w:t>
            </w:r>
            <w:r w:rsidRPr="00676313">
              <w:t>).</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0,57</w:t>
            </w:r>
          </w:p>
        </w:tc>
        <w:tc>
          <w:tcPr>
            <w:tcW w:w="1417" w:type="dxa"/>
            <w:vAlign w:val="center"/>
          </w:tcPr>
          <w:p w:rsidR="00676313" w:rsidRDefault="00676313">
            <w:pPr>
              <w:jc w:val="center"/>
              <w:rPr>
                <w:b/>
                <w:bCs/>
                <w:sz w:val="20"/>
                <w:szCs w:val="20"/>
              </w:rPr>
            </w:pPr>
            <w:r>
              <w:rPr>
                <w:b/>
                <w:bCs/>
                <w:sz w:val="20"/>
                <w:szCs w:val="20"/>
              </w:rPr>
              <w:t>0,55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113</w:t>
            </w:r>
          </w:p>
        </w:tc>
        <w:tc>
          <w:tcPr>
            <w:tcW w:w="1304" w:type="dxa"/>
          </w:tcPr>
          <w:p w:rsidR="00676313" w:rsidRPr="00676313" w:rsidRDefault="00676313" w:rsidP="00670945">
            <w:pPr>
              <w:spacing w:line="240" w:lineRule="auto"/>
              <w:jc w:val="center"/>
            </w:pPr>
            <w:r w:rsidRPr="00676313">
              <w:rPr>
                <w:color w:val="000000"/>
                <w:lang w:val="pt-BR"/>
              </w:rPr>
              <w:t>6.</w:t>
            </w:r>
            <w:r w:rsidRPr="00676313">
              <w:rPr>
                <w:color w:val="000000"/>
                <w:lang w:val="id-ID"/>
              </w:rPr>
              <w:t>6</w:t>
            </w:r>
            <w:r w:rsidRPr="00676313">
              <w:rPr>
                <w:color w:val="000000"/>
                <w:lang w:val="pt-BR"/>
              </w:rPr>
              <w:t>.1</w:t>
            </w:r>
          </w:p>
        </w:tc>
        <w:tc>
          <w:tcPr>
            <w:tcW w:w="2693" w:type="dxa"/>
          </w:tcPr>
          <w:p w:rsidR="00676313" w:rsidRPr="00676313" w:rsidRDefault="00676313" w:rsidP="00670945">
            <w:pPr>
              <w:spacing w:after="240" w:line="240" w:lineRule="auto"/>
            </w:pPr>
            <w:r w:rsidRPr="00676313">
              <w:t>Luas ruang kerja dosen di program studi.</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0,57</w:t>
            </w:r>
          </w:p>
        </w:tc>
        <w:tc>
          <w:tcPr>
            <w:tcW w:w="1417" w:type="dxa"/>
            <w:vAlign w:val="center"/>
          </w:tcPr>
          <w:p w:rsidR="00676313" w:rsidRDefault="00676313">
            <w:pPr>
              <w:jc w:val="center"/>
              <w:rPr>
                <w:b/>
                <w:bCs/>
                <w:sz w:val="20"/>
                <w:szCs w:val="20"/>
              </w:rPr>
            </w:pPr>
            <w:r>
              <w:rPr>
                <w:b/>
                <w:bCs/>
                <w:sz w:val="20"/>
                <w:szCs w:val="20"/>
              </w:rPr>
              <w:t>0,55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114</w:t>
            </w:r>
          </w:p>
        </w:tc>
        <w:tc>
          <w:tcPr>
            <w:tcW w:w="1304" w:type="dxa"/>
          </w:tcPr>
          <w:p w:rsidR="00676313" w:rsidRPr="00676313" w:rsidRDefault="00676313" w:rsidP="00670945">
            <w:pPr>
              <w:spacing w:line="240" w:lineRule="auto"/>
              <w:jc w:val="center"/>
            </w:pPr>
            <w:r w:rsidRPr="00676313">
              <w:rPr>
                <w:color w:val="000000"/>
                <w:lang w:val="pt-BR"/>
              </w:rPr>
              <w:t>6.</w:t>
            </w:r>
            <w:r w:rsidRPr="00676313">
              <w:rPr>
                <w:color w:val="000000"/>
                <w:lang w:val="id-ID"/>
              </w:rPr>
              <w:t>6</w:t>
            </w:r>
            <w:r w:rsidRPr="00676313">
              <w:rPr>
                <w:color w:val="000000"/>
                <w:lang w:val="pt-BR"/>
              </w:rPr>
              <w:t>.</w:t>
            </w:r>
            <w:r w:rsidRPr="00676313">
              <w:rPr>
                <w:color w:val="000000"/>
                <w:lang w:val="id-ID"/>
              </w:rPr>
              <w:t>2</w:t>
            </w:r>
          </w:p>
        </w:tc>
        <w:tc>
          <w:tcPr>
            <w:tcW w:w="2693" w:type="dxa"/>
          </w:tcPr>
          <w:p w:rsidR="00676313" w:rsidRPr="00676313" w:rsidRDefault="00676313" w:rsidP="00670945">
            <w:pPr>
              <w:spacing w:line="240" w:lineRule="auto"/>
            </w:pPr>
            <w:r w:rsidRPr="00676313">
              <w:t xml:space="preserve">Luas ruang kerja dosen di rumah sakit hewan (klinik hewan) dan </w:t>
            </w:r>
            <w:r w:rsidRPr="00676313">
              <w:rPr>
                <w:i/>
                <w:iCs/>
              </w:rPr>
              <w:t>teaching farm.</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0,57</w:t>
            </w:r>
          </w:p>
        </w:tc>
        <w:tc>
          <w:tcPr>
            <w:tcW w:w="1417" w:type="dxa"/>
            <w:vAlign w:val="center"/>
          </w:tcPr>
          <w:p w:rsidR="00676313" w:rsidRDefault="00676313">
            <w:pPr>
              <w:jc w:val="center"/>
              <w:rPr>
                <w:b/>
                <w:bCs/>
                <w:sz w:val="20"/>
                <w:szCs w:val="20"/>
              </w:rPr>
            </w:pPr>
            <w:r>
              <w:rPr>
                <w:b/>
                <w:bCs/>
                <w:sz w:val="20"/>
                <w:szCs w:val="20"/>
              </w:rPr>
              <w:t>0,55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115</w:t>
            </w:r>
          </w:p>
        </w:tc>
        <w:tc>
          <w:tcPr>
            <w:tcW w:w="1304" w:type="dxa"/>
          </w:tcPr>
          <w:p w:rsidR="00676313" w:rsidRPr="00676313" w:rsidRDefault="00676313" w:rsidP="00670945">
            <w:pPr>
              <w:spacing w:line="240" w:lineRule="auto"/>
              <w:jc w:val="center"/>
            </w:pPr>
            <w:r w:rsidRPr="00676313">
              <w:rPr>
                <w:lang w:val="id-ID"/>
              </w:rPr>
              <w:t>6.7.1</w:t>
            </w:r>
          </w:p>
        </w:tc>
        <w:tc>
          <w:tcPr>
            <w:tcW w:w="2693" w:type="dxa"/>
          </w:tcPr>
          <w:p w:rsidR="00676313" w:rsidRPr="00676313" w:rsidRDefault="00676313" w:rsidP="00670945">
            <w:pPr>
              <w:spacing w:line="240" w:lineRule="auto"/>
            </w:pPr>
            <w:r w:rsidRPr="00676313">
              <w:t>Ruang mahasiswa koasistensi.</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0,00</w:t>
            </w:r>
          </w:p>
        </w:tc>
        <w:tc>
          <w:tcPr>
            <w:tcW w:w="1417" w:type="dxa"/>
            <w:vAlign w:val="center"/>
          </w:tcPr>
          <w:p w:rsidR="00676313" w:rsidRDefault="00676313">
            <w:pPr>
              <w:jc w:val="center"/>
              <w:rPr>
                <w:b/>
                <w:bCs/>
                <w:sz w:val="20"/>
                <w:szCs w:val="20"/>
              </w:rPr>
            </w:pPr>
            <w:r>
              <w:rPr>
                <w:b/>
                <w:bCs/>
                <w:sz w:val="20"/>
                <w:szCs w:val="20"/>
              </w:rPr>
              <w:t>0,55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116</w:t>
            </w:r>
          </w:p>
        </w:tc>
        <w:tc>
          <w:tcPr>
            <w:tcW w:w="1304" w:type="dxa"/>
          </w:tcPr>
          <w:p w:rsidR="00676313" w:rsidRPr="00676313" w:rsidRDefault="00676313" w:rsidP="00670945">
            <w:pPr>
              <w:spacing w:line="240" w:lineRule="auto"/>
              <w:jc w:val="center"/>
            </w:pPr>
            <w:r w:rsidRPr="00676313">
              <w:rPr>
                <w:lang w:val="id-ID"/>
              </w:rPr>
              <w:t>6.7.2</w:t>
            </w:r>
          </w:p>
        </w:tc>
        <w:tc>
          <w:tcPr>
            <w:tcW w:w="2693" w:type="dxa"/>
          </w:tcPr>
          <w:p w:rsidR="00676313" w:rsidRPr="00676313" w:rsidRDefault="00676313" w:rsidP="00670945">
            <w:pPr>
              <w:spacing w:line="240" w:lineRule="auto"/>
            </w:pPr>
            <w:r w:rsidRPr="00676313">
              <w:t xml:space="preserve">Prasarana lain yang menunjang kegiatan dan kesejahteraan mahasiswa (misalnya </w:t>
            </w:r>
            <w:proofErr w:type="gramStart"/>
            <w:r w:rsidRPr="00676313">
              <w:t>tempat  ibadah</w:t>
            </w:r>
            <w:proofErr w:type="gramEnd"/>
            <w:r w:rsidRPr="00676313">
              <w:t>, olah raga, ruang bersama, ruang himpunan mahasiswa, poliklinik).</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1,14</w:t>
            </w:r>
          </w:p>
        </w:tc>
        <w:tc>
          <w:tcPr>
            <w:tcW w:w="1417" w:type="dxa"/>
            <w:vAlign w:val="center"/>
          </w:tcPr>
          <w:p w:rsidR="00676313" w:rsidRDefault="00676313">
            <w:pPr>
              <w:jc w:val="center"/>
              <w:rPr>
                <w:b/>
                <w:bCs/>
                <w:sz w:val="20"/>
                <w:szCs w:val="20"/>
              </w:rPr>
            </w:pPr>
            <w:r>
              <w:rPr>
                <w:b/>
                <w:bCs/>
                <w:sz w:val="20"/>
                <w:szCs w:val="20"/>
              </w:rPr>
              <w:t>1,11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117</w:t>
            </w:r>
          </w:p>
        </w:tc>
        <w:tc>
          <w:tcPr>
            <w:tcW w:w="1304" w:type="dxa"/>
          </w:tcPr>
          <w:p w:rsidR="00676313" w:rsidRPr="00676313" w:rsidRDefault="00676313" w:rsidP="00670945">
            <w:pPr>
              <w:spacing w:line="240" w:lineRule="auto"/>
              <w:jc w:val="center"/>
            </w:pPr>
            <w:r w:rsidRPr="00676313">
              <w:rPr>
                <w:lang w:val="id-ID"/>
              </w:rPr>
              <w:t>6.8.1.1</w:t>
            </w:r>
          </w:p>
        </w:tc>
        <w:tc>
          <w:tcPr>
            <w:tcW w:w="2693" w:type="dxa"/>
          </w:tcPr>
          <w:p w:rsidR="00676313" w:rsidRPr="00676313" w:rsidRDefault="00676313" w:rsidP="00670945">
            <w:pPr>
              <w:spacing w:line="240" w:lineRule="auto"/>
            </w:pPr>
            <w:r w:rsidRPr="00676313">
              <w:t xml:space="preserve">Jumlah buku teks (termasuk </w:t>
            </w:r>
            <w:r w:rsidRPr="00676313">
              <w:rPr>
                <w:i/>
                <w:iCs/>
              </w:rPr>
              <w:t>e-book</w:t>
            </w:r>
            <w:r w:rsidRPr="00676313">
              <w:t>) yang relevan (JBT).</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0,57</w:t>
            </w:r>
          </w:p>
        </w:tc>
        <w:tc>
          <w:tcPr>
            <w:tcW w:w="1417" w:type="dxa"/>
            <w:vAlign w:val="center"/>
          </w:tcPr>
          <w:p w:rsidR="00676313" w:rsidRDefault="00676313">
            <w:pPr>
              <w:jc w:val="center"/>
              <w:rPr>
                <w:b/>
                <w:bCs/>
                <w:sz w:val="20"/>
                <w:szCs w:val="20"/>
              </w:rPr>
            </w:pPr>
            <w:r>
              <w:rPr>
                <w:b/>
                <w:bCs/>
                <w:sz w:val="20"/>
                <w:szCs w:val="20"/>
              </w:rPr>
              <w:t>0,55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118</w:t>
            </w:r>
          </w:p>
        </w:tc>
        <w:tc>
          <w:tcPr>
            <w:tcW w:w="1304" w:type="dxa"/>
          </w:tcPr>
          <w:p w:rsidR="00676313" w:rsidRPr="00676313" w:rsidRDefault="00676313" w:rsidP="00670945">
            <w:pPr>
              <w:spacing w:line="240" w:lineRule="auto"/>
              <w:jc w:val="center"/>
            </w:pPr>
            <w:r w:rsidRPr="00676313">
              <w:rPr>
                <w:lang w:val="id-ID"/>
              </w:rPr>
              <w:t>6.8.1.2</w:t>
            </w:r>
          </w:p>
        </w:tc>
        <w:tc>
          <w:tcPr>
            <w:tcW w:w="2693" w:type="dxa"/>
          </w:tcPr>
          <w:p w:rsidR="00676313" w:rsidRPr="00676313" w:rsidRDefault="00676313" w:rsidP="00670945">
            <w:pPr>
              <w:spacing w:line="240" w:lineRule="auto"/>
            </w:pPr>
            <w:r w:rsidRPr="00676313">
              <w:t>Bahan pustaka berupa jurnal ilmiah terakreditasi.</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0,57</w:t>
            </w:r>
          </w:p>
        </w:tc>
        <w:tc>
          <w:tcPr>
            <w:tcW w:w="1417" w:type="dxa"/>
            <w:vAlign w:val="center"/>
          </w:tcPr>
          <w:p w:rsidR="00676313" w:rsidRDefault="00676313">
            <w:pPr>
              <w:jc w:val="center"/>
              <w:rPr>
                <w:b/>
                <w:bCs/>
                <w:sz w:val="20"/>
                <w:szCs w:val="20"/>
              </w:rPr>
            </w:pPr>
            <w:r>
              <w:rPr>
                <w:b/>
                <w:bCs/>
                <w:sz w:val="20"/>
                <w:szCs w:val="20"/>
              </w:rPr>
              <w:t>0,55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119</w:t>
            </w:r>
          </w:p>
        </w:tc>
        <w:tc>
          <w:tcPr>
            <w:tcW w:w="1304" w:type="dxa"/>
          </w:tcPr>
          <w:p w:rsidR="00676313" w:rsidRPr="00676313" w:rsidRDefault="00676313" w:rsidP="00670945">
            <w:pPr>
              <w:spacing w:line="240" w:lineRule="auto"/>
              <w:jc w:val="center"/>
            </w:pPr>
            <w:r w:rsidRPr="00676313">
              <w:rPr>
                <w:lang w:val="sv-SE"/>
              </w:rPr>
              <w:t>6.</w:t>
            </w:r>
            <w:r w:rsidRPr="00676313">
              <w:rPr>
                <w:lang w:val="id-ID"/>
              </w:rPr>
              <w:t>8.1.3</w:t>
            </w:r>
          </w:p>
        </w:tc>
        <w:tc>
          <w:tcPr>
            <w:tcW w:w="2693" w:type="dxa"/>
          </w:tcPr>
          <w:p w:rsidR="00676313" w:rsidRPr="00676313" w:rsidRDefault="00676313" w:rsidP="00670945">
            <w:pPr>
              <w:spacing w:line="240" w:lineRule="auto"/>
            </w:pPr>
            <w:r w:rsidRPr="00676313">
              <w:t xml:space="preserve">Bahan </w:t>
            </w:r>
            <w:proofErr w:type="gramStart"/>
            <w:r w:rsidRPr="00676313">
              <w:t>pustaka  berupa</w:t>
            </w:r>
            <w:proofErr w:type="gramEnd"/>
            <w:r w:rsidRPr="00676313">
              <w:t xml:space="preserve"> jurnal ilmiah internasional.</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0,57</w:t>
            </w:r>
          </w:p>
        </w:tc>
        <w:tc>
          <w:tcPr>
            <w:tcW w:w="1417" w:type="dxa"/>
            <w:vAlign w:val="center"/>
          </w:tcPr>
          <w:p w:rsidR="00676313" w:rsidRDefault="00676313">
            <w:pPr>
              <w:jc w:val="center"/>
              <w:rPr>
                <w:b/>
                <w:bCs/>
                <w:sz w:val="20"/>
                <w:szCs w:val="20"/>
              </w:rPr>
            </w:pPr>
            <w:r>
              <w:rPr>
                <w:b/>
                <w:bCs/>
                <w:sz w:val="20"/>
                <w:szCs w:val="20"/>
              </w:rPr>
              <w:t>0,55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120</w:t>
            </w:r>
          </w:p>
        </w:tc>
        <w:tc>
          <w:tcPr>
            <w:tcW w:w="1304" w:type="dxa"/>
          </w:tcPr>
          <w:p w:rsidR="00676313" w:rsidRPr="00676313" w:rsidRDefault="00676313" w:rsidP="00670945">
            <w:pPr>
              <w:spacing w:line="240" w:lineRule="auto"/>
              <w:jc w:val="center"/>
            </w:pPr>
            <w:r w:rsidRPr="00676313">
              <w:rPr>
                <w:lang w:val="sv-SE"/>
              </w:rPr>
              <w:t>6.</w:t>
            </w:r>
            <w:r w:rsidRPr="00676313">
              <w:rPr>
                <w:lang w:val="id-ID"/>
              </w:rPr>
              <w:t>8.1.4</w:t>
            </w:r>
          </w:p>
        </w:tc>
        <w:tc>
          <w:tcPr>
            <w:tcW w:w="2693" w:type="dxa"/>
          </w:tcPr>
          <w:p w:rsidR="00676313" w:rsidRPr="00676313" w:rsidRDefault="00676313" w:rsidP="00670945">
            <w:pPr>
              <w:spacing w:line="240" w:lineRule="auto"/>
            </w:pPr>
            <w:r w:rsidRPr="00676313">
              <w:t>Bahan pustaka berupa prosiding seminar</w:t>
            </w:r>
            <w:r w:rsidRPr="00676313">
              <w:rPr>
                <w:i/>
                <w:iCs/>
              </w:rPr>
              <w:t xml:space="preserve"> </w:t>
            </w:r>
            <w:r w:rsidRPr="00676313">
              <w:lastRenderedPageBreak/>
              <w:t>dalam tiga tahun terakhir.</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0,29</w:t>
            </w:r>
          </w:p>
        </w:tc>
        <w:tc>
          <w:tcPr>
            <w:tcW w:w="1417" w:type="dxa"/>
            <w:vAlign w:val="center"/>
          </w:tcPr>
          <w:p w:rsidR="00676313" w:rsidRDefault="00676313">
            <w:pPr>
              <w:jc w:val="center"/>
              <w:rPr>
                <w:b/>
                <w:bCs/>
                <w:sz w:val="20"/>
                <w:szCs w:val="20"/>
              </w:rPr>
            </w:pPr>
            <w:r>
              <w:rPr>
                <w:b/>
                <w:bCs/>
                <w:sz w:val="20"/>
                <w:szCs w:val="20"/>
              </w:rPr>
              <w:t>0,28</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lastRenderedPageBreak/>
              <w:t>121</w:t>
            </w:r>
          </w:p>
        </w:tc>
        <w:tc>
          <w:tcPr>
            <w:tcW w:w="1304" w:type="dxa"/>
          </w:tcPr>
          <w:p w:rsidR="00676313" w:rsidRPr="00676313" w:rsidRDefault="00676313" w:rsidP="00670945">
            <w:pPr>
              <w:spacing w:line="240" w:lineRule="auto"/>
            </w:pPr>
            <w:r w:rsidRPr="00676313">
              <w:t xml:space="preserve">6.8.1.5  </w:t>
            </w:r>
          </w:p>
        </w:tc>
        <w:tc>
          <w:tcPr>
            <w:tcW w:w="2693" w:type="dxa"/>
          </w:tcPr>
          <w:p w:rsidR="00676313" w:rsidRPr="00676313" w:rsidRDefault="00676313" w:rsidP="00670945">
            <w:pPr>
              <w:spacing w:line="240" w:lineRule="auto"/>
            </w:pPr>
            <w:r w:rsidRPr="00676313">
              <w:t>Bahan pustaka berupa disertasi/tesis/ skripsi.</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0,29</w:t>
            </w:r>
          </w:p>
        </w:tc>
        <w:tc>
          <w:tcPr>
            <w:tcW w:w="1417" w:type="dxa"/>
            <w:vAlign w:val="center"/>
          </w:tcPr>
          <w:p w:rsidR="00676313" w:rsidRDefault="00676313">
            <w:pPr>
              <w:jc w:val="center"/>
              <w:rPr>
                <w:b/>
                <w:bCs/>
                <w:sz w:val="20"/>
                <w:szCs w:val="20"/>
              </w:rPr>
            </w:pPr>
            <w:r>
              <w:rPr>
                <w:b/>
                <w:bCs/>
                <w:sz w:val="20"/>
                <w:szCs w:val="20"/>
              </w:rPr>
              <w:t>0,28</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122</w:t>
            </w:r>
          </w:p>
        </w:tc>
        <w:tc>
          <w:tcPr>
            <w:tcW w:w="1304" w:type="dxa"/>
          </w:tcPr>
          <w:p w:rsidR="00676313" w:rsidRPr="00676313" w:rsidRDefault="00676313" w:rsidP="00670945">
            <w:pPr>
              <w:spacing w:line="240" w:lineRule="auto"/>
            </w:pPr>
            <w:r w:rsidRPr="00676313">
              <w:t>6.8.2</w:t>
            </w:r>
          </w:p>
        </w:tc>
        <w:tc>
          <w:tcPr>
            <w:tcW w:w="2693" w:type="dxa"/>
          </w:tcPr>
          <w:p w:rsidR="00676313" w:rsidRPr="00676313" w:rsidRDefault="00676313" w:rsidP="00670945">
            <w:pPr>
              <w:spacing w:line="240" w:lineRule="auto"/>
            </w:pPr>
            <w:r w:rsidRPr="00676313">
              <w:t>Akses ke perpustakaan di luar PT atau sumber pustaka lainnya.</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0,29</w:t>
            </w:r>
          </w:p>
        </w:tc>
        <w:tc>
          <w:tcPr>
            <w:tcW w:w="1417" w:type="dxa"/>
            <w:vAlign w:val="center"/>
          </w:tcPr>
          <w:p w:rsidR="00676313" w:rsidRDefault="00676313">
            <w:pPr>
              <w:jc w:val="center"/>
              <w:rPr>
                <w:b/>
                <w:bCs/>
                <w:sz w:val="20"/>
                <w:szCs w:val="20"/>
              </w:rPr>
            </w:pPr>
            <w:r>
              <w:rPr>
                <w:b/>
                <w:bCs/>
                <w:sz w:val="20"/>
                <w:szCs w:val="20"/>
              </w:rPr>
              <w:t>0,28</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123</w:t>
            </w:r>
          </w:p>
        </w:tc>
        <w:tc>
          <w:tcPr>
            <w:tcW w:w="1304" w:type="dxa"/>
          </w:tcPr>
          <w:p w:rsidR="00676313" w:rsidRPr="00676313" w:rsidRDefault="00676313" w:rsidP="00670945">
            <w:pPr>
              <w:spacing w:line="240" w:lineRule="auto"/>
            </w:pPr>
            <w:r w:rsidRPr="00676313">
              <w:t>6.9.1</w:t>
            </w:r>
          </w:p>
        </w:tc>
        <w:tc>
          <w:tcPr>
            <w:tcW w:w="2693" w:type="dxa"/>
          </w:tcPr>
          <w:p w:rsidR="00676313" w:rsidRPr="00676313" w:rsidRDefault="00676313" w:rsidP="00670945">
            <w:pPr>
              <w:spacing w:line="240" w:lineRule="auto"/>
              <w:rPr>
                <w:color w:val="000000"/>
              </w:rPr>
            </w:pPr>
            <w:r w:rsidRPr="00676313">
              <w:rPr>
                <w:color w:val="000000"/>
              </w:rPr>
              <w:t>P</w:t>
            </w:r>
            <w:r w:rsidRPr="00676313">
              <w:t>eralatan utama yang digunakan di laboratorium/tempat praktikum.</w:t>
            </w:r>
            <w:r w:rsidRPr="00676313">
              <w:rPr>
                <w:color w:val="000000"/>
              </w:rPr>
              <w:t xml:space="preserve"> </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1,71</w:t>
            </w:r>
          </w:p>
        </w:tc>
        <w:tc>
          <w:tcPr>
            <w:tcW w:w="1417" w:type="dxa"/>
            <w:vAlign w:val="center"/>
          </w:tcPr>
          <w:p w:rsidR="00676313" w:rsidRDefault="00676313">
            <w:pPr>
              <w:jc w:val="center"/>
              <w:rPr>
                <w:b/>
                <w:bCs/>
                <w:sz w:val="20"/>
                <w:szCs w:val="20"/>
              </w:rPr>
            </w:pPr>
            <w:r>
              <w:rPr>
                <w:b/>
                <w:bCs/>
                <w:sz w:val="20"/>
                <w:szCs w:val="20"/>
              </w:rPr>
              <w:t>1,66</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124</w:t>
            </w:r>
          </w:p>
        </w:tc>
        <w:tc>
          <w:tcPr>
            <w:tcW w:w="1304" w:type="dxa"/>
          </w:tcPr>
          <w:p w:rsidR="00676313" w:rsidRPr="00676313" w:rsidRDefault="00676313" w:rsidP="00670945">
            <w:pPr>
              <w:spacing w:line="240" w:lineRule="auto"/>
            </w:pPr>
            <w:r w:rsidRPr="00676313">
              <w:t>6.9.2</w:t>
            </w:r>
          </w:p>
        </w:tc>
        <w:tc>
          <w:tcPr>
            <w:tcW w:w="2693" w:type="dxa"/>
          </w:tcPr>
          <w:p w:rsidR="00676313" w:rsidRPr="00676313" w:rsidRDefault="00676313" w:rsidP="00670945">
            <w:pPr>
              <w:spacing w:line="240" w:lineRule="auto"/>
              <w:rPr>
                <w:color w:val="000000"/>
              </w:rPr>
            </w:pPr>
            <w:r w:rsidRPr="00676313">
              <w:rPr>
                <w:color w:val="000000"/>
              </w:rPr>
              <w:t>Fasilitas utama yang tersedia di rumah sakit hewan/klinik hewan.</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1,71</w:t>
            </w:r>
          </w:p>
        </w:tc>
        <w:tc>
          <w:tcPr>
            <w:tcW w:w="1417" w:type="dxa"/>
            <w:vAlign w:val="center"/>
          </w:tcPr>
          <w:p w:rsidR="00676313" w:rsidRDefault="00676313">
            <w:pPr>
              <w:jc w:val="center"/>
              <w:rPr>
                <w:b/>
                <w:bCs/>
                <w:sz w:val="20"/>
                <w:szCs w:val="20"/>
              </w:rPr>
            </w:pPr>
            <w:r>
              <w:rPr>
                <w:b/>
                <w:bCs/>
                <w:sz w:val="20"/>
                <w:szCs w:val="20"/>
              </w:rPr>
              <w:t>1,66</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125</w:t>
            </w:r>
          </w:p>
        </w:tc>
        <w:tc>
          <w:tcPr>
            <w:tcW w:w="1304" w:type="dxa"/>
          </w:tcPr>
          <w:p w:rsidR="00676313" w:rsidRPr="00676313" w:rsidRDefault="00676313" w:rsidP="00670945">
            <w:pPr>
              <w:spacing w:line="240" w:lineRule="auto"/>
            </w:pPr>
            <w:r w:rsidRPr="00676313">
              <w:t>6.9.3</w:t>
            </w:r>
          </w:p>
        </w:tc>
        <w:tc>
          <w:tcPr>
            <w:tcW w:w="2693" w:type="dxa"/>
          </w:tcPr>
          <w:p w:rsidR="00676313" w:rsidRPr="00676313" w:rsidRDefault="00676313" w:rsidP="00670945">
            <w:pPr>
              <w:spacing w:line="240" w:lineRule="auto"/>
              <w:rPr>
                <w:color w:val="0D0D0D"/>
              </w:rPr>
            </w:pPr>
            <w:r w:rsidRPr="00676313">
              <w:rPr>
                <w:color w:val="0D0D0D"/>
              </w:rPr>
              <w:t xml:space="preserve">Ketersediaan, akses dan pendayagunaan </w:t>
            </w:r>
            <w:r w:rsidRPr="00676313">
              <w:rPr>
                <w:i/>
                <w:iCs/>
                <w:color w:val="0D0D0D"/>
              </w:rPr>
              <w:t>teaching farm.</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1,14</w:t>
            </w:r>
          </w:p>
        </w:tc>
        <w:tc>
          <w:tcPr>
            <w:tcW w:w="1417" w:type="dxa"/>
            <w:vAlign w:val="center"/>
          </w:tcPr>
          <w:p w:rsidR="00676313" w:rsidRDefault="00676313">
            <w:pPr>
              <w:jc w:val="center"/>
              <w:rPr>
                <w:b/>
                <w:bCs/>
                <w:sz w:val="20"/>
                <w:szCs w:val="20"/>
              </w:rPr>
            </w:pPr>
            <w:r>
              <w:rPr>
                <w:b/>
                <w:bCs/>
                <w:sz w:val="20"/>
                <w:szCs w:val="20"/>
              </w:rPr>
              <w:t>1,11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126</w:t>
            </w:r>
          </w:p>
        </w:tc>
        <w:tc>
          <w:tcPr>
            <w:tcW w:w="1304" w:type="dxa"/>
          </w:tcPr>
          <w:p w:rsidR="00676313" w:rsidRPr="00676313" w:rsidRDefault="00676313" w:rsidP="00670945">
            <w:pPr>
              <w:spacing w:line="240" w:lineRule="auto"/>
            </w:pPr>
            <w:r w:rsidRPr="00676313">
              <w:t>6.10.1</w:t>
            </w:r>
          </w:p>
        </w:tc>
        <w:tc>
          <w:tcPr>
            <w:tcW w:w="2693" w:type="dxa"/>
          </w:tcPr>
          <w:p w:rsidR="00676313" w:rsidRPr="00676313" w:rsidRDefault="00676313" w:rsidP="00670945">
            <w:pPr>
              <w:spacing w:line="240" w:lineRule="auto"/>
            </w:pPr>
            <w:r w:rsidRPr="00676313">
              <w:t>Klasifikasi rumah sakit/klinik hewan.</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1,14</w:t>
            </w:r>
          </w:p>
        </w:tc>
        <w:tc>
          <w:tcPr>
            <w:tcW w:w="1417" w:type="dxa"/>
            <w:vAlign w:val="center"/>
          </w:tcPr>
          <w:p w:rsidR="00676313" w:rsidRDefault="00676313">
            <w:pPr>
              <w:jc w:val="center"/>
              <w:rPr>
                <w:b/>
                <w:bCs/>
                <w:sz w:val="20"/>
                <w:szCs w:val="20"/>
              </w:rPr>
            </w:pPr>
            <w:r>
              <w:rPr>
                <w:b/>
                <w:bCs/>
                <w:sz w:val="20"/>
                <w:szCs w:val="20"/>
              </w:rPr>
              <w:t>1,11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127</w:t>
            </w:r>
          </w:p>
        </w:tc>
        <w:tc>
          <w:tcPr>
            <w:tcW w:w="1304" w:type="dxa"/>
          </w:tcPr>
          <w:p w:rsidR="00676313" w:rsidRPr="00676313" w:rsidRDefault="00676313" w:rsidP="00670945">
            <w:pPr>
              <w:spacing w:line="240" w:lineRule="auto"/>
            </w:pPr>
            <w:r w:rsidRPr="00676313">
              <w:t>6.10.2</w:t>
            </w:r>
          </w:p>
        </w:tc>
        <w:tc>
          <w:tcPr>
            <w:tcW w:w="2693" w:type="dxa"/>
          </w:tcPr>
          <w:p w:rsidR="00676313" w:rsidRPr="00676313" w:rsidRDefault="00676313" w:rsidP="00670945">
            <w:pPr>
              <w:spacing w:line="240" w:lineRule="auto"/>
            </w:pPr>
            <w:r w:rsidRPr="00676313">
              <w:t>Jumlah dan variasi pasien (dari lima jenis spesies yang berbeda) dalam satu tahun terakhir.</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0,57</w:t>
            </w:r>
          </w:p>
        </w:tc>
        <w:tc>
          <w:tcPr>
            <w:tcW w:w="1417" w:type="dxa"/>
            <w:vAlign w:val="center"/>
          </w:tcPr>
          <w:p w:rsidR="00676313" w:rsidRDefault="00676313">
            <w:pPr>
              <w:jc w:val="center"/>
              <w:rPr>
                <w:b/>
                <w:bCs/>
                <w:sz w:val="20"/>
                <w:szCs w:val="20"/>
              </w:rPr>
            </w:pPr>
            <w:r>
              <w:rPr>
                <w:b/>
                <w:bCs/>
                <w:sz w:val="20"/>
                <w:szCs w:val="20"/>
              </w:rPr>
              <w:t>0,55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128</w:t>
            </w:r>
          </w:p>
        </w:tc>
        <w:tc>
          <w:tcPr>
            <w:tcW w:w="1304" w:type="dxa"/>
          </w:tcPr>
          <w:p w:rsidR="00676313" w:rsidRPr="00676313" w:rsidRDefault="00676313" w:rsidP="00670945">
            <w:pPr>
              <w:spacing w:line="240" w:lineRule="auto"/>
            </w:pPr>
            <w:r w:rsidRPr="00676313">
              <w:t>6.10.3</w:t>
            </w:r>
          </w:p>
        </w:tc>
        <w:tc>
          <w:tcPr>
            <w:tcW w:w="2693" w:type="dxa"/>
          </w:tcPr>
          <w:p w:rsidR="00676313" w:rsidRPr="00676313" w:rsidRDefault="00676313" w:rsidP="00670945">
            <w:pPr>
              <w:spacing w:line="240" w:lineRule="auto"/>
            </w:pPr>
            <w:proofErr w:type="gramStart"/>
            <w:r w:rsidRPr="00676313">
              <w:t>Kecukupan  sumber</w:t>
            </w:r>
            <w:proofErr w:type="gramEnd"/>
            <w:r w:rsidRPr="00676313">
              <w:t xml:space="preserve"> daya manusia.</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1,14</w:t>
            </w:r>
          </w:p>
        </w:tc>
        <w:tc>
          <w:tcPr>
            <w:tcW w:w="1417" w:type="dxa"/>
            <w:vAlign w:val="center"/>
          </w:tcPr>
          <w:p w:rsidR="00676313" w:rsidRDefault="00676313">
            <w:pPr>
              <w:jc w:val="center"/>
              <w:rPr>
                <w:b/>
                <w:bCs/>
                <w:sz w:val="20"/>
                <w:szCs w:val="20"/>
              </w:rPr>
            </w:pPr>
            <w:r>
              <w:rPr>
                <w:b/>
                <w:bCs/>
                <w:sz w:val="20"/>
                <w:szCs w:val="20"/>
              </w:rPr>
              <w:t>1,11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129</w:t>
            </w:r>
          </w:p>
        </w:tc>
        <w:tc>
          <w:tcPr>
            <w:tcW w:w="1304" w:type="dxa"/>
          </w:tcPr>
          <w:p w:rsidR="00676313" w:rsidRPr="00676313" w:rsidRDefault="00676313" w:rsidP="00670945">
            <w:pPr>
              <w:spacing w:line="240" w:lineRule="auto"/>
            </w:pPr>
            <w:r w:rsidRPr="00676313">
              <w:t>6.11.1</w:t>
            </w:r>
          </w:p>
        </w:tc>
        <w:tc>
          <w:tcPr>
            <w:tcW w:w="2693" w:type="dxa"/>
          </w:tcPr>
          <w:p w:rsidR="00676313" w:rsidRPr="00676313" w:rsidRDefault="00676313" w:rsidP="00670945">
            <w:pPr>
              <w:spacing w:line="240" w:lineRule="auto"/>
            </w:pPr>
            <w:r w:rsidRPr="00676313">
              <w:t>Sistem informasi dan fasilitas yang digunakan PS dalam proses pembelajaran (</w:t>
            </w:r>
            <w:r w:rsidRPr="00676313">
              <w:rPr>
                <w:i/>
                <w:iCs/>
              </w:rPr>
              <w:t>hardware, software, e-learning).</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0,57</w:t>
            </w:r>
          </w:p>
        </w:tc>
        <w:tc>
          <w:tcPr>
            <w:tcW w:w="1417" w:type="dxa"/>
            <w:vAlign w:val="center"/>
          </w:tcPr>
          <w:p w:rsidR="00676313" w:rsidRDefault="00676313">
            <w:pPr>
              <w:jc w:val="center"/>
              <w:rPr>
                <w:b/>
                <w:bCs/>
                <w:sz w:val="20"/>
                <w:szCs w:val="20"/>
              </w:rPr>
            </w:pPr>
            <w:r>
              <w:rPr>
                <w:b/>
                <w:bCs/>
                <w:sz w:val="20"/>
                <w:szCs w:val="20"/>
              </w:rPr>
              <w:t>0,55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130</w:t>
            </w:r>
          </w:p>
        </w:tc>
        <w:tc>
          <w:tcPr>
            <w:tcW w:w="1304" w:type="dxa"/>
          </w:tcPr>
          <w:p w:rsidR="00676313" w:rsidRPr="00676313" w:rsidRDefault="00676313" w:rsidP="00670945">
            <w:pPr>
              <w:spacing w:line="240" w:lineRule="auto"/>
            </w:pPr>
            <w:r w:rsidRPr="00676313">
              <w:t>6.11.2</w:t>
            </w:r>
          </w:p>
        </w:tc>
        <w:tc>
          <w:tcPr>
            <w:tcW w:w="2693" w:type="dxa"/>
          </w:tcPr>
          <w:p w:rsidR="00676313" w:rsidRPr="00676313" w:rsidRDefault="00676313" w:rsidP="00670945">
            <w:pPr>
              <w:spacing w:line="240" w:lineRule="auto"/>
            </w:pPr>
            <w:r w:rsidRPr="00676313">
              <w:t>Aksesibilitas data dalam sistem informasi.</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0,57</w:t>
            </w:r>
          </w:p>
        </w:tc>
        <w:tc>
          <w:tcPr>
            <w:tcW w:w="1417" w:type="dxa"/>
            <w:vAlign w:val="center"/>
          </w:tcPr>
          <w:p w:rsidR="00676313" w:rsidRDefault="00676313">
            <w:pPr>
              <w:jc w:val="center"/>
              <w:rPr>
                <w:b/>
                <w:bCs/>
                <w:sz w:val="20"/>
                <w:szCs w:val="20"/>
              </w:rPr>
            </w:pPr>
            <w:r>
              <w:rPr>
                <w:b/>
                <w:bCs/>
                <w:sz w:val="20"/>
                <w:szCs w:val="20"/>
              </w:rPr>
              <w:t>0,55</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131</w:t>
            </w:r>
          </w:p>
        </w:tc>
        <w:tc>
          <w:tcPr>
            <w:tcW w:w="1304" w:type="dxa"/>
          </w:tcPr>
          <w:p w:rsidR="00676313" w:rsidRPr="00676313" w:rsidRDefault="00676313" w:rsidP="00670945">
            <w:pPr>
              <w:spacing w:line="240" w:lineRule="auto"/>
            </w:pPr>
            <w:r w:rsidRPr="00676313">
              <w:t>7.1</w:t>
            </w:r>
          </w:p>
        </w:tc>
        <w:tc>
          <w:tcPr>
            <w:tcW w:w="2693" w:type="dxa"/>
          </w:tcPr>
          <w:p w:rsidR="00676313" w:rsidRPr="00676313" w:rsidRDefault="00676313" w:rsidP="00670945">
            <w:pPr>
              <w:spacing w:line="240" w:lineRule="auto"/>
            </w:pPr>
            <w:r w:rsidRPr="00676313">
              <w:t xml:space="preserve">Keberadaan dan kesesuaian </w:t>
            </w:r>
            <w:r w:rsidRPr="00676313">
              <w:rPr>
                <w:i/>
                <w:iCs/>
              </w:rPr>
              <w:t>road map</w:t>
            </w:r>
            <w:r w:rsidRPr="00676313">
              <w:t xml:space="preserve"> penelitian dengan sarana prasarana, sumber daya manusia, dan kesesuaian dengan bidang </w:t>
            </w:r>
            <w:r w:rsidRPr="00676313">
              <w:lastRenderedPageBreak/>
              <w:t>kedokteran hewan, serta pelaksanaannya.</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0,81</w:t>
            </w:r>
          </w:p>
        </w:tc>
        <w:tc>
          <w:tcPr>
            <w:tcW w:w="1417" w:type="dxa"/>
            <w:vAlign w:val="center"/>
          </w:tcPr>
          <w:p w:rsidR="00676313" w:rsidRDefault="00676313">
            <w:pPr>
              <w:jc w:val="center"/>
              <w:rPr>
                <w:b/>
                <w:bCs/>
                <w:sz w:val="20"/>
                <w:szCs w:val="20"/>
              </w:rPr>
            </w:pPr>
            <w:r>
              <w:rPr>
                <w:b/>
                <w:bCs/>
                <w:sz w:val="20"/>
                <w:szCs w:val="20"/>
              </w:rPr>
              <w:t>0,81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lastRenderedPageBreak/>
              <w:t>132</w:t>
            </w:r>
          </w:p>
        </w:tc>
        <w:tc>
          <w:tcPr>
            <w:tcW w:w="1304" w:type="dxa"/>
          </w:tcPr>
          <w:p w:rsidR="00676313" w:rsidRPr="00676313" w:rsidRDefault="00676313" w:rsidP="00670945">
            <w:pPr>
              <w:spacing w:line="240" w:lineRule="auto"/>
            </w:pPr>
            <w:r w:rsidRPr="00676313">
              <w:t>7.2.1</w:t>
            </w:r>
          </w:p>
        </w:tc>
        <w:tc>
          <w:tcPr>
            <w:tcW w:w="2693" w:type="dxa"/>
          </w:tcPr>
          <w:p w:rsidR="00676313" w:rsidRPr="00676313" w:rsidRDefault="00676313" w:rsidP="00670945">
            <w:pPr>
              <w:spacing w:line="240" w:lineRule="auto"/>
            </w:pPr>
            <w:r w:rsidRPr="00676313">
              <w:t xml:space="preserve">Jumlah penelitian yang sesuai dengan </w:t>
            </w:r>
            <w:proofErr w:type="gramStart"/>
            <w:r w:rsidRPr="00676313">
              <w:t>bidang  keilmuan</w:t>
            </w:r>
            <w:proofErr w:type="gramEnd"/>
            <w:r w:rsidRPr="00676313">
              <w:t xml:space="preserve">  program studi yang   dilakukan oleh dosen tetap sesuai dengan bidang keahliannya, selama tiga tahun.</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1,63</w:t>
            </w:r>
          </w:p>
        </w:tc>
        <w:tc>
          <w:tcPr>
            <w:tcW w:w="1417" w:type="dxa"/>
            <w:vAlign w:val="center"/>
          </w:tcPr>
          <w:p w:rsidR="00676313" w:rsidRDefault="00676313">
            <w:pPr>
              <w:jc w:val="center"/>
              <w:rPr>
                <w:b/>
                <w:bCs/>
                <w:sz w:val="20"/>
                <w:szCs w:val="20"/>
              </w:rPr>
            </w:pPr>
            <w:r>
              <w:rPr>
                <w:b/>
                <w:bCs/>
                <w:sz w:val="20"/>
                <w:szCs w:val="20"/>
              </w:rPr>
              <w:t>1,63</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133</w:t>
            </w:r>
          </w:p>
        </w:tc>
        <w:tc>
          <w:tcPr>
            <w:tcW w:w="1304" w:type="dxa"/>
          </w:tcPr>
          <w:p w:rsidR="00676313" w:rsidRPr="00676313" w:rsidRDefault="00676313" w:rsidP="00670945">
            <w:pPr>
              <w:spacing w:line="240" w:lineRule="auto"/>
            </w:pPr>
            <w:r w:rsidRPr="00676313">
              <w:t xml:space="preserve">7.2.2  </w:t>
            </w:r>
          </w:p>
        </w:tc>
        <w:tc>
          <w:tcPr>
            <w:tcW w:w="2693" w:type="dxa"/>
          </w:tcPr>
          <w:p w:rsidR="00676313" w:rsidRPr="00676313" w:rsidRDefault="00676313" w:rsidP="00670945">
            <w:pPr>
              <w:spacing w:line="240" w:lineRule="auto"/>
            </w:pPr>
            <w:r w:rsidRPr="00676313">
              <w:t>Keterlibatan mahasiswa yang melakukan tugas akhir dalam penelitian dosen.</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0,81</w:t>
            </w:r>
          </w:p>
        </w:tc>
        <w:tc>
          <w:tcPr>
            <w:tcW w:w="1417" w:type="dxa"/>
            <w:vAlign w:val="center"/>
          </w:tcPr>
          <w:p w:rsidR="00676313" w:rsidRDefault="00676313">
            <w:pPr>
              <w:jc w:val="center"/>
              <w:rPr>
                <w:b/>
                <w:bCs/>
                <w:sz w:val="20"/>
                <w:szCs w:val="20"/>
              </w:rPr>
            </w:pPr>
            <w:r>
              <w:rPr>
                <w:b/>
                <w:bCs/>
                <w:sz w:val="20"/>
                <w:szCs w:val="20"/>
              </w:rPr>
              <w:t>0,81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sidRPr="0031224D">
              <w:rPr>
                <w:lang w:val="id-ID"/>
              </w:rPr>
              <w:t>134</w:t>
            </w:r>
          </w:p>
        </w:tc>
        <w:tc>
          <w:tcPr>
            <w:tcW w:w="1304" w:type="dxa"/>
          </w:tcPr>
          <w:p w:rsidR="00676313" w:rsidRPr="00676313" w:rsidRDefault="00676313" w:rsidP="00670945">
            <w:pPr>
              <w:spacing w:line="240" w:lineRule="auto"/>
            </w:pPr>
            <w:r w:rsidRPr="00676313">
              <w:t>7.3</w:t>
            </w:r>
          </w:p>
        </w:tc>
        <w:tc>
          <w:tcPr>
            <w:tcW w:w="2693" w:type="dxa"/>
          </w:tcPr>
          <w:p w:rsidR="00676313" w:rsidRPr="00676313" w:rsidRDefault="00676313" w:rsidP="00670945">
            <w:pPr>
              <w:spacing w:line="240" w:lineRule="auto"/>
            </w:pPr>
            <w:r w:rsidRPr="00676313">
              <w:t>Artikel ilmiah yang dihasilkan oleh dosen tetap yang bidang keahliannya sesuai dengan PS, selama tiga tahun.</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2,44</w:t>
            </w:r>
          </w:p>
        </w:tc>
        <w:tc>
          <w:tcPr>
            <w:tcW w:w="1417" w:type="dxa"/>
            <w:vAlign w:val="center"/>
          </w:tcPr>
          <w:p w:rsidR="00676313" w:rsidRDefault="00676313">
            <w:pPr>
              <w:jc w:val="center"/>
              <w:rPr>
                <w:b/>
                <w:bCs/>
                <w:sz w:val="20"/>
                <w:szCs w:val="20"/>
              </w:rPr>
            </w:pPr>
            <w:r>
              <w:rPr>
                <w:b/>
                <w:bCs/>
                <w:sz w:val="20"/>
                <w:szCs w:val="20"/>
              </w:rPr>
              <w:t>2,44</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Pr>
                <w:lang w:val="id-ID"/>
              </w:rPr>
              <w:t>135</w:t>
            </w:r>
          </w:p>
        </w:tc>
        <w:tc>
          <w:tcPr>
            <w:tcW w:w="1304" w:type="dxa"/>
          </w:tcPr>
          <w:p w:rsidR="00676313" w:rsidRPr="00676313" w:rsidRDefault="00676313" w:rsidP="00670945">
            <w:pPr>
              <w:spacing w:line="240" w:lineRule="auto"/>
            </w:pPr>
            <w:r w:rsidRPr="00676313">
              <w:t>7.4</w:t>
            </w:r>
          </w:p>
        </w:tc>
        <w:tc>
          <w:tcPr>
            <w:tcW w:w="2693" w:type="dxa"/>
          </w:tcPr>
          <w:p w:rsidR="00676313" w:rsidRPr="00676313" w:rsidRDefault="00676313" w:rsidP="00670945">
            <w:pPr>
              <w:spacing w:line="240" w:lineRule="auto"/>
              <w:rPr>
                <w:color w:val="000000"/>
              </w:rPr>
            </w:pPr>
            <w:r w:rsidRPr="00676313">
              <w:rPr>
                <w:color w:val="000000"/>
              </w:rPr>
              <w:t xml:space="preserve">Karya dosen dan atau mahasiswa yang berupa </w:t>
            </w:r>
            <w:r w:rsidRPr="00676313">
              <w:t>paten/hak atas kekayaan intelektual (HaKI)/karya yang mendapatkan penghargaan tingkat nasional/internasional.</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0,81</w:t>
            </w:r>
          </w:p>
        </w:tc>
        <w:tc>
          <w:tcPr>
            <w:tcW w:w="1417" w:type="dxa"/>
            <w:vAlign w:val="center"/>
          </w:tcPr>
          <w:p w:rsidR="00676313" w:rsidRDefault="00676313">
            <w:pPr>
              <w:jc w:val="center"/>
              <w:rPr>
                <w:b/>
                <w:bCs/>
                <w:sz w:val="20"/>
                <w:szCs w:val="20"/>
              </w:rPr>
            </w:pPr>
            <w:r>
              <w:rPr>
                <w:b/>
                <w:bCs/>
                <w:sz w:val="20"/>
                <w:szCs w:val="20"/>
              </w:rPr>
              <w:t>0,81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Pr>
                <w:lang w:val="id-ID"/>
              </w:rPr>
              <w:t>136</w:t>
            </w:r>
          </w:p>
        </w:tc>
        <w:tc>
          <w:tcPr>
            <w:tcW w:w="1304" w:type="dxa"/>
          </w:tcPr>
          <w:p w:rsidR="00676313" w:rsidRPr="00676313" w:rsidRDefault="00676313" w:rsidP="00670945">
            <w:pPr>
              <w:spacing w:line="240" w:lineRule="auto"/>
            </w:pPr>
            <w:r w:rsidRPr="00676313">
              <w:t>7.5.1</w:t>
            </w:r>
          </w:p>
        </w:tc>
        <w:tc>
          <w:tcPr>
            <w:tcW w:w="2693" w:type="dxa"/>
          </w:tcPr>
          <w:p w:rsidR="00676313" w:rsidRPr="00676313" w:rsidRDefault="00676313" w:rsidP="00670945">
            <w:pPr>
              <w:spacing w:line="240" w:lineRule="auto"/>
            </w:pPr>
            <w:r w:rsidRPr="00676313">
              <w:t>Jumlah kegiatan pelayanan/pengabdian kepada masyarakat (PkM) yang dilakukan oleh dosen tetap yang bidang keahliannya sama dengan program studi selama tiga tahun.</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0,81</w:t>
            </w:r>
          </w:p>
        </w:tc>
        <w:tc>
          <w:tcPr>
            <w:tcW w:w="1417" w:type="dxa"/>
            <w:vAlign w:val="center"/>
          </w:tcPr>
          <w:p w:rsidR="00676313" w:rsidRDefault="00676313">
            <w:pPr>
              <w:jc w:val="center"/>
              <w:rPr>
                <w:b/>
                <w:bCs/>
                <w:sz w:val="20"/>
                <w:szCs w:val="20"/>
              </w:rPr>
            </w:pPr>
            <w:r>
              <w:rPr>
                <w:b/>
                <w:bCs/>
                <w:sz w:val="20"/>
                <w:szCs w:val="20"/>
              </w:rPr>
              <w:t>0,81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Pr>
                <w:lang w:val="id-ID"/>
              </w:rPr>
              <w:t>137</w:t>
            </w:r>
          </w:p>
        </w:tc>
        <w:tc>
          <w:tcPr>
            <w:tcW w:w="1304" w:type="dxa"/>
          </w:tcPr>
          <w:p w:rsidR="00676313" w:rsidRPr="00676313" w:rsidRDefault="00676313" w:rsidP="00670945">
            <w:pPr>
              <w:spacing w:line="240" w:lineRule="auto"/>
            </w:pPr>
            <w:r w:rsidRPr="00676313">
              <w:t>7.5.2</w:t>
            </w:r>
          </w:p>
        </w:tc>
        <w:tc>
          <w:tcPr>
            <w:tcW w:w="2693" w:type="dxa"/>
          </w:tcPr>
          <w:p w:rsidR="00676313" w:rsidRPr="00676313" w:rsidRDefault="00676313" w:rsidP="00670945">
            <w:pPr>
              <w:spacing w:line="240" w:lineRule="auto"/>
            </w:pPr>
            <w:r w:rsidRPr="00676313">
              <w:t>Keterlibatan mahasiswa dalam kegiatan pelayanan/pengabdian kepada masyarakat.</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0,81</w:t>
            </w:r>
          </w:p>
        </w:tc>
        <w:tc>
          <w:tcPr>
            <w:tcW w:w="1417" w:type="dxa"/>
            <w:vAlign w:val="center"/>
          </w:tcPr>
          <w:p w:rsidR="00676313" w:rsidRDefault="00676313">
            <w:pPr>
              <w:jc w:val="center"/>
              <w:rPr>
                <w:b/>
                <w:bCs/>
                <w:sz w:val="20"/>
                <w:szCs w:val="20"/>
              </w:rPr>
            </w:pPr>
            <w:r>
              <w:rPr>
                <w:b/>
                <w:bCs/>
                <w:sz w:val="20"/>
                <w:szCs w:val="20"/>
              </w:rPr>
              <w:t>0,81</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Pr>
                <w:lang w:val="id-ID"/>
              </w:rPr>
              <w:lastRenderedPageBreak/>
              <w:t>138</w:t>
            </w:r>
          </w:p>
        </w:tc>
        <w:tc>
          <w:tcPr>
            <w:tcW w:w="1304" w:type="dxa"/>
          </w:tcPr>
          <w:p w:rsidR="00676313" w:rsidRPr="00676313" w:rsidRDefault="00676313" w:rsidP="00670945">
            <w:pPr>
              <w:spacing w:line="240" w:lineRule="auto"/>
            </w:pPr>
            <w:r w:rsidRPr="00676313">
              <w:t>7.5.3</w:t>
            </w:r>
          </w:p>
        </w:tc>
        <w:tc>
          <w:tcPr>
            <w:tcW w:w="2693" w:type="dxa"/>
          </w:tcPr>
          <w:p w:rsidR="00676313" w:rsidRPr="00676313" w:rsidRDefault="00676313" w:rsidP="00670945">
            <w:pPr>
              <w:spacing w:line="240" w:lineRule="auto"/>
            </w:pPr>
            <w:r w:rsidRPr="00676313">
              <w:t xml:space="preserve">Kegiatan </w:t>
            </w:r>
            <w:r w:rsidRPr="00676313">
              <w:rPr>
                <w:i/>
                <w:iCs/>
              </w:rPr>
              <w:t>continuing education</w:t>
            </w:r>
            <w:r w:rsidRPr="00676313">
              <w:t xml:space="preserve"> program studi selama tiga tahun terakhir.</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1,63</w:t>
            </w:r>
          </w:p>
        </w:tc>
        <w:tc>
          <w:tcPr>
            <w:tcW w:w="1417" w:type="dxa"/>
            <w:vAlign w:val="center"/>
          </w:tcPr>
          <w:p w:rsidR="00676313" w:rsidRDefault="00676313">
            <w:pPr>
              <w:jc w:val="center"/>
              <w:rPr>
                <w:b/>
                <w:bCs/>
                <w:sz w:val="20"/>
                <w:szCs w:val="20"/>
              </w:rPr>
            </w:pPr>
            <w:r>
              <w:rPr>
                <w:b/>
                <w:bCs/>
                <w:sz w:val="20"/>
                <w:szCs w:val="20"/>
              </w:rPr>
              <w:t>1,63</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Pr>
                <w:lang w:val="id-ID"/>
              </w:rPr>
              <w:t>139</w:t>
            </w:r>
          </w:p>
        </w:tc>
        <w:tc>
          <w:tcPr>
            <w:tcW w:w="1304" w:type="dxa"/>
          </w:tcPr>
          <w:p w:rsidR="00676313" w:rsidRPr="00676313" w:rsidRDefault="00676313" w:rsidP="00670945">
            <w:pPr>
              <w:spacing w:line="240" w:lineRule="auto"/>
            </w:pPr>
            <w:r w:rsidRPr="00676313">
              <w:t>7.6.1</w:t>
            </w:r>
          </w:p>
        </w:tc>
        <w:tc>
          <w:tcPr>
            <w:tcW w:w="2693" w:type="dxa"/>
          </w:tcPr>
          <w:p w:rsidR="00676313" w:rsidRPr="00676313" w:rsidRDefault="00676313" w:rsidP="00670945">
            <w:pPr>
              <w:spacing w:line="240" w:lineRule="auto"/>
            </w:pPr>
            <w:r w:rsidRPr="00676313">
              <w:t xml:space="preserve">Jumlah dan mutu kerjasama </w:t>
            </w:r>
            <w:proofErr w:type="gramStart"/>
            <w:r w:rsidRPr="00676313">
              <w:t>dalam  negeri</w:t>
            </w:r>
            <w:proofErr w:type="gramEnd"/>
            <w:r w:rsidRPr="00676313">
              <w:t xml:space="preserve"> yang efektif yang mendukung pelaksanaan misi program studi dan institusi dan dampak kerjasama untuk penyelenggaraan dan pengembangan program studi.</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1,63</w:t>
            </w:r>
          </w:p>
        </w:tc>
        <w:tc>
          <w:tcPr>
            <w:tcW w:w="1417" w:type="dxa"/>
            <w:vAlign w:val="center"/>
          </w:tcPr>
          <w:p w:rsidR="00676313" w:rsidRDefault="00676313">
            <w:pPr>
              <w:jc w:val="center"/>
              <w:rPr>
                <w:b/>
                <w:bCs/>
                <w:sz w:val="20"/>
                <w:szCs w:val="20"/>
              </w:rPr>
            </w:pPr>
            <w:r>
              <w:rPr>
                <w:b/>
                <w:bCs/>
                <w:sz w:val="20"/>
                <w:szCs w:val="20"/>
              </w:rPr>
              <w:t>1,63</w:t>
            </w:r>
          </w:p>
        </w:tc>
        <w:tc>
          <w:tcPr>
            <w:tcW w:w="851" w:type="dxa"/>
          </w:tcPr>
          <w:p w:rsidR="00676313" w:rsidRPr="0031224D" w:rsidRDefault="00676313" w:rsidP="00814305">
            <w:pPr>
              <w:spacing w:line="240" w:lineRule="auto"/>
              <w:rPr>
                <w:color w:val="000000"/>
              </w:rPr>
            </w:pPr>
          </w:p>
        </w:tc>
      </w:tr>
      <w:tr w:rsidR="00676313" w:rsidRPr="0031224D" w:rsidTr="00670945">
        <w:tc>
          <w:tcPr>
            <w:tcW w:w="647" w:type="dxa"/>
          </w:tcPr>
          <w:p w:rsidR="00676313" w:rsidRPr="0031224D" w:rsidRDefault="00676313" w:rsidP="00111E5E">
            <w:pPr>
              <w:spacing w:line="240" w:lineRule="auto"/>
              <w:jc w:val="center"/>
              <w:rPr>
                <w:lang w:val="id-ID"/>
              </w:rPr>
            </w:pPr>
            <w:r>
              <w:rPr>
                <w:lang w:val="id-ID"/>
              </w:rPr>
              <w:t>140</w:t>
            </w:r>
          </w:p>
        </w:tc>
        <w:tc>
          <w:tcPr>
            <w:tcW w:w="1304" w:type="dxa"/>
          </w:tcPr>
          <w:p w:rsidR="00676313" w:rsidRPr="00676313" w:rsidRDefault="00676313" w:rsidP="00670945">
            <w:pPr>
              <w:spacing w:line="240" w:lineRule="auto"/>
            </w:pPr>
            <w:r w:rsidRPr="00676313">
              <w:t>7.6.2</w:t>
            </w:r>
          </w:p>
        </w:tc>
        <w:tc>
          <w:tcPr>
            <w:tcW w:w="2693" w:type="dxa"/>
          </w:tcPr>
          <w:p w:rsidR="00676313" w:rsidRPr="00676313" w:rsidRDefault="00676313" w:rsidP="00670945">
            <w:pPr>
              <w:spacing w:line="240" w:lineRule="auto"/>
            </w:pPr>
            <w:r w:rsidRPr="00676313">
              <w:t xml:space="preserve">Jumlah dan mutu kerjasama luar </w:t>
            </w:r>
            <w:proofErr w:type="gramStart"/>
            <w:r w:rsidRPr="00676313">
              <w:t>negeri  yang</w:t>
            </w:r>
            <w:proofErr w:type="gramEnd"/>
            <w:r w:rsidRPr="00676313">
              <w:t xml:space="preserve"> efektif yang mendukung pelaksanaan misi program studi dan institusi dan dampak kerjasama untuk penyelenggaraan dan pengembangan program studi.</w:t>
            </w:r>
          </w:p>
        </w:tc>
        <w:tc>
          <w:tcPr>
            <w:tcW w:w="1701" w:type="dxa"/>
          </w:tcPr>
          <w:p w:rsidR="00676313" w:rsidRPr="0031224D" w:rsidRDefault="00676313" w:rsidP="00677300">
            <w:pPr>
              <w:spacing w:line="240" w:lineRule="auto"/>
              <w:rPr>
                <w:color w:val="000000"/>
              </w:rPr>
            </w:pPr>
          </w:p>
        </w:tc>
        <w:tc>
          <w:tcPr>
            <w:tcW w:w="1418" w:type="dxa"/>
            <w:vAlign w:val="center"/>
          </w:tcPr>
          <w:p w:rsidR="00676313" w:rsidRDefault="00676313">
            <w:pPr>
              <w:jc w:val="center"/>
              <w:rPr>
                <w:b/>
                <w:bCs/>
                <w:sz w:val="20"/>
                <w:szCs w:val="20"/>
              </w:rPr>
            </w:pPr>
            <w:r>
              <w:rPr>
                <w:b/>
                <w:bCs/>
                <w:sz w:val="20"/>
                <w:szCs w:val="20"/>
              </w:rPr>
              <w:t>1,63</w:t>
            </w:r>
          </w:p>
        </w:tc>
        <w:tc>
          <w:tcPr>
            <w:tcW w:w="1417" w:type="dxa"/>
            <w:vAlign w:val="center"/>
          </w:tcPr>
          <w:p w:rsidR="00676313" w:rsidRDefault="00676313">
            <w:pPr>
              <w:jc w:val="center"/>
              <w:rPr>
                <w:b/>
                <w:bCs/>
                <w:sz w:val="20"/>
                <w:szCs w:val="20"/>
              </w:rPr>
            </w:pPr>
            <w:r>
              <w:rPr>
                <w:b/>
                <w:bCs/>
                <w:sz w:val="20"/>
                <w:szCs w:val="20"/>
              </w:rPr>
              <w:t>1,63</w:t>
            </w:r>
          </w:p>
        </w:tc>
        <w:tc>
          <w:tcPr>
            <w:tcW w:w="851" w:type="dxa"/>
          </w:tcPr>
          <w:p w:rsidR="00676313" w:rsidRPr="0031224D" w:rsidRDefault="00676313" w:rsidP="00814305">
            <w:pPr>
              <w:spacing w:line="240" w:lineRule="auto"/>
              <w:rPr>
                <w:color w:val="000000"/>
              </w:rPr>
            </w:pPr>
          </w:p>
        </w:tc>
      </w:tr>
    </w:tbl>
    <w:p w:rsidR="00714F33" w:rsidRPr="00D038E2" w:rsidRDefault="00714F33" w:rsidP="00714F33">
      <w:pPr>
        <w:spacing w:line="240" w:lineRule="auto"/>
        <w:rPr>
          <w:color w:val="000000"/>
          <w:lang w:val="id-ID"/>
        </w:rPr>
      </w:pPr>
      <w:r w:rsidRPr="0031224D">
        <w:rPr>
          <w:color w:val="000000"/>
        </w:rPr>
        <w:t>Catatan: *Nilai skala 0 - 4</w:t>
      </w:r>
    </w:p>
    <w:p w:rsidR="00714F33" w:rsidRDefault="007E4FE2" w:rsidP="00714F33">
      <w:pPr>
        <w:spacing w:line="240" w:lineRule="auto"/>
        <w:rPr>
          <w:color w:val="000000"/>
          <w:lang w:val="id-ID"/>
        </w:rPr>
      </w:pP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t xml:space="preserve">      …………, …..-……- 20</w:t>
      </w:r>
      <w:r w:rsidR="004D795D">
        <w:rPr>
          <w:color w:val="000000"/>
          <w:lang w:val="id-ID"/>
        </w:rPr>
        <w:t>13</w:t>
      </w:r>
    </w:p>
    <w:p w:rsidR="00D038E2" w:rsidRPr="00D038E2" w:rsidRDefault="00D038E2" w:rsidP="00714F33">
      <w:pPr>
        <w:spacing w:line="240" w:lineRule="auto"/>
        <w:rPr>
          <w:color w:val="000000"/>
          <w:lang w:val="id-ID"/>
        </w:rPr>
      </w:pPr>
    </w:p>
    <w:tbl>
      <w:tblPr>
        <w:tblW w:w="9180" w:type="dxa"/>
        <w:tblInd w:w="108" w:type="dxa"/>
        <w:tblLook w:val="04A0" w:firstRow="1" w:lastRow="0" w:firstColumn="1" w:lastColumn="0" w:noHBand="0" w:noVBand="1"/>
      </w:tblPr>
      <w:tblGrid>
        <w:gridCol w:w="1998"/>
        <w:gridCol w:w="1980"/>
        <w:gridCol w:w="236"/>
        <w:gridCol w:w="2145"/>
        <w:gridCol w:w="2821"/>
      </w:tblGrid>
      <w:tr w:rsidR="00714F33" w:rsidRPr="0031224D" w:rsidTr="00065816">
        <w:tc>
          <w:tcPr>
            <w:tcW w:w="1998" w:type="dxa"/>
          </w:tcPr>
          <w:p w:rsidR="00714F33" w:rsidRPr="0031224D" w:rsidRDefault="00714F33" w:rsidP="00814305">
            <w:pPr>
              <w:spacing w:line="240" w:lineRule="auto"/>
              <w:rPr>
                <w:color w:val="000000"/>
              </w:rPr>
            </w:pPr>
          </w:p>
        </w:tc>
        <w:tc>
          <w:tcPr>
            <w:tcW w:w="1980" w:type="dxa"/>
          </w:tcPr>
          <w:p w:rsidR="00714F33" w:rsidRPr="0031224D" w:rsidRDefault="00714F33" w:rsidP="00814305">
            <w:pPr>
              <w:spacing w:line="240" w:lineRule="auto"/>
              <w:rPr>
                <w:color w:val="000000"/>
              </w:rPr>
            </w:pPr>
          </w:p>
        </w:tc>
        <w:tc>
          <w:tcPr>
            <w:tcW w:w="236" w:type="dxa"/>
          </w:tcPr>
          <w:p w:rsidR="00714F33" w:rsidRPr="0031224D" w:rsidRDefault="00714F33" w:rsidP="00814305">
            <w:pPr>
              <w:spacing w:line="240" w:lineRule="auto"/>
              <w:rPr>
                <w:color w:val="000000"/>
              </w:rPr>
            </w:pPr>
          </w:p>
        </w:tc>
        <w:tc>
          <w:tcPr>
            <w:tcW w:w="2145" w:type="dxa"/>
          </w:tcPr>
          <w:p w:rsidR="00714F33" w:rsidRPr="0031224D" w:rsidRDefault="00714F33" w:rsidP="00814305">
            <w:pPr>
              <w:spacing w:line="240" w:lineRule="auto"/>
              <w:rPr>
                <w:color w:val="000000"/>
              </w:rPr>
            </w:pPr>
            <w:r w:rsidRPr="0031224D">
              <w:rPr>
                <w:color w:val="000000"/>
              </w:rPr>
              <w:t>Nama Asesor   :</w:t>
            </w:r>
          </w:p>
          <w:p w:rsidR="00714F33" w:rsidRDefault="00714F33" w:rsidP="00814305">
            <w:pPr>
              <w:spacing w:line="240" w:lineRule="auto"/>
              <w:rPr>
                <w:color w:val="000000"/>
              </w:rPr>
            </w:pPr>
          </w:p>
          <w:p w:rsidR="008C18FB" w:rsidRDefault="008C18FB" w:rsidP="00814305">
            <w:pPr>
              <w:spacing w:line="240" w:lineRule="auto"/>
              <w:rPr>
                <w:color w:val="000000"/>
              </w:rPr>
            </w:pPr>
          </w:p>
          <w:p w:rsidR="008C18FB" w:rsidRDefault="008C18FB" w:rsidP="00814305">
            <w:pPr>
              <w:spacing w:line="240" w:lineRule="auto"/>
              <w:rPr>
                <w:color w:val="000000"/>
              </w:rPr>
            </w:pPr>
          </w:p>
          <w:p w:rsidR="008C18FB" w:rsidRPr="008C18FB" w:rsidRDefault="008C18FB" w:rsidP="00814305">
            <w:pPr>
              <w:spacing w:line="240" w:lineRule="auto"/>
              <w:rPr>
                <w:color w:val="000000"/>
              </w:rPr>
            </w:pPr>
          </w:p>
        </w:tc>
        <w:tc>
          <w:tcPr>
            <w:tcW w:w="2821" w:type="dxa"/>
          </w:tcPr>
          <w:p w:rsidR="00714F33" w:rsidRPr="0031224D" w:rsidRDefault="00714F33" w:rsidP="00814305">
            <w:pPr>
              <w:spacing w:line="240" w:lineRule="auto"/>
              <w:rPr>
                <w:color w:val="000000"/>
              </w:rPr>
            </w:pPr>
          </w:p>
        </w:tc>
      </w:tr>
      <w:tr w:rsidR="00714F33" w:rsidRPr="0031224D" w:rsidTr="00065816">
        <w:tc>
          <w:tcPr>
            <w:tcW w:w="1998" w:type="dxa"/>
          </w:tcPr>
          <w:p w:rsidR="00714F33" w:rsidRPr="0031224D" w:rsidRDefault="00714F33" w:rsidP="00814305">
            <w:pPr>
              <w:spacing w:line="240" w:lineRule="auto"/>
              <w:rPr>
                <w:color w:val="000000"/>
              </w:rPr>
            </w:pPr>
          </w:p>
        </w:tc>
        <w:tc>
          <w:tcPr>
            <w:tcW w:w="1980" w:type="dxa"/>
          </w:tcPr>
          <w:p w:rsidR="00714F33" w:rsidRPr="0031224D" w:rsidRDefault="00714F33" w:rsidP="00814305">
            <w:pPr>
              <w:spacing w:line="240" w:lineRule="auto"/>
              <w:rPr>
                <w:color w:val="000000"/>
              </w:rPr>
            </w:pPr>
          </w:p>
        </w:tc>
        <w:tc>
          <w:tcPr>
            <w:tcW w:w="236" w:type="dxa"/>
          </w:tcPr>
          <w:p w:rsidR="00714F33" w:rsidRPr="0031224D" w:rsidRDefault="00714F33" w:rsidP="00814305">
            <w:pPr>
              <w:spacing w:line="240" w:lineRule="auto"/>
              <w:rPr>
                <w:color w:val="000000"/>
              </w:rPr>
            </w:pPr>
          </w:p>
        </w:tc>
        <w:tc>
          <w:tcPr>
            <w:tcW w:w="2145" w:type="dxa"/>
          </w:tcPr>
          <w:p w:rsidR="00714F33" w:rsidRPr="006B5C69" w:rsidRDefault="00714F33" w:rsidP="00814305">
            <w:pPr>
              <w:spacing w:line="240" w:lineRule="auto"/>
              <w:rPr>
                <w:color w:val="000000"/>
                <w:lang w:val="id-ID"/>
              </w:rPr>
            </w:pPr>
            <w:r w:rsidRPr="0031224D">
              <w:rPr>
                <w:color w:val="000000"/>
              </w:rPr>
              <w:t>Tanda Tangan :</w:t>
            </w:r>
          </w:p>
        </w:tc>
        <w:tc>
          <w:tcPr>
            <w:tcW w:w="2821" w:type="dxa"/>
          </w:tcPr>
          <w:p w:rsidR="00714F33" w:rsidRPr="0031224D" w:rsidRDefault="00714F33" w:rsidP="00814305">
            <w:pPr>
              <w:spacing w:line="240" w:lineRule="auto"/>
              <w:rPr>
                <w:color w:val="000000"/>
              </w:rPr>
            </w:pPr>
          </w:p>
        </w:tc>
      </w:tr>
    </w:tbl>
    <w:p w:rsidR="008C18FB" w:rsidRDefault="008C18FB" w:rsidP="00714F33">
      <w:pPr>
        <w:pStyle w:val="Heading1"/>
        <w:jc w:val="left"/>
        <w:rPr>
          <w:sz w:val="24"/>
          <w:szCs w:val="24"/>
          <w:lang w:val="nb-NO"/>
        </w:rPr>
      </w:pPr>
      <w:bookmarkStart w:id="34" w:name="_Toc206868236"/>
    </w:p>
    <w:p w:rsidR="008C18FB" w:rsidRDefault="008C18FB" w:rsidP="008C18FB">
      <w:pPr>
        <w:rPr>
          <w:lang w:val="nb-NO"/>
        </w:rPr>
      </w:pPr>
      <w:r>
        <w:rPr>
          <w:lang w:val="nb-NO"/>
        </w:rPr>
        <w:br w:type="page"/>
      </w:r>
    </w:p>
    <w:p w:rsidR="00714F33" w:rsidRPr="0031224D" w:rsidRDefault="00714F33" w:rsidP="00714F33">
      <w:pPr>
        <w:pStyle w:val="Heading1"/>
        <w:jc w:val="left"/>
        <w:rPr>
          <w:sz w:val="24"/>
          <w:szCs w:val="24"/>
          <w:lang w:val="nb-NO"/>
        </w:rPr>
      </w:pPr>
      <w:r w:rsidRPr="0031224D">
        <w:rPr>
          <w:sz w:val="24"/>
          <w:szCs w:val="24"/>
          <w:lang w:val="nb-NO"/>
        </w:rPr>
        <w:lastRenderedPageBreak/>
        <w:t>FORMAT 2. PENILAIAN EVALUASI DIRI PROGRAM STUDI</w:t>
      </w:r>
      <w:bookmarkEnd w:id="34"/>
    </w:p>
    <w:p w:rsidR="00714F33" w:rsidRDefault="00714F33" w:rsidP="00714F33">
      <w:pPr>
        <w:rPr>
          <w:lang w:val="nb-NO"/>
        </w:rPr>
      </w:pPr>
    </w:p>
    <w:p w:rsidR="008C18FB" w:rsidRPr="006E73ED" w:rsidRDefault="008C18FB" w:rsidP="008C18FB">
      <w:pPr>
        <w:spacing w:line="240" w:lineRule="auto"/>
        <w:jc w:val="center"/>
        <w:rPr>
          <w:color w:val="000000"/>
          <w:u w:val="single"/>
          <w:lang w:val="nb-NO"/>
        </w:rPr>
      </w:pPr>
      <w:r w:rsidRPr="006E73ED">
        <w:rPr>
          <w:color w:val="000000"/>
          <w:u w:val="single"/>
          <w:lang w:val="nb-NO"/>
        </w:rPr>
        <w:t xml:space="preserve">Penilaian Dokumen </w:t>
      </w:r>
      <w:r w:rsidRPr="006E73ED">
        <w:rPr>
          <w:b/>
          <w:bCs/>
          <w:color w:val="000000"/>
          <w:u w:val="single"/>
          <w:lang w:val="nb-NO"/>
        </w:rPr>
        <w:t>Perorangan</w:t>
      </w:r>
    </w:p>
    <w:p w:rsidR="008C18FB" w:rsidRPr="006E73ED" w:rsidRDefault="008C18FB" w:rsidP="008C18FB">
      <w:pPr>
        <w:spacing w:line="240" w:lineRule="auto"/>
        <w:rPr>
          <w:color w:val="000000"/>
          <w:lang w:val="nb-NO"/>
        </w:rPr>
      </w:pPr>
    </w:p>
    <w:tbl>
      <w:tblPr>
        <w:tblW w:w="9606" w:type="dxa"/>
        <w:tblLook w:val="04A0" w:firstRow="1" w:lastRow="0" w:firstColumn="1" w:lastColumn="0" w:noHBand="0" w:noVBand="1"/>
      </w:tblPr>
      <w:tblGrid>
        <w:gridCol w:w="590"/>
        <w:gridCol w:w="3042"/>
        <w:gridCol w:w="3496"/>
        <w:gridCol w:w="990"/>
        <w:gridCol w:w="1080"/>
        <w:gridCol w:w="408"/>
      </w:tblGrid>
      <w:tr w:rsidR="00E720F4" w:rsidTr="00E720F4">
        <w:trPr>
          <w:trHeight w:val="432"/>
        </w:trPr>
        <w:tc>
          <w:tcPr>
            <w:tcW w:w="9606" w:type="dxa"/>
            <w:gridSpan w:val="6"/>
          </w:tcPr>
          <w:tbl>
            <w:tblPr>
              <w:tblW w:w="9198" w:type="dxa"/>
              <w:tblLook w:val="04A0" w:firstRow="1" w:lastRow="0" w:firstColumn="1" w:lastColumn="0" w:noHBand="0" w:noVBand="1"/>
            </w:tblPr>
            <w:tblGrid>
              <w:gridCol w:w="3528"/>
              <w:gridCol w:w="283"/>
              <w:gridCol w:w="5387"/>
            </w:tblGrid>
            <w:tr w:rsidR="00E720F4" w:rsidRPr="0031224D" w:rsidTr="00E720F4">
              <w:trPr>
                <w:trHeight w:val="432"/>
              </w:trPr>
              <w:tc>
                <w:tcPr>
                  <w:tcW w:w="3528" w:type="dxa"/>
                  <w:vAlign w:val="center"/>
                </w:tcPr>
                <w:p w:rsidR="00E720F4" w:rsidRPr="0031224D" w:rsidRDefault="00E720F4" w:rsidP="00E720F4">
                  <w:pPr>
                    <w:spacing w:line="240" w:lineRule="auto"/>
                    <w:jc w:val="left"/>
                    <w:rPr>
                      <w:color w:val="000000"/>
                    </w:rPr>
                  </w:pPr>
                  <w:r w:rsidRPr="0031224D">
                    <w:rPr>
                      <w:color w:val="000000"/>
                    </w:rPr>
                    <w:t>Nama Perguruan Tinggi</w:t>
                  </w:r>
                </w:p>
              </w:tc>
              <w:tc>
                <w:tcPr>
                  <w:tcW w:w="283" w:type="dxa"/>
                </w:tcPr>
                <w:p w:rsidR="00E720F4" w:rsidRPr="0031224D" w:rsidRDefault="00E720F4" w:rsidP="00E720F4">
                  <w:pPr>
                    <w:spacing w:line="240" w:lineRule="auto"/>
                    <w:rPr>
                      <w:color w:val="000000"/>
                    </w:rPr>
                  </w:pPr>
                  <w:r w:rsidRPr="0031224D">
                    <w:rPr>
                      <w:color w:val="000000"/>
                    </w:rPr>
                    <w:t>:</w:t>
                  </w:r>
                </w:p>
              </w:tc>
              <w:tc>
                <w:tcPr>
                  <w:tcW w:w="5387" w:type="dxa"/>
                  <w:tcBorders>
                    <w:bottom w:val="single" w:sz="4" w:space="0" w:color="auto"/>
                  </w:tcBorders>
                </w:tcPr>
                <w:p w:rsidR="00E720F4" w:rsidRPr="0031224D" w:rsidRDefault="00E720F4" w:rsidP="00E720F4">
                  <w:pPr>
                    <w:spacing w:line="240" w:lineRule="auto"/>
                    <w:rPr>
                      <w:color w:val="000000"/>
                    </w:rPr>
                  </w:pPr>
                </w:p>
              </w:tc>
            </w:tr>
            <w:tr w:rsidR="00E720F4" w:rsidRPr="0031224D" w:rsidTr="00E720F4">
              <w:trPr>
                <w:trHeight w:val="432"/>
              </w:trPr>
              <w:tc>
                <w:tcPr>
                  <w:tcW w:w="3528" w:type="dxa"/>
                  <w:vAlign w:val="center"/>
                </w:tcPr>
                <w:p w:rsidR="00E720F4" w:rsidRPr="0031224D" w:rsidRDefault="00E720F4" w:rsidP="00E720F4">
                  <w:pPr>
                    <w:spacing w:line="240" w:lineRule="auto"/>
                    <w:jc w:val="left"/>
                    <w:rPr>
                      <w:color w:val="000000"/>
                    </w:rPr>
                  </w:pPr>
                  <w:r>
                    <w:rPr>
                      <w:color w:val="000000"/>
                    </w:rPr>
                    <w:t>Nama UPPSKH</w:t>
                  </w:r>
                </w:p>
              </w:tc>
              <w:tc>
                <w:tcPr>
                  <w:tcW w:w="283" w:type="dxa"/>
                </w:tcPr>
                <w:p w:rsidR="00E720F4" w:rsidRPr="0031224D" w:rsidRDefault="00E720F4" w:rsidP="00E720F4">
                  <w:pPr>
                    <w:spacing w:line="240" w:lineRule="auto"/>
                    <w:rPr>
                      <w:color w:val="000000"/>
                    </w:rPr>
                  </w:pPr>
                  <w:r w:rsidRPr="0031224D">
                    <w:rPr>
                      <w:color w:val="000000"/>
                    </w:rPr>
                    <w:t>:</w:t>
                  </w:r>
                </w:p>
              </w:tc>
              <w:tc>
                <w:tcPr>
                  <w:tcW w:w="5387" w:type="dxa"/>
                  <w:tcBorders>
                    <w:bottom w:val="single" w:sz="4" w:space="0" w:color="auto"/>
                  </w:tcBorders>
                </w:tcPr>
                <w:p w:rsidR="00E720F4" w:rsidRPr="0031224D" w:rsidRDefault="00E720F4" w:rsidP="00E720F4">
                  <w:pPr>
                    <w:spacing w:line="240" w:lineRule="auto"/>
                    <w:rPr>
                      <w:color w:val="000000"/>
                    </w:rPr>
                  </w:pPr>
                </w:p>
              </w:tc>
            </w:tr>
            <w:tr w:rsidR="00E720F4" w:rsidRPr="0031224D" w:rsidTr="00E720F4">
              <w:trPr>
                <w:trHeight w:val="432"/>
              </w:trPr>
              <w:tc>
                <w:tcPr>
                  <w:tcW w:w="3528" w:type="dxa"/>
                </w:tcPr>
                <w:p w:rsidR="00E720F4" w:rsidRPr="0031224D" w:rsidRDefault="00E720F4" w:rsidP="00E720F4">
                  <w:pPr>
                    <w:spacing w:line="240" w:lineRule="auto"/>
                    <w:rPr>
                      <w:color w:val="000000"/>
                    </w:rPr>
                  </w:pPr>
                  <w:r w:rsidRPr="0031224D">
                    <w:rPr>
                      <w:color w:val="000000"/>
                    </w:rPr>
                    <w:t>Nama Program Studi</w:t>
                  </w:r>
                </w:p>
              </w:tc>
              <w:tc>
                <w:tcPr>
                  <w:tcW w:w="283" w:type="dxa"/>
                </w:tcPr>
                <w:p w:rsidR="00E720F4" w:rsidRPr="0031224D" w:rsidRDefault="00E720F4" w:rsidP="00E720F4">
                  <w:pPr>
                    <w:spacing w:line="240" w:lineRule="auto"/>
                    <w:rPr>
                      <w:color w:val="000000"/>
                    </w:rPr>
                  </w:pPr>
                  <w:r w:rsidRPr="0031224D">
                    <w:rPr>
                      <w:color w:val="000000"/>
                    </w:rPr>
                    <w:t>:</w:t>
                  </w:r>
                </w:p>
              </w:tc>
              <w:tc>
                <w:tcPr>
                  <w:tcW w:w="5387" w:type="dxa"/>
                  <w:tcBorders>
                    <w:top w:val="single" w:sz="4" w:space="0" w:color="auto"/>
                    <w:bottom w:val="single" w:sz="4" w:space="0" w:color="auto"/>
                  </w:tcBorders>
                </w:tcPr>
                <w:p w:rsidR="00E720F4" w:rsidRPr="0031224D" w:rsidRDefault="00E720F4" w:rsidP="00E720F4">
                  <w:pPr>
                    <w:spacing w:line="240" w:lineRule="auto"/>
                    <w:rPr>
                      <w:color w:val="000000"/>
                    </w:rPr>
                  </w:pPr>
                </w:p>
              </w:tc>
            </w:tr>
            <w:tr w:rsidR="001174A3" w:rsidRPr="0031224D" w:rsidTr="00E720F4">
              <w:trPr>
                <w:trHeight w:val="432"/>
              </w:trPr>
              <w:tc>
                <w:tcPr>
                  <w:tcW w:w="3528" w:type="dxa"/>
                </w:tcPr>
                <w:p w:rsidR="001174A3" w:rsidRPr="001174A3" w:rsidRDefault="001174A3" w:rsidP="00E720F4">
                  <w:pPr>
                    <w:spacing w:line="240" w:lineRule="auto"/>
                    <w:rPr>
                      <w:color w:val="000000"/>
                      <w:lang w:val="id-ID"/>
                    </w:rPr>
                  </w:pPr>
                  <w:r>
                    <w:rPr>
                      <w:color w:val="000000"/>
                      <w:lang w:val="id-ID"/>
                    </w:rPr>
                    <w:t>Jenjang Pendidikan</w:t>
                  </w:r>
                </w:p>
              </w:tc>
              <w:tc>
                <w:tcPr>
                  <w:tcW w:w="283" w:type="dxa"/>
                </w:tcPr>
                <w:p w:rsidR="001174A3" w:rsidRPr="0031224D" w:rsidRDefault="001174A3" w:rsidP="00E720F4">
                  <w:pPr>
                    <w:spacing w:line="240" w:lineRule="auto"/>
                    <w:rPr>
                      <w:color w:val="000000"/>
                    </w:rPr>
                  </w:pPr>
                </w:p>
              </w:tc>
              <w:tc>
                <w:tcPr>
                  <w:tcW w:w="5387" w:type="dxa"/>
                  <w:tcBorders>
                    <w:top w:val="single" w:sz="4" w:space="0" w:color="auto"/>
                    <w:bottom w:val="single" w:sz="4" w:space="0" w:color="auto"/>
                  </w:tcBorders>
                </w:tcPr>
                <w:p w:rsidR="001174A3" w:rsidRPr="001174A3" w:rsidRDefault="001174A3" w:rsidP="00E720F4">
                  <w:pPr>
                    <w:spacing w:line="240" w:lineRule="auto"/>
                    <w:rPr>
                      <w:color w:val="000000"/>
                      <w:lang w:val="id-ID"/>
                    </w:rPr>
                  </w:pPr>
                  <w:r>
                    <w:rPr>
                      <w:color w:val="000000"/>
                      <w:lang w:val="id-ID"/>
                    </w:rPr>
                    <w:t>Akademik dan Profesi</w:t>
                  </w:r>
                  <w:r w:rsidRPr="001174A3">
                    <w:rPr>
                      <w:color w:val="000000"/>
                      <w:vertAlign w:val="superscript"/>
                      <w:lang w:val="id-ID"/>
                    </w:rPr>
                    <w:t>*)</w:t>
                  </w:r>
                </w:p>
              </w:tc>
            </w:tr>
            <w:tr w:rsidR="00E720F4" w:rsidRPr="0031224D" w:rsidTr="00E720F4">
              <w:trPr>
                <w:trHeight w:val="432"/>
              </w:trPr>
              <w:tc>
                <w:tcPr>
                  <w:tcW w:w="3528" w:type="dxa"/>
                </w:tcPr>
                <w:p w:rsidR="00E720F4" w:rsidRPr="0031224D" w:rsidRDefault="00E720F4" w:rsidP="00E720F4">
                  <w:pPr>
                    <w:spacing w:line="240" w:lineRule="auto"/>
                    <w:rPr>
                      <w:color w:val="000000"/>
                      <w:lang w:val="id-ID"/>
                    </w:rPr>
                  </w:pPr>
                  <w:r w:rsidRPr="0031224D">
                    <w:rPr>
                      <w:color w:val="000000"/>
                      <w:lang w:val="id-ID"/>
                    </w:rPr>
                    <w:t>Kode Panel</w:t>
                  </w:r>
                </w:p>
              </w:tc>
              <w:tc>
                <w:tcPr>
                  <w:tcW w:w="283" w:type="dxa"/>
                </w:tcPr>
                <w:p w:rsidR="00E720F4" w:rsidRPr="0031224D" w:rsidRDefault="00E720F4" w:rsidP="00E720F4">
                  <w:pPr>
                    <w:spacing w:line="240" w:lineRule="auto"/>
                    <w:rPr>
                      <w:color w:val="000000"/>
                    </w:rPr>
                  </w:pPr>
                </w:p>
              </w:tc>
              <w:tc>
                <w:tcPr>
                  <w:tcW w:w="5387" w:type="dxa"/>
                  <w:tcBorders>
                    <w:top w:val="single" w:sz="4" w:space="0" w:color="auto"/>
                    <w:bottom w:val="single" w:sz="4" w:space="0" w:color="auto"/>
                  </w:tcBorders>
                </w:tcPr>
                <w:p w:rsidR="00E720F4" w:rsidRPr="0031224D" w:rsidRDefault="00E720F4" w:rsidP="00E720F4">
                  <w:pPr>
                    <w:spacing w:line="240" w:lineRule="auto"/>
                    <w:rPr>
                      <w:color w:val="000000"/>
                    </w:rPr>
                  </w:pPr>
                </w:p>
              </w:tc>
            </w:tr>
            <w:tr w:rsidR="00E720F4" w:rsidRPr="0031224D" w:rsidTr="00E720F4">
              <w:trPr>
                <w:trHeight w:val="432"/>
              </w:trPr>
              <w:tc>
                <w:tcPr>
                  <w:tcW w:w="3528" w:type="dxa"/>
                </w:tcPr>
                <w:p w:rsidR="00E720F4" w:rsidRPr="0031224D" w:rsidRDefault="00E720F4" w:rsidP="00E720F4">
                  <w:pPr>
                    <w:spacing w:line="240" w:lineRule="auto"/>
                    <w:rPr>
                      <w:color w:val="000000"/>
                    </w:rPr>
                  </w:pPr>
                  <w:r w:rsidRPr="0031224D">
                    <w:rPr>
                      <w:color w:val="000000"/>
                    </w:rPr>
                    <w:t>Nama Asesor</w:t>
                  </w:r>
                </w:p>
              </w:tc>
              <w:tc>
                <w:tcPr>
                  <w:tcW w:w="283" w:type="dxa"/>
                </w:tcPr>
                <w:p w:rsidR="00E720F4" w:rsidRPr="0031224D" w:rsidRDefault="00E720F4" w:rsidP="00E720F4">
                  <w:pPr>
                    <w:spacing w:line="240" w:lineRule="auto"/>
                    <w:rPr>
                      <w:color w:val="000000"/>
                    </w:rPr>
                  </w:pPr>
                  <w:r w:rsidRPr="0031224D">
                    <w:rPr>
                      <w:color w:val="000000"/>
                    </w:rPr>
                    <w:t>:</w:t>
                  </w:r>
                </w:p>
              </w:tc>
              <w:tc>
                <w:tcPr>
                  <w:tcW w:w="5387" w:type="dxa"/>
                  <w:tcBorders>
                    <w:top w:val="single" w:sz="4" w:space="0" w:color="auto"/>
                    <w:bottom w:val="single" w:sz="4" w:space="0" w:color="auto"/>
                  </w:tcBorders>
                </w:tcPr>
                <w:p w:rsidR="00E720F4" w:rsidRPr="0031224D" w:rsidRDefault="00E720F4" w:rsidP="00E720F4">
                  <w:pPr>
                    <w:spacing w:line="240" w:lineRule="auto"/>
                    <w:rPr>
                      <w:color w:val="000000"/>
                    </w:rPr>
                  </w:pPr>
                </w:p>
              </w:tc>
            </w:tr>
            <w:tr w:rsidR="00E720F4" w:rsidRPr="0031224D" w:rsidTr="00E720F4">
              <w:trPr>
                <w:trHeight w:val="432"/>
              </w:trPr>
              <w:tc>
                <w:tcPr>
                  <w:tcW w:w="3528" w:type="dxa"/>
                </w:tcPr>
                <w:p w:rsidR="00E720F4" w:rsidRPr="0031224D" w:rsidRDefault="00E720F4" w:rsidP="00E720F4">
                  <w:pPr>
                    <w:spacing w:line="240" w:lineRule="auto"/>
                    <w:rPr>
                      <w:color w:val="000000"/>
                    </w:rPr>
                  </w:pPr>
                  <w:r w:rsidRPr="0031224D">
                    <w:rPr>
                      <w:color w:val="000000"/>
                    </w:rPr>
                    <w:t>Tanggal Penilaian</w:t>
                  </w:r>
                </w:p>
              </w:tc>
              <w:tc>
                <w:tcPr>
                  <w:tcW w:w="283" w:type="dxa"/>
                </w:tcPr>
                <w:p w:rsidR="00E720F4" w:rsidRPr="0031224D" w:rsidRDefault="00E720F4" w:rsidP="00E720F4">
                  <w:pPr>
                    <w:spacing w:line="240" w:lineRule="auto"/>
                    <w:rPr>
                      <w:color w:val="000000"/>
                    </w:rPr>
                  </w:pPr>
                  <w:r w:rsidRPr="0031224D">
                    <w:rPr>
                      <w:color w:val="000000"/>
                    </w:rPr>
                    <w:t>:</w:t>
                  </w:r>
                </w:p>
              </w:tc>
              <w:tc>
                <w:tcPr>
                  <w:tcW w:w="5387" w:type="dxa"/>
                  <w:tcBorders>
                    <w:top w:val="single" w:sz="4" w:space="0" w:color="auto"/>
                    <w:bottom w:val="single" w:sz="4" w:space="0" w:color="auto"/>
                  </w:tcBorders>
                </w:tcPr>
                <w:p w:rsidR="00E720F4" w:rsidRPr="0031224D" w:rsidRDefault="00E720F4" w:rsidP="00E720F4">
                  <w:pPr>
                    <w:spacing w:line="240" w:lineRule="auto"/>
                    <w:rPr>
                      <w:color w:val="000000"/>
                    </w:rPr>
                  </w:pPr>
                </w:p>
              </w:tc>
            </w:tr>
          </w:tbl>
          <w:p w:rsidR="00E720F4" w:rsidRPr="001174A3" w:rsidRDefault="001174A3" w:rsidP="00E720F4">
            <w:pPr>
              <w:spacing w:line="240" w:lineRule="auto"/>
              <w:rPr>
                <w:color w:val="000000"/>
                <w:lang w:val="id-ID"/>
              </w:rPr>
            </w:pPr>
            <w:r w:rsidRPr="001174A3">
              <w:rPr>
                <w:color w:val="000000"/>
                <w:vertAlign w:val="superscript"/>
                <w:lang w:val="id-ID"/>
              </w:rPr>
              <w:t>*)</w:t>
            </w:r>
            <w:r>
              <w:rPr>
                <w:color w:val="000000"/>
                <w:lang w:val="id-ID"/>
              </w:rPr>
              <w:t xml:space="preserve"> Coret yang tidak perlu</w:t>
            </w:r>
          </w:p>
          <w:p w:rsidR="00E720F4" w:rsidRPr="00E720F4" w:rsidRDefault="00E720F4" w:rsidP="00E720F4">
            <w:pPr>
              <w:spacing w:after="120" w:line="240" w:lineRule="auto"/>
              <w:rPr>
                <w:color w:val="000000"/>
              </w:rPr>
            </w:pPr>
            <w:r w:rsidRPr="0054047A">
              <w:rPr>
                <w:color w:val="000000"/>
                <w:lang w:val="id-ID"/>
              </w:rPr>
              <w:t xml:space="preserve"> </w:t>
            </w:r>
          </w:p>
        </w:tc>
      </w:tr>
      <w:tr w:rsidR="008C18FB" w:rsidRPr="00AC6D8E" w:rsidTr="00E72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Height w:val="276"/>
          <w:tblHeader/>
        </w:trPr>
        <w:tc>
          <w:tcPr>
            <w:tcW w:w="590" w:type="dxa"/>
            <w:vMerge w:val="restart"/>
            <w:vAlign w:val="center"/>
          </w:tcPr>
          <w:p w:rsidR="008C18FB" w:rsidRPr="00814305" w:rsidRDefault="008C18FB" w:rsidP="00E720F4">
            <w:pPr>
              <w:spacing w:line="240" w:lineRule="auto"/>
              <w:jc w:val="center"/>
              <w:rPr>
                <w:color w:val="000000"/>
              </w:rPr>
            </w:pPr>
            <w:r w:rsidRPr="00814305">
              <w:rPr>
                <w:color w:val="000000"/>
              </w:rPr>
              <w:t>No.</w:t>
            </w:r>
          </w:p>
        </w:tc>
        <w:tc>
          <w:tcPr>
            <w:tcW w:w="3042" w:type="dxa"/>
            <w:vMerge w:val="restart"/>
            <w:vAlign w:val="center"/>
          </w:tcPr>
          <w:p w:rsidR="008C18FB" w:rsidRPr="00814305" w:rsidRDefault="008C18FB" w:rsidP="00E720F4">
            <w:pPr>
              <w:spacing w:line="240" w:lineRule="auto"/>
              <w:jc w:val="center"/>
              <w:rPr>
                <w:color w:val="000000"/>
              </w:rPr>
            </w:pPr>
            <w:r w:rsidRPr="00814305">
              <w:rPr>
                <w:color w:val="000000"/>
              </w:rPr>
              <w:t>Aspek Penilaian</w:t>
            </w:r>
          </w:p>
        </w:tc>
        <w:tc>
          <w:tcPr>
            <w:tcW w:w="3496" w:type="dxa"/>
            <w:vMerge w:val="restart"/>
            <w:vAlign w:val="center"/>
          </w:tcPr>
          <w:p w:rsidR="008C18FB" w:rsidRPr="00AC6D8E" w:rsidRDefault="008C18FB" w:rsidP="00E720F4">
            <w:pPr>
              <w:spacing w:line="240" w:lineRule="auto"/>
              <w:jc w:val="center"/>
              <w:rPr>
                <w:color w:val="000000"/>
                <w:lang w:val="nb-NO"/>
              </w:rPr>
            </w:pPr>
            <w:r w:rsidRPr="00AC6D8E">
              <w:rPr>
                <w:color w:val="000000"/>
                <w:lang w:val="nb-NO"/>
              </w:rPr>
              <w:t>Informasi dari</w:t>
            </w:r>
          </w:p>
          <w:p w:rsidR="008C18FB" w:rsidRPr="006E73ED" w:rsidRDefault="008C18FB" w:rsidP="00E720F4">
            <w:pPr>
              <w:spacing w:line="240" w:lineRule="auto"/>
              <w:jc w:val="center"/>
              <w:rPr>
                <w:color w:val="000000"/>
                <w:lang w:val="nb-NO"/>
              </w:rPr>
            </w:pPr>
            <w:r w:rsidRPr="00AC6D8E">
              <w:rPr>
                <w:color w:val="000000"/>
                <w:lang w:val="nb-NO"/>
              </w:rPr>
              <w:t xml:space="preserve">Laporan </w:t>
            </w:r>
            <w:r>
              <w:rPr>
                <w:color w:val="000000"/>
                <w:lang w:val="nb-NO"/>
              </w:rPr>
              <w:t>Evaluasi-diri</w:t>
            </w:r>
          </w:p>
        </w:tc>
        <w:tc>
          <w:tcPr>
            <w:tcW w:w="990" w:type="dxa"/>
            <w:vMerge w:val="restart"/>
            <w:vAlign w:val="center"/>
          </w:tcPr>
          <w:p w:rsidR="008C18FB" w:rsidRPr="00814305" w:rsidRDefault="008C18FB" w:rsidP="00E720F4">
            <w:pPr>
              <w:spacing w:line="240" w:lineRule="auto"/>
              <w:jc w:val="center"/>
              <w:rPr>
                <w:color w:val="000000"/>
              </w:rPr>
            </w:pPr>
            <w:r>
              <w:rPr>
                <w:color w:val="000000"/>
              </w:rPr>
              <w:t>Bobot</w:t>
            </w:r>
          </w:p>
        </w:tc>
        <w:tc>
          <w:tcPr>
            <w:tcW w:w="1080" w:type="dxa"/>
            <w:vMerge w:val="restart"/>
            <w:vAlign w:val="center"/>
          </w:tcPr>
          <w:p w:rsidR="008C18FB" w:rsidRPr="00AC6D8E" w:rsidRDefault="008C18FB" w:rsidP="00E720F4">
            <w:pPr>
              <w:spacing w:line="240" w:lineRule="auto"/>
              <w:jc w:val="center"/>
              <w:rPr>
                <w:color w:val="000000"/>
                <w:lang w:val="nb-NO"/>
              </w:rPr>
            </w:pPr>
            <w:r>
              <w:rPr>
                <w:color w:val="000000"/>
                <w:lang w:val="nb-NO"/>
              </w:rPr>
              <w:t>Nilai*</w:t>
            </w:r>
          </w:p>
        </w:tc>
      </w:tr>
      <w:tr w:rsidR="008C18FB" w:rsidTr="00E72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Height w:val="276"/>
          <w:tblHeader/>
        </w:trPr>
        <w:tc>
          <w:tcPr>
            <w:tcW w:w="590" w:type="dxa"/>
            <w:vMerge/>
          </w:tcPr>
          <w:p w:rsidR="008C18FB" w:rsidRPr="00AC6D8E" w:rsidRDefault="008C18FB" w:rsidP="00E720F4">
            <w:pPr>
              <w:spacing w:line="240" w:lineRule="auto"/>
              <w:rPr>
                <w:color w:val="000000"/>
                <w:lang w:val="nb-NO"/>
              </w:rPr>
            </w:pPr>
          </w:p>
        </w:tc>
        <w:tc>
          <w:tcPr>
            <w:tcW w:w="3042" w:type="dxa"/>
            <w:vMerge/>
          </w:tcPr>
          <w:p w:rsidR="008C18FB" w:rsidRPr="00AC6D8E" w:rsidRDefault="008C18FB" w:rsidP="00E720F4">
            <w:pPr>
              <w:spacing w:line="240" w:lineRule="auto"/>
              <w:rPr>
                <w:color w:val="000000"/>
                <w:lang w:val="nb-NO"/>
              </w:rPr>
            </w:pPr>
          </w:p>
        </w:tc>
        <w:tc>
          <w:tcPr>
            <w:tcW w:w="3496" w:type="dxa"/>
            <w:vMerge/>
          </w:tcPr>
          <w:p w:rsidR="008C18FB" w:rsidRPr="00AC6D8E" w:rsidRDefault="008C18FB" w:rsidP="00E720F4">
            <w:pPr>
              <w:spacing w:line="240" w:lineRule="auto"/>
              <w:jc w:val="center"/>
              <w:rPr>
                <w:color w:val="000000"/>
                <w:lang w:val="nb-NO"/>
              </w:rPr>
            </w:pPr>
          </w:p>
        </w:tc>
        <w:tc>
          <w:tcPr>
            <w:tcW w:w="990" w:type="dxa"/>
            <w:vMerge/>
          </w:tcPr>
          <w:p w:rsidR="008C18FB" w:rsidRPr="00814305" w:rsidRDefault="008C18FB" w:rsidP="00E720F4">
            <w:pPr>
              <w:spacing w:line="240" w:lineRule="auto"/>
              <w:jc w:val="center"/>
              <w:rPr>
                <w:color w:val="000000"/>
              </w:rPr>
            </w:pPr>
          </w:p>
        </w:tc>
        <w:tc>
          <w:tcPr>
            <w:tcW w:w="1080" w:type="dxa"/>
            <w:vMerge/>
            <w:tcBorders>
              <w:bottom w:val="single" w:sz="4" w:space="0" w:color="auto"/>
            </w:tcBorders>
          </w:tcPr>
          <w:p w:rsidR="008C18FB" w:rsidRPr="00814305" w:rsidRDefault="008C18FB" w:rsidP="00E720F4">
            <w:pPr>
              <w:spacing w:line="240" w:lineRule="auto"/>
              <w:rPr>
                <w:color w:val="000000"/>
              </w:rPr>
            </w:pPr>
          </w:p>
        </w:tc>
      </w:tr>
      <w:tr w:rsidR="008C18FB" w:rsidRPr="00AC6D8E" w:rsidTr="00E72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814305" w:rsidRDefault="008C18FB" w:rsidP="00E720F4">
            <w:pPr>
              <w:spacing w:line="240" w:lineRule="auto"/>
              <w:jc w:val="center"/>
              <w:rPr>
                <w:b/>
                <w:color w:val="000000"/>
              </w:rPr>
            </w:pPr>
            <w:r w:rsidRPr="00814305">
              <w:rPr>
                <w:b/>
                <w:color w:val="000000"/>
              </w:rPr>
              <w:t>1</w:t>
            </w:r>
          </w:p>
        </w:tc>
        <w:tc>
          <w:tcPr>
            <w:tcW w:w="3042" w:type="dxa"/>
          </w:tcPr>
          <w:p w:rsidR="008C18FB" w:rsidRPr="00AC6D8E" w:rsidRDefault="008C18FB" w:rsidP="00E720F4">
            <w:pPr>
              <w:spacing w:line="240" w:lineRule="auto"/>
              <w:jc w:val="left"/>
              <w:rPr>
                <w:rFonts w:ascii="Arial Narrow" w:hAnsi="Arial Narrow"/>
                <w:iCs/>
                <w:lang w:val="nb-NO"/>
              </w:rPr>
            </w:pPr>
            <w:r w:rsidRPr="00AC6D8E">
              <w:rPr>
                <w:rFonts w:ascii="Arial Narrow" w:hAnsi="Arial Narrow"/>
                <w:b/>
                <w:bCs/>
                <w:lang w:val="nb-NO"/>
              </w:rPr>
              <w:t>Akurasi dan kelengkapan data serta informasi yang digunakan untuk menyusun laporan evaluasi-diri</w:t>
            </w:r>
          </w:p>
        </w:tc>
        <w:tc>
          <w:tcPr>
            <w:tcW w:w="3496" w:type="dxa"/>
            <w:shd w:val="diagStripe" w:color="auto" w:fill="auto"/>
          </w:tcPr>
          <w:p w:rsidR="008C18FB" w:rsidRPr="00AC6D8E" w:rsidRDefault="008C18FB" w:rsidP="00E720F4">
            <w:pPr>
              <w:spacing w:line="240" w:lineRule="auto"/>
              <w:rPr>
                <w:color w:val="000000"/>
                <w:lang w:val="nb-NO"/>
              </w:rPr>
            </w:pPr>
          </w:p>
        </w:tc>
        <w:tc>
          <w:tcPr>
            <w:tcW w:w="990" w:type="dxa"/>
            <w:shd w:val="diagStripe" w:color="auto" w:fill="auto"/>
          </w:tcPr>
          <w:p w:rsidR="008C18FB" w:rsidRPr="00AC6D8E" w:rsidRDefault="008C18FB" w:rsidP="00E720F4">
            <w:pPr>
              <w:spacing w:line="240" w:lineRule="auto"/>
              <w:rPr>
                <w:color w:val="000000"/>
                <w:lang w:val="nb-NO"/>
              </w:rPr>
            </w:pPr>
          </w:p>
        </w:tc>
        <w:tc>
          <w:tcPr>
            <w:tcW w:w="1080" w:type="dxa"/>
            <w:shd w:val="diagStripe" w:color="auto" w:fill="auto"/>
          </w:tcPr>
          <w:p w:rsidR="008C18FB" w:rsidRPr="00AC6D8E" w:rsidRDefault="008C18FB" w:rsidP="00E720F4">
            <w:pPr>
              <w:spacing w:line="240" w:lineRule="auto"/>
              <w:rPr>
                <w:color w:val="000000"/>
                <w:lang w:val="nb-NO"/>
              </w:rPr>
            </w:pPr>
          </w:p>
        </w:tc>
      </w:tr>
      <w:tr w:rsidR="008C18FB" w:rsidTr="00E72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814305" w:rsidRDefault="008C18FB" w:rsidP="00E720F4">
            <w:pPr>
              <w:spacing w:line="240" w:lineRule="auto"/>
              <w:jc w:val="center"/>
              <w:rPr>
                <w:color w:val="000000"/>
              </w:rPr>
            </w:pPr>
            <w:r w:rsidRPr="00814305">
              <w:rPr>
                <w:color w:val="000000"/>
              </w:rPr>
              <w:t>a</w:t>
            </w:r>
          </w:p>
        </w:tc>
        <w:tc>
          <w:tcPr>
            <w:tcW w:w="3042" w:type="dxa"/>
          </w:tcPr>
          <w:p w:rsidR="008C18FB" w:rsidRPr="00AC6D8E" w:rsidRDefault="008C18FB" w:rsidP="00E720F4">
            <w:pPr>
              <w:spacing w:line="240" w:lineRule="auto"/>
              <w:jc w:val="left"/>
              <w:rPr>
                <w:rFonts w:ascii="Arial Narrow" w:hAnsi="Arial Narrow"/>
                <w:lang w:val="nb-NO"/>
              </w:rPr>
            </w:pPr>
            <w:r w:rsidRPr="00AC6D8E">
              <w:rPr>
                <w:rFonts w:ascii="Arial Narrow" w:hAnsi="Arial Narrow"/>
                <w:iCs/>
                <w:lang w:val="nb-NO"/>
              </w:rPr>
              <w:t xml:space="preserve">Cara  program studi mengemukakan fakta tentang situasi program studi, pada semua komponen evaluasi-diri, a.l. kelengkapan data, kurun waktu yang cukup, </w:t>
            </w:r>
            <w:r w:rsidRPr="00AC6D8E">
              <w:rPr>
                <w:rFonts w:ascii="Arial Narrow" w:hAnsi="Arial Narrow"/>
                <w:i/>
                <w:iCs/>
                <w:lang w:val="nb-NO"/>
              </w:rPr>
              <w:t>cross-reference</w:t>
            </w:r>
            <w:r w:rsidRPr="00AC6D8E">
              <w:rPr>
                <w:rFonts w:ascii="Arial Narrow" w:hAnsi="Arial Narrow"/>
                <w:iCs/>
                <w:lang w:val="nb-NO"/>
              </w:rPr>
              <w:t>.</w:t>
            </w:r>
          </w:p>
        </w:tc>
        <w:tc>
          <w:tcPr>
            <w:tcW w:w="3496" w:type="dxa"/>
            <w:vAlign w:val="center"/>
          </w:tcPr>
          <w:p w:rsidR="008C18FB" w:rsidRPr="00814305" w:rsidRDefault="008C18FB" w:rsidP="00E720F4">
            <w:pPr>
              <w:spacing w:line="240" w:lineRule="auto"/>
              <w:jc w:val="center"/>
              <w:rPr>
                <w:rFonts w:ascii="Arial Narrow" w:hAnsi="Arial Narrow"/>
                <w:b/>
                <w:color w:val="000000"/>
                <w:sz w:val="22"/>
                <w:szCs w:val="22"/>
                <w:lang w:val="es-ES"/>
              </w:rPr>
            </w:pPr>
          </w:p>
        </w:tc>
        <w:tc>
          <w:tcPr>
            <w:tcW w:w="990" w:type="dxa"/>
            <w:vAlign w:val="center"/>
          </w:tcPr>
          <w:p w:rsidR="008C18FB" w:rsidRPr="00814305" w:rsidRDefault="008C18FB" w:rsidP="00E720F4">
            <w:pPr>
              <w:spacing w:line="240" w:lineRule="auto"/>
              <w:jc w:val="center"/>
              <w:rPr>
                <w:rFonts w:ascii="Arial Narrow" w:hAnsi="Arial Narrow"/>
                <w:b/>
                <w:color w:val="000000"/>
                <w:sz w:val="22"/>
                <w:szCs w:val="22"/>
                <w:lang w:val="es-ES"/>
              </w:rPr>
            </w:pPr>
            <w:r>
              <w:rPr>
                <w:rFonts w:ascii="Arial Narrow" w:hAnsi="Arial Narrow"/>
                <w:color w:val="000000"/>
                <w:sz w:val="22"/>
                <w:szCs w:val="22"/>
                <w:lang w:val="es-ES"/>
              </w:rPr>
              <w:t>12.</w:t>
            </w:r>
            <w:r w:rsidRPr="00814305">
              <w:rPr>
                <w:rFonts w:ascii="Arial Narrow" w:hAnsi="Arial Narrow"/>
                <w:color w:val="000000"/>
                <w:sz w:val="22"/>
                <w:szCs w:val="22"/>
                <w:lang w:val="es-ES"/>
              </w:rPr>
              <w:t>5</w:t>
            </w:r>
          </w:p>
        </w:tc>
        <w:tc>
          <w:tcPr>
            <w:tcW w:w="1080" w:type="dxa"/>
            <w:vAlign w:val="center"/>
          </w:tcPr>
          <w:p w:rsidR="008C18FB" w:rsidRPr="00814305" w:rsidRDefault="008C18FB" w:rsidP="00E720F4">
            <w:pPr>
              <w:spacing w:line="240" w:lineRule="auto"/>
              <w:jc w:val="center"/>
              <w:rPr>
                <w:color w:val="000000"/>
              </w:rPr>
            </w:pPr>
          </w:p>
        </w:tc>
      </w:tr>
      <w:tr w:rsidR="008C18FB" w:rsidTr="00E72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814305" w:rsidRDefault="008C18FB" w:rsidP="00E720F4">
            <w:pPr>
              <w:spacing w:line="240" w:lineRule="auto"/>
              <w:jc w:val="center"/>
              <w:rPr>
                <w:color w:val="000000"/>
              </w:rPr>
            </w:pPr>
            <w:r w:rsidRPr="00814305">
              <w:rPr>
                <w:color w:val="000000"/>
              </w:rPr>
              <w:t>b</w:t>
            </w:r>
          </w:p>
        </w:tc>
        <w:tc>
          <w:tcPr>
            <w:tcW w:w="3042" w:type="dxa"/>
          </w:tcPr>
          <w:p w:rsidR="008C18FB" w:rsidRPr="00AC6D8E" w:rsidRDefault="008C18FB" w:rsidP="00E720F4">
            <w:pPr>
              <w:spacing w:line="240" w:lineRule="auto"/>
              <w:jc w:val="left"/>
              <w:rPr>
                <w:rFonts w:ascii="Arial Narrow" w:hAnsi="Arial Narrow"/>
                <w:lang w:val="nb-NO"/>
              </w:rPr>
            </w:pPr>
            <w:r w:rsidRPr="00AC6D8E">
              <w:rPr>
                <w:rFonts w:ascii="Arial Narrow" w:hAnsi="Arial Narrow"/>
                <w:iCs/>
                <w:lang w:val="nb-NO"/>
              </w:rPr>
              <w:t>Pengolahan data menjadi informasi yang bermanfaat, a.l. menggunakan metode-metode kuantitatif yang tepat, serta teknik representasi yang relevan.</w:t>
            </w:r>
          </w:p>
        </w:tc>
        <w:tc>
          <w:tcPr>
            <w:tcW w:w="3496" w:type="dxa"/>
            <w:vAlign w:val="center"/>
          </w:tcPr>
          <w:p w:rsidR="008C18FB" w:rsidRPr="00814305" w:rsidRDefault="008C18FB" w:rsidP="00E720F4">
            <w:pPr>
              <w:spacing w:line="240" w:lineRule="auto"/>
              <w:jc w:val="center"/>
              <w:rPr>
                <w:rFonts w:ascii="Arial Narrow" w:hAnsi="Arial Narrow"/>
                <w:color w:val="000000"/>
                <w:sz w:val="22"/>
                <w:szCs w:val="22"/>
                <w:lang w:val="es-ES"/>
              </w:rPr>
            </w:pPr>
          </w:p>
        </w:tc>
        <w:tc>
          <w:tcPr>
            <w:tcW w:w="990" w:type="dxa"/>
            <w:vAlign w:val="center"/>
          </w:tcPr>
          <w:p w:rsidR="008C18FB" w:rsidRPr="00814305" w:rsidRDefault="008C18FB" w:rsidP="00E720F4">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w:t>
            </w:r>
            <w:r>
              <w:rPr>
                <w:rFonts w:ascii="Arial Narrow" w:hAnsi="Arial Narrow"/>
                <w:color w:val="000000"/>
                <w:sz w:val="22"/>
                <w:szCs w:val="22"/>
                <w:lang w:val="es-ES"/>
              </w:rPr>
              <w:t>2.</w:t>
            </w:r>
            <w:r w:rsidRPr="00814305">
              <w:rPr>
                <w:rFonts w:ascii="Arial Narrow" w:hAnsi="Arial Narrow"/>
                <w:color w:val="000000"/>
                <w:sz w:val="22"/>
                <w:szCs w:val="22"/>
                <w:lang w:val="es-ES"/>
              </w:rPr>
              <w:t>5</w:t>
            </w:r>
          </w:p>
        </w:tc>
        <w:tc>
          <w:tcPr>
            <w:tcW w:w="1080" w:type="dxa"/>
            <w:tcBorders>
              <w:bottom w:val="single" w:sz="4" w:space="0" w:color="auto"/>
            </w:tcBorders>
            <w:vAlign w:val="center"/>
          </w:tcPr>
          <w:p w:rsidR="008C18FB" w:rsidRPr="00814305" w:rsidRDefault="008C18FB" w:rsidP="00E720F4">
            <w:pPr>
              <w:spacing w:line="240" w:lineRule="auto"/>
              <w:jc w:val="center"/>
              <w:rPr>
                <w:color w:val="000000"/>
              </w:rPr>
            </w:pPr>
          </w:p>
        </w:tc>
      </w:tr>
      <w:tr w:rsidR="008C18FB" w:rsidRPr="00AC6D8E" w:rsidTr="00E72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814305" w:rsidRDefault="008C18FB" w:rsidP="00E720F4">
            <w:pPr>
              <w:spacing w:line="240" w:lineRule="auto"/>
              <w:jc w:val="center"/>
              <w:rPr>
                <w:b/>
                <w:color w:val="000000"/>
              </w:rPr>
            </w:pPr>
            <w:r w:rsidRPr="00814305">
              <w:rPr>
                <w:b/>
                <w:color w:val="000000"/>
              </w:rPr>
              <w:t>2</w:t>
            </w:r>
          </w:p>
        </w:tc>
        <w:tc>
          <w:tcPr>
            <w:tcW w:w="3042" w:type="dxa"/>
          </w:tcPr>
          <w:p w:rsidR="008C18FB" w:rsidRPr="00AC6D8E" w:rsidRDefault="008C18FB" w:rsidP="00E720F4">
            <w:pPr>
              <w:spacing w:line="240" w:lineRule="auto"/>
              <w:jc w:val="left"/>
              <w:rPr>
                <w:rFonts w:ascii="Arial Narrow" w:hAnsi="Arial Narrow"/>
                <w:iCs/>
                <w:lang w:val="nb-NO"/>
              </w:rPr>
            </w:pPr>
            <w:r>
              <w:rPr>
                <w:rFonts w:ascii="Arial Narrow" w:hAnsi="Arial Narrow"/>
                <w:b/>
                <w:bCs/>
                <w:lang w:val="nb-NO"/>
              </w:rPr>
              <w:t>Mutu</w:t>
            </w:r>
            <w:r w:rsidRPr="00AC6D8E">
              <w:rPr>
                <w:rFonts w:ascii="Arial Narrow" w:hAnsi="Arial Narrow"/>
                <w:b/>
                <w:bCs/>
                <w:lang w:val="nb-NO"/>
              </w:rPr>
              <w:t xml:space="preserve"> analisis yang digunakan untuk mengidentifikasi dan merumuskan masalah pada semua komponen evaluasi-diri.</w:t>
            </w:r>
          </w:p>
        </w:tc>
        <w:tc>
          <w:tcPr>
            <w:tcW w:w="3496" w:type="dxa"/>
            <w:shd w:val="diagStripe" w:color="auto" w:fill="auto"/>
          </w:tcPr>
          <w:p w:rsidR="008C18FB" w:rsidRPr="00AC6D8E" w:rsidRDefault="008C18FB" w:rsidP="00E720F4">
            <w:pPr>
              <w:spacing w:line="240" w:lineRule="auto"/>
              <w:rPr>
                <w:color w:val="000000"/>
                <w:lang w:val="nb-NO"/>
              </w:rPr>
            </w:pPr>
          </w:p>
        </w:tc>
        <w:tc>
          <w:tcPr>
            <w:tcW w:w="990" w:type="dxa"/>
            <w:shd w:val="diagStripe" w:color="auto" w:fill="auto"/>
            <w:vAlign w:val="center"/>
          </w:tcPr>
          <w:p w:rsidR="008C18FB" w:rsidRPr="00AC6D8E" w:rsidRDefault="008C18FB" w:rsidP="00E720F4">
            <w:pPr>
              <w:spacing w:line="240" w:lineRule="auto"/>
              <w:jc w:val="center"/>
              <w:rPr>
                <w:color w:val="000000"/>
                <w:lang w:val="nb-NO"/>
              </w:rPr>
            </w:pPr>
          </w:p>
        </w:tc>
        <w:tc>
          <w:tcPr>
            <w:tcW w:w="1080" w:type="dxa"/>
            <w:shd w:val="diagStripe" w:color="auto" w:fill="auto"/>
            <w:vAlign w:val="center"/>
          </w:tcPr>
          <w:p w:rsidR="008C18FB" w:rsidRPr="00AC6D8E" w:rsidRDefault="008C18FB" w:rsidP="00E720F4">
            <w:pPr>
              <w:spacing w:line="240" w:lineRule="auto"/>
              <w:jc w:val="center"/>
              <w:rPr>
                <w:color w:val="000000"/>
                <w:lang w:val="nb-NO"/>
              </w:rPr>
            </w:pPr>
          </w:p>
        </w:tc>
      </w:tr>
      <w:tr w:rsidR="008C18FB" w:rsidTr="00E72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Height w:val="597"/>
        </w:trPr>
        <w:tc>
          <w:tcPr>
            <w:tcW w:w="590" w:type="dxa"/>
          </w:tcPr>
          <w:p w:rsidR="008C18FB" w:rsidRPr="00814305" w:rsidRDefault="008C18FB" w:rsidP="00E720F4">
            <w:pPr>
              <w:spacing w:line="240" w:lineRule="auto"/>
              <w:jc w:val="center"/>
              <w:rPr>
                <w:color w:val="000000"/>
              </w:rPr>
            </w:pPr>
            <w:r w:rsidRPr="00814305">
              <w:rPr>
                <w:color w:val="000000"/>
              </w:rPr>
              <w:t>a</w:t>
            </w:r>
          </w:p>
        </w:tc>
        <w:tc>
          <w:tcPr>
            <w:tcW w:w="3042" w:type="dxa"/>
          </w:tcPr>
          <w:p w:rsidR="008C18FB" w:rsidRPr="00EA4AE4" w:rsidRDefault="008C18FB" w:rsidP="00E720F4">
            <w:pPr>
              <w:spacing w:line="240" w:lineRule="auto"/>
              <w:jc w:val="left"/>
              <w:rPr>
                <w:rFonts w:ascii="Arial Narrow" w:hAnsi="Arial Narrow"/>
                <w:iCs/>
                <w:lang w:val="id-ID"/>
              </w:rPr>
            </w:pPr>
            <w:r w:rsidRPr="00814305">
              <w:rPr>
                <w:rFonts w:ascii="Arial Narrow" w:hAnsi="Arial Narrow"/>
                <w:iCs/>
              </w:rPr>
              <w:t xml:space="preserve">Identifikasi dan perumusan masalah dilakukan dengan baik.  </w:t>
            </w:r>
          </w:p>
        </w:tc>
        <w:tc>
          <w:tcPr>
            <w:tcW w:w="3496" w:type="dxa"/>
            <w:vAlign w:val="center"/>
          </w:tcPr>
          <w:p w:rsidR="008C18FB" w:rsidRPr="00814305" w:rsidRDefault="008C18FB" w:rsidP="00E720F4">
            <w:pPr>
              <w:spacing w:line="240" w:lineRule="auto"/>
              <w:jc w:val="center"/>
              <w:rPr>
                <w:rFonts w:ascii="Arial Narrow" w:hAnsi="Arial Narrow"/>
                <w:color w:val="000000"/>
                <w:sz w:val="22"/>
                <w:szCs w:val="22"/>
                <w:lang w:val="es-ES"/>
              </w:rPr>
            </w:pPr>
          </w:p>
        </w:tc>
        <w:tc>
          <w:tcPr>
            <w:tcW w:w="990" w:type="dxa"/>
            <w:vAlign w:val="center"/>
          </w:tcPr>
          <w:p w:rsidR="008C18FB" w:rsidRPr="00814305" w:rsidRDefault="008C18FB" w:rsidP="00E720F4">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7.5</w:t>
            </w:r>
          </w:p>
        </w:tc>
        <w:tc>
          <w:tcPr>
            <w:tcW w:w="1080" w:type="dxa"/>
            <w:vAlign w:val="center"/>
          </w:tcPr>
          <w:p w:rsidR="008C18FB" w:rsidRPr="00814305" w:rsidRDefault="008C18FB" w:rsidP="00E720F4">
            <w:pPr>
              <w:spacing w:line="240" w:lineRule="auto"/>
              <w:jc w:val="center"/>
              <w:rPr>
                <w:color w:val="000000"/>
              </w:rPr>
            </w:pPr>
          </w:p>
        </w:tc>
      </w:tr>
      <w:tr w:rsidR="008C18FB" w:rsidTr="00E72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814305" w:rsidRDefault="008C18FB" w:rsidP="00E720F4">
            <w:pPr>
              <w:spacing w:line="240" w:lineRule="auto"/>
              <w:jc w:val="center"/>
              <w:rPr>
                <w:color w:val="000000"/>
              </w:rPr>
            </w:pPr>
            <w:r w:rsidRPr="00814305">
              <w:rPr>
                <w:color w:val="000000"/>
              </w:rPr>
              <w:t>b</w:t>
            </w:r>
          </w:p>
        </w:tc>
        <w:tc>
          <w:tcPr>
            <w:tcW w:w="3042" w:type="dxa"/>
          </w:tcPr>
          <w:p w:rsidR="008C18FB" w:rsidRPr="00AC6D8E" w:rsidRDefault="008C18FB" w:rsidP="00E720F4">
            <w:pPr>
              <w:spacing w:line="240" w:lineRule="auto"/>
              <w:jc w:val="left"/>
              <w:rPr>
                <w:rFonts w:ascii="Arial Narrow" w:hAnsi="Arial Narrow"/>
                <w:lang w:val="nb-NO"/>
              </w:rPr>
            </w:pPr>
            <w:r w:rsidRPr="00AC6D8E">
              <w:rPr>
                <w:rFonts w:ascii="Arial Narrow" w:hAnsi="Arial Narrow"/>
                <w:iCs/>
                <w:lang w:val="nb-NO"/>
              </w:rPr>
              <w:t xml:space="preserve">Ketepatan dalam melakukan </w:t>
            </w:r>
            <w:r w:rsidRPr="00AC6D8E">
              <w:rPr>
                <w:rFonts w:ascii="Arial Narrow" w:hAnsi="Arial Narrow"/>
                <w:i/>
                <w:iCs/>
                <w:lang w:val="nb-NO"/>
              </w:rPr>
              <w:t>appraisal,</w:t>
            </w:r>
            <w:r w:rsidRPr="00AC6D8E">
              <w:rPr>
                <w:rFonts w:ascii="Arial Narrow" w:hAnsi="Arial Narrow"/>
                <w:iCs/>
                <w:lang w:val="nb-NO"/>
              </w:rPr>
              <w:t xml:space="preserve"> </w:t>
            </w:r>
            <w:r w:rsidRPr="00AC6D8E">
              <w:rPr>
                <w:rFonts w:ascii="Arial Narrow" w:hAnsi="Arial Narrow"/>
                <w:i/>
                <w:iCs/>
                <w:lang w:val="nb-NO"/>
              </w:rPr>
              <w:t>judgment</w:t>
            </w:r>
            <w:r w:rsidRPr="00AC6D8E">
              <w:rPr>
                <w:rFonts w:ascii="Arial Narrow" w:hAnsi="Arial Narrow"/>
                <w:iCs/>
                <w:lang w:val="nb-NO"/>
              </w:rPr>
              <w:t>, evaluasi, asesmen atas fakta tentang situasi di program studi.</w:t>
            </w:r>
            <w:r w:rsidRPr="00AC6D8E">
              <w:rPr>
                <w:rFonts w:ascii="Arial Narrow" w:hAnsi="Arial Narrow"/>
                <w:lang w:val="nb-NO"/>
              </w:rPr>
              <w:t xml:space="preserve"> </w:t>
            </w:r>
          </w:p>
        </w:tc>
        <w:tc>
          <w:tcPr>
            <w:tcW w:w="3496" w:type="dxa"/>
            <w:vAlign w:val="center"/>
          </w:tcPr>
          <w:p w:rsidR="008C18FB" w:rsidRPr="006E73ED" w:rsidRDefault="008C18FB" w:rsidP="00E720F4">
            <w:pPr>
              <w:jc w:val="center"/>
              <w:rPr>
                <w:lang w:val="nb-NO"/>
              </w:rPr>
            </w:pPr>
          </w:p>
        </w:tc>
        <w:tc>
          <w:tcPr>
            <w:tcW w:w="990" w:type="dxa"/>
            <w:vAlign w:val="center"/>
          </w:tcPr>
          <w:p w:rsidR="008C18FB" w:rsidRDefault="008C18FB" w:rsidP="00E720F4">
            <w:pPr>
              <w:jc w:val="center"/>
            </w:pPr>
            <w:r w:rsidRPr="00814305">
              <w:rPr>
                <w:rFonts w:ascii="Arial Narrow" w:hAnsi="Arial Narrow"/>
                <w:color w:val="000000"/>
                <w:sz w:val="22"/>
                <w:szCs w:val="22"/>
                <w:lang w:val="es-ES"/>
              </w:rPr>
              <w:t>7.5</w:t>
            </w:r>
          </w:p>
        </w:tc>
        <w:tc>
          <w:tcPr>
            <w:tcW w:w="1080" w:type="dxa"/>
            <w:vAlign w:val="center"/>
          </w:tcPr>
          <w:p w:rsidR="008C18FB" w:rsidRPr="00814305" w:rsidRDefault="008C18FB" w:rsidP="00E720F4">
            <w:pPr>
              <w:spacing w:line="240" w:lineRule="auto"/>
              <w:jc w:val="center"/>
              <w:rPr>
                <w:color w:val="000000"/>
              </w:rPr>
            </w:pPr>
          </w:p>
        </w:tc>
      </w:tr>
      <w:tr w:rsidR="008C18FB" w:rsidTr="00E72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814305" w:rsidRDefault="008C18FB" w:rsidP="00E720F4">
            <w:pPr>
              <w:spacing w:line="240" w:lineRule="auto"/>
              <w:jc w:val="center"/>
              <w:rPr>
                <w:color w:val="000000"/>
              </w:rPr>
            </w:pPr>
            <w:r w:rsidRPr="00814305">
              <w:rPr>
                <w:color w:val="000000"/>
              </w:rPr>
              <w:lastRenderedPageBreak/>
              <w:t>c</w:t>
            </w:r>
          </w:p>
        </w:tc>
        <w:tc>
          <w:tcPr>
            <w:tcW w:w="3042" w:type="dxa"/>
          </w:tcPr>
          <w:p w:rsidR="008C18FB" w:rsidRPr="00AC6D8E" w:rsidRDefault="008C18FB" w:rsidP="00E720F4">
            <w:pPr>
              <w:spacing w:line="240" w:lineRule="auto"/>
              <w:jc w:val="left"/>
              <w:rPr>
                <w:rFonts w:ascii="Arial Narrow" w:hAnsi="Arial Narrow"/>
                <w:lang w:val="nb-NO"/>
              </w:rPr>
            </w:pPr>
            <w:r w:rsidRPr="00AC6D8E">
              <w:rPr>
                <w:rFonts w:ascii="Arial Narrow" w:hAnsi="Arial Narrow"/>
                <w:iCs/>
                <w:lang w:val="nb-NO"/>
              </w:rPr>
              <w:t>Permasalahan dan kelemahan yang ada dirumuskan dengan baik.</w:t>
            </w:r>
          </w:p>
        </w:tc>
        <w:tc>
          <w:tcPr>
            <w:tcW w:w="3496" w:type="dxa"/>
            <w:vAlign w:val="center"/>
          </w:tcPr>
          <w:p w:rsidR="008C18FB" w:rsidRPr="006E73ED" w:rsidRDefault="008C18FB" w:rsidP="00E720F4">
            <w:pPr>
              <w:jc w:val="center"/>
              <w:rPr>
                <w:lang w:val="nb-NO"/>
              </w:rPr>
            </w:pPr>
          </w:p>
        </w:tc>
        <w:tc>
          <w:tcPr>
            <w:tcW w:w="990" w:type="dxa"/>
            <w:vAlign w:val="center"/>
          </w:tcPr>
          <w:p w:rsidR="008C18FB" w:rsidRDefault="008C18FB" w:rsidP="00E720F4">
            <w:pPr>
              <w:jc w:val="center"/>
            </w:pPr>
            <w:r w:rsidRPr="00814305">
              <w:rPr>
                <w:rFonts w:ascii="Arial Narrow" w:hAnsi="Arial Narrow"/>
                <w:color w:val="000000"/>
                <w:sz w:val="22"/>
                <w:szCs w:val="22"/>
                <w:lang w:val="es-ES"/>
              </w:rPr>
              <w:t>7.5</w:t>
            </w:r>
          </w:p>
        </w:tc>
        <w:tc>
          <w:tcPr>
            <w:tcW w:w="1080" w:type="dxa"/>
            <w:vAlign w:val="center"/>
          </w:tcPr>
          <w:p w:rsidR="008C18FB" w:rsidRPr="00814305" w:rsidRDefault="008C18FB" w:rsidP="00E720F4">
            <w:pPr>
              <w:spacing w:line="240" w:lineRule="auto"/>
              <w:jc w:val="center"/>
              <w:rPr>
                <w:color w:val="000000"/>
              </w:rPr>
            </w:pPr>
          </w:p>
        </w:tc>
      </w:tr>
      <w:tr w:rsidR="008C18FB" w:rsidTr="00E72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814305" w:rsidRDefault="008C18FB" w:rsidP="00E720F4">
            <w:pPr>
              <w:spacing w:line="240" w:lineRule="auto"/>
              <w:jc w:val="center"/>
              <w:rPr>
                <w:color w:val="000000"/>
              </w:rPr>
            </w:pPr>
            <w:r w:rsidRPr="00814305">
              <w:rPr>
                <w:color w:val="000000"/>
              </w:rPr>
              <w:t>d</w:t>
            </w:r>
          </w:p>
        </w:tc>
        <w:tc>
          <w:tcPr>
            <w:tcW w:w="3042" w:type="dxa"/>
          </w:tcPr>
          <w:p w:rsidR="008C18FB" w:rsidRPr="00AC6D8E" w:rsidRDefault="008C18FB" w:rsidP="00E720F4">
            <w:pPr>
              <w:spacing w:line="240" w:lineRule="auto"/>
              <w:jc w:val="left"/>
              <w:rPr>
                <w:color w:val="000000"/>
                <w:lang w:val="nb-NO"/>
              </w:rPr>
            </w:pPr>
            <w:r w:rsidRPr="00AC6D8E">
              <w:rPr>
                <w:rFonts w:ascii="Arial Narrow" w:hAnsi="Arial Narrow"/>
                <w:lang w:val="nb-NO"/>
              </w:rPr>
              <w:t>Deskripsi/Analisis SWOT berkenaan dengan ketepatan penempatan aspek dalam komponen SWOT, tumpuan penekanan analisis.</w:t>
            </w:r>
          </w:p>
        </w:tc>
        <w:tc>
          <w:tcPr>
            <w:tcW w:w="3496" w:type="dxa"/>
            <w:vAlign w:val="center"/>
          </w:tcPr>
          <w:p w:rsidR="008C18FB" w:rsidRPr="006E73ED" w:rsidRDefault="008C18FB" w:rsidP="00E720F4">
            <w:pPr>
              <w:jc w:val="center"/>
              <w:rPr>
                <w:lang w:val="nb-NO"/>
              </w:rPr>
            </w:pPr>
          </w:p>
        </w:tc>
        <w:tc>
          <w:tcPr>
            <w:tcW w:w="990" w:type="dxa"/>
            <w:vAlign w:val="center"/>
          </w:tcPr>
          <w:p w:rsidR="008C18FB" w:rsidRPr="00814305" w:rsidRDefault="008C18FB" w:rsidP="00E720F4">
            <w:pPr>
              <w:spacing w:line="240" w:lineRule="auto"/>
              <w:jc w:val="center"/>
              <w:rPr>
                <w:color w:val="000000"/>
              </w:rPr>
            </w:pPr>
            <w:r w:rsidRPr="00814305">
              <w:rPr>
                <w:rFonts w:ascii="Arial Narrow" w:hAnsi="Arial Narrow"/>
                <w:color w:val="000000"/>
                <w:sz w:val="22"/>
                <w:szCs w:val="22"/>
                <w:lang w:val="es-ES"/>
              </w:rPr>
              <w:t>7.5</w:t>
            </w:r>
          </w:p>
        </w:tc>
        <w:tc>
          <w:tcPr>
            <w:tcW w:w="1080" w:type="dxa"/>
            <w:tcBorders>
              <w:bottom w:val="single" w:sz="4" w:space="0" w:color="auto"/>
            </w:tcBorders>
            <w:vAlign w:val="center"/>
          </w:tcPr>
          <w:p w:rsidR="008C18FB" w:rsidRPr="00814305" w:rsidRDefault="008C18FB" w:rsidP="00E720F4">
            <w:pPr>
              <w:spacing w:line="240" w:lineRule="auto"/>
              <w:jc w:val="center"/>
              <w:rPr>
                <w:color w:val="000000"/>
              </w:rPr>
            </w:pPr>
          </w:p>
        </w:tc>
      </w:tr>
      <w:tr w:rsidR="008C18FB" w:rsidRPr="00AC6D8E" w:rsidTr="00E72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814305" w:rsidRDefault="008C18FB" w:rsidP="00E720F4">
            <w:pPr>
              <w:spacing w:line="240" w:lineRule="auto"/>
              <w:jc w:val="center"/>
              <w:rPr>
                <w:b/>
                <w:color w:val="000000"/>
              </w:rPr>
            </w:pPr>
            <w:r w:rsidRPr="00814305">
              <w:rPr>
                <w:b/>
                <w:color w:val="000000"/>
              </w:rPr>
              <w:t>3</w:t>
            </w:r>
          </w:p>
        </w:tc>
        <w:tc>
          <w:tcPr>
            <w:tcW w:w="3042" w:type="dxa"/>
          </w:tcPr>
          <w:p w:rsidR="008C18FB" w:rsidRPr="00814305" w:rsidRDefault="008C18FB" w:rsidP="00E720F4">
            <w:pPr>
              <w:spacing w:line="240" w:lineRule="auto"/>
              <w:jc w:val="left"/>
              <w:rPr>
                <w:rFonts w:ascii="Arial Narrow" w:hAnsi="Arial Narrow"/>
                <w:iCs/>
                <w:lang w:val="sv-SE"/>
              </w:rPr>
            </w:pPr>
            <w:r w:rsidRPr="00AC6D8E">
              <w:rPr>
                <w:rFonts w:ascii="Arial Narrow" w:hAnsi="Arial Narrow"/>
                <w:b/>
                <w:bCs/>
                <w:lang w:val="nb-NO"/>
              </w:rPr>
              <w:t>Strategi pengembangan dan perbaikan program</w:t>
            </w:r>
          </w:p>
        </w:tc>
        <w:tc>
          <w:tcPr>
            <w:tcW w:w="3496" w:type="dxa"/>
            <w:shd w:val="diagStripe" w:color="auto" w:fill="auto"/>
          </w:tcPr>
          <w:p w:rsidR="008C18FB" w:rsidRPr="00AC6D8E" w:rsidRDefault="008C18FB" w:rsidP="00E720F4">
            <w:pPr>
              <w:spacing w:line="240" w:lineRule="auto"/>
              <w:rPr>
                <w:color w:val="000000"/>
                <w:lang w:val="nb-NO"/>
              </w:rPr>
            </w:pPr>
          </w:p>
        </w:tc>
        <w:tc>
          <w:tcPr>
            <w:tcW w:w="990" w:type="dxa"/>
            <w:shd w:val="diagStripe" w:color="auto" w:fill="auto"/>
            <w:vAlign w:val="center"/>
          </w:tcPr>
          <w:p w:rsidR="008C18FB" w:rsidRPr="00AC6D8E" w:rsidRDefault="008C18FB" w:rsidP="00E720F4">
            <w:pPr>
              <w:spacing w:line="240" w:lineRule="auto"/>
              <w:jc w:val="center"/>
              <w:rPr>
                <w:color w:val="000000"/>
                <w:lang w:val="nb-NO"/>
              </w:rPr>
            </w:pPr>
          </w:p>
        </w:tc>
        <w:tc>
          <w:tcPr>
            <w:tcW w:w="1080" w:type="dxa"/>
            <w:shd w:val="diagStripe" w:color="auto" w:fill="auto"/>
            <w:vAlign w:val="center"/>
          </w:tcPr>
          <w:p w:rsidR="008C18FB" w:rsidRPr="00AC6D8E" w:rsidRDefault="008C18FB" w:rsidP="00E720F4">
            <w:pPr>
              <w:spacing w:line="240" w:lineRule="auto"/>
              <w:jc w:val="center"/>
              <w:rPr>
                <w:color w:val="000000"/>
                <w:lang w:val="nb-NO"/>
              </w:rPr>
            </w:pPr>
          </w:p>
        </w:tc>
      </w:tr>
      <w:tr w:rsidR="008C18FB" w:rsidTr="00E72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814305" w:rsidRDefault="008C18FB" w:rsidP="00E720F4">
            <w:pPr>
              <w:spacing w:line="240" w:lineRule="auto"/>
              <w:jc w:val="center"/>
              <w:rPr>
                <w:color w:val="000000"/>
              </w:rPr>
            </w:pPr>
            <w:r w:rsidRPr="00814305">
              <w:rPr>
                <w:color w:val="000000"/>
              </w:rPr>
              <w:t>a</w:t>
            </w:r>
          </w:p>
        </w:tc>
        <w:tc>
          <w:tcPr>
            <w:tcW w:w="3042" w:type="dxa"/>
          </w:tcPr>
          <w:p w:rsidR="008C18FB" w:rsidRPr="00814305" w:rsidRDefault="008C18FB" w:rsidP="00E720F4">
            <w:pPr>
              <w:spacing w:line="240" w:lineRule="auto"/>
              <w:jc w:val="left"/>
              <w:rPr>
                <w:rFonts w:ascii="Arial Narrow" w:hAnsi="Arial Narrow"/>
                <w:lang w:val="sv-SE"/>
              </w:rPr>
            </w:pPr>
            <w:r w:rsidRPr="00814305">
              <w:rPr>
                <w:rFonts w:ascii="Arial Narrow" w:hAnsi="Arial Narrow"/>
                <w:iCs/>
                <w:lang w:val="sv-SE"/>
              </w:rPr>
              <w:t>Ketepatan program studi memilih/ menentukan rencana perbaikan dari kekurangan yang ada.</w:t>
            </w:r>
            <w:r w:rsidRPr="00814305">
              <w:rPr>
                <w:rFonts w:ascii="Arial Narrow" w:hAnsi="Arial Narrow"/>
                <w:lang w:val="sv-SE"/>
              </w:rPr>
              <w:t xml:space="preserve"> </w:t>
            </w:r>
          </w:p>
        </w:tc>
        <w:tc>
          <w:tcPr>
            <w:tcW w:w="3496" w:type="dxa"/>
            <w:vAlign w:val="center"/>
          </w:tcPr>
          <w:p w:rsidR="008C18FB" w:rsidRPr="00814305" w:rsidRDefault="008C18FB" w:rsidP="00E720F4">
            <w:pPr>
              <w:spacing w:line="240" w:lineRule="auto"/>
              <w:jc w:val="center"/>
              <w:rPr>
                <w:rFonts w:ascii="Arial Narrow" w:hAnsi="Arial Narrow"/>
                <w:color w:val="000000"/>
                <w:sz w:val="22"/>
                <w:szCs w:val="22"/>
                <w:lang w:val="es-ES"/>
              </w:rPr>
            </w:pPr>
          </w:p>
        </w:tc>
        <w:tc>
          <w:tcPr>
            <w:tcW w:w="990" w:type="dxa"/>
            <w:vAlign w:val="center"/>
          </w:tcPr>
          <w:p w:rsidR="008C18FB" w:rsidRPr="00814305" w:rsidRDefault="008C18FB" w:rsidP="00E720F4">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10</w:t>
            </w:r>
          </w:p>
        </w:tc>
        <w:tc>
          <w:tcPr>
            <w:tcW w:w="1080" w:type="dxa"/>
            <w:vAlign w:val="center"/>
          </w:tcPr>
          <w:p w:rsidR="008C18FB" w:rsidRPr="00814305" w:rsidRDefault="008C18FB" w:rsidP="00E720F4">
            <w:pPr>
              <w:spacing w:line="240" w:lineRule="auto"/>
              <w:jc w:val="center"/>
              <w:rPr>
                <w:color w:val="000000"/>
              </w:rPr>
            </w:pPr>
          </w:p>
        </w:tc>
      </w:tr>
      <w:tr w:rsidR="008C18FB" w:rsidTr="00E72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814305" w:rsidRDefault="008C18FB" w:rsidP="00E720F4">
            <w:pPr>
              <w:spacing w:line="240" w:lineRule="auto"/>
              <w:jc w:val="center"/>
              <w:rPr>
                <w:color w:val="000000"/>
              </w:rPr>
            </w:pPr>
            <w:r w:rsidRPr="00814305">
              <w:rPr>
                <w:color w:val="000000"/>
              </w:rPr>
              <w:t>b</w:t>
            </w:r>
          </w:p>
        </w:tc>
        <w:tc>
          <w:tcPr>
            <w:tcW w:w="3042" w:type="dxa"/>
          </w:tcPr>
          <w:p w:rsidR="008C18FB" w:rsidRPr="00EA4AE4" w:rsidRDefault="008C18FB" w:rsidP="00E720F4">
            <w:pPr>
              <w:spacing w:line="240" w:lineRule="auto"/>
              <w:jc w:val="left"/>
              <w:rPr>
                <w:rFonts w:ascii="Arial Narrow" w:hAnsi="Arial Narrow"/>
                <w:lang w:val="id-ID"/>
              </w:rPr>
            </w:pPr>
            <w:r w:rsidRPr="00AC6D8E">
              <w:rPr>
                <w:rFonts w:ascii="Arial Narrow" w:hAnsi="Arial Narrow"/>
                <w:iCs/>
                <w:lang w:val="nb-NO"/>
              </w:rPr>
              <w:t>Kejelasan program studi menunjukkan cara untuk mengatasi masalah yang ada.</w:t>
            </w:r>
            <w:r w:rsidRPr="00AC6D8E">
              <w:rPr>
                <w:rFonts w:ascii="Arial Narrow" w:hAnsi="Arial Narrow"/>
                <w:lang w:val="nb-NO"/>
              </w:rPr>
              <w:t xml:space="preserve"> </w:t>
            </w:r>
          </w:p>
        </w:tc>
        <w:tc>
          <w:tcPr>
            <w:tcW w:w="3496" w:type="dxa"/>
            <w:vAlign w:val="center"/>
          </w:tcPr>
          <w:p w:rsidR="008C18FB" w:rsidRPr="00814305" w:rsidRDefault="008C18FB" w:rsidP="00E720F4">
            <w:pPr>
              <w:spacing w:line="240" w:lineRule="auto"/>
              <w:jc w:val="center"/>
              <w:rPr>
                <w:rFonts w:ascii="Arial Narrow" w:hAnsi="Arial Narrow"/>
                <w:color w:val="000000"/>
                <w:sz w:val="22"/>
                <w:szCs w:val="22"/>
                <w:lang w:val="es-ES"/>
              </w:rPr>
            </w:pPr>
          </w:p>
        </w:tc>
        <w:tc>
          <w:tcPr>
            <w:tcW w:w="990" w:type="dxa"/>
            <w:vAlign w:val="center"/>
          </w:tcPr>
          <w:p w:rsidR="008C18FB" w:rsidRPr="00814305" w:rsidRDefault="008C18FB" w:rsidP="00E720F4">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5</w:t>
            </w:r>
          </w:p>
        </w:tc>
        <w:tc>
          <w:tcPr>
            <w:tcW w:w="1080" w:type="dxa"/>
            <w:vAlign w:val="center"/>
          </w:tcPr>
          <w:p w:rsidR="008C18FB" w:rsidRPr="00814305" w:rsidRDefault="008C18FB" w:rsidP="00E720F4">
            <w:pPr>
              <w:spacing w:line="240" w:lineRule="auto"/>
              <w:jc w:val="center"/>
              <w:rPr>
                <w:color w:val="000000"/>
              </w:rPr>
            </w:pPr>
          </w:p>
        </w:tc>
      </w:tr>
      <w:tr w:rsidR="008C18FB" w:rsidTr="00E72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Height w:val="940"/>
        </w:trPr>
        <w:tc>
          <w:tcPr>
            <w:tcW w:w="590" w:type="dxa"/>
          </w:tcPr>
          <w:p w:rsidR="008C18FB" w:rsidRPr="00814305" w:rsidRDefault="008C18FB" w:rsidP="00E720F4">
            <w:pPr>
              <w:spacing w:line="240" w:lineRule="auto"/>
              <w:jc w:val="center"/>
              <w:rPr>
                <w:color w:val="000000"/>
              </w:rPr>
            </w:pPr>
            <w:r w:rsidRPr="00814305">
              <w:rPr>
                <w:color w:val="000000"/>
              </w:rPr>
              <w:t>c</w:t>
            </w:r>
          </w:p>
        </w:tc>
        <w:tc>
          <w:tcPr>
            <w:tcW w:w="3042" w:type="dxa"/>
          </w:tcPr>
          <w:p w:rsidR="008C18FB" w:rsidRPr="00EA4AE4" w:rsidRDefault="008C18FB" w:rsidP="00E720F4">
            <w:pPr>
              <w:spacing w:line="240" w:lineRule="auto"/>
              <w:jc w:val="left"/>
              <w:rPr>
                <w:rFonts w:ascii="Arial Narrow" w:hAnsi="Arial Narrow"/>
                <w:lang w:val="id-ID"/>
              </w:rPr>
            </w:pPr>
            <w:r w:rsidRPr="00AC6D8E">
              <w:rPr>
                <w:rFonts w:ascii="Arial Narrow" w:hAnsi="Arial Narrow"/>
                <w:iCs/>
                <w:lang w:val="nb-NO"/>
              </w:rPr>
              <w:t>Kelayakan dan kerealistikan strategi dan sasaran yang ingin dicapai.</w:t>
            </w:r>
            <w:r w:rsidRPr="00AC6D8E">
              <w:rPr>
                <w:rFonts w:ascii="Arial Narrow" w:hAnsi="Arial Narrow"/>
                <w:lang w:val="nb-NO"/>
              </w:rPr>
              <w:t xml:space="preserve"> </w:t>
            </w:r>
          </w:p>
        </w:tc>
        <w:tc>
          <w:tcPr>
            <w:tcW w:w="3496" w:type="dxa"/>
            <w:vAlign w:val="center"/>
          </w:tcPr>
          <w:p w:rsidR="008C18FB" w:rsidRPr="00814305" w:rsidRDefault="008C18FB" w:rsidP="00E720F4">
            <w:pPr>
              <w:spacing w:line="240" w:lineRule="auto"/>
              <w:jc w:val="center"/>
              <w:rPr>
                <w:rFonts w:ascii="Arial Narrow" w:hAnsi="Arial Narrow"/>
                <w:color w:val="000000"/>
                <w:sz w:val="22"/>
                <w:szCs w:val="22"/>
                <w:lang w:val="es-ES"/>
              </w:rPr>
            </w:pPr>
          </w:p>
        </w:tc>
        <w:tc>
          <w:tcPr>
            <w:tcW w:w="990" w:type="dxa"/>
            <w:vAlign w:val="center"/>
          </w:tcPr>
          <w:p w:rsidR="008C18FB" w:rsidRPr="00814305" w:rsidRDefault="008C18FB" w:rsidP="00E720F4">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5</w:t>
            </w:r>
          </w:p>
        </w:tc>
        <w:tc>
          <w:tcPr>
            <w:tcW w:w="1080" w:type="dxa"/>
            <w:tcBorders>
              <w:bottom w:val="single" w:sz="4" w:space="0" w:color="auto"/>
            </w:tcBorders>
            <w:vAlign w:val="center"/>
          </w:tcPr>
          <w:p w:rsidR="008C18FB" w:rsidRPr="00814305" w:rsidRDefault="008C18FB" w:rsidP="00E720F4">
            <w:pPr>
              <w:spacing w:line="240" w:lineRule="auto"/>
              <w:jc w:val="center"/>
              <w:rPr>
                <w:color w:val="000000"/>
              </w:rPr>
            </w:pPr>
          </w:p>
        </w:tc>
      </w:tr>
      <w:tr w:rsidR="008C18FB" w:rsidRPr="00AC6D8E" w:rsidTr="00E72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814305" w:rsidRDefault="008C18FB" w:rsidP="00E720F4">
            <w:pPr>
              <w:spacing w:line="240" w:lineRule="auto"/>
              <w:jc w:val="center"/>
              <w:rPr>
                <w:b/>
                <w:color w:val="000000"/>
              </w:rPr>
            </w:pPr>
            <w:r w:rsidRPr="00814305">
              <w:rPr>
                <w:b/>
                <w:color w:val="000000"/>
              </w:rPr>
              <w:t>4</w:t>
            </w:r>
          </w:p>
        </w:tc>
        <w:tc>
          <w:tcPr>
            <w:tcW w:w="3042" w:type="dxa"/>
          </w:tcPr>
          <w:p w:rsidR="008C18FB" w:rsidRPr="00814305" w:rsidRDefault="008C18FB" w:rsidP="00E720F4">
            <w:pPr>
              <w:spacing w:line="240" w:lineRule="auto"/>
              <w:jc w:val="left"/>
              <w:rPr>
                <w:rFonts w:ascii="Arial Narrow" w:hAnsi="Arial Narrow"/>
                <w:iCs/>
                <w:lang w:val="de-DE"/>
              </w:rPr>
            </w:pPr>
            <w:r w:rsidRPr="00814305">
              <w:rPr>
                <w:rFonts w:ascii="Arial Narrow" w:hAnsi="Arial Narrow"/>
                <w:b/>
                <w:bCs/>
                <w:lang w:val="nl-NL"/>
              </w:rPr>
              <w:t>Keterpaduan dan keterkaitan antar komponen evaluasi-diri</w:t>
            </w:r>
          </w:p>
        </w:tc>
        <w:tc>
          <w:tcPr>
            <w:tcW w:w="3496" w:type="dxa"/>
            <w:shd w:val="diagStripe" w:color="auto" w:fill="auto"/>
          </w:tcPr>
          <w:p w:rsidR="008C18FB" w:rsidRPr="00AC6D8E" w:rsidRDefault="008C18FB" w:rsidP="00E720F4">
            <w:pPr>
              <w:spacing w:line="240" w:lineRule="auto"/>
              <w:rPr>
                <w:color w:val="000000"/>
                <w:lang w:val="nb-NO"/>
              </w:rPr>
            </w:pPr>
          </w:p>
        </w:tc>
        <w:tc>
          <w:tcPr>
            <w:tcW w:w="990" w:type="dxa"/>
            <w:shd w:val="diagStripe" w:color="auto" w:fill="auto"/>
            <w:vAlign w:val="center"/>
          </w:tcPr>
          <w:p w:rsidR="008C18FB" w:rsidRPr="00AC6D8E" w:rsidRDefault="008C18FB" w:rsidP="00E720F4">
            <w:pPr>
              <w:spacing w:line="240" w:lineRule="auto"/>
              <w:jc w:val="center"/>
              <w:rPr>
                <w:color w:val="000000"/>
                <w:lang w:val="nb-NO"/>
              </w:rPr>
            </w:pPr>
          </w:p>
        </w:tc>
        <w:tc>
          <w:tcPr>
            <w:tcW w:w="1080" w:type="dxa"/>
            <w:shd w:val="diagStripe" w:color="auto" w:fill="auto"/>
            <w:vAlign w:val="center"/>
          </w:tcPr>
          <w:p w:rsidR="008C18FB" w:rsidRPr="00AC6D8E" w:rsidRDefault="008C18FB" w:rsidP="00E720F4">
            <w:pPr>
              <w:spacing w:line="240" w:lineRule="auto"/>
              <w:jc w:val="center"/>
              <w:rPr>
                <w:color w:val="000000"/>
                <w:lang w:val="nb-NO"/>
              </w:rPr>
            </w:pPr>
          </w:p>
        </w:tc>
      </w:tr>
      <w:tr w:rsidR="008C18FB" w:rsidTr="00E72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Height w:val="680"/>
        </w:trPr>
        <w:tc>
          <w:tcPr>
            <w:tcW w:w="590" w:type="dxa"/>
          </w:tcPr>
          <w:p w:rsidR="008C18FB" w:rsidRPr="00814305" w:rsidRDefault="008C18FB" w:rsidP="00E720F4">
            <w:pPr>
              <w:spacing w:line="240" w:lineRule="auto"/>
              <w:jc w:val="center"/>
              <w:rPr>
                <w:color w:val="000000"/>
              </w:rPr>
            </w:pPr>
            <w:r w:rsidRPr="00814305">
              <w:rPr>
                <w:color w:val="000000"/>
              </w:rPr>
              <w:t>a</w:t>
            </w:r>
          </w:p>
        </w:tc>
        <w:tc>
          <w:tcPr>
            <w:tcW w:w="3042" w:type="dxa"/>
          </w:tcPr>
          <w:p w:rsidR="008C18FB" w:rsidRPr="00EA4AE4" w:rsidRDefault="008C18FB" w:rsidP="00E720F4">
            <w:pPr>
              <w:spacing w:line="240" w:lineRule="auto"/>
              <w:jc w:val="left"/>
              <w:rPr>
                <w:rFonts w:ascii="Arial Narrow" w:hAnsi="Arial Narrow"/>
                <w:lang w:val="id-ID"/>
              </w:rPr>
            </w:pPr>
            <w:r w:rsidRPr="00814305">
              <w:rPr>
                <w:rFonts w:ascii="Arial Narrow" w:hAnsi="Arial Narrow"/>
                <w:iCs/>
                <w:lang w:val="de-DE"/>
              </w:rPr>
              <w:t>Komprehensif (dalam, luas dan terpadu)</w:t>
            </w:r>
            <w:r w:rsidRPr="00814305">
              <w:rPr>
                <w:rFonts w:ascii="Arial Narrow" w:hAnsi="Arial Narrow"/>
                <w:lang w:val="de-DE"/>
              </w:rPr>
              <w:t>.</w:t>
            </w:r>
          </w:p>
        </w:tc>
        <w:tc>
          <w:tcPr>
            <w:tcW w:w="3496" w:type="dxa"/>
            <w:vAlign w:val="center"/>
          </w:tcPr>
          <w:p w:rsidR="008C18FB" w:rsidRPr="00814305" w:rsidRDefault="008C18FB" w:rsidP="00E720F4">
            <w:pPr>
              <w:spacing w:line="240" w:lineRule="auto"/>
              <w:jc w:val="center"/>
              <w:rPr>
                <w:rFonts w:ascii="Arial Narrow" w:hAnsi="Arial Narrow"/>
                <w:color w:val="000000"/>
                <w:sz w:val="22"/>
                <w:szCs w:val="22"/>
                <w:lang w:val="es-ES"/>
              </w:rPr>
            </w:pPr>
          </w:p>
        </w:tc>
        <w:tc>
          <w:tcPr>
            <w:tcW w:w="990" w:type="dxa"/>
            <w:vAlign w:val="center"/>
          </w:tcPr>
          <w:p w:rsidR="008C18FB" w:rsidRPr="00814305" w:rsidRDefault="008C18FB" w:rsidP="00E720F4">
            <w:pPr>
              <w:spacing w:line="240" w:lineRule="auto"/>
              <w:jc w:val="center"/>
              <w:rPr>
                <w:rFonts w:ascii="Arial Narrow" w:hAnsi="Arial Narrow"/>
                <w:color w:val="000000"/>
                <w:sz w:val="22"/>
                <w:szCs w:val="22"/>
                <w:lang w:val="es-ES"/>
              </w:rPr>
            </w:pPr>
            <w:r>
              <w:rPr>
                <w:rFonts w:ascii="Arial Narrow" w:hAnsi="Arial Narrow"/>
                <w:color w:val="000000"/>
                <w:sz w:val="22"/>
                <w:szCs w:val="22"/>
                <w:lang w:val="es-ES"/>
              </w:rPr>
              <w:t>12.</w:t>
            </w:r>
            <w:r w:rsidRPr="00814305">
              <w:rPr>
                <w:rFonts w:ascii="Arial Narrow" w:hAnsi="Arial Narrow"/>
                <w:color w:val="000000"/>
                <w:sz w:val="22"/>
                <w:szCs w:val="22"/>
                <w:lang w:val="es-ES"/>
              </w:rPr>
              <w:t>5</w:t>
            </w:r>
          </w:p>
        </w:tc>
        <w:tc>
          <w:tcPr>
            <w:tcW w:w="1080" w:type="dxa"/>
            <w:vAlign w:val="center"/>
          </w:tcPr>
          <w:p w:rsidR="008C18FB" w:rsidRPr="00814305" w:rsidRDefault="008C18FB" w:rsidP="00E720F4">
            <w:pPr>
              <w:spacing w:line="240" w:lineRule="auto"/>
              <w:jc w:val="center"/>
              <w:rPr>
                <w:color w:val="000000"/>
              </w:rPr>
            </w:pPr>
          </w:p>
        </w:tc>
      </w:tr>
      <w:tr w:rsidR="008C18FB" w:rsidTr="00E72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590" w:type="dxa"/>
          </w:tcPr>
          <w:p w:rsidR="008C18FB" w:rsidRPr="00814305" w:rsidRDefault="008C18FB" w:rsidP="00E720F4">
            <w:pPr>
              <w:spacing w:line="240" w:lineRule="auto"/>
              <w:jc w:val="center"/>
              <w:rPr>
                <w:color w:val="000000"/>
              </w:rPr>
            </w:pPr>
            <w:r w:rsidRPr="00814305">
              <w:rPr>
                <w:color w:val="000000"/>
              </w:rPr>
              <w:t>b</w:t>
            </w:r>
          </w:p>
        </w:tc>
        <w:tc>
          <w:tcPr>
            <w:tcW w:w="3042" w:type="dxa"/>
          </w:tcPr>
          <w:p w:rsidR="008C18FB" w:rsidRPr="00EA4AE4" w:rsidRDefault="008C18FB" w:rsidP="00E720F4">
            <w:pPr>
              <w:spacing w:line="240" w:lineRule="auto"/>
              <w:jc w:val="left"/>
              <w:rPr>
                <w:rFonts w:ascii="Arial Narrow" w:hAnsi="Arial Narrow"/>
                <w:lang w:val="id-ID"/>
              </w:rPr>
            </w:pPr>
            <w:r w:rsidRPr="00814305">
              <w:rPr>
                <w:rFonts w:ascii="Arial Narrow" w:hAnsi="Arial Narrow"/>
                <w:iCs/>
                <w:lang w:val="es-ES"/>
              </w:rPr>
              <w:t>Kejelasan analisis intra dan antar komponen evaluasi-diri</w:t>
            </w:r>
            <w:r w:rsidRPr="00814305">
              <w:rPr>
                <w:rFonts w:ascii="Arial Narrow" w:hAnsi="Arial Narrow"/>
                <w:lang w:val="es-ES"/>
              </w:rPr>
              <w:t>.</w:t>
            </w:r>
          </w:p>
        </w:tc>
        <w:tc>
          <w:tcPr>
            <w:tcW w:w="3496" w:type="dxa"/>
            <w:vAlign w:val="center"/>
          </w:tcPr>
          <w:p w:rsidR="008C18FB" w:rsidRPr="00814305" w:rsidRDefault="008C18FB" w:rsidP="00E720F4">
            <w:pPr>
              <w:spacing w:line="240" w:lineRule="auto"/>
              <w:jc w:val="center"/>
              <w:rPr>
                <w:rFonts w:ascii="Arial Narrow" w:hAnsi="Arial Narrow"/>
                <w:color w:val="000000"/>
                <w:sz w:val="22"/>
                <w:szCs w:val="22"/>
                <w:lang w:val="es-ES"/>
              </w:rPr>
            </w:pPr>
          </w:p>
        </w:tc>
        <w:tc>
          <w:tcPr>
            <w:tcW w:w="990" w:type="dxa"/>
            <w:vAlign w:val="center"/>
          </w:tcPr>
          <w:p w:rsidR="008C18FB" w:rsidRPr="00814305" w:rsidRDefault="008C18FB" w:rsidP="00E720F4">
            <w:pPr>
              <w:spacing w:line="240" w:lineRule="auto"/>
              <w:jc w:val="center"/>
              <w:rPr>
                <w:rFonts w:ascii="Arial Narrow" w:hAnsi="Arial Narrow"/>
                <w:color w:val="000000"/>
                <w:sz w:val="22"/>
                <w:szCs w:val="22"/>
                <w:lang w:val="es-ES"/>
              </w:rPr>
            </w:pPr>
            <w:r>
              <w:rPr>
                <w:rFonts w:ascii="Arial Narrow" w:hAnsi="Arial Narrow"/>
                <w:color w:val="000000"/>
                <w:sz w:val="22"/>
                <w:szCs w:val="22"/>
                <w:lang w:val="es-ES"/>
              </w:rPr>
              <w:t>12.</w:t>
            </w:r>
            <w:r w:rsidRPr="00814305">
              <w:rPr>
                <w:rFonts w:ascii="Arial Narrow" w:hAnsi="Arial Narrow"/>
                <w:color w:val="000000"/>
                <w:sz w:val="22"/>
                <w:szCs w:val="22"/>
                <w:lang w:val="es-ES"/>
              </w:rPr>
              <w:t>5</w:t>
            </w:r>
          </w:p>
        </w:tc>
        <w:tc>
          <w:tcPr>
            <w:tcW w:w="1080" w:type="dxa"/>
            <w:vAlign w:val="center"/>
          </w:tcPr>
          <w:p w:rsidR="008C18FB" w:rsidRPr="00814305" w:rsidRDefault="008C18FB" w:rsidP="00E720F4">
            <w:pPr>
              <w:spacing w:line="240" w:lineRule="auto"/>
              <w:jc w:val="center"/>
              <w:rPr>
                <w:color w:val="000000"/>
              </w:rPr>
            </w:pPr>
          </w:p>
        </w:tc>
      </w:tr>
      <w:tr w:rsidR="008C18FB" w:rsidTr="00E72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8" w:type="dxa"/>
        </w:trPr>
        <w:tc>
          <w:tcPr>
            <w:tcW w:w="3632" w:type="dxa"/>
            <w:gridSpan w:val="2"/>
          </w:tcPr>
          <w:p w:rsidR="008C18FB" w:rsidRPr="00814305" w:rsidRDefault="008C18FB" w:rsidP="00E720F4">
            <w:pPr>
              <w:spacing w:line="240" w:lineRule="auto"/>
              <w:rPr>
                <w:color w:val="000000"/>
              </w:rPr>
            </w:pPr>
          </w:p>
          <w:p w:rsidR="008C18FB" w:rsidRPr="00814305" w:rsidRDefault="008C18FB" w:rsidP="00E720F4">
            <w:pPr>
              <w:spacing w:line="240" w:lineRule="auto"/>
              <w:jc w:val="center"/>
              <w:rPr>
                <w:b/>
                <w:color w:val="000000"/>
              </w:rPr>
            </w:pPr>
            <w:r w:rsidRPr="00814305">
              <w:rPr>
                <w:b/>
                <w:color w:val="000000"/>
              </w:rPr>
              <w:t>Jumlah</w:t>
            </w:r>
          </w:p>
          <w:p w:rsidR="008C18FB" w:rsidRPr="00814305" w:rsidRDefault="008C18FB" w:rsidP="00E720F4">
            <w:pPr>
              <w:spacing w:line="240" w:lineRule="auto"/>
              <w:rPr>
                <w:color w:val="000000"/>
              </w:rPr>
            </w:pPr>
          </w:p>
        </w:tc>
        <w:tc>
          <w:tcPr>
            <w:tcW w:w="3496" w:type="dxa"/>
            <w:vAlign w:val="center"/>
          </w:tcPr>
          <w:p w:rsidR="008C18FB" w:rsidRPr="00814305" w:rsidRDefault="008C18FB" w:rsidP="00E720F4">
            <w:pPr>
              <w:spacing w:line="240" w:lineRule="auto"/>
              <w:jc w:val="center"/>
              <w:rPr>
                <w:color w:val="000000"/>
              </w:rPr>
            </w:pPr>
          </w:p>
        </w:tc>
        <w:tc>
          <w:tcPr>
            <w:tcW w:w="990" w:type="dxa"/>
            <w:vAlign w:val="center"/>
          </w:tcPr>
          <w:p w:rsidR="008C18FB" w:rsidRPr="00814305" w:rsidRDefault="008C18FB" w:rsidP="00E720F4">
            <w:pPr>
              <w:spacing w:line="240" w:lineRule="auto"/>
              <w:jc w:val="center"/>
              <w:rPr>
                <w:color w:val="000000"/>
              </w:rPr>
            </w:pPr>
            <w:r>
              <w:rPr>
                <w:color w:val="000000"/>
              </w:rPr>
              <w:t>100</w:t>
            </w:r>
          </w:p>
        </w:tc>
        <w:tc>
          <w:tcPr>
            <w:tcW w:w="1080" w:type="dxa"/>
            <w:shd w:val="diagStripe" w:color="auto" w:fill="auto"/>
            <w:vAlign w:val="center"/>
          </w:tcPr>
          <w:p w:rsidR="008C18FB" w:rsidRPr="00814305" w:rsidRDefault="008C18FB" w:rsidP="00E720F4">
            <w:pPr>
              <w:spacing w:line="240" w:lineRule="auto"/>
              <w:jc w:val="center"/>
              <w:rPr>
                <w:color w:val="000000"/>
              </w:rPr>
            </w:pPr>
          </w:p>
        </w:tc>
      </w:tr>
    </w:tbl>
    <w:p w:rsidR="008C18FB" w:rsidRDefault="008C18FB" w:rsidP="008C18FB">
      <w:pPr>
        <w:spacing w:line="240" w:lineRule="auto"/>
        <w:rPr>
          <w:color w:val="000000"/>
        </w:rPr>
      </w:pPr>
      <w:r>
        <w:rPr>
          <w:color w:val="000000"/>
        </w:rPr>
        <w:t>Catatan: *skor 1 - 4</w:t>
      </w:r>
    </w:p>
    <w:p w:rsidR="008C18FB" w:rsidRDefault="008C18FB" w:rsidP="008C18FB">
      <w:pPr>
        <w:spacing w:line="240" w:lineRule="auto"/>
        <w:rPr>
          <w:color w:val="000000"/>
        </w:rPr>
      </w:pPr>
    </w:p>
    <w:p w:rsidR="008C18FB" w:rsidRPr="004D795D" w:rsidRDefault="004D795D" w:rsidP="008C18FB">
      <w:pPr>
        <w:spacing w:line="240" w:lineRule="auto"/>
        <w:rPr>
          <w:color w:val="000000"/>
          <w:lang w:val="id-ID"/>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w:t>
      </w:r>
      <w:r>
        <w:rPr>
          <w:color w:val="000000"/>
          <w:lang w:val="id-ID"/>
        </w:rPr>
        <w:t>013</w:t>
      </w:r>
    </w:p>
    <w:p w:rsidR="008C18FB" w:rsidRDefault="008C18FB" w:rsidP="008C18FB">
      <w:pPr>
        <w:spacing w:line="240" w:lineRule="auto"/>
        <w:rPr>
          <w:color w:val="000000"/>
        </w:rPr>
      </w:pPr>
    </w:p>
    <w:p w:rsidR="008C18FB" w:rsidRDefault="008C18FB" w:rsidP="008C18FB">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8C18FB" w:rsidTr="00E720F4">
        <w:tc>
          <w:tcPr>
            <w:tcW w:w="1998" w:type="dxa"/>
          </w:tcPr>
          <w:p w:rsidR="008C18FB" w:rsidRPr="00814305" w:rsidRDefault="008C18FB" w:rsidP="00E720F4">
            <w:pPr>
              <w:spacing w:line="240" w:lineRule="auto"/>
              <w:rPr>
                <w:color w:val="000000"/>
              </w:rPr>
            </w:pPr>
          </w:p>
        </w:tc>
        <w:tc>
          <w:tcPr>
            <w:tcW w:w="1980" w:type="dxa"/>
          </w:tcPr>
          <w:p w:rsidR="008C18FB" w:rsidRPr="00814305" w:rsidRDefault="008C18FB" w:rsidP="00E720F4">
            <w:pPr>
              <w:spacing w:line="240" w:lineRule="auto"/>
              <w:rPr>
                <w:color w:val="000000"/>
              </w:rPr>
            </w:pPr>
          </w:p>
        </w:tc>
        <w:tc>
          <w:tcPr>
            <w:tcW w:w="236" w:type="dxa"/>
          </w:tcPr>
          <w:p w:rsidR="008C18FB" w:rsidRPr="00814305" w:rsidRDefault="008C18FB" w:rsidP="00E720F4">
            <w:pPr>
              <w:spacing w:line="240" w:lineRule="auto"/>
              <w:rPr>
                <w:color w:val="000000"/>
              </w:rPr>
            </w:pPr>
          </w:p>
        </w:tc>
        <w:tc>
          <w:tcPr>
            <w:tcW w:w="2145" w:type="dxa"/>
          </w:tcPr>
          <w:p w:rsidR="008C18FB" w:rsidRPr="00814305" w:rsidRDefault="008C18FB" w:rsidP="00E720F4">
            <w:pPr>
              <w:spacing w:line="240" w:lineRule="auto"/>
              <w:rPr>
                <w:color w:val="000000"/>
              </w:rPr>
            </w:pPr>
            <w:r w:rsidRPr="00814305">
              <w:rPr>
                <w:color w:val="000000"/>
              </w:rPr>
              <w:t>Nama Asesor   :</w:t>
            </w:r>
          </w:p>
          <w:p w:rsidR="008C18FB" w:rsidRPr="00814305" w:rsidRDefault="008C18FB" w:rsidP="00E720F4">
            <w:pPr>
              <w:spacing w:line="240" w:lineRule="auto"/>
              <w:rPr>
                <w:color w:val="000000"/>
              </w:rPr>
            </w:pPr>
          </w:p>
          <w:p w:rsidR="008C18FB" w:rsidRPr="00814305" w:rsidRDefault="008C18FB" w:rsidP="00E720F4">
            <w:pPr>
              <w:spacing w:line="240" w:lineRule="auto"/>
              <w:rPr>
                <w:color w:val="000000"/>
              </w:rPr>
            </w:pPr>
          </w:p>
        </w:tc>
        <w:tc>
          <w:tcPr>
            <w:tcW w:w="3559" w:type="dxa"/>
          </w:tcPr>
          <w:p w:rsidR="008C18FB" w:rsidRPr="00814305" w:rsidRDefault="008C18FB" w:rsidP="00E720F4">
            <w:pPr>
              <w:spacing w:line="240" w:lineRule="auto"/>
              <w:rPr>
                <w:color w:val="000000"/>
              </w:rPr>
            </w:pPr>
          </w:p>
        </w:tc>
      </w:tr>
      <w:tr w:rsidR="008C18FB" w:rsidTr="00E720F4">
        <w:tc>
          <w:tcPr>
            <w:tcW w:w="1998" w:type="dxa"/>
          </w:tcPr>
          <w:p w:rsidR="008C18FB" w:rsidRPr="00814305" w:rsidRDefault="008C18FB" w:rsidP="00E720F4">
            <w:pPr>
              <w:spacing w:line="240" w:lineRule="auto"/>
              <w:rPr>
                <w:color w:val="000000"/>
              </w:rPr>
            </w:pPr>
          </w:p>
        </w:tc>
        <w:tc>
          <w:tcPr>
            <w:tcW w:w="1980" w:type="dxa"/>
          </w:tcPr>
          <w:p w:rsidR="008C18FB" w:rsidRPr="00814305" w:rsidRDefault="008C18FB" w:rsidP="00E720F4">
            <w:pPr>
              <w:spacing w:line="240" w:lineRule="auto"/>
              <w:rPr>
                <w:color w:val="000000"/>
              </w:rPr>
            </w:pPr>
          </w:p>
        </w:tc>
        <w:tc>
          <w:tcPr>
            <w:tcW w:w="236" w:type="dxa"/>
          </w:tcPr>
          <w:p w:rsidR="008C18FB" w:rsidRPr="00814305" w:rsidRDefault="008C18FB" w:rsidP="00E720F4">
            <w:pPr>
              <w:spacing w:line="240" w:lineRule="auto"/>
              <w:rPr>
                <w:color w:val="000000"/>
              </w:rPr>
            </w:pPr>
          </w:p>
        </w:tc>
        <w:tc>
          <w:tcPr>
            <w:tcW w:w="2145" w:type="dxa"/>
          </w:tcPr>
          <w:p w:rsidR="008C18FB" w:rsidRPr="00814305" w:rsidRDefault="008C18FB" w:rsidP="00E720F4">
            <w:pPr>
              <w:spacing w:line="240" w:lineRule="auto"/>
              <w:rPr>
                <w:color w:val="000000"/>
              </w:rPr>
            </w:pPr>
            <w:r w:rsidRPr="00814305">
              <w:rPr>
                <w:color w:val="000000"/>
              </w:rPr>
              <w:t>Tanda Tangan :</w:t>
            </w:r>
          </w:p>
          <w:p w:rsidR="008C18FB" w:rsidRPr="00814305" w:rsidRDefault="008C18FB" w:rsidP="00E720F4">
            <w:pPr>
              <w:spacing w:line="240" w:lineRule="auto"/>
              <w:rPr>
                <w:color w:val="000000"/>
              </w:rPr>
            </w:pPr>
          </w:p>
          <w:p w:rsidR="008C18FB" w:rsidRPr="00814305" w:rsidRDefault="008C18FB" w:rsidP="00E720F4">
            <w:pPr>
              <w:spacing w:line="240" w:lineRule="auto"/>
              <w:rPr>
                <w:color w:val="000000"/>
              </w:rPr>
            </w:pPr>
          </w:p>
        </w:tc>
        <w:tc>
          <w:tcPr>
            <w:tcW w:w="3559" w:type="dxa"/>
          </w:tcPr>
          <w:p w:rsidR="008C18FB" w:rsidRPr="00814305" w:rsidRDefault="008C18FB" w:rsidP="00E720F4">
            <w:pPr>
              <w:spacing w:line="240" w:lineRule="auto"/>
              <w:rPr>
                <w:color w:val="000000"/>
              </w:rPr>
            </w:pPr>
          </w:p>
        </w:tc>
      </w:tr>
    </w:tbl>
    <w:p w:rsidR="008C18FB" w:rsidRDefault="008C18FB" w:rsidP="00714F33">
      <w:pPr>
        <w:rPr>
          <w:lang w:val="nb-NO"/>
        </w:rPr>
      </w:pPr>
    </w:p>
    <w:p w:rsidR="008C18FB" w:rsidRDefault="008C18FB" w:rsidP="00714F33">
      <w:pPr>
        <w:rPr>
          <w:lang w:val="nb-NO"/>
        </w:rPr>
      </w:pPr>
    </w:p>
    <w:p w:rsidR="008C18FB" w:rsidRDefault="008C18FB" w:rsidP="00C76B7D">
      <w:pPr>
        <w:pStyle w:val="Heading1"/>
        <w:ind w:left="1418" w:hanging="1418"/>
        <w:jc w:val="left"/>
        <w:rPr>
          <w:sz w:val="24"/>
          <w:szCs w:val="24"/>
          <w:lang w:val="nb-NO"/>
        </w:rPr>
      </w:pPr>
    </w:p>
    <w:p w:rsidR="00E720F4" w:rsidRDefault="00E720F4" w:rsidP="00C76B7D">
      <w:pPr>
        <w:pStyle w:val="Heading1"/>
        <w:ind w:left="1418" w:hanging="1418"/>
        <w:jc w:val="left"/>
        <w:rPr>
          <w:sz w:val="24"/>
          <w:szCs w:val="24"/>
          <w:lang w:val="nb-NO"/>
        </w:rPr>
      </w:pPr>
    </w:p>
    <w:p w:rsidR="00E720F4" w:rsidRDefault="00E720F4" w:rsidP="00C76B7D">
      <w:pPr>
        <w:pStyle w:val="Heading1"/>
        <w:ind w:left="1418" w:hanging="1418"/>
        <w:jc w:val="left"/>
        <w:rPr>
          <w:sz w:val="24"/>
          <w:szCs w:val="24"/>
          <w:lang w:val="nb-NO"/>
        </w:rPr>
      </w:pPr>
    </w:p>
    <w:p w:rsidR="00E720F4" w:rsidRDefault="00E720F4" w:rsidP="00C76B7D">
      <w:pPr>
        <w:pStyle w:val="Heading1"/>
        <w:ind w:left="1418" w:hanging="1418"/>
        <w:jc w:val="left"/>
        <w:rPr>
          <w:sz w:val="24"/>
          <w:szCs w:val="24"/>
          <w:lang w:val="nb-NO"/>
        </w:rPr>
      </w:pPr>
    </w:p>
    <w:p w:rsidR="00E720F4" w:rsidRDefault="00E720F4">
      <w:pPr>
        <w:spacing w:line="240" w:lineRule="auto"/>
        <w:jc w:val="left"/>
        <w:rPr>
          <w:b/>
          <w:bCs/>
          <w:lang w:val="nb-NO"/>
        </w:rPr>
      </w:pPr>
      <w:r>
        <w:rPr>
          <w:lang w:val="nb-NO"/>
        </w:rPr>
        <w:br w:type="page"/>
      </w:r>
    </w:p>
    <w:p w:rsidR="00714F33" w:rsidRPr="0031224D" w:rsidRDefault="00363A37" w:rsidP="00C76B7D">
      <w:pPr>
        <w:pStyle w:val="Heading1"/>
        <w:ind w:left="1418" w:hanging="1418"/>
        <w:jc w:val="left"/>
        <w:rPr>
          <w:sz w:val="24"/>
          <w:szCs w:val="24"/>
          <w:lang w:val="id-ID"/>
        </w:rPr>
      </w:pPr>
      <w:r w:rsidRPr="0031224D">
        <w:rPr>
          <w:sz w:val="24"/>
          <w:szCs w:val="24"/>
          <w:lang w:val="nb-NO"/>
        </w:rPr>
        <w:lastRenderedPageBreak/>
        <w:t xml:space="preserve">FORMAT 3. </w:t>
      </w:r>
      <w:r w:rsidR="00C76B7D">
        <w:rPr>
          <w:sz w:val="24"/>
          <w:szCs w:val="24"/>
          <w:lang w:val="id-ID"/>
        </w:rPr>
        <w:tab/>
      </w:r>
      <w:r w:rsidR="00E720F4">
        <w:rPr>
          <w:sz w:val="24"/>
          <w:szCs w:val="24"/>
          <w:lang w:val="nb-NO"/>
        </w:rPr>
        <w:t xml:space="preserve">PENILAIAN BORANG </w:t>
      </w:r>
      <w:r w:rsidR="001711AE" w:rsidRPr="0031224D">
        <w:rPr>
          <w:sz w:val="24"/>
          <w:szCs w:val="24"/>
          <w:lang w:val="id-ID"/>
        </w:rPr>
        <w:t>UNIT PENGELOLA PROGRAM STUDI</w:t>
      </w:r>
    </w:p>
    <w:p w:rsidR="00714F33" w:rsidRPr="0031224D" w:rsidRDefault="00714F33" w:rsidP="00714F33">
      <w:pPr>
        <w:rPr>
          <w:lang w:val="nb-NO"/>
        </w:rPr>
      </w:pPr>
    </w:p>
    <w:p w:rsidR="00714F33" w:rsidRPr="0031224D" w:rsidRDefault="00714F33" w:rsidP="00714F33">
      <w:pPr>
        <w:spacing w:line="240" w:lineRule="auto"/>
        <w:jc w:val="center"/>
        <w:rPr>
          <w:color w:val="000000"/>
          <w:u w:val="single"/>
        </w:rPr>
      </w:pPr>
      <w:r w:rsidRPr="0031224D">
        <w:rPr>
          <w:color w:val="000000"/>
          <w:u w:val="single"/>
        </w:rPr>
        <w:t xml:space="preserve">Penilaian Dokumen </w:t>
      </w:r>
      <w:r w:rsidRPr="0031224D">
        <w:rPr>
          <w:b/>
          <w:bCs/>
          <w:color w:val="000000"/>
          <w:u w:val="single"/>
        </w:rPr>
        <w:t>Perorangan</w:t>
      </w:r>
    </w:p>
    <w:p w:rsidR="00714F33" w:rsidRPr="0031224D" w:rsidRDefault="00714F33" w:rsidP="00714F33">
      <w:pPr>
        <w:spacing w:line="240" w:lineRule="auto"/>
        <w:rPr>
          <w:color w:val="000000"/>
        </w:rPr>
      </w:pPr>
    </w:p>
    <w:tbl>
      <w:tblPr>
        <w:tblW w:w="9198" w:type="dxa"/>
        <w:tblLook w:val="04A0" w:firstRow="1" w:lastRow="0" w:firstColumn="1" w:lastColumn="0" w:noHBand="0" w:noVBand="1"/>
      </w:tblPr>
      <w:tblGrid>
        <w:gridCol w:w="3528"/>
        <w:gridCol w:w="283"/>
        <w:gridCol w:w="5387"/>
      </w:tblGrid>
      <w:tr w:rsidR="00714F33" w:rsidRPr="0031224D" w:rsidTr="00814305">
        <w:trPr>
          <w:trHeight w:val="432"/>
        </w:trPr>
        <w:tc>
          <w:tcPr>
            <w:tcW w:w="3528" w:type="dxa"/>
            <w:vAlign w:val="center"/>
          </w:tcPr>
          <w:p w:rsidR="00714F33" w:rsidRPr="0031224D" w:rsidRDefault="00714F33" w:rsidP="00814305">
            <w:pPr>
              <w:spacing w:line="240" w:lineRule="auto"/>
              <w:jc w:val="left"/>
              <w:rPr>
                <w:color w:val="000000"/>
              </w:rPr>
            </w:pPr>
            <w:r w:rsidRPr="0031224D">
              <w:rPr>
                <w:color w:val="000000"/>
              </w:rPr>
              <w:t>Nama Perguruan Tinggi</w:t>
            </w:r>
          </w:p>
        </w:tc>
        <w:tc>
          <w:tcPr>
            <w:tcW w:w="283" w:type="dxa"/>
          </w:tcPr>
          <w:p w:rsidR="00714F33" w:rsidRPr="0031224D" w:rsidRDefault="00714F33" w:rsidP="00814305">
            <w:pPr>
              <w:spacing w:line="240" w:lineRule="auto"/>
              <w:rPr>
                <w:color w:val="000000"/>
              </w:rPr>
            </w:pPr>
            <w:r w:rsidRPr="0031224D">
              <w:rPr>
                <w:color w:val="000000"/>
              </w:rPr>
              <w:t>:</w:t>
            </w:r>
          </w:p>
        </w:tc>
        <w:tc>
          <w:tcPr>
            <w:tcW w:w="5387" w:type="dxa"/>
            <w:tcBorders>
              <w:bottom w:val="single" w:sz="4" w:space="0" w:color="auto"/>
            </w:tcBorders>
          </w:tcPr>
          <w:p w:rsidR="00714F33" w:rsidRPr="0031224D" w:rsidRDefault="00714F33" w:rsidP="00814305">
            <w:pPr>
              <w:spacing w:line="240" w:lineRule="auto"/>
              <w:rPr>
                <w:color w:val="000000"/>
              </w:rPr>
            </w:pPr>
          </w:p>
        </w:tc>
      </w:tr>
      <w:tr w:rsidR="00714F33" w:rsidRPr="0031224D" w:rsidTr="00814305">
        <w:trPr>
          <w:trHeight w:val="432"/>
        </w:trPr>
        <w:tc>
          <w:tcPr>
            <w:tcW w:w="3528" w:type="dxa"/>
            <w:vAlign w:val="center"/>
          </w:tcPr>
          <w:p w:rsidR="00714F33" w:rsidRPr="0031224D" w:rsidRDefault="00714F33" w:rsidP="00814305">
            <w:pPr>
              <w:spacing w:line="240" w:lineRule="auto"/>
              <w:jc w:val="left"/>
              <w:rPr>
                <w:color w:val="000000"/>
              </w:rPr>
            </w:pPr>
            <w:r w:rsidRPr="0031224D">
              <w:rPr>
                <w:color w:val="000000"/>
              </w:rPr>
              <w:t xml:space="preserve">Nama </w:t>
            </w:r>
            <w:r w:rsidR="00E720F4">
              <w:rPr>
                <w:color w:val="000000"/>
              </w:rPr>
              <w:t>UPPSKH</w:t>
            </w:r>
          </w:p>
        </w:tc>
        <w:tc>
          <w:tcPr>
            <w:tcW w:w="283" w:type="dxa"/>
          </w:tcPr>
          <w:p w:rsidR="00714F33" w:rsidRPr="0031224D" w:rsidRDefault="00714F33" w:rsidP="00814305">
            <w:pPr>
              <w:spacing w:line="240" w:lineRule="auto"/>
              <w:rPr>
                <w:color w:val="000000"/>
              </w:rPr>
            </w:pPr>
            <w:r w:rsidRPr="0031224D">
              <w:rPr>
                <w:color w:val="000000"/>
              </w:rPr>
              <w:t>:</w:t>
            </w:r>
          </w:p>
        </w:tc>
        <w:tc>
          <w:tcPr>
            <w:tcW w:w="5387" w:type="dxa"/>
            <w:tcBorders>
              <w:bottom w:val="single" w:sz="4" w:space="0" w:color="auto"/>
            </w:tcBorders>
          </w:tcPr>
          <w:p w:rsidR="00714F33" w:rsidRPr="0031224D" w:rsidRDefault="00714F33" w:rsidP="00814305">
            <w:pPr>
              <w:spacing w:line="240" w:lineRule="auto"/>
              <w:rPr>
                <w:color w:val="000000"/>
              </w:rPr>
            </w:pPr>
          </w:p>
        </w:tc>
      </w:tr>
      <w:tr w:rsidR="00714F33" w:rsidRPr="0031224D" w:rsidTr="00814305">
        <w:trPr>
          <w:trHeight w:val="432"/>
        </w:trPr>
        <w:tc>
          <w:tcPr>
            <w:tcW w:w="3528" w:type="dxa"/>
          </w:tcPr>
          <w:p w:rsidR="00714F33" w:rsidRPr="0031224D" w:rsidRDefault="00714F33" w:rsidP="00814305">
            <w:pPr>
              <w:spacing w:line="240" w:lineRule="auto"/>
              <w:rPr>
                <w:color w:val="000000"/>
              </w:rPr>
            </w:pPr>
            <w:r w:rsidRPr="0031224D">
              <w:rPr>
                <w:color w:val="000000"/>
              </w:rPr>
              <w:t>Nama Program Studi</w:t>
            </w:r>
          </w:p>
        </w:tc>
        <w:tc>
          <w:tcPr>
            <w:tcW w:w="283" w:type="dxa"/>
          </w:tcPr>
          <w:p w:rsidR="00714F33" w:rsidRPr="0031224D" w:rsidRDefault="00714F33" w:rsidP="00814305">
            <w:pPr>
              <w:spacing w:line="240" w:lineRule="auto"/>
              <w:rPr>
                <w:color w:val="000000"/>
              </w:rPr>
            </w:pPr>
            <w:r w:rsidRPr="0031224D">
              <w:rPr>
                <w:color w:val="000000"/>
              </w:rPr>
              <w:t>:</w:t>
            </w:r>
          </w:p>
        </w:tc>
        <w:tc>
          <w:tcPr>
            <w:tcW w:w="5387" w:type="dxa"/>
            <w:tcBorders>
              <w:top w:val="single" w:sz="4" w:space="0" w:color="auto"/>
              <w:bottom w:val="single" w:sz="4" w:space="0" w:color="auto"/>
            </w:tcBorders>
          </w:tcPr>
          <w:p w:rsidR="00714F33" w:rsidRPr="0031224D" w:rsidRDefault="00714F33" w:rsidP="00814305">
            <w:pPr>
              <w:spacing w:line="240" w:lineRule="auto"/>
              <w:rPr>
                <w:color w:val="000000"/>
              </w:rPr>
            </w:pPr>
          </w:p>
        </w:tc>
      </w:tr>
      <w:tr w:rsidR="00E720F4" w:rsidRPr="0031224D" w:rsidTr="00814305">
        <w:trPr>
          <w:trHeight w:val="432"/>
        </w:trPr>
        <w:tc>
          <w:tcPr>
            <w:tcW w:w="3528" w:type="dxa"/>
          </w:tcPr>
          <w:p w:rsidR="00E720F4" w:rsidRPr="0031224D" w:rsidRDefault="00E720F4" w:rsidP="00814305">
            <w:pPr>
              <w:spacing w:line="240" w:lineRule="auto"/>
              <w:rPr>
                <w:color w:val="000000"/>
              </w:rPr>
            </w:pPr>
            <w:r>
              <w:rPr>
                <w:color w:val="000000"/>
              </w:rPr>
              <w:t>Kode Panel</w:t>
            </w:r>
          </w:p>
        </w:tc>
        <w:tc>
          <w:tcPr>
            <w:tcW w:w="283" w:type="dxa"/>
          </w:tcPr>
          <w:p w:rsidR="00E720F4" w:rsidRPr="0031224D" w:rsidRDefault="00E720F4" w:rsidP="00814305">
            <w:pPr>
              <w:spacing w:line="240" w:lineRule="auto"/>
              <w:rPr>
                <w:color w:val="000000"/>
              </w:rPr>
            </w:pPr>
            <w:r>
              <w:rPr>
                <w:color w:val="000000"/>
              </w:rPr>
              <w:t>:</w:t>
            </w:r>
          </w:p>
        </w:tc>
        <w:tc>
          <w:tcPr>
            <w:tcW w:w="5387" w:type="dxa"/>
            <w:tcBorders>
              <w:top w:val="single" w:sz="4" w:space="0" w:color="auto"/>
              <w:bottom w:val="single" w:sz="4" w:space="0" w:color="auto"/>
            </w:tcBorders>
          </w:tcPr>
          <w:p w:rsidR="00E720F4" w:rsidRPr="0031224D" w:rsidRDefault="00E720F4" w:rsidP="00814305">
            <w:pPr>
              <w:spacing w:line="240" w:lineRule="auto"/>
              <w:rPr>
                <w:color w:val="000000"/>
              </w:rPr>
            </w:pPr>
          </w:p>
        </w:tc>
      </w:tr>
      <w:tr w:rsidR="00714F33" w:rsidRPr="0031224D" w:rsidTr="00814305">
        <w:trPr>
          <w:trHeight w:val="432"/>
        </w:trPr>
        <w:tc>
          <w:tcPr>
            <w:tcW w:w="3528" w:type="dxa"/>
          </w:tcPr>
          <w:p w:rsidR="00714F33" w:rsidRPr="0031224D" w:rsidRDefault="00714F33" w:rsidP="00814305">
            <w:pPr>
              <w:spacing w:line="240" w:lineRule="auto"/>
              <w:rPr>
                <w:color w:val="000000"/>
              </w:rPr>
            </w:pPr>
            <w:r w:rsidRPr="0031224D">
              <w:rPr>
                <w:color w:val="000000"/>
              </w:rPr>
              <w:t>Nama Asesor</w:t>
            </w:r>
          </w:p>
        </w:tc>
        <w:tc>
          <w:tcPr>
            <w:tcW w:w="283" w:type="dxa"/>
          </w:tcPr>
          <w:p w:rsidR="00714F33" w:rsidRPr="0031224D" w:rsidRDefault="00714F33" w:rsidP="00814305">
            <w:pPr>
              <w:spacing w:line="240" w:lineRule="auto"/>
              <w:rPr>
                <w:color w:val="000000"/>
              </w:rPr>
            </w:pPr>
            <w:r w:rsidRPr="0031224D">
              <w:rPr>
                <w:color w:val="000000"/>
              </w:rPr>
              <w:t>:</w:t>
            </w:r>
          </w:p>
        </w:tc>
        <w:tc>
          <w:tcPr>
            <w:tcW w:w="5387" w:type="dxa"/>
            <w:tcBorders>
              <w:top w:val="single" w:sz="4" w:space="0" w:color="auto"/>
              <w:bottom w:val="single" w:sz="4" w:space="0" w:color="auto"/>
            </w:tcBorders>
          </w:tcPr>
          <w:p w:rsidR="00714F33" w:rsidRPr="0031224D" w:rsidRDefault="00714F33" w:rsidP="00814305">
            <w:pPr>
              <w:spacing w:line="240" w:lineRule="auto"/>
              <w:rPr>
                <w:color w:val="000000"/>
              </w:rPr>
            </w:pPr>
          </w:p>
        </w:tc>
      </w:tr>
      <w:tr w:rsidR="00714F33" w:rsidRPr="0031224D" w:rsidTr="00814305">
        <w:trPr>
          <w:trHeight w:val="432"/>
        </w:trPr>
        <w:tc>
          <w:tcPr>
            <w:tcW w:w="3528" w:type="dxa"/>
          </w:tcPr>
          <w:p w:rsidR="00714F33" w:rsidRPr="0031224D" w:rsidRDefault="00714F33" w:rsidP="00814305">
            <w:pPr>
              <w:spacing w:line="240" w:lineRule="auto"/>
              <w:rPr>
                <w:color w:val="000000"/>
              </w:rPr>
            </w:pPr>
            <w:r w:rsidRPr="0031224D">
              <w:rPr>
                <w:color w:val="000000"/>
              </w:rPr>
              <w:t>Tanggal Penilaian</w:t>
            </w:r>
          </w:p>
        </w:tc>
        <w:tc>
          <w:tcPr>
            <w:tcW w:w="283" w:type="dxa"/>
          </w:tcPr>
          <w:p w:rsidR="00714F33" w:rsidRPr="0031224D" w:rsidRDefault="00714F33" w:rsidP="00814305">
            <w:pPr>
              <w:spacing w:line="240" w:lineRule="auto"/>
              <w:rPr>
                <w:color w:val="000000"/>
              </w:rPr>
            </w:pPr>
            <w:r w:rsidRPr="0031224D">
              <w:rPr>
                <w:color w:val="000000"/>
              </w:rPr>
              <w:t>:</w:t>
            </w:r>
          </w:p>
        </w:tc>
        <w:tc>
          <w:tcPr>
            <w:tcW w:w="5387" w:type="dxa"/>
            <w:tcBorders>
              <w:top w:val="single" w:sz="4" w:space="0" w:color="auto"/>
              <w:bottom w:val="single" w:sz="4" w:space="0" w:color="auto"/>
            </w:tcBorders>
          </w:tcPr>
          <w:p w:rsidR="00714F33" w:rsidRPr="0031224D" w:rsidRDefault="00714F33" w:rsidP="00814305">
            <w:pPr>
              <w:spacing w:line="240" w:lineRule="auto"/>
              <w:rPr>
                <w:color w:val="000000"/>
              </w:rPr>
            </w:pPr>
          </w:p>
        </w:tc>
      </w:tr>
    </w:tbl>
    <w:p w:rsidR="00714F33" w:rsidRPr="00513C7D" w:rsidRDefault="00714F33" w:rsidP="00714F33">
      <w:pPr>
        <w:spacing w:line="240" w:lineRule="auto"/>
        <w:rPr>
          <w:color w:val="000000"/>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349"/>
        <w:gridCol w:w="3533"/>
        <w:gridCol w:w="1701"/>
        <w:gridCol w:w="992"/>
        <w:gridCol w:w="850"/>
      </w:tblGrid>
      <w:tr w:rsidR="00714F33" w:rsidRPr="0031224D" w:rsidTr="00D00C8D">
        <w:trPr>
          <w:tblHeader/>
        </w:trPr>
        <w:tc>
          <w:tcPr>
            <w:tcW w:w="647" w:type="dxa"/>
            <w:vAlign w:val="center"/>
          </w:tcPr>
          <w:p w:rsidR="00714F33" w:rsidRPr="0031224D" w:rsidRDefault="00714F33" w:rsidP="00814305">
            <w:pPr>
              <w:spacing w:line="240" w:lineRule="auto"/>
              <w:jc w:val="center"/>
              <w:rPr>
                <w:b/>
                <w:color w:val="000000"/>
              </w:rPr>
            </w:pPr>
            <w:r w:rsidRPr="0031224D">
              <w:rPr>
                <w:b/>
                <w:color w:val="000000"/>
              </w:rPr>
              <w:t>No.</w:t>
            </w:r>
          </w:p>
        </w:tc>
        <w:tc>
          <w:tcPr>
            <w:tcW w:w="1349" w:type="dxa"/>
            <w:vAlign w:val="center"/>
          </w:tcPr>
          <w:p w:rsidR="00714F33" w:rsidRPr="0031224D" w:rsidRDefault="00714F33" w:rsidP="00814305">
            <w:pPr>
              <w:spacing w:line="240" w:lineRule="auto"/>
              <w:jc w:val="center"/>
              <w:rPr>
                <w:b/>
                <w:color w:val="000000"/>
              </w:rPr>
            </w:pPr>
            <w:r w:rsidRPr="0031224D">
              <w:rPr>
                <w:b/>
                <w:color w:val="000000"/>
              </w:rPr>
              <w:t>No. Butir Penilaian</w:t>
            </w:r>
          </w:p>
        </w:tc>
        <w:tc>
          <w:tcPr>
            <w:tcW w:w="3533" w:type="dxa"/>
            <w:vAlign w:val="center"/>
          </w:tcPr>
          <w:p w:rsidR="00714F33" w:rsidRPr="0031224D" w:rsidRDefault="00714F33" w:rsidP="00427468">
            <w:pPr>
              <w:spacing w:line="240" w:lineRule="auto"/>
              <w:jc w:val="center"/>
              <w:rPr>
                <w:b/>
                <w:color w:val="000000"/>
              </w:rPr>
            </w:pPr>
            <w:r w:rsidRPr="0031224D">
              <w:rPr>
                <w:b/>
                <w:color w:val="000000"/>
              </w:rPr>
              <w:t>Aspek Penilaian</w:t>
            </w:r>
          </w:p>
        </w:tc>
        <w:tc>
          <w:tcPr>
            <w:tcW w:w="1701" w:type="dxa"/>
            <w:vAlign w:val="center"/>
          </w:tcPr>
          <w:p w:rsidR="00714F33" w:rsidRPr="0031224D" w:rsidRDefault="00714F33" w:rsidP="00814305">
            <w:pPr>
              <w:spacing w:line="240" w:lineRule="auto"/>
              <w:jc w:val="center"/>
              <w:rPr>
                <w:b/>
                <w:color w:val="000000"/>
              </w:rPr>
            </w:pPr>
            <w:r w:rsidRPr="0031224D">
              <w:rPr>
                <w:b/>
                <w:color w:val="000000"/>
              </w:rPr>
              <w:t xml:space="preserve">Informasi dari </w:t>
            </w:r>
            <w:r w:rsidR="00E720F4">
              <w:rPr>
                <w:b/>
                <w:color w:val="000000"/>
              </w:rPr>
              <w:t>Borang UPPSKH</w:t>
            </w:r>
          </w:p>
        </w:tc>
        <w:tc>
          <w:tcPr>
            <w:tcW w:w="992" w:type="dxa"/>
            <w:vAlign w:val="center"/>
          </w:tcPr>
          <w:p w:rsidR="00714F33" w:rsidRPr="0031224D" w:rsidRDefault="00714F33" w:rsidP="00814305">
            <w:pPr>
              <w:spacing w:line="240" w:lineRule="auto"/>
              <w:jc w:val="center"/>
              <w:rPr>
                <w:b/>
                <w:color w:val="000000"/>
              </w:rPr>
            </w:pPr>
            <w:r w:rsidRPr="0031224D">
              <w:rPr>
                <w:b/>
                <w:color w:val="000000"/>
              </w:rPr>
              <w:t>Bobot</w:t>
            </w:r>
          </w:p>
        </w:tc>
        <w:tc>
          <w:tcPr>
            <w:tcW w:w="850" w:type="dxa"/>
            <w:vAlign w:val="center"/>
          </w:tcPr>
          <w:p w:rsidR="00714F33" w:rsidRPr="0031224D" w:rsidRDefault="00714F33" w:rsidP="00814305">
            <w:pPr>
              <w:spacing w:line="240" w:lineRule="auto"/>
              <w:jc w:val="center"/>
              <w:rPr>
                <w:b/>
                <w:color w:val="000000"/>
              </w:rPr>
            </w:pPr>
            <w:r w:rsidRPr="0031224D">
              <w:rPr>
                <w:b/>
                <w:color w:val="000000"/>
              </w:rPr>
              <w:t>Nilai*</w:t>
            </w:r>
          </w:p>
        </w:tc>
      </w:tr>
      <w:tr w:rsidR="00714F33" w:rsidRPr="0031224D" w:rsidTr="00D00C8D">
        <w:tc>
          <w:tcPr>
            <w:tcW w:w="647" w:type="dxa"/>
          </w:tcPr>
          <w:p w:rsidR="00714F33" w:rsidRPr="0031224D" w:rsidRDefault="00714F33" w:rsidP="00814305">
            <w:pPr>
              <w:spacing w:line="240" w:lineRule="auto"/>
              <w:jc w:val="center"/>
              <w:rPr>
                <w:color w:val="000000"/>
              </w:rPr>
            </w:pPr>
            <w:r w:rsidRPr="0031224D">
              <w:rPr>
                <w:color w:val="000000"/>
              </w:rPr>
              <w:t>1</w:t>
            </w:r>
          </w:p>
        </w:tc>
        <w:tc>
          <w:tcPr>
            <w:tcW w:w="1349" w:type="dxa"/>
          </w:tcPr>
          <w:p w:rsidR="00714F33" w:rsidRPr="0031224D" w:rsidRDefault="00714F33" w:rsidP="00814305">
            <w:pPr>
              <w:spacing w:line="240" w:lineRule="auto"/>
              <w:jc w:val="center"/>
            </w:pPr>
            <w:r w:rsidRPr="0031224D">
              <w:t>1.1.1</w:t>
            </w:r>
          </w:p>
        </w:tc>
        <w:tc>
          <w:tcPr>
            <w:tcW w:w="3533" w:type="dxa"/>
            <w:vAlign w:val="center"/>
          </w:tcPr>
          <w:p w:rsidR="000A15F8" w:rsidRPr="0031224D" w:rsidRDefault="000A15F8" w:rsidP="00E720F4">
            <w:pPr>
              <w:spacing w:line="240" w:lineRule="auto"/>
              <w:jc w:val="left"/>
              <w:rPr>
                <w:color w:val="000000"/>
              </w:rPr>
            </w:pPr>
            <w:r w:rsidRPr="000A15F8">
              <w:rPr>
                <w:color w:val="000000"/>
              </w:rPr>
              <w:t>Kejelasan, kerealistikan visi, misi, tujuan, dan sasaran fakultas</w:t>
            </w:r>
            <w:r>
              <w:rPr>
                <w:color w:val="000000"/>
              </w:rPr>
              <w:t>.</w:t>
            </w:r>
          </w:p>
        </w:tc>
        <w:tc>
          <w:tcPr>
            <w:tcW w:w="1701" w:type="dxa"/>
          </w:tcPr>
          <w:p w:rsidR="00714F33" w:rsidRPr="0031224D" w:rsidRDefault="00714F33" w:rsidP="00814305">
            <w:pPr>
              <w:spacing w:line="240" w:lineRule="auto"/>
              <w:rPr>
                <w:color w:val="000000"/>
              </w:rPr>
            </w:pPr>
          </w:p>
        </w:tc>
        <w:tc>
          <w:tcPr>
            <w:tcW w:w="992" w:type="dxa"/>
            <w:vAlign w:val="center"/>
          </w:tcPr>
          <w:p w:rsidR="00714F33" w:rsidRPr="0031224D" w:rsidRDefault="000A15F8" w:rsidP="00814305">
            <w:pPr>
              <w:jc w:val="center"/>
              <w:rPr>
                <w:b/>
                <w:bCs/>
              </w:rPr>
            </w:pPr>
            <w:r>
              <w:rPr>
                <w:b/>
                <w:bCs/>
              </w:rPr>
              <w:t>1.67</w:t>
            </w:r>
          </w:p>
        </w:tc>
        <w:tc>
          <w:tcPr>
            <w:tcW w:w="850" w:type="dxa"/>
          </w:tcPr>
          <w:p w:rsidR="00714F33" w:rsidRPr="0031224D" w:rsidRDefault="00714F33" w:rsidP="00814305">
            <w:pPr>
              <w:spacing w:line="240" w:lineRule="auto"/>
              <w:rPr>
                <w:color w:val="000000"/>
              </w:rPr>
            </w:pPr>
          </w:p>
        </w:tc>
      </w:tr>
      <w:tr w:rsidR="00714F33" w:rsidRPr="0031224D" w:rsidTr="00D00C8D">
        <w:tc>
          <w:tcPr>
            <w:tcW w:w="647" w:type="dxa"/>
          </w:tcPr>
          <w:p w:rsidR="00714F33" w:rsidRPr="0031224D" w:rsidRDefault="00714F33" w:rsidP="00814305">
            <w:pPr>
              <w:spacing w:line="240" w:lineRule="auto"/>
              <w:jc w:val="center"/>
            </w:pPr>
            <w:r w:rsidRPr="0031224D">
              <w:t>2</w:t>
            </w:r>
          </w:p>
        </w:tc>
        <w:tc>
          <w:tcPr>
            <w:tcW w:w="1349" w:type="dxa"/>
          </w:tcPr>
          <w:p w:rsidR="00714F33" w:rsidRPr="0031224D" w:rsidRDefault="00714F33" w:rsidP="00814305">
            <w:pPr>
              <w:spacing w:line="240" w:lineRule="auto"/>
              <w:jc w:val="center"/>
            </w:pPr>
            <w:r w:rsidRPr="0031224D">
              <w:t>1.1.2</w:t>
            </w:r>
          </w:p>
        </w:tc>
        <w:tc>
          <w:tcPr>
            <w:tcW w:w="3533" w:type="dxa"/>
            <w:vAlign w:val="center"/>
          </w:tcPr>
          <w:p w:rsidR="00714F33" w:rsidRPr="0031224D" w:rsidRDefault="000A15F8" w:rsidP="00E720F4">
            <w:pPr>
              <w:spacing w:line="240" w:lineRule="auto"/>
              <w:jc w:val="left"/>
              <w:rPr>
                <w:color w:val="0D0D0D"/>
              </w:rPr>
            </w:pPr>
            <w:r w:rsidRPr="000A15F8">
              <w:rPr>
                <w:color w:val="0D0D0D"/>
              </w:rPr>
              <w:t>Strategi pencapaian sasaran dengan rentang waktu yang jelas dan didukung oleh dokumen.</w:t>
            </w:r>
          </w:p>
        </w:tc>
        <w:tc>
          <w:tcPr>
            <w:tcW w:w="1701" w:type="dxa"/>
          </w:tcPr>
          <w:p w:rsidR="00714F33" w:rsidRPr="0031224D" w:rsidRDefault="00714F33" w:rsidP="00814305">
            <w:pPr>
              <w:spacing w:line="240" w:lineRule="auto"/>
              <w:rPr>
                <w:color w:val="000000"/>
              </w:rPr>
            </w:pPr>
          </w:p>
        </w:tc>
        <w:tc>
          <w:tcPr>
            <w:tcW w:w="992" w:type="dxa"/>
            <w:vAlign w:val="center"/>
          </w:tcPr>
          <w:p w:rsidR="00714F33" w:rsidRPr="0031224D" w:rsidRDefault="000A15F8" w:rsidP="00814305">
            <w:pPr>
              <w:jc w:val="center"/>
              <w:rPr>
                <w:b/>
                <w:bCs/>
              </w:rPr>
            </w:pPr>
            <w:r>
              <w:rPr>
                <w:b/>
                <w:bCs/>
              </w:rPr>
              <w:t>1.67</w:t>
            </w:r>
          </w:p>
        </w:tc>
        <w:tc>
          <w:tcPr>
            <w:tcW w:w="850" w:type="dxa"/>
          </w:tcPr>
          <w:p w:rsidR="00714F33" w:rsidRPr="0031224D" w:rsidRDefault="00714F33" w:rsidP="00814305">
            <w:pPr>
              <w:spacing w:line="240" w:lineRule="auto"/>
              <w:rPr>
                <w:color w:val="000000"/>
              </w:rPr>
            </w:pPr>
          </w:p>
        </w:tc>
      </w:tr>
      <w:tr w:rsidR="00714F33" w:rsidRPr="0031224D" w:rsidTr="00D00C8D">
        <w:tc>
          <w:tcPr>
            <w:tcW w:w="647" w:type="dxa"/>
          </w:tcPr>
          <w:p w:rsidR="00714F33" w:rsidRPr="0031224D" w:rsidRDefault="00714F33" w:rsidP="00814305">
            <w:pPr>
              <w:spacing w:line="240" w:lineRule="auto"/>
              <w:jc w:val="center"/>
            </w:pPr>
            <w:r w:rsidRPr="0031224D">
              <w:t>3</w:t>
            </w:r>
          </w:p>
        </w:tc>
        <w:tc>
          <w:tcPr>
            <w:tcW w:w="1349" w:type="dxa"/>
          </w:tcPr>
          <w:p w:rsidR="00714F33" w:rsidRPr="0031224D" w:rsidRDefault="00714F33" w:rsidP="00814305">
            <w:pPr>
              <w:spacing w:line="240" w:lineRule="auto"/>
              <w:jc w:val="center"/>
            </w:pPr>
            <w:r w:rsidRPr="0031224D">
              <w:t>1.2</w:t>
            </w:r>
          </w:p>
        </w:tc>
        <w:tc>
          <w:tcPr>
            <w:tcW w:w="3533" w:type="dxa"/>
            <w:vAlign w:val="center"/>
          </w:tcPr>
          <w:p w:rsidR="00714F33" w:rsidRPr="0031224D" w:rsidRDefault="00153858" w:rsidP="00E720F4">
            <w:pPr>
              <w:spacing w:line="240" w:lineRule="auto"/>
              <w:jc w:val="left"/>
              <w:rPr>
                <w:color w:val="000000"/>
              </w:rPr>
            </w:pPr>
            <w:proofErr w:type="gramStart"/>
            <w:r w:rsidRPr="00153858">
              <w:rPr>
                <w:color w:val="000000"/>
              </w:rPr>
              <w:t>Pemahaman  visi</w:t>
            </w:r>
            <w:proofErr w:type="gramEnd"/>
            <w:r w:rsidRPr="00153858">
              <w:rPr>
                <w:color w:val="000000"/>
              </w:rPr>
              <w:t>, misi, tujuan, dan sasaran unit pengelola program studi kedokteran hewan (UPPSKH) oleh seluruh pemangku kepentingan internal (internal stakeholders): sivitas akademika (dosen dan mahasiswa) dan tenaga kependidikan.</w:t>
            </w:r>
          </w:p>
        </w:tc>
        <w:tc>
          <w:tcPr>
            <w:tcW w:w="1701" w:type="dxa"/>
          </w:tcPr>
          <w:p w:rsidR="00714F33" w:rsidRPr="0031224D" w:rsidRDefault="00714F33" w:rsidP="00814305">
            <w:pPr>
              <w:spacing w:line="240" w:lineRule="auto"/>
              <w:rPr>
                <w:color w:val="000000"/>
              </w:rPr>
            </w:pPr>
          </w:p>
        </w:tc>
        <w:tc>
          <w:tcPr>
            <w:tcW w:w="992" w:type="dxa"/>
            <w:vAlign w:val="center"/>
          </w:tcPr>
          <w:p w:rsidR="00714F33" w:rsidRPr="0031224D" w:rsidRDefault="00153858" w:rsidP="00814305">
            <w:pPr>
              <w:jc w:val="center"/>
              <w:rPr>
                <w:b/>
                <w:bCs/>
              </w:rPr>
            </w:pPr>
            <w:r>
              <w:rPr>
                <w:b/>
                <w:bCs/>
              </w:rPr>
              <w:t>1.67</w:t>
            </w:r>
          </w:p>
        </w:tc>
        <w:tc>
          <w:tcPr>
            <w:tcW w:w="850" w:type="dxa"/>
          </w:tcPr>
          <w:p w:rsidR="00714F33" w:rsidRPr="0031224D" w:rsidRDefault="00714F33" w:rsidP="00814305">
            <w:pPr>
              <w:spacing w:line="240" w:lineRule="auto"/>
              <w:rPr>
                <w:color w:val="000000"/>
              </w:rPr>
            </w:pPr>
          </w:p>
        </w:tc>
      </w:tr>
      <w:tr w:rsidR="00714F33" w:rsidRPr="0031224D" w:rsidTr="00D00C8D">
        <w:tc>
          <w:tcPr>
            <w:tcW w:w="647" w:type="dxa"/>
          </w:tcPr>
          <w:p w:rsidR="00714F33" w:rsidRPr="0031224D" w:rsidRDefault="00714F33" w:rsidP="00814305">
            <w:pPr>
              <w:spacing w:line="240" w:lineRule="auto"/>
              <w:jc w:val="center"/>
            </w:pPr>
            <w:r w:rsidRPr="0031224D">
              <w:t>4</w:t>
            </w:r>
          </w:p>
        </w:tc>
        <w:tc>
          <w:tcPr>
            <w:tcW w:w="1349" w:type="dxa"/>
          </w:tcPr>
          <w:p w:rsidR="00714F33" w:rsidRPr="0031224D" w:rsidRDefault="00714F33" w:rsidP="00814305">
            <w:pPr>
              <w:spacing w:line="240" w:lineRule="auto"/>
              <w:jc w:val="center"/>
            </w:pPr>
            <w:r w:rsidRPr="0031224D">
              <w:t>2.1</w:t>
            </w:r>
          </w:p>
        </w:tc>
        <w:tc>
          <w:tcPr>
            <w:tcW w:w="3533" w:type="dxa"/>
            <w:vAlign w:val="center"/>
          </w:tcPr>
          <w:p w:rsidR="00714F33" w:rsidRPr="0031224D" w:rsidRDefault="009E4987" w:rsidP="00E720F4">
            <w:pPr>
              <w:spacing w:line="240" w:lineRule="auto"/>
              <w:jc w:val="left"/>
              <w:rPr>
                <w:color w:val="000000"/>
              </w:rPr>
            </w:pPr>
            <w:r w:rsidRPr="009E4987">
              <w:rPr>
                <w:color w:val="000000"/>
              </w:rPr>
              <w:t>Tata pamong menjamin terwujudnya visi, terlaksananya misi, tercapainya tujuan, berhasilnya strategi yang digunakan secara kredibel, transparan, akuntabel, bertanggung jawab, dan adil.</w:t>
            </w:r>
          </w:p>
        </w:tc>
        <w:tc>
          <w:tcPr>
            <w:tcW w:w="1701" w:type="dxa"/>
          </w:tcPr>
          <w:p w:rsidR="00714F33" w:rsidRPr="0031224D" w:rsidRDefault="00714F33" w:rsidP="00814305">
            <w:pPr>
              <w:spacing w:line="240" w:lineRule="auto"/>
              <w:rPr>
                <w:color w:val="000000"/>
              </w:rPr>
            </w:pPr>
          </w:p>
        </w:tc>
        <w:tc>
          <w:tcPr>
            <w:tcW w:w="992" w:type="dxa"/>
            <w:vAlign w:val="center"/>
          </w:tcPr>
          <w:p w:rsidR="00714F33" w:rsidRPr="0031224D" w:rsidRDefault="009E4987" w:rsidP="00814305">
            <w:pPr>
              <w:jc w:val="center"/>
              <w:rPr>
                <w:b/>
                <w:bCs/>
              </w:rPr>
            </w:pPr>
            <w:r>
              <w:rPr>
                <w:b/>
                <w:bCs/>
              </w:rPr>
              <w:t>1.00</w:t>
            </w:r>
          </w:p>
        </w:tc>
        <w:tc>
          <w:tcPr>
            <w:tcW w:w="850" w:type="dxa"/>
          </w:tcPr>
          <w:p w:rsidR="00714F33" w:rsidRPr="0031224D" w:rsidRDefault="00714F33" w:rsidP="00814305">
            <w:pPr>
              <w:spacing w:line="240" w:lineRule="auto"/>
              <w:rPr>
                <w:color w:val="000000"/>
              </w:rPr>
            </w:pPr>
          </w:p>
        </w:tc>
      </w:tr>
      <w:tr w:rsidR="00714F33" w:rsidRPr="0031224D" w:rsidTr="00D00C8D">
        <w:tc>
          <w:tcPr>
            <w:tcW w:w="647" w:type="dxa"/>
          </w:tcPr>
          <w:p w:rsidR="00714F33" w:rsidRPr="0031224D" w:rsidRDefault="00714F33" w:rsidP="00814305">
            <w:pPr>
              <w:spacing w:line="240" w:lineRule="auto"/>
              <w:jc w:val="center"/>
            </w:pPr>
            <w:r w:rsidRPr="0031224D">
              <w:t>5</w:t>
            </w:r>
          </w:p>
        </w:tc>
        <w:tc>
          <w:tcPr>
            <w:tcW w:w="1349" w:type="dxa"/>
          </w:tcPr>
          <w:p w:rsidR="00714F33" w:rsidRPr="0031224D" w:rsidRDefault="00714F33" w:rsidP="00814305">
            <w:pPr>
              <w:spacing w:line="240" w:lineRule="auto"/>
              <w:jc w:val="center"/>
            </w:pPr>
            <w:r w:rsidRPr="0031224D">
              <w:t>2.2</w:t>
            </w:r>
          </w:p>
        </w:tc>
        <w:tc>
          <w:tcPr>
            <w:tcW w:w="3533" w:type="dxa"/>
            <w:vAlign w:val="center"/>
          </w:tcPr>
          <w:p w:rsidR="00714F33" w:rsidRPr="0031224D" w:rsidRDefault="00542CDE" w:rsidP="00E720F4">
            <w:pPr>
              <w:spacing w:line="240" w:lineRule="auto"/>
              <w:jc w:val="left"/>
            </w:pPr>
            <w:r w:rsidRPr="00542CDE">
              <w:t>Kelengkapan dan efisiensi dalam struktur organisasi, serta dukungan struktur organisasi terhadap pengelolaan program-program studi di bawahnya.</w:t>
            </w:r>
          </w:p>
        </w:tc>
        <w:tc>
          <w:tcPr>
            <w:tcW w:w="1701" w:type="dxa"/>
          </w:tcPr>
          <w:p w:rsidR="00714F33" w:rsidRPr="0031224D" w:rsidRDefault="00714F33" w:rsidP="00814305">
            <w:pPr>
              <w:spacing w:line="240" w:lineRule="auto"/>
              <w:rPr>
                <w:color w:val="000000"/>
              </w:rPr>
            </w:pPr>
          </w:p>
        </w:tc>
        <w:tc>
          <w:tcPr>
            <w:tcW w:w="992" w:type="dxa"/>
            <w:vAlign w:val="center"/>
          </w:tcPr>
          <w:p w:rsidR="00714F33" w:rsidRPr="0031224D" w:rsidRDefault="00542CDE" w:rsidP="00814305">
            <w:pPr>
              <w:jc w:val="center"/>
              <w:rPr>
                <w:b/>
                <w:bCs/>
              </w:rPr>
            </w:pPr>
            <w:r>
              <w:rPr>
                <w:b/>
                <w:bCs/>
              </w:rPr>
              <w:t>1.00</w:t>
            </w:r>
          </w:p>
        </w:tc>
        <w:tc>
          <w:tcPr>
            <w:tcW w:w="850" w:type="dxa"/>
          </w:tcPr>
          <w:p w:rsidR="00714F33" w:rsidRPr="0031224D" w:rsidRDefault="00714F33" w:rsidP="00814305">
            <w:pPr>
              <w:spacing w:line="240" w:lineRule="auto"/>
              <w:rPr>
                <w:color w:val="000000"/>
              </w:rPr>
            </w:pPr>
          </w:p>
        </w:tc>
      </w:tr>
      <w:tr w:rsidR="00714F33" w:rsidRPr="0031224D" w:rsidTr="00D00C8D">
        <w:tc>
          <w:tcPr>
            <w:tcW w:w="647" w:type="dxa"/>
          </w:tcPr>
          <w:p w:rsidR="00714F33" w:rsidRPr="0031224D" w:rsidRDefault="00714F33" w:rsidP="00814305">
            <w:pPr>
              <w:spacing w:line="240" w:lineRule="auto"/>
              <w:jc w:val="center"/>
            </w:pPr>
            <w:r w:rsidRPr="0031224D">
              <w:lastRenderedPageBreak/>
              <w:t>6</w:t>
            </w:r>
          </w:p>
        </w:tc>
        <w:tc>
          <w:tcPr>
            <w:tcW w:w="1349" w:type="dxa"/>
          </w:tcPr>
          <w:p w:rsidR="00714F33" w:rsidRPr="0031224D" w:rsidRDefault="00714F33" w:rsidP="00814305">
            <w:pPr>
              <w:spacing w:line="240" w:lineRule="auto"/>
              <w:jc w:val="center"/>
            </w:pPr>
            <w:r w:rsidRPr="0031224D">
              <w:t>2.3</w:t>
            </w:r>
          </w:p>
        </w:tc>
        <w:tc>
          <w:tcPr>
            <w:tcW w:w="3533" w:type="dxa"/>
            <w:vAlign w:val="center"/>
          </w:tcPr>
          <w:p w:rsidR="00714F33" w:rsidRPr="0031224D" w:rsidRDefault="00F74E04" w:rsidP="00E720F4">
            <w:pPr>
              <w:spacing w:line="240" w:lineRule="auto"/>
              <w:jc w:val="left"/>
              <w:rPr>
                <w:color w:val="000000"/>
              </w:rPr>
            </w:pPr>
            <w:r w:rsidRPr="00F74E04">
              <w:rPr>
                <w:color w:val="000000"/>
              </w:rPr>
              <w:t>Karakteristik kepemimpinan UPPSKH memiliki karakteristik: operasional, kepemimpinan organisasi, kepemimpinan publik yang efektif.</w:t>
            </w:r>
          </w:p>
        </w:tc>
        <w:tc>
          <w:tcPr>
            <w:tcW w:w="1701" w:type="dxa"/>
          </w:tcPr>
          <w:p w:rsidR="00714F33" w:rsidRPr="0031224D" w:rsidRDefault="00714F33" w:rsidP="00814305">
            <w:pPr>
              <w:spacing w:line="240" w:lineRule="auto"/>
              <w:rPr>
                <w:color w:val="000000"/>
              </w:rPr>
            </w:pPr>
          </w:p>
        </w:tc>
        <w:tc>
          <w:tcPr>
            <w:tcW w:w="992" w:type="dxa"/>
            <w:vAlign w:val="center"/>
          </w:tcPr>
          <w:p w:rsidR="00714F33" w:rsidRPr="0031224D" w:rsidRDefault="00F74E04" w:rsidP="00814305">
            <w:pPr>
              <w:jc w:val="center"/>
              <w:rPr>
                <w:b/>
                <w:bCs/>
              </w:rPr>
            </w:pPr>
            <w:r>
              <w:rPr>
                <w:b/>
                <w:bCs/>
              </w:rPr>
              <w:t>3.00</w:t>
            </w:r>
          </w:p>
        </w:tc>
        <w:tc>
          <w:tcPr>
            <w:tcW w:w="850" w:type="dxa"/>
          </w:tcPr>
          <w:p w:rsidR="00714F33" w:rsidRPr="0031224D" w:rsidRDefault="00714F33" w:rsidP="00814305">
            <w:pPr>
              <w:spacing w:line="240" w:lineRule="auto"/>
              <w:rPr>
                <w:color w:val="000000"/>
              </w:rPr>
            </w:pPr>
          </w:p>
        </w:tc>
      </w:tr>
      <w:tr w:rsidR="00714F33" w:rsidRPr="0031224D" w:rsidTr="00D00C8D">
        <w:tc>
          <w:tcPr>
            <w:tcW w:w="647" w:type="dxa"/>
          </w:tcPr>
          <w:p w:rsidR="00714F33" w:rsidRPr="0031224D" w:rsidRDefault="00714F33" w:rsidP="00814305">
            <w:pPr>
              <w:spacing w:line="240" w:lineRule="auto"/>
              <w:jc w:val="center"/>
            </w:pPr>
            <w:r w:rsidRPr="0031224D">
              <w:t>7</w:t>
            </w:r>
          </w:p>
        </w:tc>
        <w:tc>
          <w:tcPr>
            <w:tcW w:w="1349" w:type="dxa"/>
          </w:tcPr>
          <w:p w:rsidR="00714F33" w:rsidRPr="0031224D" w:rsidRDefault="00714F33" w:rsidP="00814305">
            <w:pPr>
              <w:spacing w:line="240" w:lineRule="auto"/>
              <w:jc w:val="center"/>
            </w:pPr>
            <w:r w:rsidRPr="0031224D">
              <w:t>2.4</w:t>
            </w:r>
          </w:p>
        </w:tc>
        <w:tc>
          <w:tcPr>
            <w:tcW w:w="3533" w:type="dxa"/>
            <w:vAlign w:val="center"/>
          </w:tcPr>
          <w:p w:rsidR="00714F33" w:rsidRPr="00D00C8D" w:rsidRDefault="009127EF" w:rsidP="00E720F4">
            <w:pPr>
              <w:spacing w:line="240" w:lineRule="auto"/>
              <w:jc w:val="left"/>
              <w:rPr>
                <w:iCs/>
                <w:lang w:val="id-ID"/>
              </w:rPr>
            </w:pPr>
            <w:r w:rsidRPr="009127EF">
              <w:rPr>
                <w:lang w:val="id-ID"/>
              </w:rPr>
              <w:t>Sistem pengelolaan fungsional dan operasional UPPSKH mencakup: perencanaan, pengorganisasian, penstafan, pengarahan, dan pengendalian.</w:t>
            </w:r>
          </w:p>
        </w:tc>
        <w:tc>
          <w:tcPr>
            <w:tcW w:w="1701" w:type="dxa"/>
          </w:tcPr>
          <w:p w:rsidR="00714F33" w:rsidRPr="0031224D" w:rsidRDefault="00714F33" w:rsidP="00814305">
            <w:pPr>
              <w:spacing w:line="240" w:lineRule="auto"/>
              <w:rPr>
                <w:color w:val="000000"/>
              </w:rPr>
            </w:pPr>
          </w:p>
        </w:tc>
        <w:tc>
          <w:tcPr>
            <w:tcW w:w="992" w:type="dxa"/>
            <w:vAlign w:val="center"/>
          </w:tcPr>
          <w:p w:rsidR="00714F33" w:rsidRPr="0031224D" w:rsidRDefault="009127EF" w:rsidP="00814305">
            <w:pPr>
              <w:jc w:val="center"/>
              <w:rPr>
                <w:b/>
                <w:bCs/>
              </w:rPr>
            </w:pPr>
            <w:r>
              <w:rPr>
                <w:b/>
                <w:bCs/>
              </w:rPr>
              <w:t>2.00</w:t>
            </w:r>
          </w:p>
        </w:tc>
        <w:tc>
          <w:tcPr>
            <w:tcW w:w="850" w:type="dxa"/>
          </w:tcPr>
          <w:p w:rsidR="00714F33" w:rsidRPr="0031224D" w:rsidRDefault="00714F33" w:rsidP="00814305">
            <w:pPr>
              <w:spacing w:line="240" w:lineRule="auto"/>
              <w:rPr>
                <w:color w:val="000000"/>
              </w:rPr>
            </w:pPr>
          </w:p>
        </w:tc>
      </w:tr>
      <w:tr w:rsidR="006A5ACF" w:rsidRPr="0031224D" w:rsidTr="00D00C8D">
        <w:tc>
          <w:tcPr>
            <w:tcW w:w="647" w:type="dxa"/>
          </w:tcPr>
          <w:p w:rsidR="006A5ACF" w:rsidRPr="0031224D" w:rsidRDefault="009435AD" w:rsidP="00814305">
            <w:pPr>
              <w:spacing w:line="240" w:lineRule="auto"/>
              <w:jc w:val="center"/>
              <w:rPr>
                <w:lang w:val="id-ID"/>
              </w:rPr>
            </w:pPr>
            <w:r w:rsidRPr="0031224D">
              <w:rPr>
                <w:lang w:val="id-ID"/>
              </w:rPr>
              <w:t>8</w:t>
            </w:r>
          </w:p>
        </w:tc>
        <w:tc>
          <w:tcPr>
            <w:tcW w:w="1349" w:type="dxa"/>
          </w:tcPr>
          <w:p w:rsidR="006A5ACF" w:rsidRPr="0031224D" w:rsidRDefault="006A5ACF" w:rsidP="00814305">
            <w:pPr>
              <w:spacing w:line="240" w:lineRule="auto"/>
              <w:jc w:val="center"/>
              <w:rPr>
                <w:lang w:val="id-ID"/>
              </w:rPr>
            </w:pPr>
            <w:r w:rsidRPr="0031224D">
              <w:rPr>
                <w:lang w:val="id-ID"/>
              </w:rPr>
              <w:t>2.5.1.1</w:t>
            </w:r>
          </w:p>
        </w:tc>
        <w:tc>
          <w:tcPr>
            <w:tcW w:w="3533" w:type="dxa"/>
            <w:vAlign w:val="center"/>
          </w:tcPr>
          <w:p w:rsidR="006A5ACF" w:rsidRPr="0031224D" w:rsidRDefault="00544E4B" w:rsidP="00E720F4">
            <w:pPr>
              <w:spacing w:line="240" w:lineRule="auto"/>
              <w:jc w:val="left"/>
              <w:rPr>
                <w:lang w:val="id-ID"/>
              </w:rPr>
            </w:pPr>
            <w:r w:rsidRPr="00544E4B">
              <w:rPr>
                <w:color w:val="000000"/>
              </w:rPr>
              <w:t xml:space="preserve">Sistem penjaminan mutu: keberadaan dan efektivitas </w:t>
            </w:r>
            <w:proofErr w:type="gramStart"/>
            <w:r w:rsidRPr="00544E4B">
              <w:rPr>
                <w:color w:val="000000"/>
              </w:rPr>
              <w:t>sistem  penjaminan</w:t>
            </w:r>
            <w:proofErr w:type="gramEnd"/>
            <w:r w:rsidRPr="00544E4B">
              <w:rPr>
                <w:color w:val="000000"/>
              </w:rPr>
              <w:t xml:space="preserve"> mutu.</w:t>
            </w:r>
          </w:p>
        </w:tc>
        <w:tc>
          <w:tcPr>
            <w:tcW w:w="1701" w:type="dxa"/>
          </w:tcPr>
          <w:p w:rsidR="006A5ACF" w:rsidRPr="0031224D" w:rsidRDefault="006A5ACF" w:rsidP="00814305">
            <w:pPr>
              <w:spacing w:line="240" w:lineRule="auto"/>
              <w:rPr>
                <w:color w:val="000000"/>
              </w:rPr>
            </w:pPr>
          </w:p>
        </w:tc>
        <w:tc>
          <w:tcPr>
            <w:tcW w:w="992" w:type="dxa"/>
            <w:vAlign w:val="center"/>
          </w:tcPr>
          <w:p w:rsidR="006A5ACF" w:rsidRPr="0031224D" w:rsidRDefault="00544E4B" w:rsidP="00814305">
            <w:pPr>
              <w:jc w:val="center"/>
              <w:rPr>
                <w:b/>
                <w:bCs/>
              </w:rPr>
            </w:pPr>
            <w:r>
              <w:rPr>
                <w:b/>
                <w:bCs/>
              </w:rPr>
              <w:t>2.00</w:t>
            </w:r>
          </w:p>
        </w:tc>
        <w:tc>
          <w:tcPr>
            <w:tcW w:w="850" w:type="dxa"/>
          </w:tcPr>
          <w:p w:rsidR="006A5ACF" w:rsidRPr="0031224D" w:rsidRDefault="006A5ACF" w:rsidP="00814305">
            <w:pPr>
              <w:spacing w:line="240" w:lineRule="auto"/>
              <w:rPr>
                <w:color w:val="000000"/>
              </w:rPr>
            </w:pPr>
          </w:p>
        </w:tc>
      </w:tr>
      <w:tr w:rsidR="006A5ACF" w:rsidRPr="0031224D" w:rsidTr="00D00C8D">
        <w:tc>
          <w:tcPr>
            <w:tcW w:w="647" w:type="dxa"/>
          </w:tcPr>
          <w:p w:rsidR="006A5ACF" w:rsidRPr="0031224D" w:rsidRDefault="009435AD" w:rsidP="00814305">
            <w:pPr>
              <w:spacing w:line="240" w:lineRule="auto"/>
              <w:jc w:val="center"/>
              <w:rPr>
                <w:lang w:val="id-ID"/>
              </w:rPr>
            </w:pPr>
            <w:r w:rsidRPr="0031224D">
              <w:rPr>
                <w:lang w:val="id-ID"/>
              </w:rPr>
              <w:t>9</w:t>
            </w:r>
          </w:p>
        </w:tc>
        <w:tc>
          <w:tcPr>
            <w:tcW w:w="1349" w:type="dxa"/>
          </w:tcPr>
          <w:p w:rsidR="006A5ACF" w:rsidRPr="0031224D" w:rsidRDefault="006A5ACF" w:rsidP="00814305">
            <w:pPr>
              <w:spacing w:line="240" w:lineRule="auto"/>
              <w:jc w:val="center"/>
              <w:rPr>
                <w:lang w:val="id-ID"/>
              </w:rPr>
            </w:pPr>
            <w:r w:rsidRPr="0031224D">
              <w:rPr>
                <w:lang w:val="id-ID"/>
              </w:rPr>
              <w:t>2.5.1.2</w:t>
            </w:r>
          </w:p>
        </w:tc>
        <w:tc>
          <w:tcPr>
            <w:tcW w:w="3533" w:type="dxa"/>
            <w:vAlign w:val="center"/>
          </w:tcPr>
          <w:p w:rsidR="006A5ACF" w:rsidRPr="0031224D" w:rsidRDefault="00544E4B" w:rsidP="00E720F4">
            <w:pPr>
              <w:spacing w:line="240" w:lineRule="auto"/>
              <w:jc w:val="left"/>
              <w:rPr>
                <w:color w:val="000000"/>
              </w:rPr>
            </w:pPr>
            <w:r w:rsidRPr="00544E4B">
              <w:rPr>
                <w:color w:val="000000"/>
              </w:rPr>
              <w:t>Memiliki standar mutu dan pelaksanaannya.</w:t>
            </w:r>
          </w:p>
        </w:tc>
        <w:tc>
          <w:tcPr>
            <w:tcW w:w="1701" w:type="dxa"/>
          </w:tcPr>
          <w:p w:rsidR="006A5ACF" w:rsidRPr="0031224D" w:rsidRDefault="006A5ACF" w:rsidP="00814305">
            <w:pPr>
              <w:spacing w:line="240" w:lineRule="auto"/>
              <w:rPr>
                <w:color w:val="000000"/>
              </w:rPr>
            </w:pPr>
          </w:p>
        </w:tc>
        <w:tc>
          <w:tcPr>
            <w:tcW w:w="992" w:type="dxa"/>
            <w:vAlign w:val="center"/>
          </w:tcPr>
          <w:p w:rsidR="006A5ACF" w:rsidRPr="0031224D" w:rsidRDefault="00544E4B" w:rsidP="00814305">
            <w:pPr>
              <w:jc w:val="center"/>
              <w:rPr>
                <w:b/>
                <w:bCs/>
              </w:rPr>
            </w:pPr>
            <w:r>
              <w:rPr>
                <w:b/>
                <w:bCs/>
              </w:rPr>
              <w:t>1.00</w:t>
            </w:r>
          </w:p>
        </w:tc>
        <w:tc>
          <w:tcPr>
            <w:tcW w:w="850" w:type="dxa"/>
          </w:tcPr>
          <w:p w:rsidR="006A5ACF" w:rsidRPr="0031224D" w:rsidRDefault="006A5ACF" w:rsidP="00814305">
            <w:pPr>
              <w:spacing w:line="240" w:lineRule="auto"/>
              <w:rPr>
                <w:color w:val="000000"/>
              </w:rPr>
            </w:pPr>
          </w:p>
        </w:tc>
      </w:tr>
      <w:tr w:rsidR="006A5ACF" w:rsidRPr="0031224D" w:rsidTr="00D00C8D">
        <w:tc>
          <w:tcPr>
            <w:tcW w:w="647" w:type="dxa"/>
          </w:tcPr>
          <w:p w:rsidR="006A5ACF" w:rsidRPr="0031224D" w:rsidRDefault="009435AD" w:rsidP="00814305">
            <w:pPr>
              <w:spacing w:line="240" w:lineRule="auto"/>
              <w:jc w:val="center"/>
              <w:rPr>
                <w:lang w:val="id-ID"/>
              </w:rPr>
            </w:pPr>
            <w:r w:rsidRPr="0031224D">
              <w:rPr>
                <w:lang w:val="id-ID"/>
              </w:rPr>
              <w:t>10</w:t>
            </w:r>
          </w:p>
        </w:tc>
        <w:tc>
          <w:tcPr>
            <w:tcW w:w="1349" w:type="dxa"/>
          </w:tcPr>
          <w:p w:rsidR="006A5ACF" w:rsidRPr="0031224D" w:rsidRDefault="006A5ACF" w:rsidP="00814305">
            <w:pPr>
              <w:spacing w:line="240" w:lineRule="auto"/>
              <w:jc w:val="center"/>
              <w:rPr>
                <w:lang w:val="id-ID"/>
              </w:rPr>
            </w:pPr>
            <w:r w:rsidRPr="0031224D">
              <w:rPr>
                <w:lang w:val="id-ID"/>
              </w:rPr>
              <w:t>2.5.2</w:t>
            </w:r>
          </w:p>
        </w:tc>
        <w:tc>
          <w:tcPr>
            <w:tcW w:w="3533" w:type="dxa"/>
            <w:vAlign w:val="center"/>
          </w:tcPr>
          <w:p w:rsidR="006A5ACF" w:rsidRPr="0031224D" w:rsidRDefault="00B90B46" w:rsidP="00E720F4">
            <w:pPr>
              <w:spacing w:line="240" w:lineRule="auto"/>
              <w:jc w:val="left"/>
              <w:rPr>
                <w:color w:val="000000"/>
              </w:rPr>
            </w:pPr>
            <w:r w:rsidRPr="00B90B46">
              <w:rPr>
                <w:noProof/>
                <w:color w:val="000000"/>
                <w:lang w:val="id-ID"/>
              </w:rPr>
              <w:t>Status akreditasi BAN-PT untuk seluruh program studi dalam perguruan tinggi.</w:t>
            </w:r>
          </w:p>
        </w:tc>
        <w:tc>
          <w:tcPr>
            <w:tcW w:w="1701" w:type="dxa"/>
          </w:tcPr>
          <w:p w:rsidR="006A5ACF" w:rsidRPr="0031224D" w:rsidRDefault="006A5ACF" w:rsidP="00814305">
            <w:pPr>
              <w:spacing w:line="240" w:lineRule="auto"/>
              <w:rPr>
                <w:color w:val="000000"/>
              </w:rPr>
            </w:pPr>
          </w:p>
        </w:tc>
        <w:tc>
          <w:tcPr>
            <w:tcW w:w="992" w:type="dxa"/>
            <w:vAlign w:val="center"/>
          </w:tcPr>
          <w:p w:rsidR="006A5ACF" w:rsidRPr="0031224D" w:rsidRDefault="00B90B46" w:rsidP="00814305">
            <w:pPr>
              <w:jc w:val="center"/>
              <w:rPr>
                <w:b/>
                <w:bCs/>
              </w:rPr>
            </w:pPr>
            <w:r>
              <w:rPr>
                <w:b/>
                <w:bCs/>
              </w:rPr>
              <w:t>5.00</w:t>
            </w:r>
          </w:p>
        </w:tc>
        <w:tc>
          <w:tcPr>
            <w:tcW w:w="850" w:type="dxa"/>
          </w:tcPr>
          <w:p w:rsidR="006A5ACF" w:rsidRPr="0031224D" w:rsidRDefault="006A5ACF" w:rsidP="00814305">
            <w:pPr>
              <w:spacing w:line="240" w:lineRule="auto"/>
              <w:rPr>
                <w:color w:val="000000"/>
              </w:rPr>
            </w:pPr>
          </w:p>
        </w:tc>
      </w:tr>
      <w:tr w:rsidR="00714F33" w:rsidRPr="0031224D" w:rsidTr="00D00C8D">
        <w:tc>
          <w:tcPr>
            <w:tcW w:w="647" w:type="dxa"/>
          </w:tcPr>
          <w:p w:rsidR="00714F33" w:rsidRPr="0031224D" w:rsidRDefault="009435AD" w:rsidP="00814305">
            <w:pPr>
              <w:spacing w:line="240" w:lineRule="auto"/>
              <w:jc w:val="center"/>
              <w:rPr>
                <w:lang w:val="id-ID"/>
              </w:rPr>
            </w:pPr>
            <w:r w:rsidRPr="0031224D">
              <w:t>1</w:t>
            </w:r>
            <w:r w:rsidRPr="0031224D">
              <w:rPr>
                <w:lang w:val="id-ID"/>
              </w:rPr>
              <w:t>1</w:t>
            </w:r>
          </w:p>
        </w:tc>
        <w:tc>
          <w:tcPr>
            <w:tcW w:w="1349" w:type="dxa"/>
          </w:tcPr>
          <w:p w:rsidR="00714F33" w:rsidRPr="0031224D" w:rsidRDefault="00714F33" w:rsidP="00814305">
            <w:pPr>
              <w:spacing w:line="240" w:lineRule="auto"/>
              <w:jc w:val="center"/>
            </w:pPr>
            <w:r w:rsidRPr="0031224D">
              <w:t>3.1.1</w:t>
            </w:r>
          </w:p>
        </w:tc>
        <w:tc>
          <w:tcPr>
            <w:tcW w:w="3533" w:type="dxa"/>
            <w:vAlign w:val="center"/>
          </w:tcPr>
          <w:p w:rsidR="00714F33" w:rsidRPr="0031224D" w:rsidRDefault="00210FFF" w:rsidP="00E720F4">
            <w:pPr>
              <w:spacing w:line="240" w:lineRule="auto"/>
              <w:jc w:val="left"/>
            </w:pPr>
            <w:r w:rsidRPr="00210FFF">
              <w:rPr>
                <w:lang w:val="fi-FI"/>
              </w:rPr>
              <w:t>Sistem rekrutmen dan seleksi mahasiswa baru, dan efektivitas implementasinya.</w:t>
            </w:r>
          </w:p>
        </w:tc>
        <w:tc>
          <w:tcPr>
            <w:tcW w:w="1701" w:type="dxa"/>
          </w:tcPr>
          <w:p w:rsidR="00714F33" w:rsidRPr="0031224D" w:rsidRDefault="00714F33" w:rsidP="00814305">
            <w:pPr>
              <w:spacing w:line="240" w:lineRule="auto"/>
              <w:rPr>
                <w:color w:val="000000"/>
              </w:rPr>
            </w:pPr>
          </w:p>
        </w:tc>
        <w:tc>
          <w:tcPr>
            <w:tcW w:w="992" w:type="dxa"/>
            <w:vAlign w:val="center"/>
          </w:tcPr>
          <w:p w:rsidR="00714F33" w:rsidRPr="0031224D" w:rsidRDefault="00210FFF" w:rsidP="00814305">
            <w:pPr>
              <w:jc w:val="center"/>
              <w:rPr>
                <w:b/>
                <w:bCs/>
              </w:rPr>
            </w:pPr>
            <w:r>
              <w:rPr>
                <w:b/>
                <w:bCs/>
              </w:rPr>
              <w:t>2.50</w:t>
            </w:r>
          </w:p>
        </w:tc>
        <w:tc>
          <w:tcPr>
            <w:tcW w:w="850" w:type="dxa"/>
          </w:tcPr>
          <w:p w:rsidR="00714F33" w:rsidRPr="0031224D" w:rsidRDefault="00714F33" w:rsidP="00814305">
            <w:pPr>
              <w:spacing w:line="240" w:lineRule="auto"/>
              <w:rPr>
                <w:color w:val="000000"/>
              </w:rPr>
            </w:pPr>
          </w:p>
        </w:tc>
      </w:tr>
      <w:tr w:rsidR="006A5ACF" w:rsidRPr="0031224D" w:rsidTr="00D00C8D">
        <w:tc>
          <w:tcPr>
            <w:tcW w:w="647" w:type="dxa"/>
          </w:tcPr>
          <w:p w:rsidR="006A5ACF" w:rsidRPr="0031224D" w:rsidRDefault="009435AD" w:rsidP="00814305">
            <w:pPr>
              <w:spacing w:line="240" w:lineRule="auto"/>
              <w:jc w:val="center"/>
              <w:rPr>
                <w:lang w:val="id-ID"/>
              </w:rPr>
            </w:pPr>
            <w:r w:rsidRPr="0031224D">
              <w:rPr>
                <w:lang w:val="id-ID"/>
              </w:rPr>
              <w:t>12</w:t>
            </w:r>
          </w:p>
        </w:tc>
        <w:tc>
          <w:tcPr>
            <w:tcW w:w="1349" w:type="dxa"/>
          </w:tcPr>
          <w:p w:rsidR="006A5ACF" w:rsidRPr="0031224D" w:rsidRDefault="006A5ACF" w:rsidP="00814305">
            <w:pPr>
              <w:spacing w:line="240" w:lineRule="auto"/>
              <w:jc w:val="center"/>
              <w:rPr>
                <w:lang w:val="id-ID"/>
              </w:rPr>
            </w:pPr>
            <w:r w:rsidRPr="0031224D">
              <w:rPr>
                <w:lang w:val="id-ID"/>
              </w:rPr>
              <w:t>3.1.2.1</w:t>
            </w:r>
          </w:p>
        </w:tc>
        <w:tc>
          <w:tcPr>
            <w:tcW w:w="3533" w:type="dxa"/>
            <w:vAlign w:val="center"/>
          </w:tcPr>
          <w:p w:rsidR="006A5ACF" w:rsidRPr="0031224D" w:rsidRDefault="00210FFF" w:rsidP="00E720F4">
            <w:pPr>
              <w:spacing w:line="240" w:lineRule="auto"/>
              <w:jc w:val="left"/>
              <w:rPr>
                <w:color w:val="000000"/>
                <w:lang w:val="id-ID"/>
              </w:rPr>
            </w:pPr>
            <w:r w:rsidRPr="00210FFF">
              <w:t>Rasio mahasiswa baru transfer terhadap total mahasiswa baru dalam satu tahun terakhir.</w:t>
            </w:r>
          </w:p>
        </w:tc>
        <w:tc>
          <w:tcPr>
            <w:tcW w:w="1701" w:type="dxa"/>
          </w:tcPr>
          <w:p w:rsidR="006A5ACF" w:rsidRPr="0031224D" w:rsidRDefault="006A5ACF" w:rsidP="00814305">
            <w:pPr>
              <w:spacing w:line="240" w:lineRule="auto"/>
              <w:rPr>
                <w:color w:val="000000"/>
              </w:rPr>
            </w:pPr>
          </w:p>
        </w:tc>
        <w:tc>
          <w:tcPr>
            <w:tcW w:w="992" w:type="dxa"/>
            <w:vAlign w:val="center"/>
          </w:tcPr>
          <w:p w:rsidR="006A5ACF" w:rsidRPr="0031224D" w:rsidRDefault="00210FFF" w:rsidP="00814305">
            <w:pPr>
              <w:jc w:val="center"/>
              <w:rPr>
                <w:b/>
                <w:bCs/>
              </w:rPr>
            </w:pPr>
            <w:r>
              <w:rPr>
                <w:b/>
                <w:bCs/>
              </w:rPr>
              <w:t>2.50</w:t>
            </w:r>
          </w:p>
        </w:tc>
        <w:tc>
          <w:tcPr>
            <w:tcW w:w="850" w:type="dxa"/>
          </w:tcPr>
          <w:p w:rsidR="006A5ACF" w:rsidRPr="0031224D" w:rsidRDefault="006A5ACF" w:rsidP="00814305">
            <w:pPr>
              <w:spacing w:line="240" w:lineRule="auto"/>
              <w:rPr>
                <w:color w:val="000000"/>
              </w:rPr>
            </w:pPr>
          </w:p>
        </w:tc>
      </w:tr>
      <w:tr w:rsidR="006A5ACF" w:rsidRPr="0031224D" w:rsidTr="00D00C8D">
        <w:tc>
          <w:tcPr>
            <w:tcW w:w="647" w:type="dxa"/>
          </w:tcPr>
          <w:p w:rsidR="006A5ACF" w:rsidRPr="0031224D" w:rsidRDefault="009435AD" w:rsidP="00814305">
            <w:pPr>
              <w:spacing w:line="240" w:lineRule="auto"/>
              <w:jc w:val="center"/>
              <w:rPr>
                <w:lang w:val="id-ID"/>
              </w:rPr>
            </w:pPr>
            <w:r w:rsidRPr="0031224D">
              <w:rPr>
                <w:lang w:val="id-ID"/>
              </w:rPr>
              <w:t>13</w:t>
            </w:r>
          </w:p>
        </w:tc>
        <w:tc>
          <w:tcPr>
            <w:tcW w:w="1349" w:type="dxa"/>
          </w:tcPr>
          <w:p w:rsidR="006A5ACF" w:rsidRPr="0031224D" w:rsidRDefault="006A5ACF" w:rsidP="00814305">
            <w:pPr>
              <w:spacing w:line="240" w:lineRule="auto"/>
              <w:jc w:val="center"/>
              <w:rPr>
                <w:lang w:val="id-ID"/>
              </w:rPr>
            </w:pPr>
            <w:r w:rsidRPr="0031224D">
              <w:rPr>
                <w:lang w:val="id-ID"/>
              </w:rPr>
              <w:t>3.1.2.2</w:t>
            </w:r>
          </w:p>
        </w:tc>
        <w:tc>
          <w:tcPr>
            <w:tcW w:w="3533" w:type="dxa"/>
            <w:vAlign w:val="center"/>
          </w:tcPr>
          <w:p w:rsidR="006A5ACF" w:rsidRPr="0031224D" w:rsidRDefault="00210FFF" w:rsidP="00E720F4">
            <w:pPr>
              <w:spacing w:line="240" w:lineRule="auto"/>
              <w:jc w:val="left"/>
              <w:rPr>
                <w:lang w:val="id-ID"/>
              </w:rPr>
            </w:pPr>
            <w:r w:rsidRPr="00210FFF">
              <w:t>Persentase mahasiswa asing t</w:t>
            </w:r>
            <w:r w:rsidR="00E720F4">
              <w:t>erhadap keseluruhan mahasiswa</w:t>
            </w:r>
            <w:r w:rsidRPr="00210FFF">
              <w:t>.</w:t>
            </w:r>
          </w:p>
        </w:tc>
        <w:tc>
          <w:tcPr>
            <w:tcW w:w="1701" w:type="dxa"/>
          </w:tcPr>
          <w:p w:rsidR="006A5ACF" w:rsidRPr="0031224D" w:rsidRDefault="006A5ACF" w:rsidP="00814305">
            <w:pPr>
              <w:spacing w:line="240" w:lineRule="auto"/>
              <w:rPr>
                <w:color w:val="000000"/>
              </w:rPr>
            </w:pPr>
          </w:p>
        </w:tc>
        <w:tc>
          <w:tcPr>
            <w:tcW w:w="992" w:type="dxa"/>
            <w:vAlign w:val="center"/>
          </w:tcPr>
          <w:p w:rsidR="006A5ACF" w:rsidRPr="0031224D" w:rsidRDefault="00210FFF" w:rsidP="00814305">
            <w:pPr>
              <w:jc w:val="center"/>
              <w:rPr>
                <w:b/>
                <w:bCs/>
              </w:rPr>
            </w:pPr>
            <w:r>
              <w:rPr>
                <w:b/>
                <w:bCs/>
              </w:rPr>
              <w:t>2.50</w:t>
            </w:r>
          </w:p>
        </w:tc>
        <w:tc>
          <w:tcPr>
            <w:tcW w:w="850" w:type="dxa"/>
          </w:tcPr>
          <w:p w:rsidR="006A5ACF" w:rsidRPr="0031224D" w:rsidRDefault="006A5ACF" w:rsidP="00814305">
            <w:pPr>
              <w:spacing w:line="240" w:lineRule="auto"/>
              <w:rPr>
                <w:color w:val="000000"/>
              </w:rPr>
            </w:pPr>
          </w:p>
        </w:tc>
      </w:tr>
      <w:tr w:rsidR="00714F33" w:rsidRPr="0031224D" w:rsidTr="00D00C8D">
        <w:tc>
          <w:tcPr>
            <w:tcW w:w="647" w:type="dxa"/>
          </w:tcPr>
          <w:p w:rsidR="00714F33" w:rsidRPr="0031224D" w:rsidRDefault="00714F33" w:rsidP="00814305">
            <w:pPr>
              <w:spacing w:line="240" w:lineRule="auto"/>
              <w:jc w:val="center"/>
            </w:pPr>
            <w:r w:rsidRPr="0031224D">
              <w:t>14</w:t>
            </w:r>
          </w:p>
        </w:tc>
        <w:tc>
          <w:tcPr>
            <w:tcW w:w="1349" w:type="dxa"/>
          </w:tcPr>
          <w:p w:rsidR="00714F33" w:rsidRPr="0031224D" w:rsidRDefault="006A5ACF" w:rsidP="00814305">
            <w:pPr>
              <w:spacing w:line="240" w:lineRule="auto"/>
              <w:jc w:val="center"/>
              <w:rPr>
                <w:lang w:val="id-ID"/>
              </w:rPr>
            </w:pPr>
            <w:r w:rsidRPr="0031224D">
              <w:t>3.2.</w:t>
            </w:r>
          </w:p>
        </w:tc>
        <w:tc>
          <w:tcPr>
            <w:tcW w:w="3533" w:type="dxa"/>
            <w:vAlign w:val="center"/>
          </w:tcPr>
          <w:p w:rsidR="00714F33" w:rsidRPr="0031224D" w:rsidRDefault="00210FFF" w:rsidP="00E720F4">
            <w:pPr>
              <w:spacing w:line="240" w:lineRule="auto"/>
              <w:jc w:val="left"/>
            </w:pPr>
            <w:r w:rsidRPr="00210FFF">
              <w:t>Upaya pengembangan dan peningkatan mutu lulusan dan efektivitas pelaksanaannya.</w:t>
            </w:r>
          </w:p>
        </w:tc>
        <w:tc>
          <w:tcPr>
            <w:tcW w:w="1701" w:type="dxa"/>
          </w:tcPr>
          <w:p w:rsidR="00714F33" w:rsidRPr="0031224D" w:rsidRDefault="00714F33" w:rsidP="00814305">
            <w:pPr>
              <w:spacing w:line="240" w:lineRule="auto"/>
              <w:rPr>
                <w:color w:val="000000"/>
              </w:rPr>
            </w:pPr>
          </w:p>
        </w:tc>
        <w:tc>
          <w:tcPr>
            <w:tcW w:w="992" w:type="dxa"/>
            <w:vAlign w:val="center"/>
          </w:tcPr>
          <w:p w:rsidR="00714F33" w:rsidRPr="0031224D" w:rsidRDefault="00210FFF" w:rsidP="00814305">
            <w:pPr>
              <w:jc w:val="center"/>
              <w:rPr>
                <w:b/>
                <w:bCs/>
              </w:rPr>
            </w:pPr>
            <w:r>
              <w:rPr>
                <w:b/>
                <w:bCs/>
              </w:rPr>
              <w:t>2.50</w:t>
            </w:r>
          </w:p>
        </w:tc>
        <w:tc>
          <w:tcPr>
            <w:tcW w:w="850" w:type="dxa"/>
          </w:tcPr>
          <w:p w:rsidR="00714F33" w:rsidRPr="0031224D" w:rsidRDefault="00714F33" w:rsidP="00814305">
            <w:pPr>
              <w:spacing w:line="240" w:lineRule="auto"/>
              <w:rPr>
                <w:color w:val="000000"/>
              </w:rPr>
            </w:pPr>
          </w:p>
        </w:tc>
      </w:tr>
      <w:tr w:rsidR="00714F33" w:rsidRPr="0031224D" w:rsidTr="00513C7D">
        <w:tc>
          <w:tcPr>
            <w:tcW w:w="647" w:type="dxa"/>
            <w:tcBorders>
              <w:bottom w:val="single" w:sz="4" w:space="0" w:color="auto"/>
            </w:tcBorders>
          </w:tcPr>
          <w:p w:rsidR="00714F33" w:rsidRPr="0031224D" w:rsidRDefault="00714F33" w:rsidP="00814305">
            <w:pPr>
              <w:spacing w:line="240" w:lineRule="auto"/>
              <w:jc w:val="center"/>
            </w:pPr>
            <w:r w:rsidRPr="0031224D">
              <w:t>15</w:t>
            </w:r>
          </w:p>
        </w:tc>
        <w:tc>
          <w:tcPr>
            <w:tcW w:w="1349" w:type="dxa"/>
            <w:tcBorders>
              <w:bottom w:val="single" w:sz="4" w:space="0" w:color="auto"/>
            </w:tcBorders>
          </w:tcPr>
          <w:p w:rsidR="00714F33" w:rsidRPr="0031224D" w:rsidRDefault="00714F33" w:rsidP="00814305">
            <w:pPr>
              <w:spacing w:line="240" w:lineRule="auto"/>
              <w:jc w:val="center"/>
              <w:rPr>
                <w:lang w:val="id-ID"/>
              </w:rPr>
            </w:pPr>
            <w:r w:rsidRPr="0031224D">
              <w:t>4.1.1</w:t>
            </w:r>
            <w:r w:rsidR="006A5ACF" w:rsidRPr="0031224D">
              <w:rPr>
                <w:lang w:val="id-ID"/>
              </w:rPr>
              <w:t>.1</w:t>
            </w:r>
          </w:p>
        </w:tc>
        <w:tc>
          <w:tcPr>
            <w:tcW w:w="3533" w:type="dxa"/>
            <w:tcBorders>
              <w:bottom w:val="single" w:sz="4" w:space="0" w:color="auto"/>
            </w:tcBorders>
            <w:vAlign w:val="center"/>
          </w:tcPr>
          <w:p w:rsidR="00714F33" w:rsidRPr="0031224D" w:rsidRDefault="00210FFF" w:rsidP="00E720F4">
            <w:pPr>
              <w:tabs>
                <w:tab w:val="left" w:pos="-18"/>
              </w:tabs>
              <w:spacing w:line="240" w:lineRule="auto"/>
              <w:jc w:val="left"/>
            </w:pPr>
            <w:r w:rsidRPr="00210FFF">
              <w:rPr>
                <w:lang w:val="sv-SE"/>
              </w:rPr>
              <w:t>Persentase dosen tetap berpendidikan tertinggi  S-3/</w:t>
            </w:r>
            <w:r w:rsidR="00E720F4">
              <w:rPr>
                <w:lang w:val="sv-SE"/>
              </w:rPr>
              <w:t xml:space="preserve"> </w:t>
            </w:r>
            <w:r w:rsidRPr="00210FFF">
              <w:rPr>
                <w:lang w:val="sv-SE"/>
              </w:rPr>
              <w:t>Sp-2.</w:t>
            </w:r>
          </w:p>
        </w:tc>
        <w:tc>
          <w:tcPr>
            <w:tcW w:w="1701" w:type="dxa"/>
            <w:tcBorders>
              <w:bottom w:val="single" w:sz="4" w:space="0" w:color="auto"/>
            </w:tcBorders>
          </w:tcPr>
          <w:p w:rsidR="00714F33" w:rsidRPr="0031224D" w:rsidRDefault="00714F33" w:rsidP="00814305">
            <w:pPr>
              <w:spacing w:line="240" w:lineRule="auto"/>
              <w:rPr>
                <w:color w:val="000000"/>
              </w:rPr>
            </w:pPr>
          </w:p>
        </w:tc>
        <w:tc>
          <w:tcPr>
            <w:tcW w:w="992" w:type="dxa"/>
            <w:tcBorders>
              <w:bottom w:val="single" w:sz="4" w:space="0" w:color="auto"/>
            </w:tcBorders>
            <w:vAlign w:val="center"/>
          </w:tcPr>
          <w:p w:rsidR="00714F33" w:rsidRPr="0031224D" w:rsidRDefault="00210FFF" w:rsidP="00814305">
            <w:pPr>
              <w:jc w:val="center"/>
              <w:rPr>
                <w:b/>
                <w:bCs/>
              </w:rPr>
            </w:pPr>
            <w:r>
              <w:rPr>
                <w:b/>
                <w:bCs/>
              </w:rPr>
              <w:t>6.82</w:t>
            </w:r>
          </w:p>
        </w:tc>
        <w:tc>
          <w:tcPr>
            <w:tcW w:w="850" w:type="dxa"/>
            <w:tcBorders>
              <w:bottom w:val="single" w:sz="4" w:space="0" w:color="auto"/>
            </w:tcBorders>
          </w:tcPr>
          <w:p w:rsidR="00714F33" w:rsidRPr="0031224D" w:rsidRDefault="00714F33" w:rsidP="00814305">
            <w:pPr>
              <w:spacing w:line="240" w:lineRule="auto"/>
              <w:rPr>
                <w:color w:val="000000"/>
              </w:rPr>
            </w:pPr>
          </w:p>
        </w:tc>
      </w:tr>
      <w:tr w:rsidR="009435AD" w:rsidRPr="0031224D" w:rsidTr="00513C7D">
        <w:tc>
          <w:tcPr>
            <w:tcW w:w="647" w:type="dxa"/>
            <w:tcBorders>
              <w:top w:val="nil"/>
            </w:tcBorders>
          </w:tcPr>
          <w:p w:rsidR="009435AD" w:rsidRPr="0031224D" w:rsidRDefault="009435AD" w:rsidP="00B76CC7">
            <w:pPr>
              <w:spacing w:line="240" w:lineRule="auto"/>
              <w:jc w:val="center"/>
            </w:pPr>
            <w:r w:rsidRPr="0031224D">
              <w:t>16</w:t>
            </w:r>
          </w:p>
        </w:tc>
        <w:tc>
          <w:tcPr>
            <w:tcW w:w="1349" w:type="dxa"/>
            <w:tcBorders>
              <w:top w:val="nil"/>
            </w:tcBorders>
          </w:tcPr>
          <w:p w:rsidR="009435AD" w:rsidRPr="0031224D" w:rsidRDefault="009435AD" w:rsidP="00814305">
            <w:pPr>
              <w:spacing w:line="240" w:lineRule="auto"/>
              <w:jc w:val="center"/>
              <w:rPr>
                <w:lang w:val="id-ID"/>
              </w:rPr>
            </w:pPr>
            <w:r w:rsidRPr="0031224D">
              <w:rPr>
                <w:lang w:val="id-ID"/>
              </w:rPr>
              <w:t>4.1.1.2</w:t>
            </w:r>
          </w:p>
        </w:tc>
        <w:tc>
          <w:tcPr>
            <w:tcW w:w="3533" w:type="dxa"/>
            <w:tcBorders>
              <w:top w:val="nil"/>
            </w:tcBorders>
            <w:vAlign w:val="center"/>
          </w:tcPr>
          <w:p w:rsidR="009435AD" w:rsidRPr="00D00C8D" w:rsidRDefault="00022A61" w:rsidP="00E720F4">
            <w:pPr>
              <w:spacing w:line="240" w:lineRule="auto"/>
              <w:ind w:left="-18" w:firstLine="18"/>
              <w:jc w:val="left"/>
              <w:rPr>
                <w:lang w:val="id-ID"/>
              </w:rPr>
            </w:pPr>
            <w:r w:rsidRPr="00022A61">
              <w:rPr>
                <w:noProof/>
                <w:lang w:val="fi-FI"/>
              </w:rPr>
              <w:t>Dosen tetap yang memiliki jabatan minimal lektor kepala.</w:t>
            </w:r>
          </w:p>
        </w:tc>
        <w:tc>
          <w:tcPr>
            <w:tcW w:w="1701" w:type="dxa"/>
            <w:tcBorders>
              <w:top w:val="nil"/>
            </w:tcBorders>
          </w:tcPr>
          <w:p w:rsidR="009435AD" w:rsidRPr="0031224D" w:rsidRDefault="009435AD" w:rsidP="00814305">
            <w:pPr>
              <w:spacing w:line="240" w:lineRule="auto"/>
              <w:rPr>
                <w:color w:val="000000"/>
              </w:rPr>
            </w:pPr>
          </w:p>
        </w:tc>
        <w:tc>
          <w:tcPr>
            <w:tcW w:w="992" w:type="dxa"/>
            <w:tcBorders>
              <w:top w:val="nil"/>
            </w:tcBorders>
            <w:vAlign w:val="center"/>
          </w:tcPr>
          <w:p w:rsidR="009435AD" w:rsidRPr="0031224D" w:rsidRDefault="00022A61" w:rsidP="00814305">
            <w:pPr>
              <w:jc w:val="center"/>
              <w:rPr>
                <w:b/>
                <w:bCs/>
              </w:rPr>
            </w:pPr>
            <w:r>
              <w:rPr>
                <w:b/>
                <w:bCs/>
              </w:rPr>
              <w:t>4.55</w:t>
            </w:r>
          </w:p>
        </w:tc>
        <w:tc>
          <w:tcPr>
            <w:tcW w:w="850" w:type="dxa"/>
            <w:tcBorders>
              <w:top w:val="nil"/>
            </w:tcBorders>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B76CC7">
            <w:pPr>
              <w:spacing w:line="240" w:lineRule="auto"/>
              <w:jc w:val="center"/>
            </w:pPr>
            <w:r w:rsidRPr="0031224D">
              <w:t>17</w:t>
            </w:r>
          </w:p>
        </w:tc>
        <w:tc>
          <w:tcPr>
            <w:tcW w:w="1349" w:type="dxa"/>
          </w:tcPr>
          <w:p w:rsidR="009435AD" w:rsidRPr="0031224D" w:rsidRDefault="009435AD" w:rsidP="00814305">
            <w:pPr>
              <w:spacing w:line="240" w:lineRule="auto"/>
              <w:jc w:val="center"/>
              <w:rPr>
                <w:lang w:val="id-ID"/>
              </w:rPr>
            </w:pPr>
            <w:r w:rsidRPr="0031224D">
              <w:rPr>
                <w:lang w:val="id-ID"/>
              </w:rPr>
              <w:t>4.1.1.3</w:t>
            </w:r>
          </w:p>
        </w:tc>
        <w:tc>
          <w:tcPr>
            <w:tcW w:w="3533" w:type="dxa"/>
            <w:vAlign w:val="center"/>
          </w:tcPr>
          <w:p w:rsidR="009435AD" w:rsidRPr="0031224D" w:rsidRDefault="00022A61" w:rsidP="00E720F4">
            <w:pPr>
              <w:spacing w:line="240" w:lineRule="auto"/>
              <w:ind w:left="-18" w:firstLine="18"/>
              <w:jc w:val="left"/>
              <w:rPr>
                <w:noProof/>
                <w:lang w:val="fi-FI"/>
              </w:rPr>
            </w:pPr>
            <w:r w:rsidRPr="00022A61">
              <w:rPr>
                <w:noProof/>
                <w:color w:val="000000"/>
                <w:lang w:val="fi-FI"/>
              </w:rPr>
              <w:t>Dosen tetap yang memiliki jabatan guru besar.</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022A61" w:rsidP="00814305">
            <w:pPr>
              <w:jc w:val="center"/>
              <w:rPr>
                <w:b/>
                <w:bCs/>
              </w:rPr>
            </w:pPr>
            <w:r>
              <w:rPr>
                <w:b/>
                <w:bCs/>
              </w:rPr>
              <w:t>2.27</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B76CC7">
            <w:pPr>
              <w:spacing w:line="240" w:lineRule="auto"/>
              <w:jc w:val="center"/>
            </w:pPr>
            <w:r w:rsidRPr="0031224D">
              <w:t>18</w:t>
            </w:r>
          </w:p>
        </w:tc>
        <w:tc>
          <w:tcPr>
            <w:tcW w:w="1349" w:type="dxa"/>
          </w:tcPr>
          <w:p w:rsidR="009435AD" w:rsidRPr="0031224D" w:rsidRDefault="009435AD" w:rsidP="00814305">
            <w:pPr>
              <w:spacing w:line="240" w:lineRule="auto"/>
              <w:jc w:val="center"/>
              <w:rPr>
                <w:lang w:val="id-ID"/>
              </w:rPr>
            </w:pPr>
            <w:r w:rsidRPr="0031224D">
              <w:rPr>
                <w:lang w:val="id-ID"/>
              </w:rPr>
              <w:t>4.1.2.1</w:t>
            </w:r>
          </w:p>
        </w:tc>
        <w:tc>
          <w:tcPr>
            <w:tcW w:w="3533" w:type="dxa"/>
            <w:vAlign w:val="center"/>
          </w:tcPr>
          <w:p w:rsidR="009435AD" w:rsidRPr="0031224D" w:rsidRDefault="00022A61" w:rsidP="00E720F4">
            <w:pPr>
              <w:spacing w:line="240" w:lineRule="auto"/>
              <w:ind w:left="-18" w:firstLine="18"/>
              <w:jc w:val="left"/>
              <w:rPr>
                <w:noProof/>
                <w:color w:val="000000"/>
                <w:lang w:val="fi-FI"/>
              </w:rPr>
            </w:pPr>
            <w:r w:rsidRPr="00022A61">
              <w:rPr>
                <w:lang w:val="sv-SE"/>
              </w:rPr>
              <w:t>Jumlah dan kualifikasi dosen yang direkrut.</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022A61" w:rsidP="00814305">
            <w:pPr>
              <w:jc w:val="center"/>
              <w:rPr>
                <w:b/>
                <w:bCs/>
              </w:rPr>
            </w:pPr>
            <w:r>
              <w:rPr>
                <w:b/>
                <w:bCs/>
              </w:rPr>
              <w:t>2.27</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B76CC7">
            <w:pPr>
              <w:spacing w:line="240" w:lineRule="auto"/>
              <w:jc w:val="center"/>
            </w:pPr>
            <w:r w:rsidRPr="0031224D">
              <w:t>19</w:t>
            </w:r>
          </w:p>
        </w:tc>
        <w:tc>
          <w:tcPr>
            <w:tcW w:w="1349" w:type="dxa"/>
          </w:tcPr>
          <w:p w:rsidR="009435AD" w:rsidRPr="0031224D" w:rsidRDefault="009435AD" w:rsidP="00814305">
            <w:pPr>
              <w:spacing w:line="240" w:lineRule="auto"/>
              <w:jc w:val="center"/>
              <w:rPr>
                <w:lang w:val="id-ID"/>
              </w:rPr>
            </w:pPr>
            <w:r w:rsidRPr="0031224D">
              <w:rPr>
                <w:lang w:val="id-ID"/>
              </w:rPr>
              <w:t>4.1.2.2</w:t>
            </w:r>
          </w:p>
        </w:tc>
        <w:tc>
          <w:tcPr>
            <w:tcW w:w="3533" w:type="dxa"/>
            <w:vAlign w:val="center"/>
          </w:tcPr>
          <w:p w:rsidR="009435AD" w:rsidRPr="0031224D" w:rsidRDefault="009435AD" w:rsidP="00E720F4">
            <w:pPr>
              <w:spacing w:line="240" w:lineRule="auto"/>
              <w:ind w:left="-18"/>
              <w:jc w:val="left"/>
              <w:rPr>
                <w:lang w:val="sv-SE"/>
              </w:rPr>
            </w:pPr>
            <w:r w:rsidRPr="0031224D">
              <w:rPr>
                <w:lang w:val="sv-SE"/>
              </w:rPr>
              <w:t>Dosen yang tugas belajar.</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022A61" w:rsidP="00814305">
            <w:pPr>
              <w:jc w:val="center"/>
              <w:rPr>
                <w:b/>
                <w:bCs/>
              </w:rPr>
            </w:pPr>
            <w:r>
              <w:rPr>
                <w:b/>
                <w:bCs/>
              </w:rPr>
              <w:t>2.27</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B76CC7">
            <w:pPr>
              <w:spacing w:line="240" w:lineRule="auto"/>
              <w:jc w:val="center"/>
            </w:pPr>
            <w:r w:rsidRPr="0031224D">
              <w:t>20</w:t>
            </w:r>
          </w:p>
        </w:tc>
        <w:tc>
          <w:tcPr>
            <w:tcW w:w="1349" w:type="dxa"/>
          </w:tcPr>
          <w:p w:rsidR="009435AD" w:rsidRPr="0031224D" w:rsidRDefault="009435AD" w:rsidP="00814305">
            <w:pPr>
              <w:spacing w:line="240" w:lineRule="auto"/>
              <w:jc w:val="center"/>
              <w:rPr>
                <w:lang w:val="id-ID"/>
              </w:rPr>
            </w:pPr>
            <w:r w:rsidRPr="0031224D">
              <w:rPr>
                <w:lang w:val="id-ID"/>
              </w:rPr>
              <w:t>4.1.2.3</w:t>
            </w:r>
          </w:p>
        </w:tc>
        <w:tc>
          <w:tcPr>
            <w:tcW w:w="3533" w:type="dxa"/>
            <w:vAlign w:val="center"/>
          </w:tcPr>
          <w:p w:rsidR="009435AD" w:rsidRPr="0031224D" w:rsidRDefault="009435AD" w:rsidP="00E720F4">
            <w:pPr>
              <w:spacing w:line="240" w:lineRule="auto"/>
              <w:ind w:left="-18"/>
              <w:jc w:val="left"/>
              <w:rPr>
                <w:lang w:val="sv-SE"/>
              </w:rPr>
            </w:pPr>
            <w:r w:rsidRPr="0031224D">
              <w:t>Dosen yang memperoleh gelar tambahan.</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022A61" w:rsidP="00814305">
            <w:pPr>
              <w:jc w:val="center"/>
              <w:rPr>
                <w:b/>
                <w:bCs/>
              </w:rPr>
            </w:pPr>
            <w:r>
              <w:rPr>
                <w:b/>
                <w:bCs/>
              </w:rPr>
              <w:t>2.27</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B76CC7">
            <w:pPr>
              <w:spacing w:line="240" w:lineRule="auto"/>
              <w:jc w:val="center"/>
            </w:pPr>
            <w:r w:rsidRPr="0031224D">
              <w:lastRenderedPageBreak/>
              <w:t>21</w:t>
            </w:r>
          </w:p>
        </w:tc>
        <w:tc>
          <w:tcPr>
            <w:tcW w:w="1349" w:type="dxa"/>
          </w:tcPr>
          <w:p w:rsidR="009435AD" w:rsidRPr="0031224D" w:rsidRDefault="009435AD" w:rsidP="00814305">
            <w:pPr>
              <w:spacing w:line="240" w:lineRule="auto"/>
              <w:jc w:val="center"/>
              <w:rPr>
                <w:lang w:val="id-ID"/>
              </w:rPr>
            </w:pPr>
            <w:r w:rsidRPr="0031224D">
              <w:rPr>
                <w:lang w:val="id-ID"/>
              </w:rPr>
              <w:t>4.1.3</w:t>
            </w:r>
          </w:p>
        </w:tc>
        <w:tc>
          <w:tcPr>
            <w:tcW w:w="3533" w:type="dxa"/>
            <w:vAlign w:val="center"/>
          </w:tcPr>
          <w:p w:rsidR="009435AD" w:rsidRPr="0031224D" w:rsidRDefault="00022A61" w:rsidP="00E720F4">
            <w:pPr>
              <w:spacing w:line="240" w:lineRule="auto"/>
              <w:ind w:left="-18"/>
              <w:jc w:val="left"/>
            </w:pPr>
            <w:r w:rsidRPr="00022A61">
              <w:t>Upaya UPPSKH dalam mengembangkan tenaga dosen tetap.</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022A61" w:rsidP="00814305">
            <w:pPr>
              <w:jc w:val="center"/>
              <w:rPr>
                <w:b/>
                <w:bCs/>
              </w:rPr>
            </w:pPr>
            <w:r>
              <w:rPr>
                <w:b/>
                <w:bCs/>
              </w:rPr>
              <w:t>2.27</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rPr>
                <w:lang w:val="id-ID"/>
              </w:rPr>
              <w:t>22</w:t>
            </w:r>
          </w:p>
        </w:tc>
        <w:tc>
          <w:tcPr>
            <w:tcW w:w="1349" w:type="dxa"/>
          </w:tcPr>
          <w:p w:rsidR="009435AD" w:rsidRPr="0031224D" w:rsidRDefault="009435AD" w:rsidP="00814305">
            <w:pPr>
              <w:spacing w:line="240" w:lineRule="auto"/>
              <w:jc w:val="center"/>
            </w:pPr>
            <w:r w:rsidRPr="0031224D">
              <w:t>4.2</w:t>
            </w:r>
          </w:p>
        </w:tc>
        <w:tc>
          <w:tcPr>
            <w:tcW w:w="3533" w:type="dxa"/>
            <w:vAlign w:val="center"/>
          </w:tcPr>
          <w:p w:rsidR="009435AD" w:rsidRPr="0031224D" w:rsidRDefault="009435AD" w:rsidP="00E720F4">
            <w:pPr>
              <w:spacing w:line="240" w:lineRule="auto"/>
              <w:jc w:val="left"/>
            </w:pPr>
            <w:r w:rsidRPr="0031224D">
              <w:rPr>
                <w:lang w:val="sv-SE"/>
              </w:rPr>
              <w:t>Kecukupan, kepantasan, dan kepatutan  tenaga kependidikan.</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022A61" w:rsidP="00814305">
            <w:pPr>
              <w:jc w:val="center"/>
              <w:rPr>
                <w:b/>
                <w:bCs/>
              </w:rPr>
            </w:pPr>
            <w:r>
              <w:rPr>
                <w:b/>
                <w:bCs/>
              </w:rPr>
              <w:t>2.27</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rPr>
                <w:lang w:val="id-ID"/>
              </w:rPr>
              <w:t>23</w:t>
            </w:r>
          </w:p>
        </w:tc>
        <w:tc>
          <w:tcPr>
            <w:tcW w:w="1349" w:type="dxa"/>
          </w:tcPr>
          <w:p w:rsidR="009435AD" w:rsidRPr="0031224D" w:rsidRDefault="009435AD" w:rsidP="00814305">
            <w:pPr>
              <w:spacing w:line="240" w:lineRule="auto"/>
              <w:jc w:val="center"/>
            </w:pPr>
            <w:r w:rsidRPr="0031224D">
              <w:t>5.1</w:t>
            </w:r>
          </w:p>
        </w:tc>
        <w:tc>
          <w:tcPr>
            <w:tcW w:w="3533" w:type="dxa"/>
            <w:vAlign w:val="center"/>
          </w:tcPr>
          <w:p w:rsidR="009435AD" w:rsidRPr="0031224D" w:rsidRDefault="001005AC" w:rsidP="00E720F4">
            <w:pPr>
              <w:spacing w:line="240" w:lineRule="auto"/>
              <w:jc w:val="left"/>
            </w:pPr>
            <w:r w:rsidRPr="001005AC">
              <w:t>Bentuk dukungan UPPSKH dalam penyusunan, implementasi, dan pengembangan kurikulum antara lain dalam bentuk penyediaan fasilitas, pengorganisasian kegiatan, serta bantuan pendanaan.</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1005AC" w:rsidP="00814305">
            <w:pPr>
              <w:jc w:val="center"/>
              <w:rPr>
                <w:b/>
                <w:bCs/>
              </w:rPr>
            </w:pPr>
            <w:r>
              <w:rPr>
                <w:b/>
                <w:bCs/>
              </w:rPr>
              <w:t>1.25</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rPr>
                <w:lang w:val="id-ID"/>
              </w:rPr>
              <w:t>24</w:t>
            </w:r>
          </w:p>
        </w:tc>
        <w:tc>
          <w:tcPr>
            <w:tcW w:w="1349" w:type="dxa"/>
          </w:tcPr>
          <w:p w:rsidR="009435AD" w:rsidRPr="0031224D" w:rsidRDefault="009435AD" w:rsidP="00814305">
            <w:pPr>
              <w:spacing w:line="240" w:lineRule="auto"/>
              <w:jc w:val="center"/>
            </w:pPr>
            <w:r w:rsidRPr="0031224D">
              <w:t>5.2</w:t>
            </w:r>
          </w:p>
        </w:tc>
        <w:tc>
          <w:tcPr>
            <w:tcW w:w="3533" w:type="dxa"/>
            <w:vAlign w:val="center"/>
          </w:tcPr>
          <w:p w:rsidR="009435AD" w:rsidRPr="0031224D" w:rsidRDefault="00792ACA" w:rsidP="00E720F4">
            <w:pPr>
              <w:spacing w:line="240" w:lineRule="auto"/>
              <w:jc w:val="left"/>
            </w:pPr>
            <w:r w:rsidRPr="00792ACA">
              <w:t>Peran UPPSKH dalam memonitor dan mengevaluasi proses pembelajaran dan tindak lanjut perbaikan proses pembelajaran.</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792ACA" w:rsidP="00814305">
            <w:pPr>
              <w:jc w:val="center"/>
              <w:rPr>
                <w:b/>
                <w:bCs/>
              </w:rPr>
            </w:pPr>
            <w:r>
              <w:rPr>
                <w:b/>
                <w:bCs/>
              </w:rPr>
              <w:t>1.25</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rPr>
                <w:lang w:val="id-ID"/>
              </w:rPr>
              <w:t>25</w:t>
            </w:r>
          </w:p>
        </w:tc>
        <w:tc>
          <w:tcPr>
            <w:tcW w:w="1349" w:type="dxa"/>
          </w:tcPr>
          <w:p w:rsidR="009435AD" w:rsidRPr="0031224D" w:rsidRDefault="009435AD" w:rsidP="00814305">
            <w:pPr>
              <w:spacing w:line="240" w:lineRule="auto"/>
              <w:jc w:val="center"/>
            </w:pPr>
            <w:r w:rsidRPr="0031224D">
              <w:t>5.3</w:t>
            </w:r>
          </w:p>
        </w:tc>
        <w:tc>
          <w:tcPr>
            <w:tcW w:w="3533" w:type="dxa"/>
            <w:vAlign w:val="center"/>
          </w:tcPr>
          <w:p w:rsidR="009435AD" w:rsidRPr="0031224D" w:rsidRDefault="00792ACA" w:rsidP="00E720F4">
            <w:pPr>
              <w:spacing w:line="240" w:lineRule="auto"/>
              <w:jc w:val="left"/>
            </w:pPr>
            <w:r w:rsidRPr="00792ACA">
              <w:t>Peran UPPSKH dalam penciptaan suasana akademik yang kondusif.</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792ACA" w:rsidP="00814305">
            <w:pPr>
              <w:jc w:val="center"/>
              <w:rPr>
                <w:b/>
                <w:bCs/>
              </w:rPr>
            </w:pPr>
            <w:r>
              <w:rPr>
                <w:b/>
                <w:bCs/>
              </w:rPr>
              <w:t>2.50</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rPr>
                <w:lang w:val="id-ID"/>
              </w:rPr>
              <w:t>26</w:t>
            </w:r>
          </w:p>
        </w:tc>
        <w:tc>
          <w:tcPr>
            <w:tcW w:w="1349" w:type="dxa"/>
          </w:tcPr>
          <w:p w:rsidR="009435AD" w:rsidRPr="0031224D" w:rsidRDefault="009435AD" w:rsidP="00814305">
            <w:pPr>
              <w:spacing w:line="240" w:lineRule="auto"/>
              <w:jc w:val="center"/>
              <w:rPr>
                <w:lang w:val="id-ID"/>
              </w:rPr>
            </w:pPr>
            <w:r w:rsidRPr="0031224D">
              <w:rPr>
                <w:lang w:val="id-ID"/>
              </w:rPr>
              <w:t>6.1.1</w:t>
            </w:r>
          </w:p>
        </w:tc>
        <w:tc>
          <w:tcPr>
            <w:tcW w:w="3533" w:type="dxa"/>
            <w:vAlign w:val="center"/>
          </w:tcPr>
          <w:p w:rsidR="009435AD" w:rsidRPr="0031224D" w:rsidRDefault="00792ACA" w:rsidP="00E720F4">
            <w:pPr>
              <w:spacing w:line="240" w:lineRule="auto"/>
              <w:ind w:left="-18" w:firstLine="18"/>
              <w:jc w:val="left"/>
            </w:pPr>
            <w:r w:rsidRPr="00792ACA">
              <w:rPr>
                <w:color w:val="000000"/>
                <w:lang w:val="id-ID"/>
              </w:rPr>
              <w:t>Dana yang diterima oleh UPPSKH.</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792ACA" w:rsidP="00814305">
            <w:pPr>
              <w:jc w:val="center"/>
              <w:rPr>
                <w:b/>
                <w:bCs/>
              </w:rPr>
            </w:pPr>
            <w:r>
              <w:rPr>
                <w:b/>
                <w:bCs/>
              </w:rPr>
              <w:t>2.27</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rPr>
                <w:lang w:val="id-ID"/>
              </w:rPr>
              <w:t>27</w:t>
            </w:r>
          </w:p>
        </w:tc>
        <w:tc>
          <w:tcPr>
            <w:tcW w:w="1349" w:type="dxa"/>
          </w:tcPr>
          <w:p w:rsidR="009435AD" w:rsidRPr="0031224D" w:rsidRDefault="009435AD" w:rsidP="00814305">
            <w:pPr>
              <w:spacing w:line="240" w:lineRule="auto"/>
              <w:jc w:val="center"/>
              <w:rPr>
                <w:lang w:val="id-ID"/>
              </w:rPr>
            </w:pPr>
            <w:r w:rsidRPr="0031224D">
              <w:rPr>
                <w:lang w:val="id-ID"/>
              </w:rPr>
              <w:t>6.1.2</w:t>
            </w:r>
          </w:p>
        </w:tc>
        <w:tc>
          <w:tcPr>
            <w:tcW w:w="3533" w:type="dxa"/>
            <w:vAlign w:val="center"/>
          </w:tcPr>
          <w:p w:rsidR="009435AD" w:rsidRPr="0031224D" w:rsidRDefault="00EC628A" w:rsidP="00E720F4">
            <w:pPr>
              <w:spacing w:line="240" w:lineRule="auto"/>
              <w:ind w:left="-18" w:firstLine="18"/>
              <w:jc w:val="left"/>
              <w:rPr>
                <w:color w:val="000000"/>
                <w:lang w:val="id-ID"/>
              </w:rPr>
            </w:pPr>
            <w:r w:rsidRPr="00EC628A">
              <w:rPr>
                <w:lang w:val="sv-SE"/>
              </w:rPr>
              <w:t>Kecukupan dan upaya pengembangan dana yang diperoleh UPPSKH.</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EC628A" w:rsidP="00814305">
            <w:pPr>
              <w:jc w:val="center"/>
              <w:rPr>
                <w:b/>
                <w:bCs/>
              </w:rPr>
            </w:pPr>
            <w:r>
              <w:rPr>
                <w:b/>
                <w:bCs/>
              </w:rPr>
              <w:t>1.14</w:t>
            </w:r>
          </w:p>
        </w:tc>
        <w:tc>
          <w:tcPr>
            <w:tcW w:w="850" w:type="dxa"/>
          </w:tcPr>
          <w:p w:rsidR="009435AD" w:rsidRPr="0031224D" w:rsidRDefault="009435AD" w:rsidP="00814305">
            <w:pPr>
              <w:spacing w:line="240" w:lineRule="auto"/>
              <w:rPr>
                <w:color w:val="000000"/>
              </w:rPr>
            </w:pPr>
          </w:p>
        </w:tc>
      </w:tr>
      <w:tr w:rsidR="009435AD" w:rsidRPr="0031224D" w:rsidTr="00513C7D">
        <w:tc>
          <w:tcPr>
            <w:tcW w:w="647" w:type="dxa"/>
            <w:tcBorders>
              <w:bottom w:val="single" w:sz="4" w:space="0" w:color="auto"/>
            </w:tcBorders>
          </w:tcPr>
          <w:p w:rsidR="009435AD" w:rsidRPr="0031224D" w:rsidRDefault="009435AD" w:rsidP="00814305">
            <w:pPr>
              <w:spacing w:line="240" w:lineRule="auto"/>
              <w:jc w:val="center"/>
              <w:rPr>
                <w:lang w:val="id-ID"/>
              </w:rPr>
            </w:pPr>
            <w:r w:rsidRPr="0031224D">
              <w:rPr>
                <w:lang w:val="id-ID"/>
              </w:rPr>
              <w:t>28</w:t>
            </w:r>
          </w:p>
        </w:tc>
        <w:tc>
          <w:tcPr>
            <w:tcW w:w="1349" w:type="dxa"/>
            <w:tcBorders>
              <w:bottom w:val="single" w:sz="4" w:space="0" w:color="auto"/>
            </w:tcBorders>
          </w:tcPr>
          <w:p w:rsidR="009435AD" w:rsidRPr="0031224D" w:rsidRDefault="009435AD" w:rsidP="00814305">
            <w:pPr>
              <w:spacing w:line="240" w:lineRule="auto"/>
              <w:jc w:val="center"/>
              <w:rPr>
                <w:lang w:val="id-ID"/>
              </w:rPr>
            </w:pPr>
            <w:r w:rsidRPr="0031224D">
              <w:rPr>
                <w:lang w:val="id-ID"/>
              </w:rPr>
              <w:t>6.2.1</w:t>
            </w:r>
          </w:p>
        </w:tc>
        <w:tc>
          <w:tcPr>
            <w:tcW w:w="3533" w:type="dxa"/>
            <w:tcBorders>
              <w:bottom w:val="single" w:sz="4" w:space="0" w:color="auto"/>
            </w:tcBorders>
            <w:vAlign w:val="center"/>
          </w:tcPr>
          <w:p w:rsidR="009435AD" w:rsidRPr="0031224D" w:rsidRDefault="00065E57" w:rsidP="00E720F4">
            <w:pPr>
              <w:spacing w:line="240" w:lineRule="auto"/>
              <w:ind w:left="-18" w:firstLine="18"/>
              <w:jc w:val="left"/>
              <w:rPr>
                <w:lang w:val="sv-SE"/>
              </w:rPr>
            </w:pPr>
            <w:r w:rsidRPr="00065E57">
              <w:rPr>
                <w:lang w:val="sv-SE"/>
              </w:rPr>
              <w:t>Kecukupan, ketersediaan, akses dan kewajaran sarana di tingkat UPPSKH.</w:t>
            </w:r>
          </w:p>
        </w:tc>
        <w:tc>
          <w:tcPr>
            <w:tcW w:w="1701" w:type="dxa"/>
            <w:tcBorders>
              <w:bottom w:val="single" w:sz="4" w:space="0" w:color="auto"/>
            </w:tcBorders>
          </w:tcPr>
          <w:p w:rsidR="009435AD" w:rsidRPr="0031224D" w:rsidRDefault="009435AD" w:rsidP="00814305">
            <w:pPr>
              <w:spacing w:line="240" w:lineRule="auto"/>
              <w:rPr>
                <w:color w:val="000000"/>
              </w:rPr>
            </w:pPr>
          </w:p>
        </w:tc>
        <w:tc>
          <w:tcPr>
            <w:tcW w:w="992" w:type="dxa"/>
            <w:tcBorders>
              <w:bottom w:val="single" w:sz="4" w:space="0" w:color="auto"/>
            </w:tcBorders>
            <w:vAlign w:val="center"/>
          </w:tcPr>
          <w:p w:rsidR="009435AD" w:rsidRPr="0031224D" w:rsidRDefault="00065E57" w:rsidP="00814305">
            <w:pPr>
              <w:jc w:val="center"/>
              <w:rPr>
                <w:b/>
                <w:bCs/>
              </w:rPr>
            </w:pPr>
            <w:r>
              <w:rPr>
                <w:b/>
                <w:bCs/>
              </w:rPr>
              <w:t>3.41</w:t>
            </w:r>
          </w:p>
        </w:tc>
        <w:tc>
          <w:tcPr>
            <w:tcW w:w="850" w:type="dxa"/>
            <w:tcBorders>
              <w:bottom w:val="single" w:sz="4" w:space="0" w:color="auto"/>
            </w:tcBorders>
          </w:tcPr>
          <w:p w:rsidR="009435AD" w:rsidRPr="0031224D" w:rsidRDefault="009435AD" w:rsidP="00814305">
            <w:pPr>
              <w:spacing w:line="240" w:lineRule="auto"/>
              <w:rPr>
                <w:color w:val="000000"/>
              </w:rPr>
            </w:pPr>
          </w:p>
        </w:tc>
      </w:tr>
      <w:tr w:rsidR="009435AD" w:rsidRPr="0031224D" w:rsidTr="00513C7D">
        <w:tc>
          <w:tcPr>
            <w:tcW w:w="647" w:type="dxa"/>
            <w:tcBorders>
              <w:top w:val="nil"/>
            </w:tcBorders>
          </w:tcPr>
          <w:p w:rsidR="009435AD" w:rsidRPr="0031224D" w:rsidRDefault="009435AD" w:rsidP="00814305">
            <w:pPr>
              <w:spacing w:line="240" w:lineRule="auto"/>
              <w:jc w:val="center"/>
              <w:rPr>
                <w:lang w:val="id-ID"/>
              </w:rPr>
            </w:pPr>
            <w:r w:rsidRPr="0031224D">
              <w:rPr>
                <w:lang w:val="id-ID"/>
              </w:rPr>
              <w:t>29</w:t>
            </w:r>
          </w:p>
        </w:tc>
        <w:tc>
          <w:tcPr>
            <w:tcW w:w="1349" w:type="dxa"/>
            <w:tcBorders>
              <w:top w:val="nil"/>
            </w:tcBorders>
          </w:tcPr>
          <w:p w:rsidR="009435AD" w:rsidRPr="0031224D" w:rsidRDefault="009435AD" w:rsidP="00814305">
            <w:pPr>
              <w:spacing w:line="240" w:lineRule="auto"/>
              <w:jc w:val="center"/>
              <w:rPr>
                <w:lang w:val="id-ID"/>
              </w:rPr>
            </w:pPr>
            <w:r w:rsidRPr="0031224D">
              <w:rPr>
                <w:lang w:val="id-ID"/>
              </w:rPr>
              <w:t>6.2.2.1</w:t>
            </w:r>
          </w:p>
        </w:tc>
        <w:tc>
          <w:tcPr>
            <w:tcW w:w="3533" w:type="dxa"/>
            <w:tcBorders>
              <w:top w:val="nil"/>
            </w:tcBorders>
            <w:vAlign w:val="center"/>
          </w:tcPr>
          <w:p w:rsidR="009435AD" w:rsidRPr="0031224D" w:rsidRDefault="00124612" w:rsidP="00E720F4">
            <w:pPr>
              <w:spacing w:line="240" w:lineRule="auto"/>
              <w:ind w:hanging="18"/>
              <w:jc w:val="left"/>
              <w:rPr>
                <w:lang w:val="sv-SE"/>
              </w:rPr>
            </w:pPr>
            <w:r w:rsidRPr="00124612">
              <w:rPr>
                <w:lang w:val="sv-SE"/>
              </w:rPr>
              <w:t>Investasi untuk pengadaan sarana dalam tiga tahun terakhir dibandingkan dengan kebutuhan saat ini.</w:t>
            </w:r>
          </w:p>
        </w:tc>
        <w:tc>
          <w:tcPr>
            <w:tcW w:w="1701" w:type="dxa"/>
            <w:tcBorders>
              <w:top w:val="nil"/>
            </w:tcBorders>
          </w:tcPr>
          <w:p w:rsidR="009435AD" w:rsidRPr="0031224D" w:rsidRDefault="009435AD" w:rsidP="00814305">
            <w:pPr>
              <w:spacing w:line="240" w:lineRule="auto"/>
              <w:rPr>
                <w:color w:val="000000"/>
              </w:rPr>
            </w:pPr>
          </w:p>
        </w:tc>
        <w:tc>
          <w:tcPr>
            <w:tcW w:w="992" w:type="dxa"/>
            <w:tcBorders>
              <w:top w:val="nil"/>
            </w:tcBorders>
            <w:vAlign w:val="center"/>
          </w:tcPr>
          <w:p w:rsidR="009435AD" w:rsidRPr="0031224D" w:rsidRDefault="00124612" w:rsidP="00814305">
            <w:pPr>
              <w:jc w:val="center"/>
              <w:rPr>
                <w:b/>
                <w:bCs/>
              </w:rPr>
            </w:pPr>
            <w:r>
              <w:rPr>
                <w:b/>
                <w:bCs/>
              </w:rPr>
              <w:t>2.27</w:t>
            </w:r>
          </w:p>
        </w:tc>
        <w:tc>
          <w:tcPr>
            <w:tcW w:w="850" w:type="dxa"/>
            <w:tcBorders>
              <w:top w:val="nil"/>
            </w:tcBorders>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rPr>
                <w:lang w:val="id-ID"/>
              </w:rPr>
              <w:t>30</w:t>
            </w:r>
          </w:p>
        </w:tc>
        <w:tc>
          <w:tcPr>
            <w:tcW w:w="1349" w:type="dxa"/>
          </w:tcPr>
          <w:p w:rsidR="009435AD" w:rsidRPr="0031224D" w:rsidRDefault="009435AD" w:rsidP="00814305">
            <w:pPr>
              <w:spacing w:line="240" w:lineRule="auto"/>
              <w:jc w:val="center"/>
              <w:rPr>
                <w:lang w:val="id-ID"/>
              </w:rPr>
            </w:pPr>
            <w:r w:rsidRPr="0031224D">
              <w:rPr>
                <w:lang w:val="id-ID"/>
              </w:rPr>
              <w:t>6.2.2.2</w:t>
            </w:r>
          </w:p>
        </w:tc>
        <w:tc>
          <w:tcPr>
            <w:tcW w:w="3533" w:type="dxa"/>
            <w:vAlign w:val="center"/>
          </w:tcPr>
          <w:p w:rsidR="009435AD" w:rsidRPr="0031224D" w:rsidRDefault="009435AD" w:rsidP="00E720F4">
            <w:pPr>
              <w:spacing w:line="240" w:lineRule="auto"/>
              <w:ind w:hanging="18"/>
              <w:jc w:val="left"/>
              <w:rPr>
                <w:lang w:val="sv-SE"/>
              </w:rPr>
            </w:pPr>
            <w:r w:rsidRPr="0031224D">
              <w:t xml:space="preserve">Rencana investasi untuk pengadaan sarana dalam lima tahun ke depan. </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124612" w:rsidP="00814305">
            <w:pPr>
              <w:jc w:val="center"/>
              <w:rPr>
                <w:b/>
                <w:bCs/>
              </w:rPr>
            </w:pPr>
            <w:r>
              <w:rPr>
                <w:b/>
                <w:bCs/>
              </w:rPr>
              <w:t>1.14</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t>3</w:t>
            </w:r>
            <w:r w:rsidRPr="0031224D">
              <w:rPr>
                <w:lang w:val="id-ID"/>
              </w:rPr>
              <w:t>1</w:t>
            </w:r>
          </w:p>
        </w:tc>
        <w:tc>
          <w:tcPr>
            <w:tcW w:w="1349" w:type="dxa"/>
          </w:tcPr>
          <w:p w:rsidR="009435AD" w:rsidRPr="0031224D" w:rsidRDefault="009435AD" w:rsidP="00814305">
            <w:pPr>
              <w:spacing w:line="240" w:lineRule="auto"/>
              <w:jc w:val="center"/>
            </w:pPr>
            <w:r w:rsidRPr="0031224D">
              <w:t>6.3.1</w:t>
            </w:r>
          </w:p>
        </w:tc>
        <w:tc>
          <w:tcPr>
            <w:tcW w:w="3533" w:type="dxa"/>
            <w:vAlign w:val="center"/>
          </w:tcPr>
          <w:p w:rsidR="009435AD" w:rsidRPr="0031224D" w:rsidRDefault="00124612" w:rsidP="00E720F4">
            <w:pPr>
              <w:spacing w:line="240" w:lineRule="auto"/>
              <w:jc w:val="left"/>
              <w:rPr>
                <w:color w:val="000000"/>
              </w:rPr>
            </w:pPr>
            <w:r w:rsidRPr="00124612">
              <w:rPr>
                <w:color w:val="000000"/>
              </w:rPr>
              <w:t>Mutu dan kecukupan akses prasarana yang dikelola UPPSKH untuk keperluan PS.</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124612" w:rsidP="00814305">
            <w:pPr>
              <w:jc w:val="center"/>
              <w:rPr>
                <w:b/>
                <w:bCs/>
              </w:rPr>
            </w:pPr>
            <w:r>
              <w:rPr>
                <w:b/>
                <w:bCs/>
              </w:rPr>
              <w:t>3.41</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rPr>
                <w:lang w:val="id-ID"/>
              </w:rPr>
              <w:t>32</w:t>
            </w:r>
          </w:p>
        </w:tc>
        <w:tc>
          <w:tcPr>
            <w:tcW w:w="1349" w:type="dxa"/>
          </w:tcPr>
          <w:p w:rsidR="009435AD" w:rsidRPr="0031224D" w:rsidRDefault="009435AD" w:rsidP="00814305">
            <w:pPr>
              <w:spacing w:line="240" w:lineRule="auto"/>
              <w:jc w:val="center"/>
              <w:rPr>
                <w:lang w:val="id-ID"/>
              </w:rPr>
            </w:pPr>
            <w:r w:rsidRPr="0031224D">
              <w:rPr>
                <w:lang w:val="id-ID"/>
              </w:rPr>
              <w:t>6.3.2.1</w:t>
            </w:r>
          </w:p>
        </w:tc>
        <w:tc>
          <w:tcPr>
            <w:tcW w:w="3533" w:type="dxa"/>
            <w:vAlign w:val="center"/>
          </w:tcPr>
          <w:p w:rsidR="009435AD" w:rsidRDefault="00583703" w:rsidP="00E720F4">
            <w:pPr>
              <w:spacing w:line="240" w:lineRule="auto"/>
              <w:jc w:val="left"/>
              <w:rPr>
                <w:color w:val="000000"/>
                <w:lang w:val="sv-SE"/>
              </w:rPr>
            </w:pPr>
            <w:r w:rsidRPr="00583703">
              <w:rPr>
                <w:color w:val="000000"/>
                <w:lang w:val="sv-SE"/>
              </w:rPr>
              <w:t>Investasi prasarana oleh UPPSKH selama tiga tahun terakhir.</w:t>
            </w:r>
          </w:p>
          <w:p w:rsidR="00583703" w:rsidRDefault="00583703" w:rsidP="00E720F4">
            <w:pPr>
              <w:spacing w:line="240" w:lineRule="auto"/>
              <w:jc w:val="left"/>
              <w:rPr>
                <w:color w:val="000000"/>
                <w:lang w:val="sv-SE"/>
              </w:rPr>
            </w:pPr>
          </w:p>
          <w:p w:rsidR="00583703" w:rsidRPr="0031224D" w:rsidRDefault="00583703" w:rsidP="00E720F4">
            <w:pPr>
              <w:spacing w:line="240" w:lineRule="auto"/>
              <w:jc w:val="left"/>
              <w:rPr>
                <w:color w:val="000000"/>
              </w:rPr>
            </w:pP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583703" w:rsidP="00814305">
            <w:pPr>
              <w:jc w:val="center"/>
              <w:rPr>
                <w:b/>
                <w:bCs/>
              </w:rPr>
            </w:pPr>
            <w:r>
              <w:rPr>
                <w:b/>
                <w:bCs/>
              </w:rPr>
              <w:t>2.27</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rPr>
                <w:lang w:val="id-ID"/>
              </w:rPr>
              <w:lastRenderedPageBreak/>
              <w:t>33</w:t>
            </w:r>
          </w:p>
        </w:tc>
        <w:tc>
          <w:tcPr>
            <w:tcW w:w="1349" w:type="dxa"/>
          </w:tcPr>
          <w:p w:rsidR="009435AD" w:rsidRPr="0031224D" w:rsidRDefault="009435AD" w:rsidP="00814305">
            <w:pPr>
              <w:spacing w:line="240" w:lineRule="auto"/>
              <w:jc w:val="center"/>
              <w:rPr>
                <w:lang w:val="id-ID"/>
              </w:rPr>
            </w:pPr>
            <w:r w:rsidRPr="0031224D">
              <w:rPr>
                <w:lang w:val="id-ID"/>
              </w:rPr>
              <w:t>6.3.2.2</w:t>
            </w:r>
          </w:p>
        </w:tc>
        <w:tc>
          <w:tcPr>
            <w:tcW w:w="3533" w:type="dxa"/>
            <w:vAlign w:val="center"/>
          </w:tcPr>
          <w:p w:rsidR="009435AD" w:rsidRPr="0031224D" w:rsidRDefault="00130ED4" w:rsidP="00E720F4">
            <w:pPr>
              <w:spacing w:line="240" w:lineRule="auto"/>
              <w:ind w:hanging="18"/>
              <w:jc w:val="left"/>
              <w:rPr>
                <w:color w:val="000000"/>
                <w:lang w:val="sv-SE"/>
              </w:rPr>
            </w:pPr>
            <w:r w:rsidRPr="00130ED4">
              <w:rPr>
                <w:lang w:val="sv-SE"/>
              </w:rPr>
              <w:t>Rencana pengembangan prasarana oleh UPPSKH untuk program studi dalam lima tahun ke depan.</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130ED4" w:rsidP="00814305">
            <w:pPr>
              <w:jc w:val="center"/>
              <w:rPr>
                <w:b/>
                <w:bCs/>
              </w:rPr>
            </w:pPr>
            <w:r>
              <w:rPr>
                <w:b/>
                <w:bCs/>
              </w:rPr>
              <w:t>1.14</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rPr>
                <w:lang w:val="id-ID"/>
              </w:rPr>
              <w:t>34</w:t>
            </w:r>
          </w:p>
        </w:tc>
        <w:tc>
          <w:tcPr>
            <w:tcW w:w="1349" w:type="dxa"/>
          </w:tcPr>
          <w:p w:rsidR="009435AD" w:rsidRPr="0031224D" w:rsidRDefault="009435AD" w:rsidP="00814305">
            <w:pPr>
              <w:spacing w:line="240" w:lineRule="auto"/>
              <w:jc w:val="center"/>
              <w:rPr>
                <w:lang w:val="id-ID"/>
              </w:rPr>
            </w:pPr>
            <w:r w:rsidRPr="0031224D">
              <w:t>6.4.1.</w:t>
            </w:r>
            <w:r w:rsidRPr="0031224D">
              <w:rPr>
                <w:lang w:val="id-ID"/>
              </w:rPr>
              <w:t>1</w:t>
            </w:r>
          </w:p>
        </w:tc>
        <w:tc>
          <w:tcPr>
            <w:tcW w:w="3533" w:type="dxa"/>
            <w:vAlign w:val="center"/>
          </w:tcPr>
          <w:p w:rsidR="00BA5845" w:rsidRPr="00E720F4" w:rsidRDefault="00BA5845" w:rsidP="00E720F4">
            <w:pPr>
              <w:spacing w:line="240" w:lineRule="auto"/>
              <w:jc w:val="left"/>
              <w:rPr>
                <w:i/>
                <w:color w:val="000000"/>
              </w:rPr>
            </w:pPr>
            <w:r w:rsidRPr="00BA5845">
              <w:rPr>
                <w:color w:val="000000"/>
              </w:rPr>
              <w:t>Sistem informasi dan fasilitas yang digunakan UPPSKH dalam proses pembelajaran (</w:t>
            </w:r>
            <w:r w:rsidRPr="00E720F4">
              <w:rPr>
                <w:i/>
                <w:color w:val="000000"/>
              </w:rPr>
              <w:t xml:space="preserve">hardware, software, </w:t>
            </w:r>
          </w:p>
          <w:p w:rsidR="009435AD" w:rsidRPr="0031224D" w:rsidRDefault="00BA5845" w:rsidP="00E720F4">
            <w:pPr>
              <w:spacing w:line="240" w:lineRule="auto"/>
              <w:jc w:val="left"/>
              <w:rPr>
                <w:color w:val="000000"/>
              </w:rPr>
            </w:pPr>
            <w:proofErr w:type="gramStart"/>
            <w:r w:rsidRPr="00E720F4">
              <w:rPr>
                <w:i/>
                <w:color w:val="000000"/>
              </w:rPr>
              <w:t>e-learning</w:t>
            </w:r>
            <w:proofErr w:type="gramEnd"/>
            <w:r w:rsidRPr="00E720F4">
              <w:rPr>
                <w:i/>
                <w:color w:val="000000"/>
              </w:rPr>
              <w:t>, e-library</w:t>
            </w:r>
            <w:r w:rsidRPr="00BA5845">
              <w:rPr>
                <w:color w:val="000000"/>
              </w:rPr>
              <w:t>, dll.)</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AF473B" w:rsidP="00814305">
            <w:pPr>
              <w:jc w:val="center"/>
              <w:rPr>
                <w:b/>
                <w:bCs/>
              </w:rPr>
            </w:pPr>
            <w:r>
              <w:rPr>
                <w:b/>
                <w:bCs/>
              </w:rPr>
              <w:t>2.27</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rPr>
                <w:lang w:val="id-ID"/>
              </w:rPr>
              <w:t>35</w:t>
            </w:r>
          </w:p>
        </w:tc>
        <w:tc>
          <w:tcPr>
            <w:tcW w:w="1349" w:type="dxa"/>
          </w:tcPr>
          <w:p w:rsidR="009435AD" w:rsidRPr="0031224D" w:rsidRDefault="009435AD" w:rsidP="00814305">
            <w:pPr>
              <w:spacing w:line="240" w:lineRule="auto"/>
              <w:jc w:val="center"/>
              <w:rPr>
                <w:lang w:val="id-ID"/>
              </w:rPr>
            </w:pPr>
            <w:r w:rsidRPr="0031224D">
              <w:t>6.4.1.</w:t>
            </w:r>
            <w:r w:rsidRPr="0031224D">
              <w:rPr>
                <w:lang w:val="id-ID"/>
              </w:rPr>
              <w:t>2</w:t>
            </w:r>
          </w:p>
        </w:tc>
        <w:tc>
          <w:tcPr>
            <w:tcW w:w="3533" w:type="dxa"/>
            <w:vAlign w:val="center"/>
          </w:tcPr>
          <w:p w:rsidR="009435AD" w:rsidRPr="0031224D" w:rsidRDefault="00AF473B" w:rsidP="00E720F4">
            <w:pPr>
              <w:spacing w:line="240" w:lineRule="auto"/>
              <w:jc w:val="left"/>
              <w:rPr>
                <w:color w:val="000000"/>
              </w:rPr>
            </w:pPr>
            <w:r w:rsidRPr="00AF473B">
              <w:rPr>
                <w:color w:val="000000"/>
              </w:rPr>
              <w:t>Sistem informasi dan fasilitas yang digunakan fakultas dalam administrasi (akademik, keuangan, personil, dll.).</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AF473B" w:rsidP="00814305">
            <w:pPr>
              <w:jc w:val="center"/>
              <w:rPr>
                <w:b/>
                <w:bCs/>
              </w:rPr>
            </w:pPr>
            <w:r>
              <w:rPr>
                <w:b/>
                <w:bCs/>
              </w:rPr>
              <w:t>2.27</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t>3</w:t>
            </w:r>
            <w:r w:rsidRPr="0031224D">
              <w:rPr>
                <w:lang w:val="id-ID"/>
              </w:rPr>
              <w:t>6</w:t>
            </w:r>
          </w:p>
        </w:tc>
        <w:tc>
          <w:tcPr>
            <w:tcW w:w="1349" w:type="dxa"/>
          </w:tcPr>
          <w:p w:rsidR="009435AD" w:rsidRPr="0031224D" w:rsidRDefault="009435AD" w:rsidP="00814305">
            <w:pPr>
              <w:spacing w:line="240" w:lineRule="auto"/>
              <w:jc w:val="center"/>
            </w:pPr>
            <w:r w:rsidRPr="0031224D">
              <w:t>6.4.2</w:t>
            </w:r>
          </w:p>
        </w:tc>
        <w:tc>
          <w:tcPr>
            <w:tcW w:w="3533" w:type="dxa"/>
            <w:vAlign w:val="center"/>
          </w:tcPr>
          <w:p w:rsidR="009435AD" w:rsidRPr="0031224D" w:rsidRDefault="009435AD" w:rsidP="00E720F4">
            <w:pPr>
              <w:spacing w:line="240" w:lineRule="auto"/>
              <w:jc w:val="left"/>
            </w:pPr>
            <w:r w:rsidRPr="0031224D">
              <w:t>Aksesibilitas data dalam sistem informasi.</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AF473B" w:rsidP="00814305">
            <w:pPr>
              <w:jc w:val="center"/>
              <w:rPr>
                <w:b/>
                <w:bCs/>
              </w:rPr>
            </w:pPr>
            <w:r>
              <w:rPr>
                <w:b/>
                <w:bCs/>
              </w:rPr>
              <w:t>2.27</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t>3</w:t>
            </w:r>
            <w:r w:rsidRPr="0031224D">
              <w:rPr>
                <w:lang w:val="id-ID"/>
              </w:rPr>
              <w:t>7</w:t>
            </w:r>
          </w:p>
        </w:tc>
        <w:tc>
          <w:tcPr>
            <w:tcW w:w="1349" w:type="dxa"/>
          </w:tcPr>
          <w:p w:rsidR="009435AD" w:rsidRPr="0031224D" w:rsidRDefault="009435AD" w:rsidP="00814305">
            <w:pPr>
              <w:spacing w:line="240" w:lineRule="auto"/>
              <w:jc w:val="center"/>
            </w:pPr>
            <w:r w:rsidRPr="0031224D">
              <w:t>6.4.3</w:t>
            </w:r>
          </w:p>
        </w:tc>
        <w:tc>
          <w:tcPr>
            <w:tcW w:w="3533" w:type="dxa"/>
            <w:vAlign w:val="center"/>
          </w:tcPr>
          <w:p w:rsidR="009435AD" w:rsidRPr="0031224D" w:rsidRDefault="005E1585" w:rsidP="00E720F4">
            <w:pPr>
              <w:spacing w:line="240" w:lineRule="auto"/>
              <w:jc w:val="left"/>
            </w:pPr>
            <w:r w:rsidRPr="005E1585">
              <w:rPr>
                <w:lang w:val="sv-SE"/>
              </w:rPr>
              <w:t>Rencana/strategi pengembangan sistem informasi  jangka panjang: mempertimbangkan perkembangan teknologi informasi, dan komitmen UPPSKH dalam hal pendanaan.</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5E1585" w:rsidP="00814305">
            <w:pPr>
              <w:jc w:val="center"/>
              <w:rPr>
                <w:b/>
                <w:bCs/>
              </w:rPr>
            </w:pPr>
            <w:r>
              <w:rPr>
                <w:b/>
                <w:bCs/>
              </w:rPr>
              <w:t>1.14</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t>3</w:t>
            </w:r>
            <w:r w:rsidRPr="0031224D">
              <w:rPr>
                <w:lang w:val="id-ID"/>
              </w:rPr>
              <w:t>8</w:t>
            </w:r>
          </w:p>
        </w:tc>
        <w:tc>
          <w:tcPr>
            <w:tcW w:w="1349" w:type="dxa"/>
          </w:tcPr>
          <w:p w:rsidR="009435AD" w:rsidRPr="0031224D" w:rsidRDefault="009435AD" w:rsidP="00814305">
            <w:pPr>
              <w:spacing w:line="240" w:lineRule="auto"/>
              <w:jc w:val="center"/>
              <w:rPr>
                <w:lang w:val="id-ID"/>
              </w:rPr>
            </w:pPr>
            <w:r w:rsidRPr="0031224D">
              <w:t>7.1.1.</w:t>
            </w:r>
            <w:r w:rsidRPr="0031224D">
              <w:rPr>
                <w:lang w:val="id-ID"/>
              </w:rPr>
              <w:t>1</w:t>
            </w:r>
          </w:p>
        </w:tc>
        <w:tc>
          <w:tcPr>
            <w:tcW w:w="3533" w:type="dxa"/>
            <w:vAlign w:val="center"/>
          </w:tcPr>
          <w:p w:rsidR="009435AD" w:rsidRPr="0031224D" w:rsidRDefault="00972ACB" w:rsidP="00E720F4">
            <w:pPr>
              <w:spacing w:line="240" w:lineRule="auto"/>
              <w:jc w:val="left"/>
              <w:rPr>
                <w:color w:val="000000"/>
              </w:rPr>
            </w:pPr>
            <w:r w:rsidRPr="00972ACB">
              <w:rPr>
                <w:color w:val="000000"/>
                <w:lang w:val="sv-SE"/>
              </w:rPr>
              <w:t>Banyaknya kegiatan penelitian (rata-rata jumlah penelitian per dosen per  tiga tahun).</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972ACB" w:rsidP="00814305">
            <w:pPr>
              <w:jc w:val="center"/>
              <w:rPr>
                <w:b/>
                <w:bCs/>
              </w:rPr>
            </w:pPr>
            <w:r>
              <w:rPr>
                <w:b/>
                <w:bCs/>
              </w:rPr>
              <w:t>2.31</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t>3</w:t>
            </w:r>
            <w:r w:rsidRPr="0031224D">
              <w:rPr>
                <w:lang w:val="id-ID"/>
              </w:rPr>
              <w:t>9</w:t>
            </w:r>
          </w:p>
        </w:tc>
        <w:tc>
          <w:tcPr>
            <w:tcW w:w="1349" w:type="dxa"/>
          </w:tcPr>
          <w:p w:rsidR="009435AD" w:rsidRPr="0031224D" w:rsidRDefault="009435AD" w:rsidP="00814305">
            <w:pPr>
              <w:spacing w:line="240" w:lineRule="auto"/>
              <w:jc w:val="center"/>
              <w:rPr>
                <w:lang w:val="id-ID"/>
              </w:rPr>
            </w:pPr>
            <w:r w:rsidRPr="0031224D">
              <w:t>7.1.1.</w:t>
            </w:r>
            <w:r w:rsidRPr="0031224D">
              <w:rPr>
                <w:lang w:val="id-ID"/>
              </w:rPr>
              <w:t>2</w:t>
            </w:r>
          </w:p>
        </w:tc>
        <w:tc>
          <w:tcPr>
            <w:tcW w:w="3533" w:type="dxa"/>
            <w:vAlign w:val="center"/>
          </w:tcPr>
          <w:p w:rsidR="009435AD" w:rsidRPr="0031224D" w:rsidRDefault="00972ACB" w:rsidP="00E720F4">
            <w:pPr>
              <w:spacing w:line="240" w:lineRule="auto"/>
              <w:jc w:val="left"/>
            </w:pPr>
            <w:r w:rsidRPr="00972ACB">
              <w:t>Besar dana penelitian (dalam juta rupiah)</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972ACB" w:rsidP="00814305">
            <w:pPr>
              <w:jc w:val="center"/>
              <w:rPr>
                <w:b/>
                <w:bCs/>
              </w:rPr>
            </w:pPr>
            <w:r>
              <w:rPr>
                <w:b/>
                <w:bCs/>
              </w:rPr>
              <w:t>1.15</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rPr>
                <w:lang w:val="id-ID"/>
              </w:rPr>
              <w:t>40</w:t>
            </w:r>
          </w:p>
        </w:tc>
        <w:tc>
          <w:tcPr>
            <w:tcW w:w="1349" w:type="dxa"/>
          </w:tcPr>
          <w:p w:rsidR="009435AD" w:rsidRPr="0031224D" w:rsidRDefault="009435AD" w:rsidP="00814305">
            <w:pPr>
              <w:spacing w:line="240" w:lineRule="auto"/>
              <w:jc w:val="center"/>
            </w:pPr>
            <w:r w:rsidRPr="0031224D">
              <w:t>7.1.2</w:t>
            </w:r>
          </w:p>
        </w:tc>
        <w:tc>
          <w:tcPr>
            <w:tcW w:w="3533" w:type="dxa"/>
            <w:vAlign w:val="center"/>
          </w:tcPr>
          <w:p w:rsidR="009435AD" w:rsidRPr="0031224D" w:rsidRDefault="001948B2" w:rsidP="00E720F4">
            <w:pPr>
              <w:spacing w:line="240" w:lineRule="auto"/>
              <w:jc w:val="left"/>
            </w:pPr>
            <w:r w:rsidRPr="001948B2">
              <w:rPr>
                <w:lang w:val="id-ID"/>
              </w:rPr>
              <w:t>Jumlah artikel ilmiah/karya ilmiah/buku yang dihasilkan selama tiga tahun terakhir oleh dosen tetap UPPSKH.</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1948B2" w:rsidP="00814305">
            <w:pPr>
              <w:jc w:val="center"/>
              <w:rPr>
                <w:b/>
                <w:bCs/>
              </w:rPr>
            </w:pPr>
            <w:r>
              <w:rPr>
                <w:b/>
                <w:bCs/>
              </w:rPr>
              <w:t>2.31</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rPr>
                <w:lang w:val="id-ID"/>
              </w:rPr>
              <w:t>41</w:t>
            </w:r>
          </w:p>
        </w:tc>
        <w:tc>
          <w:tcPr>
            <w:tcW w:w="1349" w:type="dxa"/>
          </w:tcPr>
          <w:p w:rsidR="009435AD" w:rsidRPr="0031224D" w:rsidRDefault="009435AD" w:rsidP="00814305">
            <w:pPr>
              <w:spacing w:line="240" w:lineRule="auto"/>
              <w:jc w:val="center"/>
              <w:rPr>
                <w:lang w:val="id-ID"/>
              </w:rPr>
            </w:pPr>
            <w:r w:rsidRPr="0031224D">
              <w:rPr>
                <w:lang w:val="id-ID"/>
              </w:rPr>
              <w:t>7.1.3</w:t>
            </w:r>
          </w:p>
        </w:tc>
        <w:tc>
          <w:tcPr>
            <w:tcW w:w="3533" w:type="dxa"/>
            <w:vAlign w:val="center"/>
          </w:tcPr>
          <w:p w:rsidR="009435AD" w:rsidRPr="0031224D" w:rsidRDefault="002F00D4" w:rsidP="00E720F4">
            <w:pPr>
              <w:spacing w:line="240" w:lineRule="auto"/>
              <w:ind w:left="-2"/>
              <w:jc w:val="left"/>
              <w:rPr>
                <w:lang w:val="id-ID"/>
              </w:rPr>
            </w:pPr>
            <w:r w:rsidRPr="002F00D4">
              <w:rPr>
                <w:lang w:val="sv-SE"/>
              </w:rPr>
              <w:t>Upaya pengembangan kegiatan penelitian oleh pihak UPPSKH.</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2F00D4" w:rsidP="00814305">
            <w:pPr>
              <w:jc w:val="center"/>
              <w:rPr>
                <w:b/>
                <w:bCs/>
              </w:rPr>
            </w:pPr>
            <w:r>
              <w:rPr>
                <w:b/>
                <w:bCs/>
              </w:rPr>
              <w:t>1.15</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t>4</w:t>
            </w:r>
            <w:r w:rsidRPr="0031224D">
              <w:rPr>
                <w:lang w:val="id-ID"/>
              </w:rPr>
              <w:t>2</w:t>
            </w:r>
          </w:p>
        </w:tc>
        <w:tc>
          <w:tcPr>
            <w:tcW w:w="1349" w:type="dxa"/>
          </w:tcPr>
          <w:p w:rsidR="009435AD" w:rsidRPr="0031224D" w:rsidRDefault="009435AD" w:rsidP="00814305">
            <w:pPr>
              <w:spacing w:line="240" w:lineRule="auto"/>
              <w:jc w:val="center"/>
              <w:rPr>
                <w:lang w:val="id-ID"/>
              </w:rPr>
            </w:pPr>
            <w:r w:rsidRPr="0031224D">
              <w:t>7.2.1.</w:t>
            </w:r>
            <w:r w:rsidRPr="0031224D">
              <w:rPr>
                <w:lang w:val="id-ID"/>
              </w:rPr>
              <w:t>1.</w:t>
            </w:r>
          </w:p>
        </w:tc>
        <w:tc>
          <w:tcPr>
            <w:tcW w:w="3533" w:type="dxa"/>
            <w:vAlign w:val="center"/>
          </w:tcPr>
          <w:p w:rsidR="009435AD" w:rsidRPr="0031224D" w:rsidRDefault="009435AD" w:rsidP="00E720F4">
            <w:pPr>
              <w:spacing w:line="240" w:lineRule="auto"/>
              <w:jc w:val="left"/>
            </w:pPr>
            <w:r w:rsidRPr="0031224D">
              <w:t xml:space="preserve">Banyak kegiatan PkM. </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45047A" w:rsidP="00814305">
            <w:pPr>
              <w:jc w:val="center"/>
              <w:rPr>
                <w:b/>
                <w:bCs/>
              </w:rPr>
            </w:pPr>
            <w:r>
              <w:rPr>
                <w:b/>
                <w:bCs/>
              </w:rPr>
              <w:t>1.15</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t>4</w:t>
            </w:r>
            <w:r w:rsidRPr="0031224D">
              <w:rPr>
                <w:lang w:val="id-ID"/>
              </w:rPr>
              <w:t>3</w:t>
            </w:r>
          </w:p>
        </w:tc>
        <w:tc>
          <w:tcPr>
            <w:tcW w:w="1349" w:type="dxa"/>
          </w:tcPr>
          <w:p w:rsidR="009435AD" w:rsidRPr="0031224D" w:rsidRDefault="009435AD" w:rsidP="00814305">
            <w:pPr>
              <w:spacing w:line="240" w:lineRule="auto"/>
              <w:jc w:val="center"/>
              <w:rPr>
                <w:lang w:val="id-ID"/>
              </w:rPr>
            </w:pPr>
            <w:r w:rsidRPr="0031224D">
              <w:t>7.2.1.</w:t>
            </w:r>
            <w:r w:rsidRPr="0031224D">
              <w:rPr>
                <w:lang w:val="id-ID"/>
              </w:rPr>
              <w:t>2</w:t>
            </w:r>
          </w:p>
        </w:tc>
        <w:tc>
          <w:tcPr>
            <w:tcW w:w="3533" w:type="dxa"/>
            <w:vAlign w:val="center"/>
          </w:tcPr>
          <w:p w:rsidR="009435AD" w:rsidRPr="0031224D" w:rsidRDefault="009435AD" w:rsidP="00E720F4">
            <w:pPr>
              <w:spacing w:line="240" w:lineRule="auto"/>
              <w:jc w:val="left"/>
            </w:pPr>
            <w:r w:rsidRPr="0031224D">
              <w:t>Besar dana PkM.</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45047A" w:rsidP="00814305">
            <w:pPr>
              <w:jc w:val="center"/>
              <w:rPr>
                <w:b/>
                <w:bCs/>
              </w:rPr>
            </w:pPr>
            <w:r>
              <w:rPr>
                <w:b/>
                <w:bCs/>
              </w:rPr>
              <w:t>1.15</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t>4</w:t>
            </w:r>
            <w:r w:rsidRPr="0031224D">
              <w:rPr>
                <w:lang w:val="id-ID"/>
              </w:rPr>
              <w:t>4</w:t>
            </w:r>
          </w:p>
        </w:tc>
        <w:tc>
          <w:tcPr>
            <w:tcW w:w="1349" w:type="dxa"/>
          </w:tcPr>
          <w:p w:rsidR="009435AD" w:rsidRPr="0031224D" w:rsidRDefault="009435AD" w:rsidP="00814305">
            <w:pPr>
              <w:spacing w:line="240" w:lineRule="auto"/>
              <w:jc w:val="center"/>
            </w:pPr>
            <w:r w:rsidRPr="0031224D">
              <w:t>7.2.2</w:t>
            </w:r>
          </w:p>
        </w:tc>
        <w:tc>
          <w:tcPr>
            <w:tcW w:w="3533" w:type="dxa"/>
            <w:vAlign w:val="center"/>
          </w:tcPr>
          <w:p w:rsidR="009435AD" w:rsidRPr="0031224D" w:rsidRDefault="009435AD" w:rsidP="00E720F4">
            <w:pPr>
              <w:spacing w:line="240" w:lineRule="auto"/>
              <w:jc w:val="left"/>
            </w:pPr>
            <w:r w:rsidRPr="0031224D">
              <w:t xml:space="preserve">Upaya pengembangan. </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45047A" w:rsidP="00814305">
            <w:pPr>
              <w:jc w:val="center"/>
              <w:rPr>
                <w:b/>
                <w:bCs/>
              </w:rPr>
            </w:pPr>
            <w:r>
              <w:rPr>
                <w:b/>
                <w:bCs/>
              </w:rPr>
              <w:t>1.15</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t>4</w:t>
            </w:r>
            <w:r w:rsidRPr="0031224D">
              <w:rPr>
                <w:lang w:val="id-ID"/>
              </w:rPr>
              <w:t>5</w:t>
            </w:r>
          </w:p>
        </w:tc>
        <w:tc>
          <w:tcPr>
            <w:tcW w:w="1349" w:type="dxa"/>
          </w:tcPr>
          <w:p w:rsidR="009435AD" w:rsidRPr="0031224D" w:rsidRDefault="009435AD" w:rsidP="00814305">
            <w:pPr>
              <w:spacing w:line="240" w:lineRule="auto"/>
              <w:jc w:val="center"/>
            </w:pPr>
            <w:r w:rsidRPr="0031224D">
              <w:t>7.3.1</w:t>
            </w:r>
          </w:p>
        </w:tc>
        <w:tc>
          <w:tcPr>
            <w:tcW w:w="3533" w:type="dxa"/>
            <w:vAlign w:val="center"/>
          </w:tcPr>
          <w:p w:rsidR="009435AD" w:rsidRDefault="009435AD" w:rsidP="00E720F4">
            <w:pPr>
              <w:spacing w:line="240" w:lineRule="auto"/>
              <w:jc w:val="left"/>
              <w:rPr>
                <w:lang w:val="sv-SE"/>
              </w:rPr>
            </w:pPr>
            <w:r w:rsidRPr="0031224D">
              <w:rPr>
                <w:lang w:val="sv-SE"/>
              </w:rPr>
              <w:t>Kegiatan kerjasama dengan instansi di dalam negeri dalam tiga tahun terakhir.</w:t>
            </w:r>
          </w:p>
          <w:p w:rsidR="003A1ACD" w:rsidRDefault="003A1ACD" w:rsidP="00E720F4">
            <w:pPr>
              <w:spacing w:line="240" w:lineRule="auto"/>
              <w:jc w:val="left"/>
              <w:rPr>
                <w:lang w:val="sv-SE"/>
              </w:rPr>
            </w:pPr>
          </w:p>
          <w:p w:rsidR="003A1ACD" w:rsidRPr="0031224D" w:rsidRDefault="003A1ACD" w:rsidP="00E720F4">
            <w:pPr>
              <w:spacing w:line="240" w:lineRule="auto"/>
              <w:jc w:val="left"/>
            </w:pP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45047A" w:rsidP="00814305">
            <w:pPr>
              <w:jc w:val="center"/>
              <w:rPr>
                <w:b/>
                <w:bCs/>
              </w:rPr>
            </w:pPr>
            <w:r>
              <w:rPr>
                <w:b/>
                <w:bCs/>
              </w:rPr>
              <w:t>2.31</w:t>
            </w:r>
          </w:p>
        </w:tc>
        <w:tc>
          <w:tcPr>
            <w:tcW w:w="850" w:type="dxa"/>
          </w:tcPr>
          <w:p w:rsidR="009435AD" w:rsidRPr="0031224D" w:rsidRDefault="009435AD" w:rsidP="00814305">
            <w:pPr>
              <w:spacing w:line="240" w:lineRule="auto"/>
              <w:rPr>
                <w:color w:val="000000"/>
              </w:rPr>
            </w:pPr>
          </w:p>
        </w:tc>
      </w:tr>
      <w:tr w:rsidR="009435AD" w:rsidRPr="0031224D" w:rsidTr="00D00C8D">
        <w:tc>
          <w:tcPr>
            <w:tcW w:w="647" w:type="dxa"/>
          </w:tcPr>
          <w:p w:rsidR="009435AD" w:rsidRPr="0031224D" w:rsidRDefault="009435AD" w:rsidP="00814305">
            <w:pPr>
              <w:spacing w:line="240" w:lineRule="auto"/>
              <w:jc w:val="center"/>
              <w:rPr>
                <w:lang w:val="id-ID"/>
              </w:rPr>
            </w:pPr>
            <w:r w:rsidRPr="0031224D">
              <w:rPr>
                <w:lang w:val="id-ID"/>
              </w:rPr>
              <w:lastRenderedPageBreak/>
              <w:t>46</w:t>
            </w:r>
          </w:p>
        </w:tc>
        <w:tc>
          <w:tcPr>
            <w:tcW w:w="1349" w:type="dxa"/>
          </w:tcPr>
          <w:p w:rsidR="009435AD" w:rsidRPr="0031224D" w:rsidRDefault="009435AD" w:rsidP="00814305">
            <w:pPr>
              <w:spacing w:line="240" w:lineRule="auto"/>
              <w:jc w:val="center"/>
              <w:rPr>
                <w:lang w:val="id-ID"/>
              </w:rPr>
            </w:pPr>
            <w:r w:rsidRPr="0031224D">
              <w:rPr>
                <w:lang w:val="id-ID"/>
              </w:rPr>
              <w:t>7.3.2</w:t>
            </w:r>
          </w:p>
        </w:tc>
        <w:tc>
          <w:tcPr>
            <w:tcW w:w="3533" w:type="dxa"/>
            <w:vAlign w:val="center"/>
          </w:tcPr>
          <w:p w:rsidR="009435AD" w:rsidRPr="0031224D" w:rsidRDefault="009435AD" w:rsidP="00E720F4">
            <w:pPr>
              <w:spacing w:line="240" w:lineRule="auto"/>
              <w:ind w:left="-18" w:firstLine="18"/>
              <w:jc w:val="left"/>
              <w:rPr>
                <w:lang w:val="sv-SE"/>
              </w:rPr>
            </w:pPr>
            <w:r w:rsidRPr="0031224D">
              <w:rPr>
                <w:lang w:val="pt-BR"/>
              </w:rPr>
              <w:t>Kegiatan kerjasama dengan instansi di luar negeri dalam tiga tahun terakhir.</w:t>
            </w:r>
          </w:p>
        </w:tc>
        <w:tc>
          <w:tcPr>
            <w:tcW w:w="1701" w:type="dxa"/>
          </w:tcPr>
          <w:p w:rsidR="009435AD" w:rsidRPr="0031224D" w:rsidRDefault="009435AD" w:rsidP="00814305">
            <w:pPr>
              <w:spacing w:line="240" w:lineRule="auto"/>
              <w:rPr>
                <w:color w:val="000000"/>
              </w:rPr>
            </w:pPr>
          </w:p>
        </w:tc>
        <w:tc>
          <w:tcPr>
            <w:tcW w:w="992" w:type="dxa"/>
            <w:vAlign w:val="center"/>
          </w:tcPr>
          <w:p w:rsidR="009435AD" w:rsidRPr="0031224D" w:rsidRDefault="0045047A" w:rsidP="00814305">
            <w:pPr>
              <w:jc w:val="center"/>
              <w:rPr>
                <w:b/>
                <w:bCs/>
              </w:rPr>
            </w:pPr>
            <w:r>
              <w:rPr>
                <w:b/>
                <w:bCs/>
              </w:rPr>
              <w:t>2.31</w:t>
            </w:r>
          </w:p>
        </w:tc>
        <w:tc>
          <w:tcPr>
            <w:tcW w:w="850" w:type="dxa"/>
          </w:tcPr>
          <w:p w:rsidR="009435AD" w:rsidRPr="0031224D" w:rsidRDefault="009435AD" w:rsidP="00814305">
            <w:pPr>
              <w:spacing w:line="240" w:lineRule="auto"/>
              <w:rPr>
                <w:color w:val="000000"/>
              </w:rPr>
            </w:pPr>
          </w:p>
        </w:tc>
      </w:tr>
    </w:tbl>
    <w:p w:rsidR="003A1ACD" w:rsidRDefault="003A1ACD" w:rsidP="00714F33">
      <w:pPr>
        <w:spacing w:line="240" w:lineRule="auto"/>
        <w:rPr>
          <w:color w:val="000000"/>
        </w:rPr>
      </w:pPr>
    </w:p>
    <w:p w:rsidR="00714F33" w:rsidRPr="0031224D" w:rsidRDefault="00714F33" w:rsidP="00714F33">
      <w:pPr>
        <w:spacing w:line="240" w:lineRule="auto"/>
        <w:rPr>
          <w:color w:val="000000"/>
        </w:rPr>
      </w:pPr>
      <w:r w:rsidRPr="0031224D">
        <w:rPr>
          <w:color w:val="000000"/>
        </w:rPr>
        <w:t>Catatan: *Nilai skala 0 - 4</w:t>
      </w:r>
    </w:p>
    <w:p w:rsidR="00714F33" w:rsidRPr="0031224D" w:rsidRDefault="00714F33" w:rsidP="00714F33">
      <w:pPr>
        <w:spacing w:line="240" w:lineRule="auto"/>
        <w:rPr>
          <w:color w:val="000000"/>
        </w:rPr>
      </w:pPr>
    </w:p>
    <w:p w:rsidR="00714F33" w:rsidRPr="0031224D" w:rsidRDefault="007E4FE2" w:rsidP="00714F33">
      <w:pPr>
        <w:spacing w:line="240" w:lineRule="auto"/>
        <w:rPr>
          <w:color w:val="000000"/>
          <w:lang w:val="id-ID"/>
        </w:rPr>
      </w:pP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t xml:space="preserve">      …………, …..-……- 20</w:t>
      </w:r>
      <w:r w:rsidR="00E457F0" w:rsidRPr="0031224D">
        <w:rPr>
          <w:color w:val="000000"/>
          <w:lang w:val="id-ID"/>
        </w:rPr>
        <w:t>13</w:t>
      </w:r>
    </w:p>
    <w:p w:rsidR="00714F33" w:rsidRPr="0031224D" w:rsidRDefault="00714F33" w:rsidP="00714F33">
      <w:pPr>
        <w:spacing w:line="240" w:lineRule="auto"/>
        <w:rPr>
          <w:color w:val="000000"/>
        </w:rPr>
      </w:pPr>
    </w:p>
    <w:p w:rsidR="00714F33" w:rsidRPr="0031224D" w:rsidRDefault="00714F33" w:rsidP="00714F33">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714F33" w:rsidRPr="0031224D" w:rsidTr="00814305">
        <w:tc>
          <w:tcPr>
            <w:tcW w:w="1998" w:type="dxa"/>
          </w:tcPr>
          <w:p w:rsidR="00714F33" w:rsidRPr="0031224D" w:rsidRDefault="00714F33" w:rsidP="00814305">
            <w:pPr>
              <w:spacing w:line="240" w:lineRule="auto"/>
              <w:rPr>
                <w:color w:val="000000"/>
              </w:rPr>
            </w:pPr>
          </w:p>
        </w:tc>
        <w:tc>
          <w:tcPr>
            <w:tcW w:w="1980" w:type="dxa"/>
          </w:tcPr>
          <w:p w:rsidR="00714F33" w:rsidRPr="0031224D" w:rsidRDefault="00714F33" w:rsidP="00814305">
            <w:pPr>
              <w:spacing w:line="240" w:lineRule="auto"/>
              <w:rPr>
                <w:color w:val="000000"/>
              </w:rPr>
            </w:pPr>
          </w:p>
        </w:tc>
        <w:tc>
          <w:tcPr>
            <w:tcW w:w="236" w:type="dxa"/>
          </w:tcPr>
          <w:p w:rsidR="00714F33" w:rsidRPr="0031224D" w:rsidRDefault="00714F33" w:rsidP="00814305">
            <w:pPr>
              <w:spacing w:line="240" w:lineRule="auto"/>
              <w:rPr>
                <w:color w:val="000000"/>
              </w:rPr>
            </w:pPr>
          </w:p>
        </w:tc>
        <w:tc>
          <w:tcPr>
            <w:tcW w:w="2145" w:type="dxa"/>
          </w:tcPr>
          <w:p w:rsidR="00714F33" w:rsidRPr="0031224D" w:rsidRDefault="00714F33" w:rsidP="00814305">
            <w:pPr>
              <w:spacing w:line="240" w:lineRule="auto"/>
              <w:rPr>
                <w:color w:val="000000"/>
              </w:rPr>
            </w:pPr>
            <w:r w:rsidRPr="0031224D">
              <w:rPr>
                <w:color w:val="000000"/>
              </w:rPr>
              <w:t>Nama Asesor   :</w:t>
            </w:r>
          </w:p>
          <w:p w:rsidR="00714F33" w:rsidRDefault="00714F33" w:rsidP="00814305">
            <w:pPr>
              <w:spacing w:line="240" w:lineRule="auto"/>
              <w:rPr>
                <w:color w:val="000000"/>
              </w:rPr>
            </w:pPr>
          </w:p>
          <w:p w:rsidR="00E720F4" w:rsidRDefault="00E720F4" w:rsidP="00814305">
            <w:pPr>
              <w:spacing w:line="240" w:lineRule="auto"/>
              <w:rPr>
                <w:color w:val="000000"/>
              </w:rPr>
            </w:pPr>
          </w:p>
          <w:p w:rsidR="00E720F4" w:rsidRPr="0031224D" w:rsidRDefault="00E720F4" w:rsidP="00814305">
            <w:pPr>
              <w:spacing w:line="240" w:lineRule="auto"/>
              <w:rPr>
                <w:color w:val="000000"/>
              </w:rPr>
            </w:pPr>
          </w:p>
          <w:p w:rsidR="00714F33" w:rsidRPr="0031224D" w:rsidRDefault="00714F33" w:rsidP="00814305">
            <w:pPr>
              <w:spacing w:line="240" w:lineRule="auto"/>
              <w:rPr>
                <w:color w:val="000000"/>
              </w:rPr>
            </w:pPr>
          </w:p>
        </w:tc>
        <w:tc>
          <w:tcPr>
            <w:tcW w:w="3559" w:type="dxa"/>
          </w:tcPr>
          <w:p w:rsidR="00714F33" w:rsidRPr="0031224D" w:rsidRDefault="00714F33" w:rsidP="00814305">
            <w:pPr>
              <w:spacing w:line="240" w:lineRule="auto"/>
              <w:rPr>
                <w:color w:val="000000"/>
              </w:rPr>
            </w:pPr>
          </w:p>
        </w:tc>
      </w:tr>
      <w:tr w:rsidR="00714F33" w:rsidRPr="0031224D" w:rsidTr="00814305">
        <w:tc>
          <w:tcPr>
            <w:tcW w:w="1998" w:type="dxa"/>
          </w:tcPr>
          <w:p w:rsidR="00714F33" w:rsidRPr="0031224D" w:rsidRDefault="00714F33" w:rsidP="00814305">
            <w:pPr>
              <w:spacing w:line="240" w:lineRule="auto"/>
              <w:rPr>
                <w:color w:val="000000"/>
              </w:rPr>
            </w:pPr>
          </w:p>
        </w:tc>
        <w:tc>
          <w:tcPr>
            <w:tcW w:w="1980" w:type="dxa"/>
          </w:tcPr>
          <w:p w:rsidR="00714F33" w:rsidRPr="0031224D" w:rsidRDefault="00714F33" w:rsidP="00814305">
            <w:pPr>
              <w:spacing w:line="240" w:lineRule="auto"/>
              <w:rPr>
                <w:color w:val="000000"/>
              </w:rPr>
            </w:pPr>
          </w:p>
        </w:tc>
        <w:tc>
          <w:tcPr>
            <w:tcW w:w="236" w:type="dxa"/>
          </w:tcPr>
          <w:p w:rsidR="00714F33" w:rsidRPr="0031224D" w:rsidRDefault="00714F33" w:rsidP="00814305">
            <w:pPr>
              <w:spacing w:line="240" w:lineRule="auto"/>
              <w:rPr>
                <w:color w:val="000000"/>
              </w:rPr>
            </w:pPr>
          </w:p>
        </w:tc>
        <w:tc>
          <w:tcPr>
            <w:tcW w:w="2145" w:type="dxa"/>
          </w:tcPr>
          <w:p w:rsidR="00714F33" w:rsidRPr="0031224D" w:rsidRDefault="00714F33" w:rsidP="00814305">
            <w:pPr>
              <w:spacing w:line="240" w:lineRule="auto"/>
              <w:rPr>
                <w:color w:val="000000"/>
              </w:rPr>
            </w:pPr>
            <w:r w:rsidRPr="0031224D">
              <w:rPr>
                <w:color w:val="000000"/>
              </w:rPr>
              <w:t>Tanda Tangan :</w:t>
            </w:r>
          </w:p>
          <w:p w:rsidR="00714F33" w:rsidRPr="0031224D" w:rsidRDefault="00714F33" w:rsidP="00814305">
            <w:pPr>
              <w:spacing w:line="240" w:lineRule="auto"/>
              <w:rPr>
                <w:color w:val="000000"/>
              </w:rPr>
            </w:pPr>
          </w:p>
          <w:p w:rsidR="00714F33" w:rsidRPr="0031224D" w:rsidRDefault="00714F33" w:rsidP="00814305">
            <w:pPr>
              <w:spacing w:line="240" w:lineRule="auto"/>
              <w:rPr>
                <w:color w:val="000000"/>
              </w:rPr>
            </w:pPr>
          </w:p>
        </w:tc>
        <w:tc>
          <w:tcPr>
            <w:tcW w:w="3559" w:type="dxa"/>
          </w:tcPr>
          <w:p w:rsidR="00714F33" w:rsidRPr="0031224D" w:rsidRDefault="00714F33" w:rsidP="00814305">
            <w:pPr>
              <w:spacing w:line="240" w:lineRule="auto"/>
              <w:rPr>
                <w:color w:val="000000"/>
              </w:rPr>
            </w:pPr>
          </w:p>
        </w:tc>
      </w:tr>
    </w:tbl>
    <w:p w:rsidR="00714F33" w:rsidRPr="0031224D" w:rsidRDefault="00714F33" w:rsidP="00714F33">
      <w:pPr>
        <w:spacing w:line="240" w:lineRule="auto"/>
        <w:rPr>
          <w:color w:val="000000"/>
        </w:rPr>
      </w:pPr>
    </w:p>
    <w:p w:rsidR="00714F33" w:rsidRPr="0031224D" w:rsidRDefault="00714F33" w:rsidP="00714F33">
      <w:pPr>
        <w:spacing w:line="240" w:lineRule="auto"/>
        <w:jc w:val="left"/>
        <w:rPr>
          <w:color w:val="000000"/>
        </w:rPr>
      </w:pPr>
    </w:p>
    <w:p w:rsidR="00714F33" w:rsidRPr="0031224D" w:rsidRDefault="00714F33" w:rsidP="00714F33">
      <w:pPr>
        <w:spacing w:line="240" w:lineRule="auto"/>
        <w:jc w:val="left"/>
        <w:rPr>
          <w:color w:val="000000"/>
        </w:rPr>
      </w:pPr>
    </w:p>
    <w:p w:rsidR="00714F33" w:rsidRPr="0031224D" w:rsidRDefault="00714F33" w:rsidP="00714F33">
      <w:pPr>
        <w:spacing w:line="240" w:lineRule="auto"/>
        <w:jc w:val="left"/>
        <w:rPr>
          <w:color w:val="000000"/>
        </w:rPr>
      </w:pPr>
    </w:p>
    <w:p w:rsidR="00714F33" w:rsidRPr="0031224D" w:rsidRDefault="00714F33" w:rsidP="00714F33">
      <w:pPr>
        <w:spacing w:line="240" w:lineRule="auto"/>
        <w:jc w:val="left"/>
        <w:rPr>
          <w:color w:val="000000"/>
        </w:rPr>
      </w:pPr>
    </w:p>
    <w:p w:rsidR="00714F33" w:rsidRPr="0031224D" w:rsidRDefault="00714F33" w:rsidP="00714F33">
      <w:pPr>
        <w:spacing w:line="240" w:lineRule="auto"/>
        <w:jc w:val="left"/>
        <w:rPr>
          <w:color w:val="000000"/>
        </w:rPr>
      </w:pPr>
    </w:p>
    <w:p w:rsidR="00714F33" w:rsidRPr="0031224D" w:rsidRDefault="00714F33" w:rsidP="00714F33">
      <w:pPr>
        <w:spacing w:line="240" w:lineRule="auto"/>
        <w:jc w:val="left"/>
        <w:rPr>
          <w:color w:val="000000"/>
        </w:rPr>
      </w:pPr>
    </w:p>
    <w:p w:rsidR="00714F33" w:rsidRPr="0031224D" w:rsidRDefault="00714F33" w:rsidP="00714F33">
      <w:pPr>
        <w:spacing w:line="240" w:lineRule="auto"/>
        <w:jc w:val="left"/>
        <w:rPr>
          <w:color w:val="000000"/>
        </w:rPr>
      </w:pPr>
    </w:p>
    <w:p w:rsidR="00714F33" w:rsidRPr="0031224D" w:rsidRDefault="00714F33" w:rsidP="00714F33">
      <w:pPr>
        <w:spacing w:line="240" w:lineRule="auto"/>
        <w:jc w:val="left"/>
        <w:rPr>
          <w:color w:val="000000"/>
        </w:rPr>
      </w:pPr>
    </w:p>
    <w:p w:rsidR="00714F33" w:rsidRPr="0031224D" w:rsidRDefault="00714F33" w:rsidP="00714F33">
      <w:pPr>
        <w:spacing w:line="240" w:lineRule="auto"/>
        <w:jc w:val="left"/>
        <w:rPr>
          <w:color w:val="000000"/>
        </w:rPr>
      </w:pPr>
    </w:p>
    <w:p w:rsidR="00714F33" w:rsidRPr="0031224D" w:rsidRDefault="00714F33" w:rsidP="00714F33">
      <w:pPr>
        <w:spacing w:line="240" w:lineRule="auto"/>
        <w:jc w:val="left"/>
        <w:rPr>
          <w:color w:val="000000"/>
        </w:rPr>
      </w:pPr>
    </w:p>
    <w:p w:rsidR="00714F33" w:rsidRPr="0031224D" w:rsidRDefault="00714F33" w:rsidP="00714F33">
      <w:pPr>
        <w:spacing w:line="240" w:lineRule="auto"/>
        <w:jc w:val="left"/>
        <w:rPr>
          <w:color w:val="000000"/>
        </w:rPr>
      </w:pPr>
    </w:p>
    <w:p w:rsidR="00714F33" w:rsidRDefault="00714F33" w:rsidP="00714F33">
      <w:pPr>
        <w:spacing w:line="240" w:lineRule="auto"/>
        <w:jc w:val="left"/>
        <w:rPr>
          <w:color w:val="000000"/>
        </w:rPr>
      </w:pPr>
    </w:p>
    <w:p w:rsidR="00A42AE0" w:rsidRDefault="00A42AE0" w:rsidP="00714F33">
      <w:pPr>
        <w:spacing w:line="240" w:lineRule="auto"/>
        <w:jc w:val="left"/>
        <w:rPr>
          <w:color w:val="000000"/>
        </w:rPr>
      </w:pPr>
    </w:p>
    <w:p w:rsidR="00A42AE0" w:rsidRDefault="00A42AE0" w:rsidP="00714F33">
      <w:pPr>
        <w:spacing w:line="240" w:lineRule="auto"/>
        <w:jc w:val="left"/>
        <w:rPr>
          <w:color w:val="000000"/>
        </w:rPr>
      </w:pPr>
    </w:p>
    <w:p w:rsidR="00A42AE0" w:rsidRDefault="00A42AE0" w:rsidP="00714F33">
      <w:pPr>
        <w:spacing w:line="240" w:lineRule="auto"/>
        <w:jc w:val="left"/>
        <w:rPr>
          <w:color w:val="000000"/>
        </w:rPr>
      </w:pPr>
    </w:p>
    <w:p w:rsidR="00A42AE0" w:rsidRDefault="00A42AE0" w:rsidP="00714F33">
      <w:pPr>
        <w:spacing w:line="240" w:lineRule="auto"/>
        <w:jc w:val="left"/>
        <w:rPr>
          <w:color w:val="000000"/>
        </w:rPr>
      </w:pPr>
    </w:p>
    <w:p w:rsidR="00A42AE0" w:rsidRDefault="00A42AE0" w:rsidP="00714F33">
      <w:pPr>
        <w:spacing w:line="240" w:lineRule="auto"/>
        <w:jc w:val="left"/>
        <w:rPr>
          <w:color w:val="000000"/>
        </w:rPr>
      </w:pPr>
    </w:p>
    <w:p w:rsidR="00A42AE0" w:rsidRDefault="00A42AE0" w:rsidP="00714F33">
      <w:pPr>
        <w:spacing w:line="240" w:lineRule="auto"/>
        <w:jc w:val="left"/>
        <w:rPr>
          <w:color w:val="000000"/>
        </w:rPr>
      </w:pPr>
    </w:p>
    <w:p w:rsidR="00A42AE0" w:rsidRDefault="00A42AE0" w:rsidP="00714F33">
      <w:pPr>
        <w:spacing w:line="240" w:lineRule="auto"/>
        <w:jc w:val="left"/>
        <w:rPr>
          <w:color w:val="000000"/>
        </w:rPr>
      </w:pPr>
    </w:p>
    <w:p w:rsidR="00A42AE0" w:rsidRDefault="00A42AE0" w:rsidP="00714F33">
      <w:pPr>
        <w:spacing w:line="240" w:lineRule="auto"/>
        <w:jc w:val="left"/>
        <w:rPr>
          <w:color w:val="000000"/>
        </w:rPr>
      </w:pPr>
    </w:p>
    <w:p w:rsidR="00A42AE0" w:rsidRDefault="00A42AE0" w:rsidP="00714F33">
      <w:pPr>
        <w:spacing w:line="240" w:lineRule="auto"/>
        <w:jc w:val="left"/>
        <w:rPr>
          <w:color w:val="000000"/>
        </w:rPr>
      </w:pPr>
    </w:p>
    <w:p w:rsidR="00A42AE0" w:rsidRDefault="00A42AE0" w:rsidP="00714F33">
      <w:pPr>
        <w:spacing w:line="240" w:lineRule="auto"/>
        <w:jc w:val="left"/>
        <w:rPr>
          <w:color w:val="000000"/>
        </w:rPr>
      </w:pPr>
    </w:p>
    <w:p w:rsidR="00A42AE0" w:rsidRDefault="00A42AE0" w:rsidP="00714F33">
      <w:pPr>
        <w:spacing w:line="240" w:lineRule="auto"/>
        <w:jc w:val="left"/>
        <w:rPr>
          <w:color w:val="000000"/>
        </w:rPr>
      </w:pPr>
    </w:p>
    <w:p w:rsidR="00A42AE0" w:rsidRDefault="00A42AE0" w:rsidP="00714F33">
      <w:pPr>
        <w:spacing w:line="240" w:lineRule="auto"/>
        <w:jc w:val="left"/>
        <w:rPr>
          <w:color w:val="000000"/>
        </w:rPr>
      </w:pPr>
    </w:p>
    <w:p w:rsidR="00A42AE0" w:rsidRDefault="00A42AE0" w:rsidP="00714F33">
      <w:pPr>
        <w:spacing w:line="240" w:lineRule="auto"/>
        <w:jc w:val="left"/>
        <w:rPr>
          <w:color w:val="000000"/>
        </w:rPr>
      </w:pPr>
    </w:p>
    <w:p w:rsidR="00A42AE0" w:rsidRDefault="00A42AE0" w:rsidP="00714F33">
      <w:pPr>
        <w:spacing w:line="240" w:lineRule="auto"/>
        <w:jc w:val="left"/>
        <w:rPr>
          <w:color w:val="000000"/>
        </w:rPr>
      </w:pPr>
    </w:p>
    <w:p w:rsidR="00A42AE0" w:rsidRDefault="00A42AE0" w:rsidP="00714F33">
      <w:pPr>
        <w:spacing w:line="240" w:lineRule="auto"/>
        <w:jc w:val="left"/>
        <w:rPr>
          <w:color w:val="000000"/>
        </w:rPr>
      </w:pPr>
    </w:p>
    <w:p w:rsidR="00A42AE0" w:rsidRDefault="00A42AE0" w:rsidP="00714F33">
      <w:pPr>
        <w:spacing w:line="240" w:lineRule="auto"/>
        <w:jc w:val="left"/>
        <w:rPr>
          <w:color w:val="000000"/>
        </w:rPr>
      </w:pPr>
    </w:p>
    <w:p w:rsidR="00A42AE0" w:rsidRDefault="00A42AE0" w:rsidP="00714F33">
      <w:pPr>
        <w:spacing w:line="240" w:lineRule="auto"/>
        <w:jc w:val="left"/>
        <w:rPr>
          <w:color w:val="000000"/>
        </w:rPr>
      </w:pPr>
    </w:p>
    <w:p w:rsidR="00A42AE0" w:rsidRDefault="00A42AE0" w:rsidP="00714F33">
      <w:pPr>
        <w:spacing w:line="240" w:lineRule="auto"/>
        <w:jc w:val="left"/>
        <w:rPr>
          <w:color w:val="000000"/>
        </w:rPr>
      </w:pPr>
    </w:p>
    <w:p w:rsidR="00A42AE0" w:rsidRDefault="00A42AE0" w:rsidP="00714F33">
      <w:pPr>
        <w:spacing w:line="240" w:lineRule="auto"/>
        <w:jc w:val="left"/>
        <w:rPr>
          <w:color w:val="000000"/>
        </w:rPr>
      </w:pPr>
    </w:p>
    <w:p w:rsidR="00A42AE0" w:rsidRDefault="00A42AE0" w:rsidP="00714F33">
      <w:pPr>
        <w:spacing w:line="240" w:lineRule="auto"/>
        <w:jc w:val="left"/>
        <w:rPr>
          <w:color w:val="000000"/>
        </w:rPr>
      </w:pPr>
    </w:p>
    <w:p w:rsidR="00D360C9" w:rsidRDefault="00D360C9" w:rsidP="00714F33">
      <w:pPr>
        <w:spacing w:line="240" w:lineRule="auto"/>
        <w:jc w:val="left"/>
        <w:rPr>
          <w:color w:val="000000"/>
        </w:rPr>
      </w:pPr>
    </w:p>
    <w:p w:rsidR="00D360C9" w:rsidRDefault="00D360C9" w:rsidP="00714F33">
      <w:pPr>
        <w:spacing w:line="240" w:lineRule="auto"/>
        <w:jc w:val="left"/>
        <w:rPr>
          <w:color w:val="000000"/>
        </w:rPr>
      </w:pPr>
    </w:p>
    <w:p w:rsidR="00D360C9" w:rsidRDefault="00D360C9" w:rsidP="00714F33">
      <w:pPr>
        <w:spacing w:line="240" w:lineRule="auto"/>
        <w:jc w:val="left"/>
        <w:rPr>
          <w:color w:val="000000"/>
        </w:rPr>
      </w:pPr>
    </w:p>
    <w:p w:rsidR="00D360C9" w:rsidRDefault="00D360C9" w:rsidP="00714F33">
      <w:pPr>
        <w:spacing w:line="240" w:lineRule="auto"/>
        <w:jc w:val="left"/>
        <w:rPr>
          <w:color w:val="000000"/>
        </w:rPr>
      </w:pPr>
    </w:p>
    <w:p w:rsidR="00D360C9" w:rsidRDefault="00D360C9" w:rsidP="00714F33">
      <w:pPr>
        <w:spacing w:line="240" w:lineRule="auto"/>
        <w:jc w:val="left"/>
        <w:rPr>
          <w:color w:val="000000"/>
        </w:rPr>
      </w:pPr>
    </w:p>
    <w:p w:rsidR="00D360C9" w:rsidRDefault="00D360C9" w:rsidP="00714F33">
      <w:pPr>
        <w:spacing w:line="240" w:lineRule="auto"/>
        <w:jc w:val="left"/>
        <w:rPr>
          <w:color w:val="000000"/>
        </w:rPr>
      </w:pPr>
    </w:p>
    <w:p w:rsidR="00D360C9" w:rsidRDefault="00D360C9" w:rsidP="00714F33">
      <w:pPr>
        <w:spacing w:line="240" w:lineRule="auto"/>
        <w:jc w:val="left"/>
        <w:rPr>
          <w:color w:val="000000"/>
        </w:rPr>
      </w:pPr>
    </w:p>
    <w:p w:rsidR="00D360C9" w:rsidRDefault="00D360C9" w:rsidP="00714F33">
      <w:pPr>
        <w:spacing w:line="240" w:lineRule="auto"/>
        <w:jc w:val="left"/>
        <w:rPr>
          <w:color w:val="000000"/>
        </w:rPr>
      </w:pPr>
    </w:p>
    <w:p w:rsidR="00D360C9" w:rsidRDefault="00D360C9" w:rsidP="00714F33">
      <w:pPr>
        <w:spacing w:line="240" w:lineRule="auto"/>
        <w:jc w:val="left"/>
        <w:rPr>
          <w:color w:val="000000"/>
        </w:rPr>
      </w:pPr>
    </w:p>
    <w:p w:rsidR="00D360C9" w:rsidRDefault="00D360C9" w:rsidP="00714F33">
      <w:pPr>
        <w:spacing w:line="240" w:lineRule="auto"/>
        <w:jc w:val="left"/>
        <w:rPr>
          <w:color w:val="000000"/>
        </w:rPr>
      </w:pPr>
    </w:p>
    <w:p w:rsidR="00D360C9" w:rsidRDefault="00D360C9" w:rsidP="00714F33">
      <w:pPr>
        <w:spacing w:line="240" w:lineRule="auto"/>
        <w:jc w:val="left"/>
        <w:rPr>
          <w:color w:val="000000"/>
        </w:rPr>
      </w:pPr>
    </w:p>
    <w:p w:rsidR="00D360C9" w:rsidRDefault="00D360C9" w:rsidP="00714F33">
      <w:pPr>
        <w:spacing w:line="240" w:lineRule="auto"/>
        <w:jc w:val="left"/>
        <w:rPr>
          <w:color w:val="000000"/>
        </w:rPr>
      </w:pPr>
    </w:p>
    <w:p w:rsidR="00D360C9" w:rsidRDefault="00D360C9" w:rsidP="00714F33">
      <w:pPr>
        <w:spacing w:line="240" w:lineRule="auto"/>
        <w:jc w:val="left"/>
        <w:rPr>
          <w:color w:val="000000"/>
        </w:rPr>
      </w:pPr>
    </w:p>
    <w:p w:rsidR="00A42AE0" w:rsidRPr="0031224D" w:rsidRDefault="00FD5682" w:rsidP="00714F33">
      <w:pPr>
        <w:spacing w:line="240" w:lineRule="auto"/>
        <w:jc w:val="left"/>
        <w:rPr>
          <w:color w:val="000000"/>
        </w:rPr>
      </w:pPr>
      <w:r>
        <w:rPr>
          <w:noProof/>
          <w:color w:val="000000"/>
        </w:rPr>
        <mc:AlternateContent>
          <mc:Choice Requires="wps">
            <w:drawing>
              <wp:anchor distT="0" distB="0" distL="114300" distR="114300" simplePos="0" relativeHeight="251659264" behindDoc="0" locked="0" layoutInCell="1" allowOverlap="1">
                <wp:simplePos x="0" y="0"/>
                <wp:positionH relativeFrom="column">
                  <wp:posOffset>1506220</wp:posOffset>
                </wp:positionH>
                <wp:positionV relativeFrom="paragraph">
                  <wp:posOffset>99060</wp:posOffset>
                </wp:positionV>
                <wp:extent cx="2284730" cy="626745"/>
                <wp:effectExtent l="10795" t="13335" r="9525" b="7620"/>
                <wp:wrapNone/>
                <wp:docPr id="1"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730" cy="626745"/>
                        </a:xfrm>
                        <a:prstGeom prst="rect">
                          <a:avLst/>
                        </a:prstGeom>
                        <a:solidFill>
                          <a:srgbClr val="FFFFFF"/>
                        </a:solidFill>
                        <a:ln w="9525">
                          <a:solidFill>
                            <a:srgbClr val="000000"/>
                          </a:solidFill>
                          <a:miter lim="800000"/>
                          <a:headEnd/>
                          <a:tailEnd/>
                        </a:ln>
                      </wps:spPr>
                      <wps:txbx>
                        <w:txbxContent>
                          <w:p w:rsidR="00670945" w:rsidRPr="00B86256" w:rsidRDefault="00670945" w:rsidP="00714F33">
                            <w:pPr>
                              <w:jc w:val="center"/>
                              <w:rPr>
                                <w:b/>
                              </w:rPr>
                            </w:pPr>
                            <w:r w:rsidRPr="00B86256">
                              <w:rPr>
                                <w:b/>
                              </w:rPr>
                              <w:t>FORMAT UNTUK</w:t>
                            </w:r>
                          </w:p>
                          <w:p w:rsidR="00670945" w:rsidRPr="00B86256" w:rsidRDefault="00670945" w:rsidP="00714F33">
                            <w:pPr>
                              <w:jc w:val="center"/>
                              <w:rPr>
                                <w:b/>
                              </w:rPr>
                            </w:pPr>
                            <w:r w:rsidRPr="00B86256">
                              <w:rPr>
                                <w:b/>
                              </w:rPr>
                              <w:t>ASESMEN LAPANGAN</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108" o:spid="_x0000_s1028" type="#_x0000_t202" style="position:absolute;margin-left:118.6pt;margin-top:7.8pt;width:179.9pt;height:49.3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">
                <v:textbox style="mso-fit-shape-to-text:t">
                  <w:txbxContent>
                    <w:p w:rsidR="00670945" w:rsidRPr="00B86256" w:rsidRDefault="00670945" w:rsidP="00714F33">
                      <w:pPr>
                        <w:jc w:val="center"/>
                        <w:rPr>
                          <w:b/>
                        </w:rPr>
                      </w:pPr>
                      <w:r w:rsidRPr="00B86256">
                        <w:rPr>
                          <w:b/>
                        </w:rPr>
                        <w:t>FORMAT UNTUK</w:t>
                      </w:r>
                    </w:p>
                    <w:p w:rsidR="00670945" w:rsidRPr="00B86256" w:rsidRDefault="00670945" w:rsidP="00714F33">
                      <w:pPr>
                        <w:jc w:val="center"/>
                        <w:rPr>
                          <w:b/>
                        </w:rPr>
                      </w:pPr>
                      <w:r w:rsidRPr="00B86256">
                        <w:rPr>
                          <w:b/>
                        </w:rPr>
                        <w:t>ASESMEN LAPANGAN</w:t>
                      </w:r>
                    </w:p>
                  </w:txbxContent>
                </v:textbox>
              </v:shape>
            </w:pict>
          </mc:Fallback>
        </mc:AlternateContent>
      </w:r>
    </w:p>
    <w:p w:rsidR="00714F33" w:rsidRPr="0031224D" w:rsidRDefault="00714F33" w:rsidP="00714F33">
      <w:pPr>
        <w:spacing w:line="240" w:lineRule="auto"/>
        <w:jc w:val="left"/>
        <w:rPr>
          <w:color w:val="000000"/>
        </w:rPr>
      </w:pPr>
    </w:p>
    <w:p w:rsidR="00714F33" w:rsidRPr="0031224D" w:rsidRDefault="00714F33" w:rsidP="00714F33">
      <w:pPr>
        <w:spacing w:line="240" w:lineRule="auto"/>
        <w:jc w:val="left"/>
        <w:rPr>
          <w:color w:val="000000"/>
        </w:rPr>
      </w:pPr>
    </w:p>
    <w:p w:rsidR="00714F33" w:rsidRPr="0031224D" w:rsidRDefault="00714F33" w:rsidP="00714F33">
      <w:pPr>
        <w:spacing w:line="240" w:lineRule="auto"/>
        <w:jc w:val="left"/>
        <w:rPr>
          <w:color w:val="000000"/>
        </w:rPr>
      </w:pPr>
      <w:r w:rsidRPr="0031224D">
        <w:rPr>
          <w:color w:val="000000"/>
        </w:rPr>
        <w:br w:type="page"/>
      </w:r>
    </w:p>
    <w:p w:rsidR="00714F33" w:rsidRPr="0031224D" w:rsidRDefault="00714F33" w:rsidP="00A42AE0">
      <w:pPr>
        <w:pStyle w:val="Heading1"/>
        <w:jc w:val="both"/>
        <w:rPr>
          <w:sz w:val="24"/>
          <w:szCs w:val="24"/>
          <w:lang w:val="nb-NO"/>
        </w:rPr>
      </w:pPr>
      <w:r w:rsidRPr="0031224D">
        <w:rPr>
          <w:sz w:val="24"/>
          <w:szCs w:val="24"/>
          <w:lang w:val="nb-NO"/>
        </w:rPr>
        <w:lastRenderedPageBreak/>
        <w:t xml:space="preserve">FORMAT 4. </w:t>
      </w:r>
      <w:r w:rsidR="00A42AE0">
        <w:rPr>
          <w:sz w:val="24"/>
          <w:szCs w:val="24"/>
          <w:lang w:val="nb-NO"/>
        </w:rPr>
        <w:tab/>
      </w:r>
      <w:r w:rsidRPr="0031224D">
        <w:rPr>
          <w:sz w:val="24"/>
          <w:szCs w:val="24"/>
          <w:lang w:val="nb-NO"/>
        </w:rPr>
        <w:t>BERITA  ACARA ASESMEN LAPANGAN  PROGRAM STUDI</w:t>
      </w:r>
    </w:p>
    <w:p w:rsidR="00714F33" w:rsidRPr="0031224D" w:rsidRDefault="00714F33" w:rsidP="00A42AE0">
      <w:pPr>
        <w:ind w:left="1418"/>
        <w:rPr>
          <w:b/>
          <w:lang w:val="id-ID"/>
        </w:rPr>
      </w:pPr>
      <w:r w:rsidRPr="0031224D">
        <w:rPr>
          <w:b/>
          <w:lang w:val="nb-NO"/>
        </w:rPr>
        <w:t>UNTUK AKR</w:t>
      </w:r>
      <w:r w:rsidR="007E4FE2" w:rsidRPr="0031224D">
        <w:rPr>
          <w:b/>
          <w:lang w:val="nb-NO"/>
        </w:rPr>
        <w:t xml:space="preserve">EDITASI PROGRAM STUDI </w:t>
      </w:r>
      <w:r w:rsidR="007E4FE2" w:rsidRPr="0031224D">
        <w:rPr>
          <w:b/>
          <w:lang w:val="id-ID"/>
        </w:rPr>
        <w:t>KEDOKTERAN HEWAN</w:t>
      </w:r>
    </w:p>
    <w:p w:rsidR="00714F33" w:rsidRPr="0031224D" w:rsidRDefault="00714F33" w:rsidP="00714F33">
      <w:pPr>
        <w:rPr>
          <w:lang w:val="nb-NO"/>
        </w:rPr>
      </w:pPr>
    </w:p>
    <w:p w:rsidR="00714F33" w:rsidRPr="00390EB7" w:rsidRDefault="00665CCF" w:rsidP="00714F33">
      <w:pPr>
        <w:spacing w:line="240" w:lineRule="auto"/>
        <w:rPr>
          <w:color w:val="000000"/>
          <w:lang w:val="id-ID"/>
        </w:rPr>
      </w:pPr>
      <w:r w:rsidRPr="0031224D">
        <w:rPr>
          <w:color w:val="000000"/>
        </w:rPr>
        <w:t>Pada hari …………… tanggal …………20</w:t>
      </w:r>
      <w:r w:rsidRPr="0031224D">
        <w:rPr>
          <w:color w:val="000000"/>
          <w:lang w:val="id-ID"/>
        </w:rPr>
        <w:t>13</w:t>
      </w:r>
      <w:r w:rsidR="00714F33" w:rsidRPr="0031224D">
        <w:rPr>
          <w:color w:val="000000"/>
        </w:rPr>
        <w:t xml:space="preserve"> telah dilaksanakan asesmen lapangan</w:t>
      </w:r>
      <w:r w:rsidR="007E4FE2" w:rsidRPr="0031224D">
        <w:rPr>
          <w:color w:val="000000"/>
        </w:rPr>
        <w:t xml:space="preserve"> untuk akreditasi Program Studi</w:t>
      </w:r>
      <w:r w:rsidR="007E4FE2" w:rsidRPr="0031224D">
        <w:rPr>
          <w:color w:val="000000"/>
          <w:lang w:val="id-ID"/>
        </w:rPr>
        <w:t xml:space="preserve"> Kedokteran Hewan</w:t>
      </w:r>
      <w:r w:rsidR="00390EB7">
        <w:rPr>
          <w:color w:val="000000"/>
        </w:rPr>
        <w:t>,</w:t>
      </w:r>
      <w:r w:rsidR="00390EB7">
        <w:rPr>
          <w:color w:val="000000"/>
          <w:lang w:val="id-ID"/>
        </w:rPr>
        <w:t xml:space="preserve"> Jenjang akademik dan profesi, Fakultas..........., Universitas/Institut.......</w:t>
      </w:r>
    </w:p>
    <w:p w:rsidR="00714F33" w:rsidRPr="0031224D" w:rsidRDefault="00714F33" w:rsidP="00714F33">
      <w:pPr>
        <w:spacing w:line="240" w:lineRule="auto"/>
        <w:rPr>
          <w:color w:val="000000"/>
        </w:rPr>
      </w:pPr>
    </w:p>
    <w:p w:rsidR="00714F33" w:rsidRPr="0031224D" w:rsidRDefault="00714F33" w:rsidP="00714F33">
      <w:pPr>
        <w:spacing w:line="240" w:lineRule="auto"/>
        <w:rPr>
          <w:color w:val="000000"/>
        </w:rPr>
      </w:pPr>
      <w:proofErr w:type="gramStart"/>
      <w:r w:rsidRPr="0031224D">
        <w:rPr>
          <w:color w:val="000000"/>
        </w:rPr>
        <w:t>Dari kegiatan tersebut diperoleh informasi butir-butir borang yang sesuai/tidak sesuai dengan kenyataan, dengan penjelasan sebagai tercantum di dalam daftar sebagai berikut.</w:t>
      </w:r>
      <w:proofErr w:type="gramEnd"/>
    </w:p>
    <w:p w:rsidR="00714F33" w:rsidRPr="0031224D" w:rsidRDefault="00714F33" w:rsidP="00714F33">
      <w:pPr>
        <w:spacing w:line="240" w:lineRule="auto"/>
        <w:rPr>
          <w:color w:val="000000"/>
        </w:rPr>
      </w:pPr>
    </w:p>
    <w:tbl>
      <w:tblPr>
        <w:tblW w:w="90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491"/>
        <w:gridCol w:w="2824"/>
        <w:gridCol w:w="2540"/>
        <w:gridCol w:w="1559"/>
      </w:tblGrid>
      <w:tr w:rsidR="00714F33" w:rsidRPr="0031224D" w:rsidTr="00676313">
        <w:trPr>
          <w:tblHeader/>
        </w:trPr>
        <w:tc>
          <w:tcPr>
            <w:tcW w:w="647" w:type="dxa"/>
            <w:vAlign w:val="center"/>
          </w:tcPr>
          <w:p w:rsidR="00714F33" w:rsidRPr="0031224D" w:rsidRDefault="00714F33" w:rsidP="00814305">
            <w:pPr>
              <w:spacing w:line="240" w:lineRule="auto"/>
              <w:jc w:val="center"/>
              <w:rPr>
                <w:b/>
                <w:color w:val="000000"/>
              </w:rPr>
            </w:pPr>
            <w:r w:rsidRPr="0031224D">
              <w:rPr>
                <w:b/>
                <w:color w:val="000000"/>
              </w:rPr>
              <w:t>No.</w:t>
            </w:r>
          </w:p>
        </w:tc>
        <w:tc>
          <w:tcPr>
            <w:tcW w:w="1491" w:type="dxa"/>
            <w:vAlign w:val="center"/>
          </w:tcPr>
          <w:p w:rsidR="00714F33" w:rsidRPr="0031224D" w:rsidRDefault="00714F33" w:rsidP="00814305">
            <w:pPr>
              <w:spacing w:line="240" w:lineRule="auto"/>
              <w:jc w:val="center"/>
              <w:rPr>
                <w:b/>
                <w:color w:val="000000"/>
              </w:rPr>
            </w:pPr>
            <w:r w:rsidRPr="0031224D">
              <w:rPr>
                <w:b/>
                <w:color w:val="000000"/>
              </w:rPr>
              <w:t>No. Butir Penilaian</w:t>
            </w:r>
          </w:p>
        </w:tc>
        <w:tc>
          <w:tcPr>
            <w:tcW w:w="2824" w:type="dxa"/>
            <w:vAlign w:val="center"/>
          </w:tcPr>
          <w:p w:rsidR="00714F33" w:rsidRPr="0031224D" w:rsidRDefault="00714F33" w:rsidP="00814305">
            <w:pPr>
              <w:spacing w:line="240" w:lineRule="auto"/>
              <w:jc w:val="center"/>
              <w:rPr>
                <w:b/>
                <w:color w:val="000000"/>
              </w:rPr>
            </w:pPr>
            <w:r w:rsidRPr="0031224D">
              <w:rPr>
                <w:b/>
                <w:color w:val="000000"/>
              </w:rPr>
              <w:t>Informasi dari Borang PS</w:t>
            </w:r>
          </w:p>
        </w:tc>
        <w:tc>
          <w:tcPr>
            <w:tcW w:w="2540" w:type="dxa"/>
            <w:vAlign w:val="center"/>
          </w:tcPr>
          <w:p w:rsidR="00714F33" w:rsidRPr="0031224D" w:rsidRDefault="00714F33" w:rsidP="00814305">
            <w:pPr>
              <w:spacing w:line="240" w:lineRule="auto"/>
              <w:jc w:val="center"/>
              <w:rPr>
                <w:b/>
                <w:color w:val="000000"/>
              </w:rPr>
            </w:pPr>
            <w:r w:rsidRPr="0031224D">
              <w:rPr>
                <w:b/>
                <w:color w:val="000000"/>
              </w:rPr>
              <w:t>Informasi dari Borang PS Setelah Diverifikasi Melalui Wawancara dan Observasi</w:t>
            </w:r>
          </w:p>
        </w:tc>
        <w:tc>
          <w:tcPr>
            <w:tcW w:w="1559" w:type="dxa"/>
            <w:vAlign w:val="center"/>
          </w:tcPr>
          <w:p w:rsidR="00714F33" w:rsidRPr="0031224D" w:rsidRDefault="00714F33" w:rsidP="00814305">
            <w:pPr>
              <w:spacing w:line="240" w:lineRule="auto"/>
              <w:jc w:val="center"/>
              <w:rPr>
                <w:b/>
                <w:color w:val="000000"/>
              </w:rPr>
            </w:pPr>
            <w:r w:rsidRPr="0031224D">
              <w:rPr>
                <w:b/>
                <w:color w:val="000000"/>
              </w:rPr>
              <w:t>Keterangan</w:t>
            </w:r>
          </w:p>
        </w:tc>
      </w:tr>
      <w:tr w:rsidR="004D795D" w:rsidRPr="0031224D" w:rsidTr="00676313">
        <w:tc>
          <w:tcPr>
            <w:tcW w:w="647" w:type="dxa"/>
          </w:tcPr>
          <w:p w:rsidR="004D795D" w:rsidRPr="0031224D" w:rsidRDefault="004D795D" w:rsidP="00814305">
            <w:pPr>
              <w:spacing w:line="240" w:lineRule="auto"/>
              <w:jc w:val="center"/>
              <w:rPr>
                <w:color w:val="000000"/>
              </w:rPr>
            </w:pPr>
            <w:r w:rsidRPr="0031224D">
              <w:rPr>
                <w:color w:val="000000"/>
              </w:rPr>
              <w:t>1</w:t>
            </w:r>
          </w:p>
        </w:tc>
        <w:tc>
          <w:tcPr>
            <w:tcW w:w="1491" w:type="dxa"/>
          </w:tcPr>
          <w:p w:rsidR="004D795D" w:rsidRPr="00676313" w:rsidRDefault="004D795D" w:rsidP="00670945">
            <w:pPr>
              <w:spacing w:line="240" w:lineRule="auto"/>
              <w:jc w:val="center"/>
              <w:rPr>
                <w:lang w:val="id-ID"/>
              </w:rPr>
            </w:pPr>
            <w:r w:rsidRPr="00676313">
              <w:t>1.1.</w:t>
            </w:r>
            <w:r w:rsidRPr="00676313">
              <w:rPr>
                <w:lang w:val="id-ID"/>
              </w:rPr>
              <w:t>1</w:t>
            </w:r>
          </w:p>
        </w:tc>
        <w:tc>
          <w:tcPr>
            <w:tcW w:w="2824" w:type="dxa"/>
          </w:tcPr>
          <w:p w:rsidR="004D795D" w:rsidRPr="00676313" w:rsidRDefault="004D795D" w:rsidP="00676313">
            <w:pPr>
              <w:spacing w:line="240" w:lineRule="auto"/>
              <w:rPr>
                <w:color w:val="000000"/>
              </w:rPr>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6313">
        <w:tc>
          <w:tcPr>
            <w:tcW w:w="647" w:type="dxa"/>
          </w:tcPr>
          <w:p w:rsidR="004D795D" w:rsidRPr="0031224D" w:rsidRDefault="004D795D" w:rsidP="00814305">
            <w:pPr>
              <w:spacing w:line="240" w:lineRule="auto"/>
              <w:jc w:val="center"/>
            </w:pPr>
            <w:r w:rsidRPr="0031224D">
              <w:t>2</w:t>
            </w:r>
          </w:p>
        </w:tc>
        <w:tc>
          <w:tcPr>
            <w:tcW w:w="1491" w:type="dxa"/>
          </w:tcPr>
          <w:p w:rsidR="004D795D" w:rsidRPr="00676313" w:rsidRDefault="004D795D" w:rsidP="00670945">
            <w:pPr>
              <w:spacing w:line="240" w:lineRule="auto"/>
              <w:jc w:val="center"/>
              <w:rPr>
                <w:lang w:val="id-ID"/>
              </w:rPr>
            </w:pPr>
            <w:r w:rsidRPr="00676313">
              <w:t>1.1.</w:t>
            </w:r>
            <w:r w:rsidRPr="00676313">
              <w:rPr>
                <w:lang w:val="id-ID"/>
              </w:rPr>
              <w:t>2</w:t>
            </w:r>
          </w:p>
        </w:tc>
        <w:tc>
          <w:tcPr>
            <w:tcW w:w="2824" w:type="dxa"/>
          </w:tcPr>
          <w:p w:rsidR="004D795D" w:rsidRPr="00676313" w:rsidRDefault="004D795D" w:rsidP="00676313">
            <w:pPr>
              <w:spacing w:line="240" w:lineRule="auto"/>
              <w:rPr>
                <w:color w:val="0D0D0D"/>
              </w:rPr>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6313">
        <w:tc>
          <w:tcPr>
            <w:tcW w:w="647" w:type="dxa"/>
          </w:tcPr>
          <w:p w:rsidR="004D795D" w:rsidRPr="0031224D" w:rsidRDefault="004D795D" w:rsidP="00814305">
            <w:pPr>
              <w:spacing w:line="240" w:lineRule="auto"/>
              <w:jc w:val="center"/>
            </w:pPr>
            <w:r w:rsidRPr="0031224D">
              <w:t>3</w:t>
            </w:r>
          </w:p>
        </w:tc>
        <w:tc>
          <w:tcPr>
            <w:tcW w:w="1491" w:type="dxa"/>
          </w:tcPr>
          <w:p w:rsidR="004D795D" w:rsidRPr="00676313" w:rsidRDefault="004D795D" w:rsidP="00670945">
            <w:pPr>
              <w:spacing w:line="240" w:lineRule="auto"/>
              <w:jc w:val="center"/>
            </w:pPr>
            <w:r w:rsidRPr="00676313">
              <w:t>1.2</w:t>
            </w:r>
          </w:p>
        </w:tc>
        <w:tc>
          <w:tcPr>
            <w:tcW w:w="2824" w:type="dxa"/>
          </w:tcPr>
          <w:p w:rsidR="004D795D" w:rsidRPr="00676313" w:rsidRDefault="004D795D" w:rsidP="00676313">
            <w:pPr>
              <w:spacing w:line="240" w:lineRule="auto"/>
              <w:rPr>
                <w:color w:val="000000"/>
              </w:rPr>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6313">
        <w:tc>
          <w:tcPr>
            <w:tcW w:w="647" w:type="dxa"/>
          </w:tcPr>
          <w:p w:rsidR="004D795D" w:rsidRPr="0031224D" w:rsidRDefault="004D795D" w:rsidP="00814305">
            <w:pPr>
              <w:spacing w:line="240" w:lineRule="auto"/>
              <w:jc w:val="center"/>
            </w:pPr>
            <w:r w:rsidRPr="0031224D">
              <w:t>4</w:t>
            </w:r>
          </w:p>
        </w:tc>
        <w:tc>
          <w:tcPr>
            <w:tcW w:w="1491" w:type="dxa"/>
          </w:tcPr>
          <w:p w:rsidR="004D795D" w:rsidRPr="00676313" w:rsidRDefault="004D795D" w:rsidP="00670945">
            <w:pPr>
              <w:spacing w:line="240" w:lineRule="auto"/>
              <w:jc w:val="center"/>
            </w:pPr>
            <w:r w:rsidRPr="00676313">
              <w:t>2.1</w:t>
            </w:r>
          </w:p>
        </w:tc>
        <w:tc>
          <w:tcPr>
            <w:tcW w:w="2824" w:type="dxa"/>
          </w:tcPr>
          <w:p w:rsidR="004D795D" w:rsidRPr="00676313" w:rsidRDefault="004D795D" w:rsidP="00676313">
            <w:pPr>
              <w:spacing w:line="240" w:lineRule="auto"/>
              <w:rPr>
                <w:color w:val="000000"/>
              </w:rPr>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6313">
        <w:tc>
          <w:tcPr>
            <w:tcW w:w="647" w:type="dxa"/>
          </w:tcPr>
          <w:p w:rsidR="004D795D" w:rsidRPr="0031224D" w:rsidRDefault="004D795D" w:rsidP="00814305">
            <w:pPr>
              <w:spacing w:line="240" w:lineRule="auto"/>
              <w:jc w:val="center"/>
            </w:pPr>
            <w:r w:rsidRPr="0031224D">
              <w:t>5</w:t>
            </w:r>
          </w:p>
        </w:tc>
        <w:tc>
          <w:tcPr>
            <w:tcW w:w="1491" w:type="dxa"/>
          </w:tcPr>
          <w:p w:rsidR="004D795D" w:rsidRPr="00676313" w:rsidRDefault="004D795D" w:rsidP="00670945">
            <w:pPr>
              <w:spacing w:line="240" w:lineRule="auto"/>
              <w:jc w:val="center"/>
            </w:pPr>
            <w:r w:rsidRPr="00676313">
              <w:rPr>
                <w:lang w:val="sv-SE"/>
              </w:rPr>
              <w:t>2.2.1</w:t>
            </w:r>
          </w:p>
        </w:tc>
        <w:tc>
          <w:tcPr>
            <w:tcW w:w="2824" w:type="dxa"/>
          </w:tcPr>
          <w:p w:rsidR="004D795D" w:rsidRPr="00676313" w:rsidRDefault="004D795D" w:rsidP="00676313">
            <w:pPr>
              <w:spacing w:line="240" w:lineRule="auto"/>
              <w:rPr>
                <w:color w:val="000000"/>
              </w:rPr>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6313">
        <w:tc>
          <w:tcPr>
            <w:tcW w:w="647" w:type="dxa"/>
          </w:tcPr>
          <w:p w:rsidR="004D795D" w:rsidRPr="0031224D" w:rsidRDefault="004D795D" w:rsidP="00814305">
            <w:pPr>
              <w:spacing w:line="240" w:lineRule="auto"/>
              <w:jc w:val="center"/>
            </w:pPr>
            <w:r w:rsidRPr="0031224D">
              <w:t>6</w:t>
            </w:r>
          </w:p>
        </w:tc>
        <w:tc>
          <w:tcPr>
            <w:tcW w:w="1491" w:type="dxa"/>
          </w:tcPr>
          <w:p w:rsidR="004D795D" w:rsidRPr="00676313" w:rsidRDefault="004D795D" w:rsidP="00670945">
            <w:pPr>
              <w:spacing w:line="240" w:lineRule="auto"/>
              <w:jc w:val="center"/>
            </w:pPr>
            <w:r w:rsidRPr="00676313">
              <w:rPr>
                <w:color w:val="000000"/>
                <w:lang w:val="sv-SE"/>
              </w:rPr>
              <w:t>2.2.2</w:t>
            </w:r>
          </w:p>
        </w:tc>
        <w:tc>
          <w:tcPr>
            <w:tcW w:w="2824" w:type="dxa"/>
          </w:tcPr>
          <w:p w:rsidR="004D795D" w:rsidRPr="00676313" w:rsidRDefault="004D795D" w:rsidP="00676313">
            <w:pPr>
              <w:spacing w:line="240" w:lineRule="auto"/>
              <w:rPr>
                <w:color w:val="000000"/>
              </w:rPr>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6313">
        <w:tc>
          <w:tcPr>
            <w:tcW w:w="647" w:type="dxa"/>
          </w:tcPr>
          <w:p w:rsidR="004D795D" w:rsidRPr="0031224D" w:rsidRDefault="004D795D" w:rsidP="00814305">
            <w:pPr>
              <w:spacing w:line="240" w:lineRule="auto"/>
              <w:jc w:val="center"/>
            </w:pPr>
            <w:r w:rsidRPr="0031224D">
              <w:t>7</w:t>
            </w:r>
          </w:p>
        </w:tc>
        <w:tc>
          <w:tcPr>
            <w:tcW w:w="1491" w:type="dxa"/>
          </w:tcPr>
          <w:p w:rsidR="004D795D" w:rsidRPr="00676313" w:rsidRDefault="004D795D" w:rsidP="00670945">
            <w:pPr>
              <w:spacing w:line="240" w:lineRule="auto"/>
              <w:jc w:val="center"/>
            </w:pPr>
            <w:r w:rsidRPr="00676313">
              <w:rPr>
                <w:color w:val="000000"/>
              </w:rPr>
              <w:t>2.2.3</w:t>
            </w:r>
          </w:p>
        </w:tc>
        <w:tc>
          <w:tcPr>
            <w:tcW w:w="2824" w:type="dxa"/>
          </w:tcPr>
          <w:p w:rsidR="004D795D" w:rsidRPr="00676313" w:rsidRDefault="004D795D" w:rsidP="00676313">
            <w:pPr>
              <w:spacing w:line="240" w:lineRule="auto"/>
              <w:rPr>
                <w:color w:val="000000"/>
              </w:rPr>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6313">
        <w:tc>
          <w:tcPr>
            <w:tcW w:w="647" w:type="dxa"/>
          </w:tcPr>
          <w:p w:rsidR="004D795D" w:rsidRPr="0031224D" w:rsidRDefault="004D795D" w:rsidP="00814305">
            <w:pPr>
              <w:spacing w:line="240" w:lineRule="auto"/>
              <w:jc w:val="center"/>
            </w:pPr>
            <w:r w:rsidRPr="0031224D">
              <w:t>8</w:t>
            </w:r>
          </w:p>
        </w:tc>
        <w:tc>
          <w:tcPr>
            <w:tcW w:w="1491" w:type="dxa"/>
          </w:tcPr>
          <w:p w:rsidR="004D795D" w:rsidRPr="00676313" w:rsidRDefault="004D795D" w:rsidP="00670945">
            <w:pPr>
              <w:spacing w:line="240" w:lineRule="auto"/>
              <w:jc w:val="center"/>
            </w:pPr>
            <w:r w:rsidRPr="00676313">
              <w:rPr>
                <w:color w:val="000000"/>
              </w:rPr>
              <w:t>2.2</w:t>
            </w:r>
            <w:r w:rsidRPr="00676313">
              <w:rPr>
                <w:color w:val="000000"/>
                <w:lang w:val="id-ID"/>
              </w:rPr>
              <w:t>.</w:t>
            </w:r>
            <w:r w:rsidRPr="00676313">
              <w:rPr>
                <w:color w:val="000000"/>
              </w:rPr>
              <w:t>4</w:t>
            </w:r>
          </w:p>
        </w:tc>
        <w:tc>
          <w:tcPr>
            <w:tcW w:w="2824" w:type="dxa"/>
          </w:tcPr>
          <w:p w:rsidR="004D795D" w:rsidRPr="00676313" w:rsidRDefault="004D795D" w:rsidP="00676313">
            <w:pPr>
              <w:spacing w:line="240" w:lineRule="auto"/>
              <w:rPr>
                <w:color w:val="000000"/>
              </w:rPr>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6313">
        <w:tc>
          <w:tcPr>
            <w:tcW w:w="647" w:type="dxa"/>
          </w:tcPr>
          <w:p w:rsidR="004D795D" w:rsidRPr="0031224D" w:rsidRDefault="004D795D" w:rsidP="00814305">
            <w:pPr>
              <w:spacing w:line="240" w:lineRule="auto"/>
              <w:jc w:val="center"/>
            </w:pPr>
            <w:r w:rsidRPr="0031224D">
              <w:t>9</w:t>
            </w:r>
          </w:p>
        </w:tc>
        <w:tc>
          <w:tcPr>
            <w:tcW w:w="1491" w:type="dxa"/>
          </w:tcPr>
          <w:p w:rsidR="004D795D" w:rsidRPr="00676313" w:rsidRDefault="004D795D" w:rsidP="00670945">
            <w:pPr>
              <w:spacing w:line="240" w:lineRule="auto"/>
              <w:jc w:val="center"/>
            </w:pPr>
            <w:r w:rsidRPr="00676313">
              <w:t>2.3</w:t>
            </w:r>
            <w:r w:rsidRPr="00676313">
              <w:rPr>
                <w:color w:val="000000"/>
              </w:rPr>
              <w:t xml:space="preserve">  </w:t>
            </w:r>
          </w:p>
        </w:tc>
        <w:tc>
          <w:tcPr>
            <w:tcW w:w="2824" w:type="dxa"/>
          </w:tcPr>
          <w:p w:rsidR="004D795D" w:rsidRPr="00676313" w:rsidRDefault="004D795D" w:rsidP="00676313">
            <w:pPr>
              <w:spacing w:line="240" w:lineRule="auto"/>
              <w:rPr>
                <w:color w:val="000000"/>
              </w:rPr>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6313">
        <w:tc>
          <w:tcPr>
            <w:tcW w:w="647" w:type="dxa"/>
          </w:tcPr>
          <w:p w:rsidR="004D795D" w:rsidRPr="0031224D" w:rsidRDefault="004D795D" w:rsidP="00814305">
            <w:pPr>
              <w:spacing w:line="240" w:lineRule="auto"/>
              <w:jc w:val="center"/>
            </w:pPr>
            <w:r w:rsidRPr="0031224D">
              <w:t>10</w:t>
            </w:r>
          </w:p>
        </w:tc>
        <w:tc>
          <w:tcPr>
            <w:tcW w:w="1491" w:type="dxa"/>
          </w:tcPr>
          <w:p w:rsidR="004D795D" w:rsidRPr="00676313" w:rsidRDefault="004D795D" w:rsidP="00670945">
            <w:pPr>
              <w:spacing w:line="240" w:lineRule="auto"/>
              <w:jc w:val="center"/>
            </w:pPr>
            <w:r w:rsidRPr="00676313">
              <w:t>2.4</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11</w:t>
            </w:r>
          </w:p>
        </w:tc>
        <w:tc>
          <w:tcPr>
            <w:tcW w:w="1491" w:type="dxa"/>
          </w:tcPr>
          <w:p w:rsidR="004D795D" w:rsidRPr="00676313" w:rsidRDefault="004D795D" w:rsidP="00670945">
            <w:pPr>
              <w:spacing w:line="240" w:lineRule="auto"/>
              <w:jc w:val="center"/>
            </w:pPr>
            <w:r w:rsidRPr="00676313">
              <w:t>2.5</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12</w:t>
            </w:r>
          </w:p>
        </w:tc>
        <w:tc>
          <w:tcPr>
            <w:tcW w:w="1491" w:type="dxa"/>
          </w:tcPr>
          <w:p w:rsidR="004D795D" w:rsidRPr="00676313" w:rsidRDefault="004D795D" w:rsidP="00670945">
            <w:pPr>
              <w:spacing w:line="240" w:lineRule="auto"/>
              <w:jc w:val="center"/>
            </w:pPr>
            <w:r w:rsidRPr="00676313">
              <w:t>2.6</w:t>
            </w:r>
          </w:p>
        </w:tc>
        <w:tc>
          <w:tcPr>
            <w:tcW w:w="2824" w:type="dxa"/>
          </w:tcPr>
          <w:p w:rsidR="004D795D" w:rsidRPr="00676313" w:rsidRDefault="004D795D" w:rsidP="00676313">
            <w:pPr>
              <w:spacing w:line="240" w:lineRule="auto"/>
              <w:rPr>
                <w:color w:val="000000"/>
              </w:rPr>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13</w:t>
            </w:r>
          </w:p>
        </w:tc>
        <w:tc>
          <w:tcPr>
            <w:tcW w:w="1491" w:type="dxa"/>
          </w:tcPr>
          <w:p w:rsidR="004D795D" w:rsidRPr="00676313" w:rsidRDefault="004D795D" w:rsidP="00670945">
            <w:pPr>
              <w:spacing w:line="240" w:lineRule="auto"/>
              <w:jc w:val="center"/>
            </w:pPr>
            <w:r w:rsidRPr="00676313">
              <w:rPr>
                <w:color w:val="000000"/>
                <w:lang w:val="id-ID"/>
              </w:rPr>
              <w:t>3.1</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14</w:t>
            </w:r>
          </w:p>
        </w:tc>
        <w:tc>
          <w:tcPr>
            <w:tcW w:w="1491" w:type="dxa"/>
          </w:tcPr>
          <w:p w:rsidR="004D795D" w:rsidRPr="00676313" w:rsidRDefault="004D795D" w:rsidP="00670945">
            <w:pPr>
              <w:spacing w:line="240" w:lineRule="auto"/>
              <w:jc w:val="center"/>
              <w:rPr>
                <w:color w:val="000000"/>
                <w:lang w:val="id-ID"/>
              </w:rPr>
            </w:pPr>
            <w:r w:rsidRPr="00676313">
              <w:rPr>
                <w:color w:val="000000"/>
                <w:lang w:val="id-ID"/>
              </w:rPr>
              <w:t>3.2.1.1</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15</w:t>
            </w:r>
          </w:p>
        </w:tc>
        <w:tc>
          <w:tcPr>
            <w:tcW w:w="1491" w:type="dxa"/>
          </w:tcPr>
          <w:p w:rsidR="004D795D" w:rsidRPr="00676313" w:rsidRDefault="004D795D" w:rsidP="00670945">
            <w:pPr>
              <w:spacing w:line="240" w:lineRule="auto"/>
              <w:jc w:val="center"/>
              <w:rPr>
                <w:color w:val="000000"/>
                <w:lang w:val="id-ID"/>
              </w:rPr>
            </w:pPr>
            <w:r w:rsidRPr="00676313">
              <w:t>3.2.</w:t>
            </w:r>
            <w:r w:rsidRPr="00676313">
              <w:rPr>
                <w:lang w:val="id-ID"/>
              </w:rPr>
              <w:t>1.2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16</w:t>
            </w:r>
          </w:p>
        </w:tc>
        <w:tc>
          <w:tcPr>
            <w:tcW w:w="1491" w:type="dxa"/>
          </w:tcPr>
          <w:p w:rsidR="004D795D" w:rsidRPr="00676313" w:rsidRDefault="004D795D" w:rsidP="00670945">
            <w:pPr>
              <w:spacing w:line="240" w:lineRule="auto"/>
              <w:jc w:val="center"/>
            </w:pPr>
            <w:r w:rsidRPr="00676313">
              <w:t>3.2.</w:t>
            </w:r>
            <w:r w:rsidRPr="00676313">
              <w:rPr>
                <w:lang w:val="id-ID"/>
              </w:rPr>
              <w:t>1.</w:t>
            </w:r>
            <w:r w:rsidRPr="00676313">
              <w:t>3</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17</w:t>
            </w:r>
          </w:p>
        </w:tc>
        <w:tc>
          <w:tcPr>
            <w:tcW w:w="1491" w:type="dxa"/>
          </w:tcPr>
          <w:p w:rsidR="004D795D" w:rsidRPr="00676313" w:rsidRDefault="004D795D" w:rsidP="00670945">
            <w:pPr>
              <w:spacing w:line="240" w:lineRule="auto"/>
              <w:jc w:val="center"/>
              <w:rPr>
                <w:lang w:val="id-ID"/>
              </w:rPr>
            </w:pPr>
            <w:r w:rsidRPr="00676313">
              <w:rPr>
                <w:lang w:val="id-ID"/>
              </w:rPr>
              <w:t>3.2.1.4</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18</w:t>
            </w:r>
          </w:p>
        </w:tc>
        <w:tc>
          <w:tcPr>
            <w:tcW w:w="1491" w:type="dxa"/>
          </w:tcPr>
          <w:p w:rsidR="004D795D" w:rsidRPr="00676313" w:rsidRDefault="004D795D" w:rsidP="00670945">
            <w:pPr>
              <w:spacing w:line="240" w:lineRule="auto"/>
              <w:jc w:val="center"/>
              <w:rPr>
                <w:lang w:val="id-ID"/>
              </w:rPr>
            </w:pPr>
            <w:r w:rsidRPr="00676313">
              <w:rPr>
                <w:lang w:val="id-ID"/>
              </w:rPr>
              <w:t>3.2.2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19</w:t>
            </w:r>
          </w:p>
        </w:tc>
        <w:tc>
          <w:tcPr>
            <w:tcW w:w="1491" w:type="dxa"/>
          </w:tcPr>
          <w:p w:rsidR="004D795D" w:rsidRPr="00676313" w:rsidRDefault="004D795D" w:rsidP="00670945">
            <w:pPr>
              <w:spacing w:line="240" w:lineRule="auto"/>
              <w:jc w:val="center"/>
              <w:rPr>
                <w:color w:val="000000" w:themeColor="text1"/>
              </w:rPr>
            </w:pPr>
            <w:r w:rsidRPr="00676313">
              <w:rPr>
                <w:color w:val="000000" w:themeColor="text1"/>
                <w:lang w:val="id-ID"/>
              </w:rPr>
              <w:t>3.3.1.1</w:t>
            </w:r>
            <w:r w:rsidRPr="00676313">
              <w:rPr>
                <w:color w:val="000000" w:themeColor="text1"/>
                <w:lang w:val="fi-FI"/>
              </w:rPr>
              <w:t xml:space="preserve">  </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20</w:t>
            </w:r>
          </w:p>
        </w:tc>
        <w:tc>
          <w:tcPr>
            <w:tcW w:w="1491" w:type="dxa"/>
          </w:tcPr>
          <w:p w:rsidR="004D795D" w:rsidRPr="00676313" w:rsidRDefault="004D795D" w:rsidP="00670945">
            <w:pPr>
              <w:spacing w:line="240" w:lineRule="auto"/>
              <w:jc w:val="center"/>
              <w:rPr>
                <w:color w:val="000000" w:themeColor="text1"/>
                <w:lang w:val="id-ID"/>
              </w:rPr>
            </w:pPr>
            <w:r w:rsidRPr="00676313">
              <w:rPr>
                <w:color w:val="000000" w:themeColor="text1"/>
                <w:lang w:val="id-ID"/>
              </w:rPr>
              <w:t>3.3.1.2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21</w:t>
            </w:r>
          </w:p>
        </w:tc>
        <w:tc>
          <w:tcPr>
            <w:tcW w:w="1491" w:type="dxa"/>
          </w:tcPr>
          <w:p w:rsidR="004D795D" w:rsidRPr="00676313" w:rsidRDefault="004D795D" w:rsidP="00670945">
            <w:pPr>
              <w:spacing w:line="240" w:lineRule="auto"/>
              <w:jc w:val="center"/>
              <w:rPr>
                <w:color w:val="000000" w:themeColor="text1"/>
                <w:lang w:val="id-ID"/>
              </w:rPr>
            </w:pPr>
            <w:r w:rsidRPr="00676313">
              <w:rPr>
                <w:color w:val="000000" w:themeColor="text1"/>
                <w:lang w:val="fi-FI"/>
              </w:rPr>
              <w:t>3.</w:t>
            </w:r>
            <w:r w:rsidRPr="00676313">
              <w:rPr>
                <w:color w:val="000000" w:themeColor="text1"/>
                <w:lang w:val="id-ID"/>
              </w:rPr>
              <w:t>3</w:t>
            </w:r>
            <w:r w:rsidRPr="00676313">
              <w:rPr>
                <w:color w:val="000000" w:themeColor="text1"/>
                <w:lang w:val="fi-FI"/>
              </w:rPr>
              <w:t>.</w:t>
            </w:r>
            <w:r w:rsidRPr="00676313">
              <w:rPr>
                <w:color w:val="000000" w:themeColor="text1"/>
                <w:lang w:val="id-ID"/>
              </w:rPr>
              <w:t>2.1.1</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22</w:t>
            </w:r>
          </w:p>
        </w:tc>
        <w:tc>
          <w:tcPr>
            <w:tcW w:w="1491" w:type="dxa"/>
          </w:tcPr>
          <w:p w:rsidR="004D795D" w:rsidRPr="00676313" w:rsidRDefault="004D795D" w:rsidP="00670945">
            <w:pPr>
              <w:spacing w:line="240" w:lineRule="auto"/>
              <w:jc w:val="center"/>
              <w:rPr>
                <w:color w:val="000000" w:themeColor="text1"/>
                <w:lang w:val="id-ID"/>
              </w:rPr>
            </w:pPr>
            <w:r w:rsidRPr="00676313">
              <w:rPr>
                <w:color w:val="000000" w:themeColor="text1"/>
                <w:lang w:val="id-ID"/>
              </w:rPr>
              <w:t>3.3.2.1.2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23</w:t>
            </w:r>
          </w:p>
        </w:tc>
        <w:tc>
          <w:tcPr>
            <w:tcW w:w="1491" w:type="dxa"/>
          </w:tcPr>
          <w:p w:rsidR="004D795D" w:rsidRPr="00676313" w:rsidRDefault="004D795D" w:rsidP="00670945">
            <w:pPr>
              <w:spacing w:line="240" w:lineRule="auto"/>
              <w:jc w:val="center"/>
              <w:rPr>
                <w:color w:val="000000" w:themeColor="text1"/>
                <w:lang w:val="fi-FI"/>
              </w:rPr>
            </w:pPr>
            <w:r w:rsidRPr="00676313">
              <w:rPr>
                <w:color w:val="000000" w:themeColor="text1"/>
                <w:lang w:val="es-ES"/>
              </w:rPr>
              <w:t>3.</w:t>
            </w:r>
            <w:r w:rsidRPr="00676313">
              <w:rPr>
                <w:color w:val="000000" w:themeColor="text1"/>
                <w:lang w:val="id-ID"/>
              </w:rPr>
              <w:t>3</w:t>
            </w:r>
            <w:r w:rsidRPr="00676313">
              <w:rPr>
                <w:color w:val="000000" w:themeColor="text1"/>
                <w:lang w:val="es-ES"/>
              </w:rPr>
              <w:t>.2</w:t>
            </w:r>
            <w:r w:rsidRPr="00676313">
              <w:rPr>
                <w:color w:val="000000" w:themeColor="text1"/>
                <w:lang w:val="id-ID"/>
              </w:rPr>
              <w:t>.2.1</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24</w:t>
            </w:r>
          </w:p>
        </w:tc>
        <w:tc>
          <w:tcPr>
            <w:tcW w:w="1491" w:type="dxa"/>
          </w:tcPr>
          <w:p w:rsidR="004D795D" w:rsidRPr="00676313" w:rsidRDefault="004D795D" w:rsidP="00670945">
            <w:pPr>
              <w:spacing w:line="240" w:lineRule="auto"/>
              <w:jc w:val="center"/>
              <w:rPr>
                <w:color w:val="000000" w:themeColor="text1"/>
                <w:lang w:val="id-ID"/>
              </w:rPr>
            </w:pPr>
            <w:r w:rsidRPr="00676313">
              <w:rPr>
                <w:color w:val="000000" w:themeColor="text1"/>
                <w:lang w:val="id-ID"/>
              </w:rPr>
              <w:t>3.3.2.2.2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25</w:t>
            </w:r>
          </w:p>
        </w:tc>
        <w:tc>
          <w:tcPr>
            <w:tcW w:w="1491" w:type="dxa"/>
          </w:tcPr>
          <w:p w:rsidR="004D795D" w:rsidRPr="00676313" w:rsidRDefault="004D795D" w:rsidP="00670945">
            <w:pPr>
              <w:spacing w:line="240" w:lineRule="auto"/>
              <w:jc w:val="center"/>
            </w:pPr>
            <w:r w:rsidRPr="00676313">
              <w:rPr>
                <w:lang w:val="id-ID"/>
              </w:rPr>
              <w:t>3.3.3</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26</w:t>
            </w:r>
          </w:p>
        </w:tc>
        <w:tc>
          <w:tcPr>
            <w:tcW w:w="1491" w:type="dxa"/>
          </w:tcPr>
          <w:p w:rsidR="004D795D" w:rsidRPr="00676313" w:rsidRDefault="004D795D" w:rsidP="00670945">
            <w:pPr>
              <w:spacing w:line="240" w:lineRule="auto"/>
              <w:jc w:val="center"/>
              <w:rPr>
                <w:lang w:val="id-ID"/>
              </w:rPr>
            </w:pPr>
            <w:r w:rsidRPr="00676313">
              <w:rPr>
                <w:bCs/>
                <w:noProof/>
                <w:color w:val="000000"/>
              </w:rPr>
              <w:t>3</w:t>
            </w:r>
            <w:r w:rsidRPr="00676313">
              <w:rPr>
                <w:bCs/>
                <w:noProof/>
                <w:color w:val="000000"/>
                <w:lang w:val="id-ID"/>
              </w:rPr>
              <w:t>.4.1</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27</w:t>
            </w:r>
          </w:p>
        </w:tc>
        <w:tc>
          <w:tcPr>
            <w:tcW w:w="1491" w:type="dxa"/>
          </w:tcPr>
          <w:p w:rsidR="004D795D" w:rsidRPr="00676313" w:rsidRDefault="004D795D" w:rsidP="00670945">
            <w:pPr>
              <w:spacing w:line="240" w:lineRule="auto"/>
              <w:jc w:val="center"/>
              <w:rPr>
                <w:lang w:val="id-ID"/>
              </w:rPr>
            </w:pPr>
            <w:r w:rsidRPr="00676313">
              <w:rPr>
                <w:bCs/>
                <w:lang w:val="id-ID"/>
              </w:rPr>
              <w:t>3.4.2.1</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28</w:t>
            </w:r>
          </w:p>
        </w:tc>
        <w:tc>
          <w:tcPr>
            <w:tcW w:w="1491" w:type="dxa"/>
          </w:tcPr>
          <w:p w:rsidR="004D795D" w:rsidRPr="00676313" w:rsidRDefault="004D795D" w:rsidP="00670945">
            <w:pPr>
              <w:spacing w:line="240" w:lineRule="auto"/>
              <w:jc w:val="center"/>
              <w:rPr>
                <w:bCs/>
                <w:lang w:val="id-ID"/>
              </w:rPr>
            </w:pPr>
            <w:r w:rsidRPr="00676313">
              <w:rPr>
                <w:bCs/>
                <w:noProof/>
                <w:color w:val="000000"/>
              </w:rPr>
              <w:t>3</w:t>
            </w:r>
            <w:r w:rsidRPr="00676313">
              <w:rPr>
                <w:bCs/>
                <w:noProof/>
                <w:color w:val="000000"/>
                <w:lang w:val="id-ID"/>
              </w:rPr>
              <w:t>.4.2.2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29</w:t>
            </w:r>
          </w:p>
        </w:tc>
        <w:tc>
          <w:tcPr>
            <w:tcW w:w="1491" w:type="dxa"/>
          </w:tcPr>
          <w:p w:rsidR="004D795D" w:rsidRPr="00676313" w:rsidRDefault="004D795D" w:rsidP="00670945">
            <w:pPr>
              <w:spacing w:line="240" w:lineRule="auto"/>
              <w:jc w:val="center"/>
              <w:rPr>
                <w:bCs/>
                <w:noProof/>
                <w:color w:val="000000"/>
              </w:rPr>
            </w:pPr>
            <w:r w:rsidRPr="00676313">
              <w:rPr>
                <w:lang w:val="id-ID"/>
              </w:rPr>
              <w:t>3.5</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30</w:t>
            </w:r>
          </w:p>
        </w:tc>
        <w:tc>
          <w:tcPr>
            <w:tcW w:w="1491" w:type="dxa"/>
          </w:tcPr>
          <w:p w:rsidR="004D795D" w:rsidRPr="00676313" w:rsidRDefault="004D795D" w:rsidP="00670945">
            <w:pPr>
              <w:spacing w:line="240" w:lineRule="auto"/>
              <w:jc w:val="center"/>
              <w:rPr>
                <w:lang w:val="id-ID"/>
              </w:rPr>
            </w:pPr>
            <w:r w:rsidRPr="00676313">
              <w:t>3</w:t>
            </w:r>
            <w:r w:rsidRPr="00676313">
              <w:rPr>
                <w:lang w:val="id-ID"/>
              </w:rPr>
              <w:t>.6</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31</w:t>
            </w:r>
          </w:p>
        </w:tc>
        <w:tc>
          <w:tcPr>
            <w:tcW w:w="1491" w:type="dxa"/>
          </w:tcPr>
          <w:p w:rsidR="004D795D" w:rsidRPr="00676313" w:rsidRDefault="004D795D" w:rsidP="00670945">
            <w:pPr>
              <w:spacing w:line="240" w:lineRule="auto"/>
              <w:jc w:val="center"/>
            </w:pPr>
            <w:r w:rsidRPr="00676313">
              <w:rPr>
                <w:lang w:val="id-ID"/>
              </w:rPr>
              <w:t>3.7.1</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lastRenderedPageBreak/>
              <w:t>32</w:t>
            </w:r>
          </w:p>
        </w:tc>
        <w:tc>
          <w:tcPr>
            <w:tcW w:w="1491" w:type="dxa"/>
          </w:tcPr>
          <w:p w:rsidR="004D795D" w:rsidRPr="00676313" w:rsidRDefault="004D795D" w:rsidP="00670945">
            <w:pPr>
              <w:spacing w:line="240" w:lineRule="auto"/>
              <w:jc w:val="center"/>
              <w:rPr>
                <w:lang w:val="id-ID"/>
              </w:rPr>
            </w:pPr>
            <w:r w:rsidRPr="00676313">
              <w:rPr>
                <w:lang w:val="id-ID"/>
              </w:rPr>
              <w:t>3.7.2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33</w:t>
            </w:r>
          </w:p>
        </w:tc>
        <w:tc>
          <w:tcPr>
            <w:tcW w:w="1491" w:type="dxa"/>
          </w:tcPr>
          <w:p w:rsidR="004D795D" w:rsidRPr="00676313" w:rsidRDefault="004D795D" w:rsidP="00670945">
            <w:pPr>
              <w:spacing w:line="240" w:lineRule="auto"/>
              <w:jc w:val="center"/>
              <w:rPr>
                <w:lang w:val="id-ID"/>
              </w:rPr>
            </w:pPr>
            <w:r w:rsidRPr="00676313">
              <w:t>3.</w:t>
            </w:r>
            <w:r w:rsidRPr="00676313">
              <w:rPr>
                <w:lang w:val="id-ID"/>
              </w:rPr>
              <w:t>8.1.1</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34</w:t>
            </w:r>
          </w:p>
        </w:tc>
        <w:tc>
          <w:tcPr>
            <w:tcW w:w="1491" w:type="dxa"/>
          </w:tcPr>
          <w:p w:rsidR="004D795D" w:rsidRPr="00676313" w:rsidRDefault="004D795D" w:rsidP="00670945">
            <w:pPr>
              <w:spacing w:line="240" w:lineRule="auto"/>
              <w:jc w:val="center"/>
              <w:rPr>
                <w:lang w:val="id-ID"/>
              </w:rPr>
            </w:pPr>
            <w:r w:rsidRPr="00676313">
              <w:rPr>
                <w:iCs/>
                <w:noProof/>
                <w:lang w:val="id-ID"/>
              </w:rPr>
              <w:t>3.8.1.2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35</w:t>
            </w:r>
          </w:p>
        </w:tc>
        <w:tc>
          <w:tcPr>
            <w:tcW w:w="1491" w:type="dxa"/>
          </w:tcPr>
          <w:p w:rsidR="004D795D" w:rsidRPr="00676313" w:rsidRDefault="004D795D" w:rsidP="00670945">
            <w:pPr>
              <w:spacing w:line="240" w:lineRule="auto"/>
              <w:jc w:val="center"/>
              <w:rPr>
                <w:lang w:val="id-ID"/>
              </w:rPr>
            </w:pPr>
            <w:r w:rsidRPr="00676313">
              <w:rPr>
                <w:lang w:val="sv-SE"/>
              </w:rPr>
              <w:t>3</w:t>
            </w:r>
            <w:r w:rsidRPr="00676313">
              <w:rPr>
                <w:lang w:val="id-ID"/>
              </w:rPr>
              <w:t>.8</w:t>
            </w:r>
            <w:r w:rsidRPr="00676313">
              <w:rPr>
                <w:lang w:val="sv-SE"/>
              </w:rPr>
              <w:t xml:space="preserve">.2 </w:t>
            </w:r>
            <w:r w:rsidRPr="00676313">
              <w:rPr>
                <w:lang w:val="id-ID"/>
              </w:rPr>
              <w:t xml:space="preserve"> </w:t>
            </w:r>
            <w:r w:rsidRPr="00676313">
              <w:rPr>
                <w:lang w:val="sv-SE"/>
              </w:rPr>
              <w:t xml:space="preserve"> </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36</w:t>
            </w:r>
          </w:p>
        </w:tc>
        <w:tc>
          <w:tcPr>
            <w:tcW w:w="1491" w:type="dxa"/>
          </w:tcPr>
          <w:p w:rsidR="004D795D" w:rsidRPr="00676313" w:rsidRDefault="004D795D" w:rsidP="00670945">
            <w:pPr>
              <w:spacing w:line="240" w:lineRule="auto"/>
              <w:jc w:val="center"/>
              <w:rPr>
                <w:lang w:val="id-ID"/>
              </w:rPr>
            </w:pPr>
            <w:r w:rsidRPr="00676313">
              <w:rPr>
                <w:lang w:val="id-ID"/>
              </w:rPr>
              <w:t>3.9</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37</w:t>
            </w:r>
          </w:p>
        </w:tc>
        <w:tc>
          <w:tcPr>
            <w:tcW w:w="1491" w:type="dxa"/>
          </w:tcPr>
          <w:p w:rsidR="004D795D" w:rsidRPr="00676313" w:rsidRDefault="004D795D" w:rsidP="00670945">
            <w:pPr>
              <w:spacing w:line="240" w:lineRule="auto"/>
              <w:jc w:val="center"/>
              <w:rPr>
                <w:lang w:val="id-ID"/>
              </w:rPr>
            </w:pPr>
            <w:r w:rsidRPr="00676313">
              <w:rPr>
                <w:noProof/>
                <w:color w:val="000000"/>
                <w:lang w:val="id-ID"/>
              </w:rPr>
              <w:t>4.1</w:t>
            </w:r>
          </w:p>
        </w:tc>
        <w:tc>
          <w:tcPr>
            <w:tcW w:w="2824" w:type="dxa"/>
          </w:tcPr>
          <w:p w:rsidR="004D795D" w:rsidRPr="00676313" w:rsidRDefault="004D795D" w:rsidP="00676313">
            <w:pPr>
              <w:spacing w:line="240" w:lineRule="auto"/>
              <w:rPr>
                <w:color w:val="000000"/>
              </w:rPr>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38</w:t>
            </w:r>
          </w:p>
        </w:tc>
        <w:tc>
          <w:tcPr>
            <w:tcW w:w="1491" w:type="dxa"/>
          </w:tcPr>
          <w:p w:rsidR="004D795D" w:rsidRPr="00676313" w:rsidRDefault="004D795D" w:rsidP="00670945">
            <w:pPr>
              <w:spacing w:line="240" w:lineRule="auto"/>
              <w:jc w:val="center"/>
              <w:rPr>
                <w:lang w:val="id-ID"/>
              </w:rPr>
            </w:pPr>
            <w:r w:rsidRPr="00676313">
              <w:rPr>
                <w:noProof/>
                <w:lang w:val="id-ID"/>
              </w:rPr>
              <w:t xml:space="preserve">4.2.1 </w:t>
            </w:r>
            <w:r w:rsidRPr="00676313">
              <w:rPr>
                <w:noProof/>
              </w:rPr>
              <w:t xml:space="preserve"> </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39</w:t>
            </w:r>
          </w:p>
        </w:tc>
        <w:tc>
          <w:tcPr>
            <w:tcW w:w="1491" w:type="dxa"/>
          </w:tcPr>
          <w:p w:rsidR="004D795D" w:rsidRPr="00676313" w:rsidRDefault="004D795D" w:rsidP="00670945">
            <w:pPr>
              <w:spacing w:line="240" w:lineRule="auto"/>
              <w:jc w:val="center"/>
              <w:rPr>
                <w:lang w:val="id-ID"/>
              </w:rPr>
            </w:pPr>
            <w:r w:rsidRPr="00676313">
              <w:rPr>
                <w:noProof/>
                <w:lang w:val="id-ID"/>
              </w:rPr>
              <w:t>4.2.2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40</w:t>
            </w:r>
          </w:p>
        </w:tc>
        <w:tc>
          <w:tcPr>
            <w:tcW w:w="1491" w:type="dxa"/>
          </w:tcPr>
          <w:p w:rsidR="004D795D" w:rsidRPr="00676313" w:rsidRDefault="004D795D" w:rsidP="00670945">
            <w:pPr>
              <w:spacing w:line="240" w:lineRule="auto"/>
              <w:jc w:val="center"/>
              <w:rPr>
                <w:color w:val="000000" w:themeColor="text1"/>
                <w:lang w:val="id-ID"/>
              </w:rPr>
            </w:pPr>
            <w:r w:rsidRPr="00676313">
              <w:rPr>
                <w:color w:val="000000" w:themeColor="text1"/>
                <w:lang w:val="sv-SE"/>
              </w:rPr>
              <w:t>4.3.1</w:t>
            </w:r>
            <w:r w:rsidRPr="00676313">
              <w:rPr>
                <w:color w:val="000000" w:themeColor="text1"/>
                <w:lang w:val="id-ID"/>
              </w:rPr>
              <w:t>.1.1.a</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6313">
        <w:trPr>
          <w:trHeight w:val="262"/>
        </w:trPr>
        <w:tc>
          <w:tcPr>
            <w:tcW w:w="647" w:type="dxa"/>
          </w:tcPr>
          <w:p w:rsidR="004D795D" w:rsidRPr="0069255B" w:rsidRDefault="004D795D" w:rsidP="00814305">
            <w:pPr>
              <w:spacing w:line="240" w:lineRule="auto"/>
              <w:jc w:val="center"/>
              <w:rPr>
                <w:lang w:val="id-ID"/>
              </w:rPr>
            </w:pPr>
            <w:r>
              <w:rPr>
                <w:lang w:val="id-ID"/>
              </w:rPr>
              <w:t>41</w:t>
            </w:r>
          </w:p>
        </w:tc>
        <w:tc>
          <w:tcPr>
            <w:tcW w:w="1491" w:type="dxa"/>
          </w:tcPr>
          <w:p w:rsidR="004D795D" w:rsidRPr="00676313" w:rsidRDefault="004D795D" w:rsidP="00670945">
            <w:pPr>
              <w:spacing w:line="240" w:lineRule="auto"/>
              <w:jc w:val="center"/>
              <w:rPr>
                <w:color w:val="000000" w:themeColor="text1"/>
                <w:lang w:val="id-ID"/>
              </w:rPr>
            </w:pPr>
            <w:r w:rsidRPr="00676313">
              <w:rPr>
                <w:color w:val="000000" w:themeColor="text1"/>
                <w:lang w:val="id-ID"/>
              </w:rPr>
              <w:t>4.3.1.1.1.b</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tcPr>
          <w:p w:rsidR="004D795D" w:rsidRPr="0031224D" w:rsidRDefault="004D795D" w:rsidP="002A68C3">
            <w:pPr>
              <w:spacing w:line="240" w:lineRule="auto"/>
              <w:jc w:val="left"/>
              <w:rPr>
                <w:b/>
                <w:bCs/>
              </w:rPr>
            </w:pPr>
          </w:p>
        </w:tc>
      </w:tr>
      <w:tr w:rsidR="004D795D" w:rsidRPr="0031224D" w:rsidTr="00670945">
        <w:tc>
          <w:tcPr>
            <w:tcW w:w="647" w:type="dxa"/>
          </w:tcPr>
          <w:p w:rsidR="004D795D" w:rsidRPr="0031224D" w:rsidRDefault="004D795D" w:rsidP="00814305">
            <w:pPr>
              <w:spacing w:line="240" w:lineRule="auto"/>
              <w:jc w:val="center"/>
            </w:pPr>
            <w:r w:rsidRPr="0031224D">
              <w:t>42</w:t>
            </w:r>
          </w:p>
        </w:tc>
        <w:tc>
          <w:tcPr>
            <w:tcW w:w="1491" w:type="dxa"/>
          </w:tcPr>
          <w:p w:rsidR="004D795D" w:rsidRPr="00676313" w:rsidRDefault="004D795D" w:rsidP="00670945">
            <w:pPr>
              <w:spacing w:line="240" w:lineRule="auto"/>
              <w:jc w:val="center"/>
              <w:rPr>
                <w:color w:val="000000" w:themeColor="text1"/>
                <w:lang w:val="id-ID"/>
              </w:rPr>
            </w:pPr>
            <w:r w:rsidRPr="00676313">
              <w:rPr>
                <w:color w:val="000000" w:themeColor="text1"/>
                <w:lang w:val="id-ID"/>
              </w:rPr>
              <w:t>4.3.1.1.2.a</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43</w:t>
            </w:r>
          </w:p>
        </w:tc>
        <w:tc>
          <w:tcPr>
            <w:tcW w:w="1491" w:type="dxa"/>
          </w:tcPr>
          <w:p w:rsidR="004D795D" w:rsidRPr="00676313" w:rsidRDefault="004D795D" w:rsidP="00670945">
            <w:pPr>
              <w:spacing w:line="240" w:lineRule="auto"/>
              <w:jc w:val="center"/>
              <w:rPr>
                <w:color w:val="000000" w:themeColor="text1"/>
                <w:lang w:val="id-ID"/>
              </w:rPr>
            </w:pPr>
            <w:r w:rsidRPr="00676313">
              <w:rPr>
                <w:color w:val="000000" w:themeColor="text1"/>
                <w:lang w:val="id-ID"/>
              </w:rPr>
              <w:t>4.3.1.1.2.b</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44</w:t>
            </w:r>
          </w:p>
        </w:tc>
        <w:tc>
          <w:tcPr>
            <w:tcW w:w="1491" w:type="dxa"/>
          </w:tcPr>
          <w:p w:rsidR="004D795D" w:rsidRPr="00676313" w:rsidRDefault="004D795D" w:rsidP="00670945">
            <w:pPr>
              <w:spacing w:line="240" w:lineRule="auto"/>
              <w:jc w:val="center"/>
              <w:rPr>
                <w:color w:val="000000" w:themeColor="text1"/>
                <w:lang w:val="id-ID"/>
              </w:rPr>
            </w:pPr>
            <w:r w:rsidRPr="00676313">
              <w:rPr>
                <w:color w:val="000000" w:themeColor="text1"/>
                <w:lang w:val="id-ID"/>
              </w:rPr>
              <w:t>4.3.1.1.3.a</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45</w:t>
            </w:r>
          </w:p>
        </w:tc>
        <w:tc>
          <w:tcPr>
            <w:tcW w:w="1491" w:type="dxa"/>
          </w:tcPr>
          <w:p w:rsidR="004D795D" w:rsidRPr="00676313" w:rsidRDefault="004D795D" w:rsidP="00670945">
            <w:pPr>
              <w:spacing w:line="240" w:lineRule="auto"/>
              <w:jc w:val="center"/>
              <w:rPr>
                <w:color w:val="000000" w:themeColor="text1"/>
                <w:lang w:val="id-ID"/>
              </w:rPr>
            </w:pPr>
            <w:r w:rsidRPr="00676313">
              <w:rPr>
                <w:color w:val="000000" w:themeColor="text1"/>
                <w:lang w:val="id-ID"/>
              </w:rPr>
              <w:t>4.3.1.1.3.b</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46</w:t>
            </w:r>
          </w:p>
        </w:tc>
        <w:tc>
          <w:tcPr>
            <w:tcW w:w="1491" w:type="dxa"/>
          </w:tcPr>
          <w:p w:rsidR="004D795D" w:rsidRPr="00676313" w:rsidRDefault="004D795D" w:rsidP="00670945">
            <w:pPr>
              <w:spacing w:line="240" w:lineRule="auto"/>
              <w:jc w:val="center"/>
              <w:rPr>
                <w:lang w:val="id-ID"/>
              </w:rPr>
            </w:pPr>
            <w:r w:rsidRPr="00676313">
              <w:rPr>
                <w:lang w:val="id-ID"/>
              </w:rPr>
              <w:t>4.3.1.2.1</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47</w:t>
            </w:r>
          </w:p>
        </w:tc>
        <w:tc>
          <w:tcPr>
            <w:tcW w:w="1491" w:type="dxa"/>
          </w:tcPr>
          <w:p w:rsidR="004D795D" w:rsidRPr="00676313" w:rsidRDefault="004D795D" w:rsidP="00670945">
            <w:pPr>
              <w:spacing w:line="240" w:lineRule="auto"/>
              <w:jc w:val="center"/>
              <w:rPr>
                <w:lang w:val="id-ID"/>
              </w:rPr>
            </w:pPr>
            <w:r w:rsidRPr="00676313">
              <w:rPr>
                <w:lang w:val="id-ID"/>
              </w:rPr>
              <w:t>4.3.1.2.2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48</w:t>
            </w:r>
          </w:p>
        </w:tc>
        <w:tc>
          <w:tcPr>
            <w:tcW w:w="1491" w:type="dxa"/>
          </w:tcPr>
          <w:p w:rsidR="004D795D" w:rsidRPr="00676313" w:rsidRDefault="004D795D" w:rsidP="00670945">
            <w:pPr>
              <w:spacing w:line="240" w:lineRule="auto"/>
              <w:jc w:val="center"/>
              <w:rPr>
                <w:lang w:val="id-ID"/>
              </w:rPr>
            </w:pPr>
            <w:r w:rsidRPr="00676313">
              <w:rPr>
                <w:lang w:val="id-ID"/>
              </w:rPr>
              <w:t>4.3.1.3</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49</w:t>
            </w:r>
          </w:p>
        </w:tc>
        <w:tc>
          <w:tcPr>
            <w:tcW w:w="1491" w:type="dxa"/>
          </w:tcPr>
          <w:p w:rsidR="004D795D" w:rsidRPr="00676313" w:rsidRDefault="004D795D" w:rsidP="00670945">
            <w:pPr>
              <w:spacing w:line="240" w:lineRule="auto"/>
              <w:jc w:val="center"/>
            </w:pPr>
            <w:r w:rsidRPr="00676313">
              <w:rPr>
                <w:noProof/>
                <w:lang w:val="fi-FI"/>
              </w:rPr>
              <w:t>4.</w:t>
            </w:r>
            <w:r w:rsidRPr="00676313">
              <w:rPr>
                <w:noProof/>
                <w:lang w:val="id-ID"/>
              </w:rPr>
              <w:t>3.2.1.1</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50</w:t>
            </w:r>
          </w:p>
        </w:tc>
        <w:tc>
          <w:tcPr>
            <w:tcW w:w="1491" w:type="dxa"/>
          </w:tcPr>
          <w:p w:rsidR="004D795D" w:rsidRPr="00676313" w:rsidRDefault="004D795D" w:rsidP="00670945">
            <w:pPr>
              <w:spacing w:line="240" w:lineRule="auto"/>
              <w:jc w:val="center"/>
            </w:pPr>
            <w:r w:rsidRPr="00676313">
              <w:rPr>
                <w:noProof/>
                <w:lang w:val="sv-SE"/>
              </w:rPr>
              <w:t>4.</w:t>
            </w:r>
            <w:r w:rsidRPr="00676313">
              <w:rPr>
                <w:noProof/>
                <w:lang w:val="id-ID"/>
              </w:rPr>
              <w:t>3</w:t>
            </w:r>
            <w:r w:rsidRPr="00676313">
              <w:rPr>
                <w:noProof/>
                <w:lang w:val="sv-SE"/>
              </w:rPr>
              <w:t>.</w:t>
            </w:r>
            <w:r w:rsidRPr="00676313">
              <w:rPr>
                <w:noProof/>
                <w:lang w:val="id-ID"/>
              </w:rPr>
              <w:t>2.1.2</w:t>
            </w:r>
            <w:r w:rsidRPr="00676313">
              <w:rPr>
                <w:noProof/>
                <w:lang w:val="sv-SE"/>
              </w:rPr>
              <w:t xml:space="preserve">  </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51</w:t>
            </w:r>
          </w:p>
        </w:tc>
        <w:tc>
          <w:tcPr>
            <w:tcW w:w="1491" w:type="dxa"/>
          </w:tcPr>
          <w:p w:rsidR="004D795D" w:rsidRPr="00676313" w:rsidRDefault="004D795D" w:rsidP="00670945">
            <w:pPr>
              <w:spacing w:line="240" w:lineRule="auto"/>
              <w:jc w:val="center"/>
            </w:pPr>
            <w:r w:rsidRPr="00676313">
              <w:rPr>
                <w:noProof/>
                <w:lang w:val="id-ID"/>
              </w:rPr>
              <w:t>4.3.2.2.1</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52</w:t>
            </w:r>
          </w:p>
        </w:tc>
        <w:tc>
          <w:tcPr>
            <w:tcW w:w="1491" w:type="dxa"/>
          </w:tcPr>
          <w:p w:rsidR="004D795D" w:rsidRPr="00676313" w:rsidRDefault="004D795D" w:rsidP="00670945">
            <w:pPr>
              <w:spacing w:line="240" w:lineRule="auto"/>
              <w:jc w:val="center"/>
            </w:pPr>
            <w:r w:rsidRPr="00676313">
              <w:rPr>
                <w:noProof/>
                <w:lang w:val="sv-SE"/>
              </w:rPr>
              <w:t>4.</w:t>
            </w:r>
            <w:r w:rsidRPr="00676313">
              <w:rPr>
                <w:noProof/>
                <w:lang w:val="id-ID"/>
              </w:rPr>
              <w:t>3</w:t>
            </w:r>
            <w:r w:rsidRPr="00676313">
              <w:rPr>
                <w:noProof/>
                <w:lang w:val="sv-SE"/>
              </w:rPr>
              <w:t>.</w:t>
            </w:r>
            <w:r w:rsidRPr="00676313">
              <w:rPr>
                <w:noProof/>
                <w:lang w:val="id-ID"/>
              </w:rPr>
              <w:t>2.2.2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53</w:t>
            </w:r>
          </w:p>
        </w:tc>
        <w:tc>
          <w:tcPr>
            <w:tcW w:w="1491" w:type="dxa"/>
          </w:tcPr>
          <w:p w:rsidR="004D795D" w:rsidRPr="00676313" w:rsidRDefault="004D795D" w:rsidP="00670945">
            <w:pPr>
              <w:spacing w:line="240" w:lineRule="auto"/>
              <w:jc w:val="center"/>
            </w:pPr>
            <w:r w:rsidRPr="00676313">
              <w:rPr>
                <w:noProof/>
                <w:lang w:val="fi-FI"/>
              </w:rPr>
              <w:t>4.</w:t>
            </w:r>
            <w:r w:rsidRPr="00676313">
              <w:rPr>
                <w:noProof/>
                <w:lang w:val="id-ID"/>
              </w:rPr>
              <w:t>4.1.1</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54</w:t>
            </w:r>
          </w:p>
        </w:tc>
        <w:tc>
          <w:tcPr>
            <w:tcW w:w="1491" w:type="dxa"/>
          </w:tcPr>
          <w:p w:rsidR="004D795D" w:rsidRPr="00676313" w:rsidRDefault="004D795D" w:rsidP="00670945">
            <w:pPr>
              <w:spacing w:line="240" w:lineRule="auto"/>
              <w:jc w:val="center"/>
            </w:pPr>
            <w:r w:rsidRPr="00676313">
              <w:rPr>
                <w:noProof/>
                <w:lang w:val="sv-SE"/>
              </w:rPr>
              <w:t>4.</w:t>
            </w:r>
            <w:r w:rsidRPr="00676313">
              <w:rPr>
                <w:noProof/>
                <w:lang w:val="id-ID"/>
              </w:rPr>
              <w:t>4</w:t>
            </w:r>
            <w:r w:rsidRPr="00676313">
              <w:rPr>
                <w:noProof/>
                <w:lang w:val="sv-SE"/>
              </w:rPr>
              <w:t>.</w:t>
            </w:r>
            <w:r w:rsidRPr="00676313">
              <w:rPr>
                <w:noProof/>
                <w:lang w:val="id-ID"/>
              </w:rPr>
              <w:t>1.2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55</w:t>
            </w:r>
          </w:p>
        </w:tc>
        <w:tc>
          <w:tcPr>
            <w:tcW w:w="1491" w:type="dxa"/>
          </w:tcPr>
          <w:p w:rsidR="004D795D" w:rsidRPr="00676313" w:rsidRDefault="004D795D" w:rsidP="00670945">
            <w:pPr>
              <w:spacing w:line="240" w:lineRule="auto"/>
              <w:jc w:val="center"/>
              <w:rPr>
                <w:noProof/>
                <w:lang w:val="id-ID"/>
              </w:rPr>
            </w:pPr>
            <w:r w:rsidRPr="00676313">
              <w:rPr>
                <w:noProof/>
                <w:lang w:val="id-ID"/>
              </w:rPr>
              <w:t>4.4.2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56</w:t>
            </w:r>
          </w:p>
        </w:tc>
        <w:tc>
          <w:tcPr>
            <w:tcW w:w="1491" w:type="dxa"/>
          </w:tcPr>
          <w:p w:rsidR="004D795D" w:rsidRPr="00676313" w:rsidRDefault="004D795D" w:rsidP="00670945">
            <w:pPr>
              <w:spacing w:line="240" w:lineRule="auto"/>
              <w:jc w:val="center"/>
              <w:rPr>
                <w:noProof/>
                <w:lang w:val="id-ID"/>
              </w:rPr>
            </w:pPr>
            <w:r w:rsidRPr="00676313">
              <w:rPr>
                <w:noProof/>
                <w:lang w:val="id-ID"/>
              </w:rPr>
              <w:t>4.5</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57</w:t>
            </w:r>
          </w:p>
        </w:tc>
        <w:tc>
          <w:tcPr>
            <w:tcW w:w="1491" w:type="dxa"/>
          </w:tcPr>
          <w:p w:rsidR="004D795D" w:rsidRPr="00676313" w:rsidRDefault="004D795D" w:rsidP="00670945">
            <w:pPr>
              <w:spacing w:line="240" w:lineRule="auto"/>
              <w:jc w:val="center"/>
              <w:rPr>
                <w:noProof/>
                <w:lang w:val="id-ID"/>
              </w:rPr>
            </w:pPr>
            <w:r w:rsidRPr="00676313">
              <w:rPr>
                <w:noProof/>
                <w:lang w:val="id-ID"/>
              </w:rPr>
              <w:t>4.6</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58</w:t>
            </w:r>
          </w:p>
        </w:tc>
        <w:tc>
          <w:tcPr>
            <w:tcW w:w="1491" w:type="dxa"/>
          </w:tcPr>
          <w:p w:rsidR="004D795D" w:rsidRPr="00676313" w:rsidRDefault="004D795D" w:rsidP="00670945">
            <w:pPr>
              <w:spacing w:line="240" w:lineRule="auto"/>
              <w:jc w:val="center"/>
            </w:pPr>
            <w:r w:rsidRPr="00676313">
              <w:rPr>
                <w:lang w:val="id-ID"/>
              </w:rPr>
              <w:t>4.7</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59</w:t>
            </w:r>
          </w:p>
        </w:tc>
        <w:tc>
          <w:tcPr>
            <w:tcW w:w="1491" w:type="dxa"/>
          </w:tcPr>
          <w:p w:rsidR="004D795D" w:rsidRPr="00676313" w:rsidRDefault="004D795D" w:rsidP="00670945">
            <w:pPr>
              <w:spacing w:line="240" w:lineRule="auto"/>
              <w:jc w:val="center"/>
              <w:rPr>
                <w:bCs/>
                <w:lang w:val="id-ID"/>
              </w:rPr>
            </w:pPr>
            <w:r w:rsidRPr="00676313">
              <w:rPr>
                <w:bCs/>
                <w:lang w:val="id-ID"/>
              </w:rPr>
              <w:t>4.8</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60</w:t>
            </w:r>
          </w:p>
        </w:tc>
        <w:tc>
          <w:tcPr>
            <w:tcW w:w="1491" w:type="dxa"/>
          </w:tcPr>
          <w:p w:rsidR="004D795D" w:rsidRPr="00676313" w:rsidRDefault="004D795D" w:rsidP="00670945">
            <w:pPr>
              <w:spacing w:line="240" w:lineRule="auto"/>
              <w:jc w:val="center"/>
            </w:pPr>
            <w:r w:rsidRPr="00676313">
              <w:rPr>
                <w:bCs/>
                <w:lang w:val="id-ID"/>
              </w:rPr>
              <w:t>4.9</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61</w:t>
            </w:r>
          </w:p>
        </w:tc>
        <w:tc>
          <w:tcPr>
            <w:tcW w:w="1491" w:type="dxa"/>
          </w:tcPr>
          <w:p w:rsidR="004D795D" w:rsidRPr="00676313" w:rsidRDefault="004D795D" w:rsidP="00670945">
            <w:pPr>
              <w:spacing w:line="240" w:lineRule="auto"/>
              <w:jc w:val="center"/>
            </w:pPr>
            <w:r w:rsidRPr="00676313">
              <w:rPr>
                <w:noProof/>
                <w:lang w:val="sv-SE"/>
              </w:rPr>
              <w:t>4</w:t>
            </w:r>
            <w:r w:rsidRPr="00676313">
              <w:rPr>
                <w:noProof/>
                <w:lang w:val="id-ID"/>
              </w:rPr>
              <w:t>.10.1.1</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62</w:t>
            </w:r>
          </w:p>
        </w:tc>
        <w:tc>
          <w:tcPr>
            <w:tcW w:w="1491" w:type="dxa"/>
          </w:tcPr>
          <w:p w:rsidR="004D795D" w:rsidRPr="00676313" w:rsidRDefault="004D795D" w:rsidP="00670945">
            <w:pPr>
              <w:spacing w:line="240" w:lineRule="auto"/>
              <w:jc w:val="center"/>
            </w:pPr>
            <w:r w:rsidRPr="00676313">
              <w:rPr>
                <w:color w:val="000000"/>
                <w:lang w:val="pt-BR"/>
              </w:rPr>
              <w:t>4.</w:t>
            </w:r>
            <w:r w:rsidRPr="00676313">
              <w:rPr>
                <w:color w:val="000000"/>
                <w:lang w:val="id-ID"/>
              </w:rPr>
              <w:t>10.1.2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63</w:t>
            </w:r>
          </w:p>
        </w:tc>
        <w:tc>
          <w:tcPr>
            <w:tcW w:w="1491" w:type="dxa"/>
          </w:tcPr>
          <w:p w:rsidR="004D795D" w:rsidRPr="00676313" w:rsidRDefault="004D795D" w:rsidP="00670945">
            <w:pPr>
              <w:spacing w:line="240" w:lineRule="auto"/>
              <w:jc w:val="center"/>
            </w:pPr>
            <w:r w:rsidRPr="00676313">
              <w:rPr>
                <w:noProof/>
                <w:lang w:val="sv-SE"/>
              </w:rPr>
              <w:t>4.</w:t>
            </w:r>
            <w:r w:rsidRPr="00676313">
              <w:rPr>
                <w:noProof/>
                <w:lang w:val="id-ID"/>
              </w:rPr>
              <w:t>10.1.3</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64</w:t>
            </w:r>
          </w:p>
        </w:tc>
        <w:tc>
          <w:tcPr>
            <w:tcW w:w="1491" w:type="dxa"/>
          </w:tcPr>
          <w:p w:rsidR="004D795D" w:rsidRPr="00676313" w:rsidRDefault="004D795D" w:rsidP="00670945">
            <w:pPr>
              <w:spacing w:line="240" w:lineRule="auto"/>
              <w:jc w:val="center"/>
            </w:pPr>
            <w:r w:rsidRPr="00676313">
              <w:rPr>
                <w:lang w:val="id-ID"/>
              </w:rPr>
              <w:t>4.10.2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65</w:t>
            </w:r>
          </w:p>
        </w:tc>
        <w:tc>
          <w:tcPr>
            <w:tcW w:w="1491" w:type="dxa"/>
          </w:tcPr>
          <w:p w:rsidR="004D795D" w:rsidRPr="00676313" w:rsidRDefault="004D795D" w:rsidP="00670945">
            <w:pPr>
              <w:spacing w:line="240" w:lineRule="auto"/>
              <w:jc w:val="center"/>
            </w:pPr>
            <w:r w:rsidRPr="00676313">
              <w:rPr>
                <w:noProof/>
                <w:color w:val="000000"/>
                <w:lang w:val="id-ID"/>
              </w:rPr>
              <w:t>5.1.1.1</w:t>
            </w:r>
          </w:p>
        </w:tc>
        <w:tc>
          <w:tcPr>
            <w:tcW w:w="2824" w:type="dxa"/>
          </w:tcPr>
          <w:p w:rsidR="004D795D" w:rsidRPr="00676313" w:rsidRDefault="004D795D" w:rsidP="00676313">
            <w:pPr>
              <w:spacing w:line="240" w:lineRule="auto"/>
              <w:rPr>
                <w:color w:val="000000"/>
              </w:rPr>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66</w:t>
            </w:r>
          </w:p>
        </w:tc>
        <w:tc>
          <w:tcPr>
            <w:tcW w:w="1491" w:type="dxa"/>
          </w:tcPr>
          <w:p w:rsidR="004D795D" w:rsidRPr="00676313" w:rsidRDefault="004D795D" w:rsidP="00670945">
            <w:pPr>
              <w:spacing w:line="240" w:lineRule="auto"/>
              <w:jc w:val="center"/>
            </w:pPr>
            <w:r w:rsidRPr="00676313">
              <w:rPr>
                <w:noProof/>
                <w:color w:val="000000"/>
                <w:lang w:val="id-ID"/>
              </w:rPr>
              <w:t>5.1.1.2</w:t>
            </w:r>
          </w:p>
        </w:tc>
        <w:tc>
          <w:tcPr>
            <w:tcW w:w="2824" w:type="dxa"/>
          </w:tcPr>
          <w:p w:rsidR="004D795D" w:rsidRPr="00676313" w:rsidRDefault="004D795D" w:rsidP="00676313">
            <w:pPr>
              <w:spacing w:line="240" w:lineRule="auto"/>
              <w:rPr>
                <w:color w:val="000000"/>
              </w:rPr>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67</w:t>
            </w:r>
          </w:p>
        </w:tc>
        <w:tc>
          <w:tcPr>
            <w:tcW w:w="1491" w:type="dxa"/>
          </w:tcPr>
          <w:p w:rsidR="004D795D" w:rsidRPr="00676313" w:rsidRDefault="004D795D" w:rsidP="00670945">
            <w:pPr>
              <w:spacing w:line="240" w:lineRule="auto"/>
              <w:jc w:val="center"/>
            </w:pPr>
            <w:r w:rsidRPr="00676313">
              <w:rPr>
                <w:noProof/>
                <w:color w:val="000000"/>
              </w:rPr>
              <w:t>5.1.2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68</w:t>
            </w:r>
          </w:p>
        </w:tc>
        <w:tc>
          <w:tcPr>
            <w:tcW w:w="1491" w:type="dxa"/>
          </w:tcPr>
          <w:p w:rsidR="004D795D" w:rsidRPr="00676313" w:rsidRDefault="004D795D" w:rsidP="00670945">
            <w:pPr>
              <w:spacing w:line="240" w:lineRule="auto"/>
              <w:jc w:val="center"/>
            </w:pPr>
            <w:r w:rsidRPr="00676313">
              <w:rPr>
                <w:color w:val="000000"/>
                <w:lang w:val="id-ID"/>
              </w:rPr>
              <w:t>5.1.</w:t>
            </w:r>
            <w:r w:rsidRPr="00676313">
              <w:rPr>
                <w:color w:val="000000"/>
              </w:rPr>
              <w:t>3</w:t>
            </w:r>
          </w:p>
        </w:tc>
        <w:tc>
          <w:tcPr>
            <w:tcW w:w="2824" w:type="dxa"/>
          </w:tcPr>
          <w:p w:rsidR="004D795D" w:rsidRPr="00676313" w:rsidRDefault="004D795D" w:rsidP="00676313">
            <w:pPr>
              <w:spacing w:after="240"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69</w:t>
            </w:r>
          </w:p>
        </w:tc>
        <w:tc>
          <w:tcPr>
            <w:tcW w:w="1491" w:type="dxa"/>
          </w:tcPr>
          <w:p w:rsidR="004D795D" w:rsidRPr="00676313" w:rsidRDefault="004D795D" w:rsidP="00670945">
            <w:pPr>
              <w:spacing w:line="240" w:lineRule="auto"/>
              <w:jc w:val="center"/>
            </w:pPr>
            <w:r w:rsidRPr="00676313">
              <w:rPr>
                <w:noProof/>
                <w:color w:val="000000"/>
                <w:lang w:val="id-ID"/>
              </w:rPr>
              <w:t>5.1.4</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70</w:t>
            </w:r>
          </w:p>
        </w:tc>
        <w:tc>
          <w:tcPr>
            <w:tcW w:w="1491" w:type="dxa"/>
          </w:tcPr>
          <w:p w:rsidR="004D795D" w:rsidRPr="00676313" w:rsidRDefault="004D795D" w:rsidP="00670945">
            <w:pPr>
              <w:spacing w:line="240" w:lineRule="auto"/>
              <w:jc w:val="center"/>
            </w:pPr>
            <w:r w:rsidRPr="00676313">
              <w:rPr>
                <w:color w:val="000000"/>
              </w:rPr>
              <w:t>5.1.</w:t>
            </w:r>
            <w:r w:rsidRPr="00676313">
              <w:rPr>
                <w:color w:val="000000"/>
                <w:lang w:val="id-ID"/>
              </w:rPr>
              <w:t>5</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71</w:t>
            </w:r>
          </w:p>
        </w:tc>
        <w:tc>
          <w:tcPr>
            <w:tcW w:w="1491" w:type="dxa"/>
          </w:tcPr>
          <w:p w:rsidR="004D795D" w:rsidRPr="00676313" w:rsidRDefault="004D795D" w:rsidP="00670945">
            <w:pPr>
              <w:spacing w:line="240" w:lineRule="auto"/>
              <w:jc w:val="center"/>
            </w:pPr>
            <w:r w:rsidRPr="00676313">
              <w:t>5.1.</w:t>
            </w:r>
            <w:r w:rsidRPr="00676313">
              <w:rPr>
                <w:lang w:val="id-ID"/>
              </w:rPr>
              <w:t>6</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72</w:t>
            </w:r>
          </w:p>
        </w:tc>
        <w:tc>
          <w:tcPr>
            <w:tcW w:w="1491" w:type="dxa"/>
          </w:tcPr>
          <w:p w:rsidR="004D795D" w:rsidRPr="00676313" w:rsidRDefault="004D795D" w:rsidP="00670945">
            <w:pPr>
              <w:spacing w:line="240" w:lineRule="auto"/>
              <w:jc w:val="center"/>
              <w:rPr>
                <w:lang w:val="id-ID"/>
              </w:rPr>
            </w:pPr>
            <w:r w:rsidRPr="00676313">
              <w:rPr>
                <w:lang w:val="id-ID"/>
              </w:rPr>
              <w:t>5.1.7.1</w:t>
            </w:r>
          </w:p>
        </w:tc>
        <w:tc>
          <w:tcPr>
            <w:tcW w:w="2824" w:type="dxa"/>
          </w:tcPr>
          <w:p w:rsidR="004D795D" w:rsidRPr="00676313" w:rsidRDefault="004D795D" w:rsidP="00676313">
            <w:pPr>
              <w:spacing w:line="240" w:lineRule="auto"/>
              <w:rPr>
                <w:color w:val="000000"/>
              </w:rPr>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lastRenderedPageBreak/>
              <w:t>73</w:t>
            </w:r>
          </w:p>
        </w:tc>
        <w:tc>
          <w:tcPr>
            <w:tcW w:w="1491" w:type="dxa"/>
          </w:tcPr>
          <w:p w:rsidR="004D795D" w:rsidRPr="00676313" w:rsidRDefault="004D795D" w:rsidP="00670945">
            <w:pPr>
              <w:spacing w:line="240" w:lineRule="auto"/>
              <w:jc w:val="center"/>
            </w:pPr>
            <w:r w:rsidRPr="00676313">
              <w:rPr>
                <w:noProof/>
                <w:lang w:val="id-ID"/>
              </w:rPr>
              <w:t>5.1.7.2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74</w:t>
            </w:r>
          </w:p>
        </w:tc>
        <w:tc>
          <w:tcPr>
            <w:tcW w:w="1491" w:type="dxa"/>
          </w:tcPr>
          <w:p w:rsidR="004D795D" w:rsidRPr="00676313" w:rsidRDefault="004D795D" w:rsidP="00670945">
            <w:pPr>
              <w:spacing w:line="240" w:lineRule="auto"/>
              <w:jc w:val="center"/>
            </w:pPr>
            <w:r w:rsidRPr="00676313">
              <w:rPr>
                <w:color w:val="000000"/>
                <w:lang w:val="id-ID"/>
              </w:rPr>
              <w:t>5.2.1.</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75</w:t>
            </w:r>
          </w:p>
        </w:tc>
        <w:tc>
          <w:tcPr>
            <w:tcW w:w="1491" w:type="dxa"/>
          </w:tcPr>
          <w:p w:rsidR="004D795D" w:rsidRPr="00676313" w:rsidRDefault="004D795D" w:rsidP="00670945">
            <w:pPr>
              <w:spacing w:line="240" w:lineRule="auto"/>
              <w:jc w:val="center"/>
            </w:pPr>
            <w:r w:rsidRPr="00676313">
              <w:rPr>
                <w:noProof/>
                <w:lang w:val="id-ID"/>
              </w:rPr>
              <w:t>5.2.2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76</w:t>
            </w:r>
          </w:p>
        </w:tc>
        <w:tc>
          <w:tcPr>
            <w:tcW w:w="1491" w:type="dxa"/>
          </w:tcPr>
          <w:p w:rsidR="004D795D" w:rsidRPr="00676313" w:rsidRDefault="004D795D" w:rsidP="00670945">
            <w:pPr>
              <w:spacing w:line="240" w:lineRule="auto"/>
              <w:jc w:val="center"/>
              <w:rPr>
                <w:lang w:val="id-ID"/>
              </w:rPr>
            </w:pPr>
            <w:r w:rsidRPr="00676313">
              <w:rPr>
                <w:lang w:val="id-ID"/>
              </w:rPr>
              <w:t>5.2.3.1</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77</w:t>
            </w:r>
          </w:p>
        </w:tc>
        <w:tc>
          <w:tcPr>
            <w:tcW w:w="1491" w:type="dxa"/>
          </w:tcPr>
          <w:p w:rsidR="004D795D" w:rsidRPr="00676313" w:rsidRDefault="004D795D" w:rsidP="00670945">
            <w:pPr>
              <w:spacing w:line="240" w:lineRule="auto"/>
              <w:jc w:val="center"/>
            </w:pPr>
            <w:r w:rsidRPr="00676313">
              <w:rPr>
                <w:color w:val="000000"/>
                <w:lang w:val="id-ID"/>
              </w:rPr>
              <w:t>5.2.3.2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78</w:t>
            </w:r>
          </w:p>
        </w:tc>
        <w:tc>
          <w:tcPr>
            <w:tcW w:w="1491" w:type="dxa"/>
          </w:tcPr>
          <w:p w:rsidR="004D795D" w:rsidRPr="00676313" w:rsidRDefault="004D795D" w:rsidP="00670945">
            <w:pPr>
              <w:spacing w:line="240" w:lineRule="auto"/>
              <w:jc w:val="center"/>
            </w:pPr>
            <w:r w:rsidRPr="00676313">
              <w:rPr>
                <w:noProof/>
                <w:color w:val="000000"/>
                <w:lang w:val="id-ID"/>
              </w:rPr>
              <w:t>5.2.3.3</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79</w:t>
            </w:r>
          </w:p>
        </w:tc>
        <w:tc>
          <w:tcPr>
            <w:tcW w:w="1491" w:type="dxa"/>
          </w:tcPr>
          <w:p w:rsidR="004D795D" w:rsidRPr="00676313" w:rsidRDefault="004D795D" w:rsidP="00670945">
            <w:pPr>
              <w:spacing w:line="240" w:lineRule="auto"/>
              <w:jc w:val="center"/>
            </w:pPr>
            <w:r w:rsidRPr="00676313">
              <w:rPr>
                <w:noProof/>
                <w:lang w:val="id-ID"/>
              </w:rPr>
              <w:t>5.2.4.1</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80</w:t>
            </w:r>
          </w:p>
        </w:tc>
        <w:tc>
          <w:tcPr>
            <w:tcW w:w="1491" w:type="dxa"/>
          </w:tcPr>
          <w:p w:rsidR="004D795D" w:rsidRPr="00676313" w:rsidRDefault="004D795D" w:rsidP="00670945">
            <w:pPr>
              <w:spacing w:line="240" w:lineRule="auto"/>
              <w:jc w:val="center"/>
            </w:pPr>
            <w:r w:rsidRPr="00676313">
              <w:rPr>
                <w:noProof/>
                <w:lang w:val="id-ID"/>
              </w:rPr>
              <w:t>5.2.4.2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81</w:t>
            </w:r>
          </w:p>
        </w:tc>
        <w:tc>
          <w:tcPr>
            <w:tcW w:w="1491" w:type="dxa"/>
          </w:tcPr>
          <w:p w:rsidR="004D795D" w:rsidRPr="00676313" w:rsidRDefault="004D795D" w:rsidP="00670945">
            <w:pPr>
              <w:spacing w:line="240" w:lineRule="auto"/>
              <w:jc w:val="center"/>
            </w:pPr>
            <w:r w:rsidRPr="00676313">
              <w:rPr>
                <w:noProof/>
              </w:rPr>
              <w:t>5.2.</w:t>
            </w:r>
            <w:r w:rsidRPr="00676313">
              <w:rPr>
                <w:noProof/>
                <w:lang w:val="id-ID"/>
              </w:rPr>
              <w:t>5</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82</w:t>
            </w:r>
          </w:p>
        </w:tc>
        <w:tc>
          <w:tcPr>
            <w:tcW w:w="1491" w:type="dxa"/>
          </w:tcPr>
          <w:p w:rsidR="004D795D" w:rsidRPr="00676313" w:rsidRDefault="004D795D" w:rsidP="00670945">
            <w:pPr>
              <w:spacing w:line="240" w:lineRule="auto"/>
              <w:jc w:val="center"/>
            </w:pPr>
            <w:r w:rsidRPr="00676313">
              <w:rPr>
                <w:noProof/>
                <w:lang w:val="id-ID"/>
              </w:rPr>
              <w:t>5.2.6</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83</w:t>
            </w:r>
          </w:p>
        </w:tc>
        <w:tc>
          <w:tcPr>
            <w:tcW w:w="1491" w:type="dxa"/>
          </w:tcPr>
          <w:p w:rsidR="004D795D" w:rsidRPr="00676313" w:rsidRDefault="004D795D" w:rsidP="00670945">
            <w:pPr>
              <w:spacing w:line="240" w:lineRule="auto"/>
              <w:jc w:val="center"/>
            </w:pPr>
            <w:r w:rsidRPr="00676313">
              <w:rPr>
                <w:noProof/>
              </w:rPr>
              <w:t>5.3.1</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84</w:t>
            </w:r>
          </w:p>
        </w:tc>
        <w:tc>
          <w:tcPr>
            <w:tcW w:w="1491" w:type="dxa"/>
          </w:tcPr>
          <w:p w:rsidR="004D795D" w:rsidRPr="00676313" w:rsidRDefault="004D795D" w:rsidP="00670945">
            <w:pPr>
              <w:spacing w:line="240" w:lineRule="auto"/>
              <w:jc w:val="center"/>
            </w:pPr>
            <w:r w:rsidRPr="00676313">
              <w:rPr>
                <w:noProof/>
                <w:lang w:val="id-ID"/>
              </w:rPr>
              <w:t>5.</w:t>
            </w:r>
            <w:r w:rsidRPr="00676313">
              <w:rPr>
                <w:noProof/>
              </w:rPr>
              <w:t>3.2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85</w:t>
            </w:r>
          </w:p>
        </w:tc>
        <w:tc>
          <w:tcPr>
            <w:tcW w:w="1491" w:type="dxa"/>
          </w:tcPr>
          <w:p w:rsidR="004D795D" w:rsidRPr="00676313" w:rsidRDefault="004D795D" w:rsidP="00670945">
            <w:pPr>
              <w:spacing w:line="240" w:lineRule="auto"/>
              <w:jc w:val="center"/>
            </w:pPr>
            <w:r w:rsidRPr="00676313">
              <w:rPr>
                <w:lang w:val="id-ID"/>
              </w:rPr>
              <w:t>5.3.3</w:t>
            </w:r>
          </w:p>
        </w:tc>
        <w:tc>
          <w:tcPr>
            <w:tcW w:w="2824" w:type="dxa"/>
          </w:tcPr>
          <w:p w:rsidR="004D795D" w:rsidRPr="00676313" w:rsidRDefault="004D795D" w:rsidP="00676313">
            <w:pPr>
              <w:spacing w:after="240"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86</w:t>
            </w:r>
          </w:p>
        </w:tc>
        <w:tc>
          <w:tcPr>
            <w:tcW w:w="1491" w:type="dxa"/>
          </w:tcPr>
          <w:p w:rsidR="004D795D" w:rsidRPr="00676313" w:rsidRDefault="004D795D" w:rsidP="00670945">
            <w:pPr>
              <w:spacing w:line="240" w:lineRule="auto"/>
              <w:jc w:val="center"/>
            </w:pPr>
            <w:r w:rsidRPr="00676313">
              <w:rPr>
                <w:noProof/>
              </w:rPr>
              <w:t>5.4.1</w:t>
            </w:r>
            <w:r w:rsidRPr="00676313">
              <w:rPr>
                <w:noProof/>
                <w:lang w:val="id-ID"/>
              </w:rPr>
              <w:t>.</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87</w:t>
            </w:r>
          </w:p>
        </w:tc>
        <w:tc>
          <w:tcPr>
            <w:tcW w:w="1491" w:type="dxa"/>
          </w:tcPr>
          <w:p w:rsidR="004D795D" w:rsidRPr="00676313" w:rsidRDefault="004D795D" w:rsidP="00670945">
            <w:pPr>
              <w:spacing w:line="240" w:lineRule="auto"/>
              <w:jc w:val="center"/>
            </w:pPr>
            <w:r w:rsidRPr="00676313">
              <w:rPr>
                <w:noProof/>
              </w:rPr>
              <w:t>5.4.2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88</w:t>
            </w:r>
          </w:p>
        </w:tc>
        <w:tc>
          <w:tcPr>
            <w:tcW w:w="1491" w:type="dxa"/>
          </w:tcPr>
          <w:p w:rsidR="004D795D" w:rsidRPr="00676313" w:rsidRDefault="004D795D" w:rsidP="00670945">
            <w:pPr>
              <w:spacing w:line="240" w:lineRule="auto"/>
              <w:jc w:val="center"/>
            </w:pPr>
            <w:r w:rsidRPr="00676313">
              <w:rPr>
                <w:lang w:val="id-ID"/>
              </w:rPr>
              <w:t>5.4.3.</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89</w:t>
            </w:r>
          </w:p>
        </w:tc>
        <w:tc>
          <w:tcPr>
            <w:tcW w:w="1491" w:type="dxa"/>
          </w:tcPr>
          <w:p w:rsidR="004D795D" w:rsidRPr="00676313" w:rsidRDefault="004D795D" w:rsidP="00670945">
            <w:pPr>
              <w:spacing w:line="240" w:lineRule="auto"/>
              <w:jc w:val="center"/>
            </w:pPr>
            <w:r w:rsidRPr="00676313">
              <w:rPr>
                <w:noProof/>
              </w:rPr>
              <w:t>5.4.</w:t>
            </w:r>
            <w:r w:rsidRPr="00676313">
              <w:rPr>
                <w:noProof/>
                <w:lang w:val="id-ID"/>
              </w:rPr>
              <w:t>4</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90</w:t>
            </w:r>
          </w:p>
        </w:tc>
        <w:tc>
          <w:tcPr>
            <w:tcW w:w="1491" w:type="dxa"/>
          </w:tcPr>
          <w:p w:rsidR="004D795D" w:rsidRPr="00676313" w:rsidRDefault="004D795D" w:rsidP="00670945">
            <w:pPr>
              <w:spacing w:line="240" w:lineRule="auto"/>
              <w:jc w:val="center"/>
            </w:pPr>
            <w:r w:rsidRPr="00676313">
              <w:rPr>
                <w:noProof/>
                <w:color w:val="000000"/>
                <w:lang w:val="id-ID"/>
              </w:rPr>
              <w:t>5.4.5.</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91</w:t>
            </w:r>
          </w:p>
        </w:tc>
        <w:tc>
          <w:tcPr>
            <w:tcW w:w="1491" w:type="dxa"/>
          </w:tcPr>
          <w:p w:rsidR="004D795D" w:rsidRPr="00676313" w:rsidRDefault="004D795D" w:rsidP="00670945">
            <w:pPr>
              <w:spacing w:line="240" w:lineRule="auto"/>
              <w:jc w:val="center"/>
            </w:pPr>
            <w:r w:rsidRPr="00676313">
              <w:rPr>
                <w:noProof/>
              </w:rPr>
              <w:t>5.</w:t>
            </w:r>
            <w:r w:rsidRPr="00676313">
              <w:rPr>
                <w:noProof/>
                <w:lang w:val="id-ID"/>
              </w:rPr>
              <w:t>5</w:t>
            </w:r>
            <w:r w:rsidRPr="00676313">
              <w:rPr>
                <w:noProof/>
              </w:rPr>
              <w:t>.</w:t>
            </w:r>
            <w:r w:rsidRPr="00676313">
              <w:rPr>
                <w:noProof/>
                <w:lang w:val="id-ID"/>
              </w:rPr>
              <w:t>1.1</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92</w:t>
            </w:r>
          </w:p>
        </w:tc>
        <w:tc>
          <w:tcPr>
            <w:tcW w:w="1491" w:type="dxa"/>
          </w:tcPr>
          <w:p w:rsidR="004D795D" w:rsidRPr="00676313" w:rsidRDefault="004D795D" w:rsidP="00670945">
            <w:pPr>
              <w:spacing w:line="240" w:lineRule="auto"/>
              <w:jc w:val="center"/>
            </w:pPr>
            <w:r w:rsidRPr="00676313">
              <w:rPr>
                <w:color w:val="000000"/>
                <w:lang w:val="id-ID"/>
              </w:rPr>
              <w:t>5.5.1.2</w:t>
            </w:r>
          </w:p>
        </w:tc>
        <w:tc>
          <w:tcPr>
            <w:tcW w:w="2824" w:type="dxa"/>
          </w:tcPr>
          <w:p w:rsidR="004D795D" w:rsidRPr="00676313" w:rsidRDefault="004D795D" w:rsidP="00676313">
            <w:pPr>
              <w:spacing w:line="240" w:lineRule="auto"/>
              <w:rPr>
                <w:color w:val="000000"/>
              </w:rPr>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93</w:t>
            </w:r>
          </w:p>
        </w:tc>
        <w:tc>
          <w:tcPr>
            <w:tcW w:w="1491" w:type="dxa"/>
          </w:tcPr>
          <w:p w:rsidR="004D795D" w:rsidRPr="00676313" w:rsidRDefault="004D795D" w:rsidP="00670945">
            <w:pPr>
              <w:spacing w:line="240" w:lineRule="auto"/>
              <w:jc w:val="center"/>
            </w:pPr>
            <w:r w:rsidRPr="00676313">
              <w:rPr>
                <w:lang w:val="id-ID"/>
              </w:rPr>
              <w:t>5.5.1.3</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94</w:t>
            </w:r>
          </w:p>
        </w:tc>
        <w:tc>
          <w:tcPr>
            <w:tcW w:w="1491" w:type="dxa"/>
          </w:tcPr>
          <w:p w:rsidR="004D795D" w:rsidRPr="00676313" w:rsidRDefault="004D795D" w:rsidP="00670945">
            <w:pPr>
              <w:spacing w:line="240" w:lineRule="auto"/>
              <w:jc w:val="center"/>
            </w:pPr>
            <w:r w:rsidRPr="00676313">
              <w:rPr>
                <w:noProof/>
              </w:rPr>
              <w:t>5.</w:t>
            </w:r>
            <w:r w:rsidRPr="00676313">
              <w:rPr>
                <w:noProof/>
                <w:lang w:val="id-ID"/>
              </w:rPr>
              <w:t>5</w:t>
            </w:r>
            <w:r w:rsidRPr="00676313">
              <w:rPr>
                <w:noProof/>
              </w:rPr>
              <w:t>.</w:t>
            </w:r>
            <w:r w:rsidRPr="00676313">
              <w:rPr>
                <w:noProof/>
                <w:lang w:val="id-ID"/>
              </w:rPr>
              <w:t>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95</w:t>
            </w:r>
          </w:p>
        </w:tc>
        <w:tc>
          <w:tcPr>
            <w:tcW w:w="1491" w:type="dxa"/>
          </w:tcPr>
          <w:p w:rsidR="004D795D" w:rsidRPr="00676313" w:rsidRDefault="004D795D" w:rsidP="00670945">
            <w:pPr>
              <w:spacing w:line="240" w:lineRule="auto"/>
              <w:jc w:val="center"/>
            </w:pPr>
            <w:r w:rsidRPr="00676313">
              <w:rPr>
                <w:lang w:val="sv-SE"/>
              </w:rPr>
              <w:t>5.</w:t>
            </w:r>
            <w:r w:rsidRPr="00676313">
              <w:rPr>
                <w:lang w:val="id-ID"/>
              </w:rPr>
              <w:t>5.3</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96</w:t>
            </w:r>
          </w:p>
        </w:tc>
        <w:tc>
          <w:tcPr>
            <w:tcW w:w="1491" w:type="dxa"/>
          </w:tcPr>
          <w:p w:rsidR="004D795D" w:rsidRPr="00676313" w:rsidRDefault="004D795D" w:rsidP="00670945">
            <w:pPr>
              <w:spacing w:line="240" w:lineRule="auto"/>
              <w:jc w:val="center"/>
            </w:pPr>
            <w:r w:rsidRPr="00676313">
              <w:rPr>
                <w:color w:val="000000"/>
              </w:rPr>
              <w:t>5.5.</w:t>
            </w:r>
            <w:r w:rsidRPr="00676313">
              <w:rPr>
                <w:color w:val="000000"/>
                <w:lang w:val="id-ID"/>
              </w:rPr>
              <w:t>4</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97</w:t>
            </w:r>
          </w:p>
        </w:tc>
        <w:tc>
          <w:tcPr>
            <w:tcW w:w="1491" w:type="dxa"/>
          </w:tcPr>
          <w:p w:rsidR="004D795D" w:rsidRPr="00676313" w:rsidRDefault="004D795D" w:rsidP="00670945">
            <w:pPr>
              <w:spacing w:line="240" w:lineRule="auto"/>
              <w:jc w:val="center"/>
            </w:pPr>
            <w:r w:rsidRPr="00676313">
              <w:rPr>
                <w:noProof/>
                <w:lang w:val="id-ID"/>
              </w:rPr>
              <w:t>5.</w:t>
            </w:r>
            <w:r w:rsidRPr="00676313">
              <w:rPr>
                <w:noProof/>
              </w:rPr>
              <w:t>5.</w:t>
            </w:r>
            <w:r w:rsidRPr="00676313">
              <w:rPr>
                <w:noProof/>
                <w:lang w:val="id-ID"/>
              </w:rPr>
              <w:t>5</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98</w:t>
            </w:r>
          </w:p>
        </w:tc>
        <w:tc>
          <w:tcPr>
            <w:tcW w:w="1491" w:type="dxa"/>
          </w:tcPr>
          <w:p w:rsidR="004D795D" w:rsidRPr="00676313" w:rsidRDefault="004D795D" w:rsidP="00670945">
            <w:pPr>
              <w:spacing w:line="240" w:lineRule="auto"/>
              <w:jc w:val="center"/>
            </w:pPr>
            <w:r w:rsidRPr="00676313">
              <w:rPr>
                <w:noProof/>
                <w:color w:val="000000"/>
                <w:lang w:val="id-ID"/>
              </w:rPr>
              <w:t>5.6.1</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99</w:t>
            </w:r>
          </w:p>
        </w:tc>
        <w:tc>
          <w:tcPr>
            <w:tcW w:w="1491" w:type="dxa"/>
          </w:tcPr>
          <w:p w:rsidR="004D795D" w:rsidRPr="00676313" w:rsidRDefault="004D795D" w:rsidP="00670945">
            <w:pPr>
              <w:spacing w:line="240" w:lineRule="auto"/>
              <w:jc w:val="center"/>
            </w:pPr>
            <w:r w:rsidRPr="00676313">
              <w:rPr>
                <w:noProof/>
                <w:lang w:val="id-ID"/>
              </w:rPr>
              <w:t>5.6.2.1</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814305">
            <w:pPr>
              <w:spacing w:line="240" w:lineRule="auto"/>
              <w:jc w:val="center"/>
            </w:pPr>
            <w:r w:rsidRPr="0031224D">
              <w:t>100</w:t>
            </w:r>
          </w:p>
        </w:tc>
        <w:tc>
          <w:tcPr>
            <w:tcW w:w="1491" w:type="dxa"/>
          </w:tcPr>
          <w:p w:rsidR="004D795D" w:rsidRPr="00676313" w:rsidRDefault="004D795D" w:rsidP="00670945">
            <w:pPr>
              <w:spacing w:line="240" w:lineRule="auto"/>
              <w:jc w:val="center"/>
            </w:pPr>
            <w:r w:rsidRPr="00676313">
              <w:rPr>
                <w:noProof/>
                <w:color w:val="000000"/>
                <w:lang w:val="id-ID"/>
              </w:rPr>
              <w:t>5.6</w:t>
            </w:r>
            <w:r w:rsidRPr="00676313">
              <w:rPr>
                <w:noProof/>
                <w:color w:val="000000"/>
              </w:rPr>
              <w:t>.</w:t>
            </w:r>
            <w:r w:rsidRPr="00676313">
              <w:rPr>
                <w:noProof/>
                <w:color w:val="000000"/>
                <w:lang w:val="id-ID"/>
              </w:rPr>
              <w:t>2</w:t>
            </w:r>
            <w:r w:rsidRPr="00676313">
              <w:rPr>
                <w:noProof/>
                <w:color w:val="000000"/>
              </w:rPr>
              <w:t>.</w:t>
            </w:r>
            <w:r w:rsidRPr="00676313">
              <w:rPr>
                <w:noProof/>
                <w:color w:val="000000"/>
                <w:lang w:val="id-ID"/>
              </w:rPr>
              <w:t>2</w:t>
            </w:r>
          </w:p>
        </w:tc>
        <w:tc>
          <w:tcPr>
            <w:tcW w:w="2824" w:type="dxa"/>
          </w:tcPr>
          <w:p w:rsidR="004D795D" w:rsidRPr="00676313" w:rsidRDefault="004D795D" w:rsidP="00676313">
            <w:pPr>
              <w:spacing w:line="240" w:lineRule="auto"/>
            </w:pPr>
          </w:p>
        </w:tc>
        <w:tc>
          <w:tcPr>
            <w:tcW w:w="2540" w:type="dxa"/>
          </w:tcPr>
          <w:p w:rsidR="004D795D" w:rsidRPr="0031224D" w:rsidRDefault="004D795D" w:rsidP="00814305">
            <w:pPr>
              <w:spacing w:line="240" w:lineRule="auto"/>
              <w:rPr>
                <w:color w:val="000000"/>
              </w:rPr>
            </w:pPr>
          </w:p>
        </w:tc>
        <w:tc>
          <w:tcPr>
            <w:tcW w:w="1559" w:type="dxa"/>
            <w:vAlign w:val="center"/>
          </w:tcPr>
          <w:p w:rsidR="004D795D" w:rsidRPr="0031224D" w:rsidRDefault="004D795D" w:rsidP="00814305">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101</w:t>
            </w:r>
          </w:p>
        </w:tc>
        <w:tc>
          <w:tcPr>
            <w:tcW w:w="1491" w:type="dxa"/>
          </w:tcPr>
          <w:p w:rsidR="004D795D" w:rsidRPr="00676313" w:rsidRDefault="004D795D" w:rsidP="00670945">
            <w:pPr>
              <w:spacing w:line="240" w:lineRule="auto"/>
              <w:jc w:val="center"/>
            </w:pPr>
            <w:r w:rsidRPr="00676313">
              <w:rPr>
                <w:noProof/>
                <w:color w:val="000000"/>
                <w:lang w:val="id-ID"/>
              </w:rPr>
              <w:t>5.6.3</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102</w:t>
            </w:r>
          </w:p>
        </w:tc>
        <w:tc>
          <w:tcPr>
            <w:tcW w:w="1491" w:type="dxa"/>
          </w:tcPr>
          <w:p w:rsidR="004D795D" w:rsidRPr="00676313" w:rsidRDefault="004D795D" w:rsidP="00670945">
            <w:pPr>
              <w:spacing w:line="240" w:lineRule="auto"/>
              <w:jc w:val="center"/>
            </w:pPr>
            <w:r w:rsidRPr="00676313">
              <w:rPr>
                <w:noProof/>
                <w:color w:val="000000"/>
                <w:lang w:val="id-ID"/>
              </w:rPr>
              <w:t>5.7.1</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103</w:t>
            </w:r>
          </w:p>
        </w:tc>
        <w:tc>
          <w:tcPr>
            <w:tcW w:w="1491" w:type="dxa"/>
          </w:tcPr>
          <w:p w:rsidR="004D795D" w:rsidRPr="00676313" w:rsidRDefault="004D795D" w:rsidP="00670945">
            <w:pPr>
              <w:spacing w:line="240" w:lineRule="auto"/>
              <w:jc w:val="center"/>
            </w:pPr>
            <w:r w:rsidRPr="00676313">
              <w:rPr>
                <w:noProof/>
                <w:lang w:val="id-ID"/>
              </w:rPr>
              <w:t>5.7.2</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104</w:t>
            </w:r>
          </w:p>
        </w:tc>
        <w:tc>
          <w:tcPr>
            <w:tcW w:w="1491" w:type="dxa"/>
          </w:tcPr>
          <w:p w:rsidR="004D795D" w:rsidRPr="00676313" w:rsidRDefault="004D795D" w:rsidP="00670945">
            <w:pPr>
              <w:spacing w:line="240" w:lineRule="auto"/>
              <w:jc w:val="center"/>
            </w:pPr>
            <w:r w:rsidRPr="00676313">
              <w:rPr>
                <w:noProof/>
                <w:lang w:val="id-ID"/>
              </w:rPr>
              <w:t>5.7.3</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105</w:t>
            </w:r>
          </w:p>
        </w:tc>
        <w:tc>
          <w:tcPr>
            <w:tcW w:w="1491" w:type="dxa"/>
          </w:tcPr>
          <w:p w:rsidR="004D795D" w:rsidRPr="00676313" w:rsidRDefault="004D795D" w:rsidP="00670945">
            <w:pPr>
              <w:spacing w:line="240" w:lineRule="auto"/>
              <w:jc w:val="center"/>
            </w:pPr>
            <w:r w:rsidRPr="00676313">
              <w:rPr>
                <w:lang w:val="id-ID"/>
              </w:rPr>
              <w:t>5.7.4</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106</w:t>
            </w:r>
          </w:p>
        </w:tc>
        <w:tc>
          <w:tcPr>
            <w:tcW w:w="1491" w:type="dxa"/>
          </w:tcPr>
          <w:p w:rsidR="004D795D" w:rsidRPr="00676313" w:rsidRDefault="004D795D" w:rsidP="00670945">
            <w:pPr>
              <w:spacing w:line="240" w:lineRule="auto"/>
              <w:jc w:val="center"/>
              <w:rPr>
                <w:lang w:val="id-ID"/>
              </w:rPr>
            </w:pPr>
            <w:r w:rsidRPr="00676313">
              <w:t>6.1</w:t>
            </w:r>
            <w:r w:rsidRPr="00676313">
              <w:rPr>
                <w:lang w:val="id-ID"/>
              </w:rPr>
              <w:t>.1</w:t>
            </w:r>
          </w:p>
        </w:tc>
        <w:tc>
          <w:tcPr>
            <w:tcW w:w="2824" w:type="dxa"/>
          </w:tcPr>
          <w:p w:rsidR="004D795D" w:rsidRPr="00676313" w:rsidRDefault="004D795D" w:rsidP="00676313">
            <w:pPr>
              <w:spacing w:line="240" w:lineRule="auto"/>
              <w:rPr>
                <w:color w:val="0D0D0D"/>
              </w:rPr>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107</w:t>
            </w:r>
          </w:p>
        </w:tc>
        <w:tc>
          <w:tcPr>
            <w:tcW w:w="1491" w:type="dxa"/>
          </w:tcPr>
          <w:p w:rsidR="004D795D" w:rsidRPr="00676313" w:rsidRDefault="004D795D" w:rsidP="00670945">
            <w:pPr>
              <w:spacing w:line="240" w:lineRule="auto"/>
              <w:jc w:val="center"/>
            </w:pPr>
            <w:r w:rsidRPr="00676313">
              <w:rPr>
                <w:lang w:val="id-ID"/>
              </w:rPr>
              <w:t>6.1.2</w:t>
            </w:r>
          </w:p>
        </w:tc>
        <w:tc>
          <w:tcPr>
            <w:tcW w:w="2824" w:type="dxa"/>
          </w:tcPr>
          <w:p w:rsidR="004D795D" w:rsidRPr="00676313" w:rsidRDefault="004D795D" w:rsidP="00676313">
            <w:pPr>
              <w:spacing w:line="240" w:lineRule="auto"/>
              <w:rPr>
                <w:color w:val="0D0D0D"/>
              </w:rPr>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pPr>
            <w:r w:rsidRPr="0031224D">
              <w:rPr>
                <w:lang w:val="id-ID"/>
              </w:rPr>
              <w:t>10</w:t>
            </w:r>
            <w:r w:rsidRPr="0031224D">
              <w:t>8</w:t>
            </w:r>
          </w:p>
        </w:tc>
        <w:tc>
          <w:tcPr>
            <w:tcW w:w="1491" w:type="dxa"/>
          </w:tcPr>
          <w:p w:rsidR="004D795D" w:rsidRPr="00676313" w:rsidRDefault="004D795D" w:rsidP="00670945">
            <w:pPr>
              <w:spacing w:line="240" w:lineRule="auto"/>
              <w:jc w:val="center"/>
            </w:pPr>
            <w:r w:rsidRPr="00676313">
              <w:rPr>
                <w:lang w:val="id-ID"/>
              </w:rPr>
              <w:t>6.1.3</w:t>
            </w:r>
          </w:p>
        </w:tc>
        <w:tc>
          <w:tcPr>
            <w:tcW w:w="2824" w:type="dxa"/>
          </w:tcPr>
          <w:p w:rsidR="004D795D" w:rsidRPr="00676313" w:rsidRDefault="004D795D" w:rsidP="00676313">
            <w:pPr>
              <w:spacing w:line="240" w:lineRule="auto"/>
              <w:rPr>
                <w:color w:val="0D0D0D"/>
              </w:rPr>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rPr>
          <w:trHeight w:val="283"/>
        </w:trPr>
        <w:tc>
          <w:tcPr>
            <w:tcW w:w="647" w:type="dxa"/>
          </w:tcPr>
          <w:p w:rsidR="004D795D" w:rsidRPr="0031224D" w:rsidRDefault="004D795D" w:rsidP="00BF32F1">
            <w:pPr>
              <w:spacing w:line="240" w:lineRule="auto"/>
              <w:jc w:val="center"/>
              <w:rPr>
                <w:lang w:val="id-ID"/>
              </w:rPr>
            </w:pPr>
            <w:r w:rsidRPr="0031224D">
              <w:rPr>
                <w:lang w:val="id-ID"/>
              </w:rPr>
              <w:t>109</w:t>
            </w:r>
          </w:p>
        </w:tc>
        <w:tc>
          <w:tcPr>
            <w:tcW w:w="1491" w:type="dxa"/>
          </w:tcPr>
          <w:p w:rsidR="004D795D" w:rsidRPr="00676313" w:rsidRDefault="004D795D" w:rsidP="00670945">
            <w:pPr>
              <w:spacing w:line="240" w:lineRule="auto"/>
              <w:jc w:val="center"/>
            </w:pPr>
            <w:r w:rsidRPr="00676313">
              <w:t>6.2</w:t>
            </w:r>
          </w:p>
        </w:tc>
        <w:tc>
          <w:tcPr>
            <w:tcW w:w="2824" w:type="dxa"/>
          </w:tcPr>
          <w:p w:rsidR="004D795D" w:rsidRPr="00676313" w:rsidRDefault="004D795D" w:rsidP="00676313">
            <w:pPr>
              <w:spacing w:line="240" w:lineRule="auto"/>
              <w:rPr>
                <w:color w:val="0D0D0D"/>
              </w:rPr>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110</w:t>
            </w:r>
          </w:p>
        </w:tc>
        <w:tc>
          <w:tcPr>
            <w:tcW w:w="1491" w:type="dxa"/>
          </w:tcPr>
          <w:p w:rsidR="004D795D" w:rsidRPr="00676313" w:rsidRDefault="004D795D" w:rsidP="00670945">
            <w:pPr>
              <w:spacing w:line="240" w:lineRule="auto"/>
              <w:jc w:val="center"/>
            </w:pPr>
            <w:r w:rsidRPr="00676313">
              <w:rPr>
                <w:lang w:val="fi-FI"/>
              </w:rPr>
              <w:t>6.</w:t>
            </w:r>
            <w:r w:rsidRPr="00676313">
              <w:rPr>
                <w:lang w:val="id-ID"/>
              </w:rPr>
              <w:t>3</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111</w:t>
            </w:r>
          </w:p>
        </w:tc>
        <w:tc>
          <w:tcPr>
            <w:tcW w:w="1491" w:type="dxa"/>
          </w:tcPr>
          <w:p w:rsidR="004D795D" w:rsidRPr="00676313" w:rsidRDefault="004D795D" w:rsidP="00670945">
            <w:pPr>
              <w:spacing w:line="240" w:lineRule="auto"/>
              <w:jc w:val="center"/>
            </w:pPr>
            <w:r w:rsidRPr="00676313">
              <w:rPr>
                <w:lang w:val="pt-BR"/>
              </w:rPr>
              <w:t>6.</w:t>
            </w:r>
            <w:r w:rsidRPr="00676313">
              <w:rPr>
                <w:lang w:val="id-ID"/>
              </w:rPr>
              <w:t>4</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112</w:t>
            </w:r>
          </w:p>
        </w:tc>
        <w:tc>
          <w:tcPr>
            <w:tcW w:w="1491" w:type="dxa"/>
          </w:tcPr>
          <w:p w:rsidR="004D795D" w:rsidRPr="00676313" w:rsidRDefault="004D795D" w:rsidP="00670945">
            <w:pPr>
              <w:spacing w:line="240" w:lineRule="auto"/>
              <w:jc w:val="center"/>
            </w:pPr>
            <w:r w:rsidRPr="00676313">
              <w:rPr>
                <w:lang w:val="pt-BR"/>
              </w:rPr>
              <w:t>6.</w:t>
            </w:r>
            <w:r w:rsidRPr="00676313">
              <w:rPr>
                <w:lang w:val="id-ID"/>
              </w:rPr>
              <w:t>5</w:t>
            </w:r>
          </w:p>
        </w:tc>
        <w:tc>
          <w:tcPr>
            <w:tcW w:w="2824" w:type="dxa"/>
          </w:tcPr>
          <w:p w:rsidR="004D795D" w:rsidRPr="00676313" w:rsidRDefault="004D795D" w:rsidP="00676313">
            <w:pPr>
              <w:spacing w:after="240"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lastRenderedPageBreak/>
              <w:t>113</w:t>
            </w:r>
          </w:p>
        </w:tc>
        <w:tc>
          <w:tcPr>
            <w:tcW w:w="1491" w:type="dxa"/>
          </w:tcPr>
          <w:p w:rsidR="004D795D" w:rsidRPr="00676313" w:rsidRDefault="004D795D" w:rsidP="00670945">
            <w:pPr>
              <w:spacing w:line="240" w:lineRule="auto"/>
              <w:jc w:val="center"/>
            </w:pPr>
            <w:r w:rsidRPr="00676313">
              <w:rPr>
                <w:color w:val="000000"/>
                <w:lang w:val="pt-BR"/>
              </w:rPr>
              <w:t>6.</w:t>
            </w:r>
            <w:r w:rsidRPr="00676313">
              <w:rPr>
                <w:color w:val="000000"/>
                <w:lang w:val="id-ID"/>
              </w:rPr>
              <w:t>6</w:t>
            </w:r>
            <w:r w:rsidRPr="00676313">
              <w:rPr>
                <w:color w:val="000000"/>
                <w:lang w:val="pt-BR"/>
              </w:rPr>
              <w:t>.1</w:t>
            </w:r>
          </w:p>
        </w:tc>
        <w:tc>
          <w:tcPr>
            <w:tcW w:w="2824" w:type="dxa"/>
          </w:tcPr>
          <w:p w:rsidR="004D795D" w:rsidRPr="00676313" w:rsidRDefault="004D795D" w:rsidP="00676313">
            <w:pPr>
              <w:spacing w:after="240"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114</w:t>
            </w:r>
          </w:p>
        </w:tc>
        <w:tc>
          <w:tcPr>
            <w:tcW w:w="1491" w:type="dxa"/>
          </w:tcPr>
          <w:p w:rsidR="004D795D" w:rsidRPr="00676313" w:rsidRDefault="004D795D" w:rsidP="00670945">
            <w:pPr>
              <w:spacing w:line="240" w:lineRule="auto"/>
              <w:jc w:val="center"/>
            </w:pPr>
            <w:r w:rsidRPr="00676313">
              <w:rPr>
                <w:color w:val="000000"/>
                <w:lang w:val="pt-BR"/>
              </w:rPr>
              <w:t>6.</w:t>
            </w:r>
            <w:r w:rsidRPr="00676313">
              <w:rPr>
                <w:color w:val="000000"/>
                <w:lang w:val="id-ID"/>
              </w:rPr>
              <w:t>6</w:t>
            </w:r>
            <w:r w:rsidRPr="00676313">
              <w:rPr>
                <w:color w:val="000000"/>
                <w:lang w:val="pt-BR"/>
              </w:rPr>
              <w:t>.</w:t>
            </w:r>
            <w:r w:rsidRPr="00676313">
              <w:rPr>
                <w:color w:val="000000"/>
                <w:lang w:val="id-ID"/>
              </w:rPr>
              <w:t>2</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115</w:t>
            </w:r>
          </w:p>
        </w:tc>
        <w:tc>
          <w:tcPr>
            <w:tcW w:w="1491" w:type="dxa"/>
          </w:tcPr>
          <w:p w:rsidR="004D795D" w:rsidRPr="00676313" w:rsidRDefault="004D795D" w:rsidP="00670945">
            <w:pPr>
              <w:spacing w:line="240" w:lineRule="auto"/>
              <w:jc w:val="center"/>
            </w:pPr>
            <w:r w:rsidRPr="00676313">
              <w:rPr>
                <w:lang w:val="id-ID"/>
              </w:rPr>
              <w:t>6.7.1</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116</w:t>
            </w:r>
          </w:p>
        </w:tc>
        <w:tc>
          <w:tcPr>
            <w:tcW w:w="1491" w:type="dxa"/>
          </w:tcPr>
          <w:p w:rsidR="004D795D" w:rsidRPr="00676313" w:rsidRDefault="004D795D" w:rsidP="00670945">
            <w:pPr>
              <w:spacing w:line="240" w:lineRule="auto"/>
              <w:jc w:val="center"/>
            </w:pPr>
            <w:r w:rsidRPr="00676313">
              <w:rPr>
                <w:lang w:val="id-ID"/>
              </w:rPr>
              <w:t>6.7.2</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117</w:t>
            </w:r>
          </w:p>
        </w:tc>
        <w:tc>
          <w:tcPr>
            <w:tcW w:w="1491" w:type="dxa"/>
          </w:tcPr>
          <w:p w:rsidR="004D795D" w:rsidRPr="00676313" w:rsidRDefault="004D795D" w:rsidP="00670945">
            <w:pPr>
              <w:spacing w:line="240" w:lineRule="auto"/>
              <w:jc w:val="center"/>
            </w:pPr>
            <w:r w:rsidRPr="00676313">
              <w:rPr>
                <w:lang w:val="id-ID"/>
              </w:rPr>
              <w:t>6.8.1.1</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118</w:t>
            </w:r>
          </w:p>
        </w:tc>
        <w:tc>
          <w:tcPr>
            <w:tcW w:w="1491" w:type="dxa"/>
          </w:tcPr>
          <w:p w:rsidR="004D795D" w:rsidRPr="00676313" w:rsidRDefault="004D795D" w:rsidP="00670945">
            <w:pPr>
              <w:spacing w:line="240" w:lineRule="auto"/>
              <w:jc w:val="center"/>
            </w:pPr>
            <w:r w:rsidRPr="00676313">
              <w:rPr>
                <w:lang w:val="id-ID"/>
              </w:rPr>
              <w:t>6.8.1.2</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119</w:t>
            </w:r>
          </w:p>
        </w:tc>
        <w:tc>
          <w:tcPr>
            <w:tcW w:w="1491" w:type="dxa"/>
          </w:tcPr>
          <w:p w:rsidR="004D795D" w:rsidRPr="00676313" w:rsidRDefault="004D795D" w:rsidP="00670945">
            <w:pPr>
              <w:spacing w:line="240" w:lineRule="auto"/>
              <w:jc w:val="center"/>
            </w:pPr>
            <w:r w:rsidRPr="00676313">
              <w:rPr>
                <w:lang w:val="sv-SE"/>
              </w:rPr>
              <w:t>6.</w:t>
            </w:r>
            <w:r w:rsidRPr="00676313">
              <w:rPr>
                <w:lang w:val="id-ID"/>
              </w:rPr>
              <w:t>8.1.3</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120</w:t>
            </w:r>
          </w:p>
        </w:tc>
        <w:tc>
          <w:tcPr>
            <w:tcW w:w="1491" w:type="dxa"/>
          </w:tcPr>
          <w:p w:rsidR="004D795D" w:rsidRPr="00676313" w:rsidRDefault="004D795D" w:rsidP="00670945">
            <w:pPr>
              <w:spacing w:line="240" w:lineRule="auto"/>
              <w:jc w:val="center"/>
            </w:pPr>
            <w:r w:rsidRPr="00676313">
              <w:rPr>
                <w:lang w:val="sv-SE"/>
              </w:rPr>
              <w:t>6.</w:t>
            </w:r>
            <w:r w:rsidRPr="00676313">
              <w:rPr>
                <w:lang w:val="id-ID"/>
              </w:rPr>
              <w:t>8.1.4</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121</w:t>
            </w:r>
          </w:p>
        </w:tc>
        <w:tc>
          <w:tcPr>
            <w:tcW w:w="1491" w:type="dxa"/>
          </w:tcPr>
          <w:p w:rsidR="004D795D" w:rsidRPr="00676313" w:rsidRDefault="004D795D" w:rsidP="00670945">
            <w:pPr>
              <w:spacing w:line="240" w:lineRule="auto"/>
            </w:pPr>
            <w:r w:rsidRPr="00676313">
              <w:t xml:space="preserve">6.8.1.5  </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122</w:t>
            </w:r>
          </w:p>
        </w:tc>
        <w:tc>
          <w:tcPr>
            <w:tcW w:w="1491" w:type="dxa"/>
          </w:tcPr>
          <w:p w:rsidR="004D795D" w:rsidRPr="00676313" w:rsidRDefault="004D795D" w:rsidP="00670945">
            <w:pPr>
              <w:spacing w:line="240" w:lineRule="auto"/>
            </w:pPr>
            <w:r w:rsidRPr="00676313">
              <w:t>6.8.2</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123</w:t>
            </w:r>
          </w:p>
        </w:tc>
        <w:tc>
          <w:tcPr>
            <w:tcW w:w="1491" w:type="dxa"/>
          </w:tcPr>
          <w:p w:rsidR="004D795D" w:rsidRPr="00676313" w:rsidRDefault="004D795D" w:rsidP="00670945">
            <w:pPr>
              <w:spacing w:line="240" w:lineRule="auto"/>
            </w:pPr>
            <w:r w:rsidRPr="00676313">
              <w:t>6.9.1</w:t>
            </w:r>
          </w:p>
        </w:tc>
        <w:tc>
          <w:tcPr>
            <w:tcW w:w="2824" w:type="dxa"/>
          </w:tcPr>
          <w:p w:rsidR="004D795D" w:rsidRPr="00676313" w:rsidRDefault="004D795D" w:rsidP="00676313">
            <w:pPr>
              <w:spacing w:line="240" w:lineRule="auto"/>
              <w:rPr>
                <w:color w:val="000000"/>
              </w:rPr>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124</w:t>
            </w:r>
          </w:p>
        </w:tc>
        <w:tc>
          <w:tcPr>
            <w:tcW w:w="1491" w:type="dxa"/>
          </w:tcPr>
          <w:p w:rsidR="004D795D" w:rsidRPr="00676313" w:rsidRDefault="004D795D" w:rsidP="00670945">
            <w:pPr>
              <w:spacing w:line="240" w:lineRule="auto"/>
            </w:pPr>
            <w:r w:rsidRPr="00676313">
              <w:t>6.9.2</w:t>
            </w:r>
          </w:p>
        </w:tc>
        <w:tc>
          <w:tcPr>
            <w:tcW w:w="2824" w:type="dxa"/>
          </w:tcPr>
          <w:p w:rsidR="004D795D" w:rsidRPr="00676313" w:rsidRDefault="004D795D" w:rsidP="00676313">
            <w:pPr>
              <w:spacing w:line="240" w:lineRule="auto"/>
              <w:rPr>
                <w:color w:val="000000"/>
              </w:rPr>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125</w:t>
            </w:r>
          </w:p>
        </w:tc>
        <w:tc>
          <w:tcPr>
            <w:tcW w:w="1491" w:type="dxa"/>
          </w:tcPr>
          <w:p w:rsidR="004D795D" w:rsidRPr="00676313" w:rsidRDefault="004D795D" w:rsidP="00670945">
            <w:pPr>
              <w:spacing w:line="240" w:lineRule="auto"/>
            </w:pPr>
            <w:r w:rsidRPr="00676313">
              <w:t>6.9.3</w:t>
            </w:r>
          </w:p>
        </w:tc>
        <w:tc>
          <w:tcPr>
            <w:tcW w:w="2824" w:type="dxa"/>
          </w:tcPr>
          <w:p w:rsidR="004D795D" w:rsidRPr="00676313" w:rsidRDefault="004D795D" w:rsidP="00676313">
            <w:pPr>
              <w:spacing w:line="240" w:lineRule="auto"/>
              <w:rPr>
                <w:color w:val="0D0D0D"/>
              </w:rPr>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126</w:t>
            </w:r>
          </w:p>
        </w:tc>
        <w:tc>
          <w:tcPr>
            <w:tcW w:w="1491" w:type="dxa"/>
          </w:tcPr>
          <w:p w:rsidR="004D795D" w:rsidRPr="00676313" w:rsidRDefault="004D795D" w:rsidP="00670945">
            <w:pPr>
              <w:spacing w:line="240" w:lineRule="auto"/>
            </w:pPr>
            <w:r w:rsidRPr="00676313">
              <w:t>6.10.1</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127</w:t>
            </w:r>
          </w:p>
        </w:tc>
        <w:tc>
          <w:tcPr>
            <w:tcW w:w="1491" w:type="dxa"/>
          </w:tcPr>
          <w:p w:rsidR="004D795D" w:rsidRPr="00676313" w:rsidRDefault="004D795D" w:rsidP="00670945">
            <w:pPr>
              <w:spacing w:line="240" w:lineRule="auto"/>
            </w:pPr>
            <w:r w:rsidRPr="00676313">
              <w:t>6.10.2</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128</w:t>
            </w:r>
          </w:p>
        </w:tc>
        <w:tc>
          <w:tcPr>
            <w:tcW w:w="1491" w:type="dxa"/>
          </w:tcPr>
          <w:p w:rsidR="004D795D" w:rsidRPr="00676313" w:rsidRDefault="004D795D" w:rsidP="00670945">
            <w:pPr>
              <w:spacing w:line="240" w:lineRule="auto"/>
            </w:pPr>
            <w:r w:rsidRPr="00676313">
              <w:t>6.10.3</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129</w:t>
            </w:r>
          </w:p>
        </w:tc>
        <w:tc>
          <w:tcPr>
            <w:tcW w:w="1491" w:type="dxa"/>
          </w:tcPr>
          <w:p w:rsidR="004D795D" w:rsidRPr="00676313" w:rsidRDefault="004D795D" w:rsidP="00670945">
            <w:pPr>
              <w:spacing w:line="240" w:lineRule="auto"/>
            </w:pPr>
            <w:r w:rsidRPr="00676313">
              <w:t>6.11.1</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130</w:t>
            </w:r>
          </w:p>
        </w:tc>
        <w:tc>
          <w:tcPr>
            <w:tcW w:w="1491" w:type="dxa"/>
          </w:tcPr>
          <w:p w:rsidR="004D795D" w:rsidRPr="00676313" w:rsidRDefault="004D795D" w:rsidP="00670945">
            <w:pPr>
              <w:spacing w:line="240" w:lineRule="auto"/>
            </w:pPr>
            <w:r w:rsidRPr="00676313">
              <w:t>6.11.2</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131</w:t>
            </w:r>
          </w:p>
        </w:tc>
        <w:tc>
          <w:tcPr>
            <w:tcW w:w="1491" w:type="dxa"/>
          </w:tcPr>
          <w:p w:rsidR="004D795D" w:rsidRPr="00676313" w:rsidRDefault="004D795D" w:rsidP="00670945">
            <w:pPr>
              <w:spacing w:line="240" w:lineRule="auto"/>
            </w:pPr>
            <w:r w:rsidRPr="00676313">
              <w:t>7.1</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132</w:t>
            </w:r>
          </w:p>
        </w:tc>
        <w:tc>
          <w:tcPr>
            <w:tcW w:w="1491" w:type="dxa"/>
          </w:tcPr>
          <w:p w:rsidR="004D795D" w:rsidRPr="00676313" w:rsidRDefault="004D795D" w:rsidP="00670945">
            <w:pPr>
              <w:spacing w:line="240" w:lineRule="auto"/>
            </w:pPr>
            <w:r w:rsidRPr="00676313">
              <w:t>7.2.1</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133</w:t>
            </w:r>
          </w:p>
        </w:tc>
        <w:tc>
          <w:tcPr>
            <w:tcW w:w="1491" w:type="dxa"/>
          </w:tcPr>
          <w:p w:rsidR="004D795D" w:rsidRPr="00676313" w:rsidRDefault="004D795D" w:rsidP="00670945">
            <w:pPr>
              <w:spacing w:line="240" w:lineRule="auto"/>
            </w:pPr>
            <w:r w:rsidRPr="00676313">
              <w:t xml:space="preserve">7.2.2  </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sidRPr="0031224D">
              <w:rPr>
                <w:lang w:val="id-ID"/>
              </w:rPr>
              <w:t>134</w:t>
            </w:r>
          </w:p>
        </w:tc>
        <w:tc>
          <w:tcPr>
            <w:tcW w:w="1491" w:type="dxa"/>
          </w:tcPr>
          <w:p w:rsidR="004D795D" w:rsidRPr="00676313" w:rsidRDefault="004D795D" w:rsidP="00670945">
            <w:pPr>
              <w:spacing w:line="240" w:lineRule="auto"/>
            </w:pPr>
            <w:r w:rsidRPr="00676313">
              <w:t>7.3</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Pr>
                <w:lang w:val="id-ID"/>
              </w:rPr>
              <w:t>135</w:t>
            </w:r>
          </w:p>
        </w:tc>
        <w:tc>
          <w:tcPr>
            <w:tcW w:w="1491" w:type="dxa"/>
          </w:tcPr>
          <w:p w:rsidR="004D795D" w:rsidRPr="00676313" w:rsidRDefault="004D795D" w:rsidP="00670945">
            <w:pPr>
              <w:spacing w:line="240" w:lineRule="auto"/>
            </w:pPr>
            <w:r w:rsidRPr="00676313">
              <w:t>7.4</w:t>
            </w:r>
          </w:p>
        </w:tc>
        <w:tc>
          <w:tcPr>
            <w:tcW w:w="2824" w:type="dxa"/>
          </w:tcPr>
          <w:p w:rsidR="004D795D" w:rsidRPr="00676313" w:rsidRDefault="004D795D" w:rsidP="00676313">
            <w:pPr>
              <w:spacing w:line="240" w:lineRule="auto"/>
              <w:rPr>
                <w:color w:val="000000"/>
              </w:rPr>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Pr>
                <w:lang w:val="id-ID"/>
              </w:rPr>
              <w:t>136</w:t>
            </w:r>
          </w:p>
        </w:tc>
        <w:tc>
          <w:tcPr>
            <w:tcW w:w="1491" w:type="dxa"/>
          </w:tcPr>
          <w:p w:rsidR="004D795D" w:rsidRPr="00676313" w:rsidRDefault="004D795D" w:rsidP="00670945">
            <w:pPr>
              <w:spacing w:line="240" w:lineRule="auto"/>
            </w:pPr>
            <w:r w:rsidRPr="00676313">
              <w:t>7.5.1</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Pr>
                <w:lang w:val="id-ID"/>
              </w:rPr>
              <w:t>137</w:t>
            </w:r>
          </w:p>
        </w:tc>
        <w:tc>
          <w:tcPr>
            <w:tcW w:w="1491" w:type="dxa"/>
          </w:tcPr>
          <w:p w:rsidR="004D795D" w:rsidRPr="00676313" w:rsidRDefault="004D795D" w:rsidP="00670945">
            <w:pPr>
              <w:spacing w:line="240" w:lineRule="auto"/>
            </w:pPr>
            <w:r w:rsidRPr="00676313">
              <w:t>7.5.2</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Pr>
                <w:lang w:val="id-ID"/>
              </w:rPr>
              <w:t>138</w:t>
            </w:r>
          </w:p>
        </w:tc>
        <w:tc>
          <w:tcPr>
            <w:tcW w:w="1491" w:type="dxa"/>
          </w:tcPr>
          <w:p w:rsidR="004D795D" w:rsidRPr="00676313" w:rsidRDefault="004D795D" w:rsidP="00670945">
            <w:pPr>
              <w:spacing w:line="240" w:lineRule="auto"/>
            </w:pPr>
            <w:r w:rsidRPr="00676313">
              <w:t>7.5.3</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Pr>
                <w:lang w:val="id-ID"/>
              </w:rPr>
              <w:t>139</w:t>
            </w:r>
          </w:p>
        </w:tc>
        <w:tc>
          <w:tcPr>
            <w:tcW w:w="1491" w:type="dxa"/>
          </w:tcPr>
          <w:p w:rsidR="004D795D" w:rsidRPr="00676313" w:rsidRDefault="004D795D" w:rsidP="00670945">
            <w:pPr>
              <w:spacing w:line="240" w:lineRule="auto"/>
            </w:pPr>
            <w:r w:rsidRPr="00676313">
              <w:t>7.6.1</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r w:rsidR="004D795D" w:rsidRPr="0031224D" w:rsidTr="00670945">
        <w:tc>
          <w:tcPr>
            <w:tcW w:w="647" w:type="dxa"/>
          </w:tcPr>
          <w:p w:rsidR="004D795D" w:rsidRPr="0031224D" w:rsidRDefault="004D795D" w:rsidP="00BF32F1">
            <w:pPr>
              <w:spacing w:line="240" w:lineRule="auto"/>
              <w:jc w:val="center"/>
              <w:rPr>
                <w:lang w:val="id-ID"/>
              </w:rPr>
            </w:pPr>
            <w:r>
              <w:rPr>
                <w:lang w:val="id-ID"/>
              </w:rPr>
              <w:t>140</w:t>
            </w:r>
          </w:p>
        </w:tc>
        <w:tc>
          <w:tcPr>
            <w:tcW w:w="1491" w:type="dxa"/>
          </w:tcPr>
          <w:p w:rsidR="004D795D" w:rsidRPr="00676313" w:rsidRDefault="004D795D" w:rsidP="00670945">
            <w:pPr>
              <w:spacing w:line="240" w:lineRule="auto"/>
            </w:pPr>
            <w:r w:rsidRPr="00676313">
              <w:t>7.6.2</w:t>
            </w:r>
          </w:p>
        </w:tc>
        <w:tc>
          <w:tcPr>
            <w:tcW w:w="2824" w:type="dxa"/>
          </w:tcPr>
          <w:p w:rsidR="004D795D" w:rsidRPr="00676313" w:rsidRDefault="004D795D" w:rsidP="00676313">
            <w:pPr>
              <w:spacing w:line="240" w:lineRule="auto"/>
            </w:pPr>
          </w:p>
        </w:tc>
        <w:tc>
          <w:tcPr>
            <w:tcW w:w="2540" w:type="dxa"/>
          </w:tcPr>
          <w:p w:rsidR="004D795D" w:rsidRPr="0031224D" w:rsidRDefault="004D795D" w:rsidP="00BF32F1">
            <w:pPr>
              <w:spacing w:line="240" w:lineRule="auto"/>
              <w:rPr>
                <w:color w:val="000000"/>
              </w:rPr>
            </w:pPr>
          </w:p>
        </w:tc>
        <w:tc>
          <w:tcPr>
            <w:tcW w:w="1559" w:type="dxa"/>
            <w:vAlign w:val="center"/>
          </w:tcPr>
          <w:p w:rsidR="004D795D" w:rsidRPr="0031224D" w:rsidRDefault="004D795D" w:rsidP="00BF32F1">
            <w:pPr>
              <w:spacing w:line="240" w:lineRule="auto"/>
              <w:jc w:val="center"/>
              <w:rPr>
                <w:b/>
                <w:bCs/>
              </w:rPr>
            </w:pPr>
          </w:p>
        </w:tc>
      </w:tr>
    </w:tbl>
    <w:p w:rsidR="00714F33" w:rsidRPr="0031224D" w:rsidRDefault="00714F33" w:rsidP="00714F33">
      <w:pPr>
        <w:spacing w:line="240" w:lineRule="auto"/>
        <w:rPr>
          <w:color w:val="000000"/>
          <w:lang w:val="id-ID"/>
        </w:rPr>
      </w:pPr>
      <w:r w:rsidRPr="0031224D">
        <w:rPr>
          <w:color w:val="000000"/>
        </w:rPr>
        <w:t>Catatan: *Coret yang tidak perlu</w:t>
      </w:r>
    </w:p>
    <w:p w:rsidR="005A07B2" w:rsidRPr="0031224D" w:rsidRDefault="005A07B2" w:rsidP="00714F33">
      <w:pPr>
        <w:spacing w:line="240" w:lineRule="auto"/>
        <w:rPr>
          <w:color w:val="000000"/>
          <w:lang w:val="id-ID"/>
        </w:rPr>
      </w:pPr>
    </w:p>
    <w:p w:rsidR="007B132B" w:rsidRDefault="007B132B">
      <w:pPr>
        <w:spacing w:line="240" w:lineRule="auto"/>
        <w:jc w:val="left"/>
        <w:rPr>
          <w:color w:val="000000"/>
          <w:lang w:eastAsia="id-ID"/>
        </w:rPr>
      </w:pPr>
      <w:r>
        <w:rPr>
          <w:color w:val="000000"/>
          <w:lang w:eastAsia="id-ID"/>
        </w:rPr>
        <w:br w:type="page"/>
      </w:r>
    </w:p>
    <w:p w:rsidR="005A07B2" w:rsidRPr="0031224D" w:rsidRDefault="007B132B" w:rsidP="005A07B2">
      <w:pPr>
        <w:spacing w:line="240" w:lineRule="auto"/>
        <w:rPr>
          <w:color w:val="000000"/>
        </w:rPr>
      </w:pPr>
      <w:r>
        <w:rPr>
          <w:color w:val="000000"/>
          <w:lang w:eastAsia="id-ID"/>
        </w:rPr>
        <w:lastRenderedPageBreak/>
        <w:t>Berita acara asesmen lapangan</w:t>
      </w:r>
      <w:r w:rsidR="005A07B2" w:rsidRPr="0031224D">
        <w:rPr>
          <w:color w:val="000000"/>
          <w:lang w:eastAsia="id-ID"/>
        </w:rPr>
        <w:t xml:space="preserve"> ini ditandatangani oleh Asesor dan </w:t>
      </w:r>
      <w:r w:rsidR="005A07B2" w:rsidRPr="0031224D">
        <w:rPr>
          <w:color w:val="000000"/>
          <w:lang w:val="id-ID" w:eastAsia="id-ID"/>
        </w:rPr>
        <w:t>Ketua</w:t>
      </w:r>
      <w:r w:rsidR="005A07B2" w:rsidRPr="0031224D">
        <w:rPr>
          <w:color w:val="000000"/>
          <w:lang w:eastAsia="id-ID"/>
        </w:rPr>
        <w:t xml:space="preserve"> Program Studi atau yang ditugaskan setelah isi tabel tersebut di atas </w:t>
      </w:r>
      <w:proofErr w:type="gramStart"/>
      <w:r w:rsidR="005A07B2" w:rsidRPr="0031224D">
        <w:rPr>
          <w:color w:val="000000"/>
          <w:lang w:eastAsia="id-ID"/>
        </w:rPr>
        <w:t>diperiksa  dan</w:t>
      </w:r>
      <w:proofErr w:type="gramEnd"/>
      <w:r w:rsidR="005A07B2" w:rsidRPr="0031224D">
        <w:rPr>
          <w:color w:val="000000"/>
          <w:lang w:eastAsia="id-ID"/>
        </w:rPr>
        <w:t xml:space="preserve"> disetujui oleh kedua belah pihak.</w:t>
      </w:r>
    </w:p>
    <w:p w:rsidR="00714F33" w:rsidRPr="0031224D" w:rsidRDefault="00714F33" w:rsidP="00714F33">
      <w:pPr>
        <w:spacing w:line="240" w:lineRule="auto"/>
        <w:rPr>
          <w:color w:val="000000"/>
        </w:rPr>
      </w:pPr>
    </w:p>
    <w:p w:rsidR="00714F33" w:rsidRPr="0031224D" w:rsidRDefault="007E4FE2" w:rsidP="00714F33">
      <w:pPr>
        <w:spacing w:line="240" w:lineRule="auto"/>
        <w:rPr>
          <w:color w:val="000000"/>
          <w:lang w:val="id-ID"/>
        </w:rPr>
      </w:pP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t xml:space="preserve">      …………, …..-……- 20</w:t>
      </w:r>
      <w:r w:rsidR="00665CCF" w:rsidRPr="0031224D">
        <w:rPr>
          <w:color w:val="000000"/>
          <w:lang w:val="id-ID"/>
        </w:rPr>
        <w:t>13</w:t>
      </w:r>
    </w:p>
    <w:p w:rsidR="00714F33" w:rsidRPr="0031224D" w:rsidRDefault="00714F33" w:rsidP="00714F33">
      <w:pPr>
        <w:spacing w:line="240" w:lineRule="auto"/>
        <w:rPr>
          <w:color w:val="000000"/>
        </w:rPr>
      </w:pPr>
    </w:p>
    <w:p w:rsidR="00714F33" w:rsidRPr="0031224D" w:rsidRDefault="00714F33" w:rsidP="00714F33">
      <w:pPr>
        <w:spacing w:line="240" w:lineRule="auto"/>
        <w:rPr>
          <w:color w:val="000000"/>
        </w:rPr>
      </w:pPr>
    </w:p>
    <w:tbl>
      <w:tblPr>
        <w:tblW w:w="9072" w:type="dxa"/>
        <w:tblInd w:w="108" w:type="dxa"/>
        <w:tblLook w:val="04A0" w:firstRow="1" w:lastRow="0" w:firstColumn="1" w:lastColumn="0" w:noHBand="0" w:noVBand="1"/>
      </w:tblPr>
      <w:tblGrid>
        <w:gridCol w:w="5311"/>
        <w:gridCol w:w="417"/>
        <w:gridCol w:w="917"/>
        <w:gridCol w:w="2427"/>
      </w:tblGrid>
      <w:tr w:rsidR="005A07B2" w:rsidRPr="0031224D" w:rsidTr="00A42AE0">
        <w:tc>
          <w:tcPr>
            <w:tcW w:w="5311" w:type="dxa"/>
          </w:tcPr>
          <w:p w:rsidR="005A07B2" w:rsidRPr="0031224D" w:rsidRDefault="005A07B2" w:rsidP="00A06191">
            <w:pPr>
              <w:spacing w:line="240" w:lineRule="auto"/>
              <w:jc w:val="center"/>
              <w:rPr>
                <w:color w:val="000000"/>
              </w:rPr>
            </w:pPr>
            <w:r w:rsidRPr="0031224D">
              <w:rPr>
                <w:color w:val="000000"/>
              </w:rPr>
              <w:t>Ketua Program Studi</w:t>
            </w:r>
          </w:p>
          <w:p w:rsidR="005A07B2" w:rsidRPr="0031224D" w:rsidRDefault="005A07B2" w:rsidP="00A06191">
            <w:pPr>
              <w:spacing w:line="240" w:lineRule="auto"/>
              <w:jc w:val="center"/>
              <w:rPr>
                <w:color w:val="000000"/>
              </w:rPr>
            </w:pPr>
            <w:r w:rsidRPr="0031224D">
              <w:rPr>
                <w:color w:val="000000"/>
              </w:rPr>
              <w:t>atau yang Ditugaskan</w:t>
            </w:r>
          </w:p>
        </w:tc>
        <w:tc>
          <w:tcPr>
            <w:tcW w:w="417" w:type="dxa"/>
          </w:tcPr>
          <w:p w:rsidR="005A07B2" w:rsidRPr="0031224D" w:rsidRDefault="005A07B2" w:rsidP="00814305">
            <w:pPr>
              <w:spacing w:line="240" w:lineRule="auto"/>
              <w:rPr>
                <w:color w:val="000000"/>
              </w:rPr>
            </w:pPr>
          </w:p>
        </w:tc>
        <w:tc>
          <w:tcPr>
            <w:tcW w:w="917" w:type="dxa"/>
          </w:tcPr>
          <w:p w:rsidR="005A07B2" w:rsidRPr="0031224D" w:rsidRDefault="005A07B2" w:rsidP="00814305">
            <w:pPr>
              <w:spacing w:line="240" w:lineRule="auto"/>
              <w:rPr>
                <w:color w:val="000000"/>
              </w:rPr>
            </w:pPr>
          </w:p>
        </w:tc>
        <w:tc>
          <w:tcPr>
            <w:tcW w:w="2427" w:type="dxa"/>
          </w:tcPr>
          <w:p w:rsidR="005A07B2" w:rsidRPr="0031224D" w:rsidRDefault="005A07B2" w:rsidP="00814305">
            <w:pPr>
              <w:spacing w:line="240" w:lineRule="auto"/>
              <w:rPr>
                <w:color w:val="000000"/>
              </w:rPr>
            </w:pPr>
            <w:r w:rsidRPr="0031224D">
              <w:rPr>
                <w:color w:val="000000"/>
              </w:rPr>
              <w:t>Asesor</w:t>
            </w:r>
          </w:p>
        </w:tc>
      </w:tr>
      <w:tr w:rsidR="005A07B2" w:rsidRPr="0031224D" w:rsidTr="00A42AE0">
        <w:tc>
          <w:tcPr>
            <w:tcW w:w="5311" w:type="dxa"/>
          </w:tcPr>
          <w:p w:rsidR="005A07B2" w:rsidRPr="0031224D" w:rsidRDefault="005A07B2" w:rsidP="00A06191">
            <w:pPr>
              <w:spacing w:line="240" w:lineRule="auto"/>
              <w:rPr>
                <w:color w:val="000000"/>
              </w:rPr>
            </w:pPr>
          </w:p>
          <w:p w:rsidR="005A07B2" w:rsidRPr="0031224D" w:rsidRDefault="005A07B2" w:rsidP="00A06191">
            <w:pPr>
              <w:spacing w:line="240" w:lineRule="auto"/>
              <w:rPr>
                <w:color w:val="000000"/>
              </w:rPr>
            </w:pPr>
          </w:p>
          <w:p w:rsidR="005A07B2" w:rsidRPr="0031224D" w:rsidRDefault="005A07B2" w:rsidP="00A06191">
            <w:pPr>
              <w:spacing w:line="240" w:lineRule="auto"/>
              <w:rPr>
                <w:color w:val="000000"/>
              </w:rPr>
            </w:pPr>
          </w:p>
          <w:p w:rsidR="005A07B2" w:rsidRPr="0031224D" w:rsidRDefault="005A07B2" w:rsidP="00A06191">
            <w:pPr>
              <w:spacing w:line="240" w:lineRule="auto"/>
              <w:jc w:val="center"/>
              <w:rPr>
                <w:color w:val="000000"/>
              </w:rPr>
            </w:pPr>
            <w:r w:rsidRPr="0031224D">
              <w:rPr>
                <w:color w:val="000000"/>
              </w:rPr>
              <w:t>(                                               )</w:t>
            </w:r>
          </w:p>
        </w:tc>
        <w:tc>
          <w:tcPr>
            <w:tcW w:w="417" w:type="dxa"/>
          </w:tcPr>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r w:rsidRPr="0031224D">
              <w:rPr>
                <w:color w:val="000000"/>
              </w:rPr>
              <w:t>1.</w:t>
            </w:r>
          </w:p>
        </w:tc>
        <w:tc>
          <w:tcPr>
            <w:tcW w:w="3344" w:type="dxa"/>
            <w:gridSpan w:val="2"/>
            <w:tcBorders>
              <w:bottom w:val="single" w:sz="4" w:space="0" w:color="auto"/>
            </w:tcBorders>
          </w:tcPr>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p>
        </w:tc>
      </w:tr>
      <w:tr w:rsidR="005A07B2" w:rsidRPr="0031224D" w:rsidTr="00A42AE0">
        <w:tc>
          <w:tcPr>
            <w:tcW w:w="5311" w:type="dxa"/>
          </w:tcPr>
          <w:p w:rsidR="005A07B2" w:rsidRPr="0031224D" w:rsidRDefault="005A07B2" w:rsidP="00814305">
            <w:pPr>
              <w:spacing w:line="240" w:lineRule="auto"/>
              <w:jc w:val="center"/>
              <w:rPr>
                <w:color w:val="000000"/>
              </w:rPr>
            </w:pPr>
          </w:p>
        </w:tc>
        <w:tc>
          <w:tcPr>
            <w:tcW w:w="417" w:type="dxa"/>
          </w:tcPr>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r w:rsidRPr="0031224D">
              <w:rPr>
                <w:color w:val="000000"/>
              </w:rPr>
              <w:t>2.</w:t>
            </w:r>
          </w:p>
        </w:tc>
        <w:tc>
          <w:tcPr>
            <w:tcW w:w="3344" w:type="dxa"/>
            <w:gridSpan w:val="2"/>
            <w:tcBorders>
              <w:top w:val="single" w:sz="4" w:space="0" w:color="auto"/>
              <w:bottom w:val="single" w:sz="4" w:space="0" w:color="auto"/>
            </w:tcBorders>
          </w:tcPr>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p>
        </w:tc>
      </w:tr>
    </w:tbl>
    <w:p w:rsidR="00714F33" w:rsidRPr="0031224D" w:rsidRDefault="00714F33" w:rsidP="00714F33">
      <w:pPr>
        <w:spacing w:line="240" w:lineRule="auto"/>
        <w:rPr>
          <w:color w:val="000000"/>
        </w:rPr>
      </w:pPr>
    </w:p>
    <w:p w:rsidR="00714F33" w:rsidRPr="0031224D" w:rsidRDefault="00714F33" w:rsidP="00714F33">
      <w:pPr>
        <w:spacing w:line="240" w:lineRule="auto"/>
        <w:jc w:val="left"/>
        <w:rPr>
          <w:color w:val="000000"/>
        </w:rPr>
      </w:pPr>
      <w:r w:rsidRPr="0031224D">
        <w:rPr>
          <w:color w:val="000000"/>
        </w:rPr>
        <w:br w:type="page"/>
      </w:r>
    </w:p>
    <w:p w:rsidR="00714F33" w:rsidRPr="0031224D" w:rsidRDefault="00714F33" w:rsidP="00714F33">
      <w:pPr>
        <w:pStyle w:val="Heading1"/>
        <w:ind w:left="1350" w:hanging="1350"/>
        <w:jc w:val="left"/>
        <w:rPr>
          <w:sz w:val="24"/>
          <w:szCs w:val="24"/>
          <w:lang w:val="id-ID"/>
        </w:rPr>
      </w:pPr>
      <w:r w:rsidRPr="0031224D">
        <w:rPr>
          <w:sz w:val="24"/>
          <w:szCs w:val="24"/>
          <w:lang w:val="nb-NO"/>
        </w:rPr>
        <w:lastRenderedPageBreak/>
        <w:t xml:space="preserve">FORMAT 5. BERITA  ACARA ASESMEN LAPANGAN  </w:t>
      </w:r>
      <w:r w:rsidR="007B132B">
        <w:rPr>
          <w:sz w:val="24"/>
          <w:szCs w:val="24"/>
          <w:lang w:val="nb-NO"/>
        </w:rPr>
        <w:t>UPPSKH</w:t>
      </w:r>
    </w:p>
    <w:p w:rsidR="00714F33" w:rsidRPr="0031224D" w:rsidRDefault="00714F33" w:rsidP="00714F33">
      <w:pPr>
        <w:rPr>
          <w:lang w:val="nb-NO"/>
        </w:rPr>
      </w:pPr>
    </w:p>
    <w:p w:rsidR="00714F33" w:rsidRPr="0031224D" w:rsidRDefault="00714F33" w:rsidP="00714F33">
      <w:pPr>
        <w:jc w:val="center"/>
        <w:rPr>
          <w:b/>
          <w:lang w:val="id-ID"/>
        </w:rPr>
      </w:pPr>
      <w:r w:rsidRPr="0031224D">
        <w:rPr>
          <w:b/>
          <w:lang w:val="nb-NO"/>
        </w:rPr>
        <w:t>UNTUK AKR</w:t>
      </w:r>
      <w:r w:rsidR="007E4FE2" w:rsidRPr="0031224D">
        <w:rPr>
          <w:b/>
          <w:lang w:val="nb-NO"/>
        </w:rPr>
        <w:t xml:space="preserve">EDITASI PROGRAM STUDI </w:t>
      </w:r>
      <w:r w:rsidR="007E4FE2" w:rsidRPr="0031224D">
        <w:rPr>
          <w:b/>
          <w:lang w:val="id-ID"/>
        </w:rPr>
        <w:t>KEDOKTERAN HEWAN</w:t>
      </w:r>
    </w:p>
    <w:p w:rsidR="00714F33" w:rsidRPr="0031224D" w:rsidRDefault="00714F33" w:rsidP="00714F33">
      <w:pPr>
        <w:rPr>
          <w:lang w:val="nb-NO"/>
        </w:rPr>
      </w:pPr>
    </w:p>
    <w:p w:rsidR="00714F33" w:rsidRPr="0031224D" w:rsidRDefault="007E4FE2" w:rsidP="00714F33">
      <w:pPr>
        <w:spacing w:line="240" w:lineRule="auto"/>
        <w:rPr>
          <w:color w:val="000000"/>
        </w:rPr>
      </w:pPr>
      <w:r w:rsidRPr="0031224D">
        <w:rPr>
          <w:color w:val="000000"/>
        </w:rPr>
        <w:t>Pada hari …………… tanggal …………20</w:t>
      </w:r>
      <w:r w:rsidRPr="0031224D">
        <w:rPr>
          <w:color w:val="000000"/>
          <w:lang w:val="id-ID"/>
        </w:rPr>
        <w:t>1</w:t>
      </w:r>
      <w:r w:rsidR="00665CCF" w:rsidRPr="0031224D">
        <w:rPr>
          <w:color w:val="000000"/>
          <w:lang w:val="id-ID"/>
        </w:rPr>
        <w:t>3</w:t>
      </w:r>
      <w:r w:rsidR="00714F33" w:rsidRPr="0031224D">
        <w:rPr>
          <w:color w:val="000000"/>
        </w:rPr>
        <w:t xml:space="preserve"> telah dilaksanakan asesmen lapangan </w:t>
      </w:r>
      <w:r w:rsidR="007B132B">
        <w:rPr>
          <w:color w:val="000000"/>
        </w:rPr>
        <w:t>UPPSKH …..</w:t>
      </w:r>
      <w:r w:rsidR="00714F33" w:rsidRPr="0031224D">
        <w:rPr>
          <w:color w:val="000000"/>
        </w:rPr>
        <w:t xml:space="preserve"> </w:t>
      </w:r>
      <w:proofErr w:type="gramStart"/>
      <w:r w:rsidR="00714F33" w:rsidRPr="0031224D">
        <w:rPr>
          <w:color w:val="000000"/>
        </w:rPr>
        <w:t>untuk</w:t>
      </w:r>
      <w:proofErr w:type="gramEnd"/>
      <w:r w:rsidR="00714F33" w:rsidRPr="0031224D">
        <w:rPr>
          <w:color w:val="000000"/>
        </w:rPr>
        <w:t xml:space="preserve"> akreditasi Program Studi </w:t>
      </w:r>
      <w:r w:rsidR="007B132B">
        <w:rPr>
          <w:color w:val="000000"/>
        </w:rPr>
        <w:t>Kedokteran Hewan,</w:t>
      </w:r>
      <w:r w:rsidR="00674115">
        <w:rPr>
          <w:color w:val="000000"/>
          <w:lang w:val="id-ID"/>
        </w:rPr>
        <w:t xml:space="preserve"> </w:t>
      </w:r>
      <w:r w:rsidR="00674115">
        <w:rPr>
          <w:color w:val="000000"/>
        </w:rPr>
        <w:t>Universitas/In</w:t>
      </w:r>
      <w:r w:rsidR="00674115">
        <w:rPr>
          <w:color w:val="000000"/>
          <w:lang w:val="id-ID"/>
        </w:rPr>
        <w:t xml:space="preserve">stitut </w:t>
      </w:r>
      <w:r w:rsidR="007B132B">
        <w:rPr>
          <w:color w:val="000000"/>
        </w:rPr>
        <w:t xml:space="preserve">  ….</w:t>
      </w:r>
    </w:p>
    <w:p w:rsidR="00714F33" w:rsidRPr="0031224D" w:rsidRDefault="00714F33" w:rsidP="00714F33">
      <w:pPr>
        <w:spacing w:line="240" w:lineRule="auto"/>
        <w:rPr>
          <w:color w:val="000000"/>
        </w:rPr>
      </w:pPr>
      <w:proofErr w:type="gramStart"/>
      <w:r w:rsidRPr="0031224D">
        <w:rPr>
          <w:color w:val="000000"/>
        </w:rPr>
        <w:t>Dari kegiatan tersebut diperoleh informasi butir-butir borang yang sesuai/tidak sesuai dengan kenyataan, dengan penjelasan sebagai tercantum di dalam daftar sebagai berikut.</w:t>
      </w:r>
      <w:proofErr w:type="gramEnd"/>
    </w:p>
    <w:p w:rsidR="00714F33" w:rsidRPr="0031224D" w:rsidRDefault="00714F33" w:rsidP="00714F33">
      <w:pPr>
        <w:spacing w:line="240" w:lineRule="auto"/>
        <w:rPr>
          <w:color w:val="000000"/>
        </w:rPr>
      </w:pPr>
    </w:p>
    <w:tbl>
      <w:tblPr>
        <w:tblW w:w="9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349"/>
        <w:gridCol w:w="2399"/>
        <w:gridCol w:w="3107"/>
        <w:gridCol w:w="1560"/>
      </w:tblGrid>
      <w:tr w:rsidR="00714F33" w:rsidRPr="0031224D" w:rsidTr="007639FC">
        <w:trPr>
          <w:tblHeader/>
        </w:trPr>
        <w:tc>
          <w:tcPr>
            <w:tcW w:w="647" w:type="dxa"/>
            <w:vAlign w:val="center"/>
          </w:tcPr>
          <w:p w:rsidR="00714F33" w:rsidRPr="0031224D" w:rsidRDefault="00714F33" w:rsidP="00814305">
            <w:pPr>
              <w:spacing w:line="240" w:lineRule="auto"/>
              <w:jc w:val="center"/>
              <w:rPr>
                <w:b/>
                <w:color w:val="000000"/>
              </w:rPr>
            </w:pPr>
            <w:r w:rsidRPr="0031224D">
              <w:rPr>
                <w:b/>
                <w:color w:val="000000"/>
              </w:rPr>
              <w:t>No.</w:t>
            </w:r>
          </w:p>
        </w:tc>
        <w:tc>
          <w:tcPr>
            <w:tcW w:w="1349" w:type="dxa"/>
            <w:vAlign w:val="center"/>
          </w:tcPr>
          <w:p w:rsidR="00714F33" w:rsidRPr="0031224D" w:rsidRDefault="00714F33" w:rsidP="00814305">
            <w:pPr>
              <w:spacing w:line="240" w:lineRule="auto"/>
              <w:jc w:val="center"/>
              <w:rPr>
                <w:b/>
                <w:color w:val="000000"/>
              </w:rPr>
            </w:pPr>
            <w:r w:rsidRPr="0031224D">
              <w:rPr>
                <w:b/>
                <w:color w:val="000000"/>
              </w:rPr>
              <w:t>No. Butir Penilaian</w:t>
            </w:r>
          </w:p>
        </w:tc>
        <w:tc>
          <w:tcPr>
            <w:tcW w:w="2399" w:type="dxa"/>
            <w:vAlign w:val="center"/>
          </w:tcPr>
          <w:p w:rsidR="00714F33" w:rsidRPr="0031224D" w:rsidRDefault="00714F33" w:rsidP="007B132B">
            <w:pPr>
              <w:spacing w:line="240" w:lineRule="auto"/>
              <w:jc w:val="center"/>
              <w:rPr>
                <w:b/>
                <w:color w:val="000000"/>
                <w:lang w:val="id-ID"/>
              </w:rPr>
            </w:pPr>
            <w:r w:rsidRPr="0031224D">
              <w:rPr>
                <w:b/>
                <w:color w:val="000000"/>
              </w:rPr>
              <w:t xml:space="preserve">Informasi dari </w:t>
            </w:r>
            <w:r w:rsidR="007E4FE2" w:rsidRPr="0031224D">
              <w:rPr>
                <w:b/>
                <w:color w:val="000000"/>
                <w:lang w:val="id-ID"/>
              </w:rPr>
              <w:t>Borang</w:t>
            </w:r>
            <w:r w:rsidRPr="0031224D">
              <w:rPr>
                <w:b/>
                <w:color w:val="000000"/>
              </w:rPr>
              <w:t xml:space="preserve"> </w:t>
            </w:r>
            <w:r w:rsidR="007B132B">
              <w:rPr>
                <w:b/>
                <w:color w:val="000000"/>
              </w:rPr>
              <w:t>UPPSKH</w:t>
            </w:r>
          </w:p>
        </w:tc>
        <w:tc>
          <w:tcPr>
            <w:tcW w:w="3107" w:type="dxa"/>
            <w:vAlign w:val="center"/>
          </w:tcPr>
          <w:p w:rsidR="00714F33" w:rsidRPr="0031224D" w:rsidRDefault="007E4FE2" w:rsidP="007E4FE2">
            <w:pPr>
              <w:spacing w:line="240" w:lineRule="auto"/>
              <w:jc w:val="center"/>
              <w:rPr>
                <w:b/>
                <w:color w:val="000000"/>
              </w:rPr>
            </w:pPr>
            <w:r w:rsidRPr="0031224D">
              <w:rPr>
                <w:b/>
                <w:color w:val="000000"/>
              </w:rPr>
              <w:t xml:space="preserve">Informasi dari </w:t>
            </w:r>
            <w:r w:rsidRPr="0031224D">
              <w:rPr>
                <w:b/>
                <w:color w:val="000000"/>
                <w:lang w:val="id-ID"/>
              </w:rPr>
              <w:t>Borang</w:t>
            </w:r>
            <w:r w:rsidR="00714F33" w:rsidRPr="0031224D">
              <w:rPr>
                <w:b/>
                <w:color w:val="000000"/>
              </w:rPr>
              <w:t xml:space="preserve"> Fakultas/</w:t>
            </w:r>
            <w:r w:rsidRPr="0031224D">
              <w:rPr>
                <w:b/>
                <w:color w:val="000000"/>
                <w:lang w:val="id-ID"/>
              </w:rPr>
              <w:t>Unit Pengelola</w:t>
            </w:r>
            <w:r w:rsidR="00714F33" w:rsidRPr="0031224D">
              <w:rPr>
                <w:b/>
                <w:color w:val="000000"/>
              </w:rPr>
              <w:t xml:space="preserve"> Setelah Diverifikasi Melalui Wawancara dan Observasi</w:t>
            </w:r>
          </w:p>
        </w:tc>
        <w:tc>
          <w:tcPr>
            <w:tcW w:w="1560" w:type="dxa"/>
            <w:vAlign w:val="center"/>
          </w:tcPr>
          <w:p w:rsidR="00714F33" w:rsidRPr="0031224D" w:rsidRDefault="00714F33" w:rsidP="00814305">
            <w:pPr>
              <w:spacing w:line="240" w:lineRule="auto"/>
              <w:jc w:val="center"/>
              <w:rPr>
                <w:b/>
                <w:color w:val="000000"/>
              </w:rPr>
            </w:pPr>
            <w:r w:rsidRPr="0031224D">
              <w:rPr>
                <w:b/>
                <w:color w:val="000000"/>
              </w:rPr>
              <w:t>Keterangan</w:t>
            </w:r>
          </w:p>
        </w:tc>
      </w:tr>
      <w:tr w:rsidR="007B132B" w:rsidRPr="0031224D" w:rsidTr="007639FC">
        <w:tc>
          <w:tcPr>
            <w:tcW w:w="647" w:type="dxa"/>
          </w:tcPr>
          <w:p w:rsidR="007B132B" w:rsidRPr="0031224D" w:rsidRDefault="007B132B" w:rsidP="00814305">
            <w:pPr>
              <w:spacing w:line="240" w:lineRule="auto"/>
              <w:jc w:val="center"/>
              <w:rPr>
                <w:color w:val="000000"/>
              </w:rPr>
            </w:pPr>
            <w:r w:rsidRPr="0031224D">
              <w:rPr>
                <w:color w:val="000000"/>
              </w:rPr>
              <w:t>1</w:t>
            </w:r>
          </w:p>
        </w:tc>
        <w:tc>
          <w:tcPr>
            <w:tcW w:w="1349" w:type="dxa"/>
          </w:tcPr>
          <w:p w:rsidR="007B132B" w:rsidRPr="007B132B" w:rsidRDefault="007B132B" w:rsidP="007B132B">
            <w:pPr>
              <w:jc w:val="center"/>
            </w:pPr>
            <w:r w:rsidRPr="007B132B">
              <w:t>1.1.1</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2</w:t>
            </w:r>
          </w:p>
        </w:tc>
        <w:tc>
          <w:tcPr>
            <w:tcW w:w="1349" w:type="dxa"/>
          </w:tcPr>
          <w:p w:rsidR="007B132B" w:rsidRPr="007B132B" w:rsidRDefault="007B132B" w:rsidP="007B132B">
            <w:pPr>
              <w:jc w:val="center"/>
            </w:pPr>
            <w:r w:rsidRPr="007B132B">
              <w:t>1.1.2</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3</w:t>
            </w:r>
          </w:p>
        </w:tc>
        <w:tc>
          <w:tcPr>
            <w:tcW w:w="1349" w:type="dxa"/>
          </w:tcPr>
          <w:p w:rsidR="007B132B" w:rsidRPr="007B132B" w:rsidRDefault="007B132B" w:rsidP="007B132B">
            <w:pPr>
              <w:jc w:val="center"/>
            </w:pPr>
            <w:r w:rsidRPr="007B132B">
              <w:t>1.2</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4</w:t>
            </w:r>
          </w:p>
        </w:tc>
        <w:tc>
          <w:tcPr>
            <w:tcW w:w="1349" w:type="dxa"/>
          </w:tcPr>
          <w:p w:rsidR="007B132B" w:rsidRPr="007B132B" w:rsidRDefault="007B132B" w:rsidP="007B132B">
            <w:pPr>
              <w:jc w:val="center"/>
            </w:pPr>
            <w:r w:rsidRPr="007B132B">
              <w:t>2.1</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5</w:t>
            </w:r>
          </w:p>
        </w:tc>
        <w:tc>
          <w:tcPr>
            <w:tcW w:w="1349" w:type="dxa"/>
          </w:tcPr>
          <w:p w:rsidR="007B132B" w:rsidRPr="007B132B" w:rsidRDefault="007B132B" w:rsidP="007B132B">
            <w:pPr>
              <w:jc w:val="center"/>
            </w:pPr>
            <w:r w:rsidRPr="007B132B">
              <w:t>2.2</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6</w:t>
            </w:r>
          </w:p>
        </w:tc>
        <w:tc>
          <w:tcPr>
            <w:tcW w:w="1349" w:type="dxa"/>
          </w:tcPr>
          <w:p w:rsidR="007B132B" w:rsidRPr="007B132B" w:rsidRDefault="007B132B" w:rsidP="007B132B">
            <w:pPr>
              <w:jc w:val="center"/>
            </w:pPr>
            <w:r w:rsidRPr="007B132B">
              <w:t>2.3</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7</w:t>
            </w:r>
          </w:p>
        </w:tc>
        <w:tc>
          <w:tcPr>
            <w:tcW w:w="1349" w:type="dxa"/>
          </w:tcPr>
          <w:p w:rsidR="007B132B" w:rsidRPr="007B132B" w:rsidRDefault="007B132B" w:rsidP="007B132B">
            <w:pPr>
              <w:jc w:val="center"/>
            </w:pPr>
            <w:r w:rsidRPr="007B132B">
              <w:t>2.4</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8</w:t>
            </w:r>
          </w:p>
        </w:tc>
        <w:tc>
          <w:tcPr>
            <w:tcW w:w="1349" w:type="dxa"/>
          </w:tcPr>
          <w:p w:rsidR="007B132B" w:rsidRPr="007B132B" w:rsidRDefault="007B132B" w:rsidP="007B132B">
            <w:pPr>
              <w:jc w:val="center"/>
            </w:pPr>
            <w:r w:rsidRPr="007B132B">
              <w:t>2.5.1.1</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9</w:t>
            </w:r>
          </w:p>
        </w:tc>
        <w:tc>
          <w:tcPr>
            <w:tcW w:w="1349" w:type="dxa"/>
          </w:tcPr>
          <w:p w:rsidR="007B132B" w:rsidRPr="007B132B" w:rsidRDefault="007B132B" w:rsidP="007B132B">
            <w:pPr>
              <w:jc w:val="center"/>
            </w:pPr>
            <w:r w:rsidRPr="007B132B">
              <w:t>2.5.1.2</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10</w:t>
            </w:r>
          </w:p>
        </w:tc>
        <w:tc>
          <w:tcPr>
            <w:tcW w:w="1349" w:type="dxa"/>
          </w:tcPr>
          <w:p w:rsidR="007B132B" w:rsidRPr="007B132B" w:rsidRDefault="007B132B" w:rsidP="007B132B">
            <w:pPr>
              <w:jc w:val="center"/>
            </w:pPr>
            <w:r w:rsidRPr="007B132B">
              <w:t>2.5.2</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11</w:t>
            </w:r>
          </w:p>
        </w:tc>
        <w:tc>
          <w:tcPr>
            <w:tcW w:w="1349" w:type="dxa"/>
          </w:tcPr>
          <w:p w:rsidR="007B132B" w:rsidRPr="007B132B" w:rsidRDefault="007B132B" w:rsidP="007B132B">
            <w:pPr>
              <w:jc w:val="center"/>
            </w:pPr>
            <w:r w:rsidRPr="007B132B">
              <w:t>3.1.1</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12</w:t>
            </w:r>
          </w:p>
        </w:tc>
        <w:tc>
          <w:tcPr>
            <w:tcW w:w="1349" w:type="dxa"/>
          </w:tcPr>
          <w:p w:rsidR="007B132B" w:rsidRPr="007B132B" w:rsidRDefault="007B132B" w:rsidP="007B132B">
            <w:pPr>
              <w:jc w:val="center"/>
            </w:pPr>
            <w:r w:rsidRPr="007B132B">
              <w:t>3.1.2.1</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13</w:t>
            </w:r>
          </w:p>
        </w:tc>
        <w:tc>
          <w:tcPr>
            <w:tcW w:w="1349" w:type="dxa"/>
          </w:tcPr>
          <w:p w:rsidR="007B132B" w:rsidRPr="007B132B" w:rsidRDefault="007B132B" w:rsidP="007B132B">
            <w:pPr>
              <w:jc w:val="center"/>
            </w:pPr>
            <w:r w:rsidRPr="007B132B">
              <w:t>3.1.2.2</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14</w:t>
            </w:r>
          </w:p>
        </w:tc>
        <w:tc>
          <w:tcPr>
            <w:tcW w:w="1349" w:type="dxa"/>
          </w:tcPr>
          <w:p w:rsidR="007B132B" w:rsidRPr="007B132B" w:rsidRDefault="007B132B" w:rsidP="007B132B">
            <w:pPr>
              <w:jc w:val="center"/>
            </w:pPr>
            <w:r w:rsidRPr="007B132B">
              <w:t>3.2</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15</w:t>
            </w:r>
          </w:p>
        </w:tc>
        <w:tc>
          <w:tcPr>
            <w:tcW w:w="1349" w:type="dxa"/>
          </w:tcPr>
          <w:p w:rsidR="007B132B" w:rsidRPr="007B132B" w:rsidRDefault="007B132B" w:rsidP="007B132B">
            <w:pPr>
              <w:jc w:val="center"/>
            </w:pPr>
            <w:r w:rsidRPr="007B132B">
              <w:t>4.1.1.1</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16</w:t>
            </w:r>
          </w:p>
        </w:tc>
        <w:tc>
          <w:tcPr>
            <w:tcW w:w="1349" w:type="dxa"/>
          </w:tcPr>
          <w:p w:rsidR="007B132B" w:rsidRPr="007B132B" w:rsidRDefault="007B132B" w:rsidP="007B132B">
            <w:pPr>
              <w:jc w:val="center"/>
            </w:pPr>
            <w:r w:rsidRPr="007B132B">
              <w:t>4.1.1.2</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17</w:t>
            </w:r>
          </w:p>
        </w:tc>
        <w:tc>
          <w:tcPr>
            <w:tcW w:w="1349" w:type="dxa"/>
          </w:tcPr>
          <w:p w:rsidR="007B132B" w:rsidRPr="007B132B" w:rsidRDefault="007B132B" w:rsidP="007B132B">
            <w:pPr>
              <w:jc w:val="center"/>
            </w:pPr>
            <w:r w:rsidRPr="007B132B">
              <w:t>4.1.1.3</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18</w:t>
            </w:r>
          </w:p>
        </w:tc>
        <w:tc>
          <w:tcPr>
            <w:tcW w:w="1349" w:type="dxa"/>
          </w:tcPr>
          <w:p w:rsidR="007B132B" w:rsidRPr="007B132B" w:rsidRDefault="007B132B" w:rsidP="007B132B">
            <w:pPr>
              <w:jc w:val="center"/>
            </w:pPr>
            <w:r w:rsidRPr="007B132B">
              <w:t>4.1.2.1</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19</w:t>
            </w:r>
          </w:p>
        </w:tc>
        <w:tc>
          <w:tcPr>
            <w:tcW w:w="1349" w:type="dxa"/>
          </w:tcPr>
          <w:p w:rsidR="007B132B" w:rsidRPr="007B132B" w:rsidRDefault="007B132B" w:rsidP="007B132B">
            <w:pPr>
              <w:jc w:val="center"/>
            </w:pPr>
            <w:r w:rsidRPr="007B132B">
              <w:t>4.1.2.2</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20</w:t>
            </w:r>
          </w:p>
        </w:tc>
        <w:tc>
          <w:tcPr>
            <w:tcW w:w="1349" w:type="dxa"/>
          </w:tcPr>
          <w:p w:rsidR="007B132B" w:rsidRPr="007B132B" w:rsidRDefault="007B132B" w:rsidP="007B132B">
            <w:pPr>
              <w:jc w:val="center"/>
            </w:pPr>
            <w:r w:rsidRPr="007B132B">
              <w:t>4.1.2.3</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lastRenderedPageBreak/>
              <w:t>21</w:t>
            </w:r>
          </w:p>
        </w:tc>
        <w:tc>
          <w:tcPr>
            <w:tcW w:w="1349" w:type="dxa"/>
          </w:tcPr>
          <w:p w:rsidR="007B132B" w:rsidRPr="007B132B" w:rsidRDefault="007B132B" w:rsidP="007B132B">
            <w:pPr>
              <w:jc w:val="center"/>
            </w:pPr>
            <w:r w:rsidRPr="007B132B">
              <w:t>4.1.3</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22</w:t>
            </w:r>
          </w:p>
        </w:tc>
        <w:tc>
          <w:tcPr>
            <w:tcW w:w="1349" w:type="dxa"/>
          </w:tcPr>
          <w:p w:rsidR="007B132B" w:rsidRPr="007B132B" w:rsidRDefault="007B132B" w:rsidP="007B132B">
            <w:pPr>
              <w:jc w:val="center"/>
            </w:pPr>
            <w:r w:rsidRPr="007B132B">
              <w:t>4.2</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23</w:t>
            </w:r>
          </w:p>
        </w:tc>
        <w:tc>
          <w:tcPr>
            <w:tcW w:w="1349" w:type="dxa"/>
          </w:tcPr>
          <w:p w:rsidR="007B132B" w:rsidRPr="007B132B" w:rsidRDefault="007B132B" w:rsidP="007B132B">
            <w:pPr>
              <w:jc w:val="center"/>
            </w:pPr>
            <w:r w:rsidRPr="007B132B">
              <w:t>5.1</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24</w:t>
            </w:r>
          </w:p>
        </w:tc>
        <w:tc>
          <w:tcPr>
            <w:tcW w:w="1349" w:type="dxa"/>
          </w:tcPr>
          <w:p w:rsidR="007B132B" w:rsidRPr="007B132B" w:rsidRDefault="007B132B" w:rsidP="007B132B">
            <w:pPr>
              <w:jc w:val="center"/>
            </w:pPr>
            <w:r w:rsidRPr="007B132B">
              <w:t>5.2</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25</w:t>
            </w:r>
          </w:p>
        </w:tc>
        <w:tc>
          <w:tcPr>
            <w:tcW w:w="1349" w:type="dxa"/>
          </w:tcPr>
          <w:p w:rsidR="007B132B" w:rsidRPr="007B132B" w:rsidRDefault="007B132B" w:rsidP="007B132B">
            <w:pPr>
              <w:jc w:val="center"/>
            </w:pPr>
            <w:r w:rsidRPr="007B132B">
              <w:t>5.3</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26</w:t>
            </w:r>
          </w:p>
        </w:tc>
        <w:tc>
          <w:tcPr>
            <w:tcW w:w="1349" w:type="dxa"/>
          </w:tcPr>
          <w:p w:rsidR="007B132B" w:rsidRPr="007B132B" w:rsidRDefault="007B132B" w:rsidP="007B132B">
            <w:pPr>
              <w:jc w:val="center"/>
            </w:pPr>
            <w:r w:rsidRPr="007B132B">
              <w:t>6.1.1</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27</w:t>
            </w:r>
          </w:p>
        </w:tc>
        <w:tc>
          <w:tcPr>
            <w:tcW w:w="1349" w:type="dxa"/>
          </w:tcPr>
          <w:p w:rsidR="007B132B" w:rsidRPr="007B132B" w:rsidRDefault="007B132B" w:rsidP="007B132B">
            <w:pPr>
              <w:jc w:val="center"/>
            </w:pPr>
            <w:r w:rsidRPr="007B132B">
              <w:t>6.1.2</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28</w:t>
            </w:r>
          </w:p>
        </w:tc>
        <w:tc>
          <w:tcPr>
            <w:tcW w:w="1349" w:type="dxa"/>
          </w:tcPr>
          <w:p w:rsidR="007B132B" w:rsidRPr="007B132B" w:rsidRDefault="007B132B" w:rsidP="007B132B">
            <w:pPr>
              <w:jc w:val="center"/>
            </w:pPr>
            <w:r w:rsidRPr="007B132B">
              <w:t>6.2.1</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29</w:t>
            </w:r>
          </w:p>
        </w:tc>
        <w:tc>
          <w:tcPr>
            <w:tcW w:w="1349" w:type="dxa"/>
          </w:tcPr>
          <w:p w:rsidR="007B132B" w:rsidRPr="007B132B" w:rsidRDefault="007B132B" w:rsidP="007B132B">
            <w:pPr>
              <w:jc w:val="center"/>
            </w:pPr>
            <w:r w:rsidRPr="007B132B">
              <w:t>6.2.2.1</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30</w:t>
            </w:r>
          </w:p>
        </w:tc>
        <w:tc>
          <w:tcPr>
            <w:tcW w:w="1349" w:type="dxa"/>
          </w:tcPr>
          <w:p w:rsidR="007B132B" w:rsidRPr="007B132B" w:rsidRDefault="007B132B" w:rsidP="007B132B">
            <w:pPr>
              <w:jc w:val="center"/>
            </w:pPr>
            <w:r w:rsidRPr="007B132B">
              <w:t>6.2.2.2</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31</w:t>
            </w:r>
          </w:p>
        </w:tc>
        <w:tc>
          <w:tcPr>
            <w:tcW w:w="1349" w:type="dxa"/>
          </w:tcPr>
          <w:p w:rsidR="007B132B" w:rsidRPr="007B132B" w:rsidRDefault="007B132B" w:rsidP="007B132B">
            <w:pPr>
              <w:jc w:val="center"/>
            </w:pPr>
            <w:r w:rsidRPr="007B132B">
              <w:t>6.3.1</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32</w:t>
            </w:r>
          </w:p>
        </w:tc>
        <w:tc>
          <w:tcPr>
            <w:tcW w:w="1349" w:type="dxa"/>
          </w:tcPr>
          <w:p w:rsidR="007B132B" w:rsidRPr="007B132B" w:rsidRDefault="007B132B" w:rsidP="007B132B">
            <w:pPr>
              <w:jc w:val="center"/>
            </w:pPr>
            <w:r w:rsidRPr="007B132B">
              <w:t>6.3.2.1</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33</w:t>
            </w:r>
          </w:p>
        </w:tc>
        <w:tc>
          <w:tcPr>
            <w:tcW w:w="1349" w:type="dxa"/>
          </w:tcPr>
          <w:p w:rsidR="007B132B" w:rsidRPr="007B132B" w:rsidRDefault="007B132B" w:rsidP="007B132B">
            <w:pPr>
              <w:jc w:val="center"/>
            </w:pPr>
            <w:r w:rsidRPr="007B132B">
              <w:t>6.3.2.2</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34</w:t>
            </w:r>
          </w:p>
        </w:tc>
        <w:tc>
          <w:tcPr>
            <w:tcW w:w="1349" w:type="dxa"/>
          </w:tcPr>
          <w:p w:rsidR="007B132B" w:rsidRPr="007B132B" w:rsidRDefault="007B132B" w:rsidP="007B132B">
            <w:pPr>
              <w:jc w:val="center"/>
            </w:pPr>
            <w:r w:rsidRPr="007B132B">
              <w:t>6.4.1.1</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35</w:t>
            </w:r>
          </w:p>
        </w:tc>
        <w:tc>
          <w:tcPr>
            <w:tcW w:w="1349" w:type="dxa"/>
          </w:tcPr>
          <w:p w:rsidR="007B132B" w:rsidRPr="007B132B" w:rsidRDefault="007B132B" w:rsidP="007B132B">
            <w:pPr>
              <w:jc w:val="center"/>
            </w:pPr>
            <w:r w:rsidRPr="007B132B">
              <w:t>6.4.1.2</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36</w:t>
            </w:r>
          </w:p>
        </w:tc>
        <w:tc>
          <w:tcPr>
            <w:tcW w:w="1349" w:type="dxa"/>
          </w:tcPr>
          <w:p w:rsidR="007B132B" w:rsidRPr="007B132B" w:rsidRDefault="007B132B" w:rsidP="007B132B">
            <w:pPr>
              <w:jc w:val="center"/>
            </w:pPr>
            <w:r w:rsidRPr="007B132B">
              <w:t>6.4.2</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37</w:t>
            </w:r>
          </w:p>
        </w:tc>
        <w:tc>
          <w:tcPr>
            <w:tcW w:w="1349" w:type="dxa"/>
          </w:tcPr>
          <w:p w:rsidR="007B132B" w:rsidRPr="007B132B" w:rsidRDefault="007B132B" w:rsidP="007B132B">
            <w:pPr>
              <w:jc w:val="center"/>
            </w:pPr>
            <w:r w:rsidRPr="007B132B">
              <w:t>6.4.3</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38</w:t>
            </w:r>
          </w:p>
        </w:tc>
        <w:tc>
          <w:tcPr>
            <w:tcW w:w="1349" w:type="dxa"/>
          </w:tcPr>
          <w:p w:rsidR="007B132B" w:rsidRPr="007B132B" w:rsidRDefault="007B132B" w:rsidP="007B132B">
            <w:pPr>
              <w:jc w:val="center"/>
            </w:pPr>
            <w:r w:rsidRPr="007B132B">
              <w:t>7.1.1.1</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39</w:t>
            </w:r>
          </w:p>
        </w:tc>
        <w:tc>
          <w:tcPr>
            <w:tcW w:w="1349" w:type="dxa"/>
          </w:tcPr>
          <w:p w:rsidR="007B132B" w:rsidRPr="007B132B" w:rsidRDefault="007B132B" w:rsidP="007B132B">
            <w:pPr>
              <w:jc w:val="center"/>
            </w:pPr>
            <w:r w:rsidRPr="007B132B">
              <w:t>7.1.1.2</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40</w:t>
            </w:r>
          </w:p>
        </w:tc>
        <w:tc>
          <w:tcPr>
            <w:tcW w:w="1349" w:type="dxa"/>
          </w:tcPr>
          <w:p w:rsidR="007B132B" w:rsidRPr="007B132B" w:rsidRDefault="007B132B" w:rsidP="007B132B">
            <w:pPr>
              <w:jc w:val="center"/>
            </w:pPr>
            <w:r w:rsidRPr="007B132B">
              <w:t>7.1.2</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41</w:t>
            </w:r>
          </w:p>
        </w:tc>
        <w:tc>
          <w:tcPr>
            <w:tcW w:w="1349" w:type="dxa"/>
          </w:tcPr>
          <w:p w:rsidR="007B132B" w:rsidRPr="007B132B" w:rsidRDefault="007B132B" w:rsidP="007B132B">
            <w:pPr>
              <w:jc w:val="center"/>
            </w:pPr>
            <w:r w:rsidRPr="007B132B">
              <w:t>7.1.3</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42</w:t>
            </w:r>
          </w:p>
        </w:tc>
        <w:tc>
          <w:tcPr>
            <w:tcW w:w="1349" w:type="dxa"/>
          </w:tcPr>
          <w:p w:rsidR="007B132B" w:rsidRPr="007B132B" w:rsidRDefault="007B132B" w:rsidP="007B132B">
            <w:pPr>
              <w:jc w:val="center"/>
            </w:pPr>
            <w:r w:rsidRPr="007B132B">
              <w:t>7.2.1.1</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43</w:t>
            </w:r>
          </w:p>
        </w:tc>
        <w:tc>
          <w:tcPr>
            <w:tcW w:w="1349" w:type="dxa"/>
          </w:tcPr>
          <w:p w:rsidR="007B132B" w:rsidRPr="007B132B" w:rsidRDefault="007B132B" w:rsidP="007B132B">
            <w:pPr>
              <w:jc w:val="center"/>
            </w:pPr>
            <w:r w:rsidRPr="007B132B">
              <w:t>7.2.1.2</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rsidRPr="0031224D">
              <w:t>44</w:t>
            </w:r>
          </w:p>
        </w:tc>
        <w:tc>
          <w:tcPr>
            <w:tcW w:w="1349" w:type="dxa"/>
          </w:tcPr>
          <w:p w:rsidR="007B132B" w:rsidRPr="007B132B" w:rsidRDefault="007B132B" w:rsidP="007B132B">
            <w:pPr>
              <w:jc w:val="center"/>
            </w:pPr>
            <w:r w:rsidRPr="007B132B">
              <w:t>7.2.2</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t>45</w:t>
            </w:r>
          </w:p>
        </w:tc>
        <w:tc>
          <w:tcPr>
            <w:tcW w:w="1349" w:type="dxa"/>
          </w:tcPr>
          <w:p w:rsidR="007B132B" w:rsidRPr="007B132B" w:rsidRDefault="007B132B" w:rsidP="007B132B">
            <w:pPr>
              <w:jc w:val="center"/>
            </w:pPr>
            <w:r w:rsidRPr="007B132B">
              <w:t>7.3.1</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r w:rsidR="007B132B" w:rsidRPr="0031224D" w:rsidTr="007639FC">
        <w:tc>
          <w:tcPr>
            <w:tcW w:w="647" w:type="dxa"/>
          </w:tcPr>
          <w:p w:rsidR="007B132B" w:rsidRPr="0031224D" w:rsidRDefault="007B132B" w:rsidP="00814305">
            <w:pPr>
              <w:spacing w:line="240" w:lineRule="auto"/>
              <w:jc w:val="center"/>
            </w:pPr>
            <w:r>
              <w:t>46</w:t>
            </w:r>
          </w:p>
        </w:tc>
        <w:tc>
          <w:tcPr>
            <w:tcW w:w="1349" w:type="dxa"/>
          </w:tcPr>
          <w:p w:rsidR="007B132B" w:rsidRPr="007B132B" w:rsidRDefault="007B132B" w:rsidP="007B132B">
            <w:pPr>
              <w:jc w:val="center"/>
            </w:pPr>
            <w:r w:rsidRPr="007B132B">
              <w:t>7.3.2</w:t>
            </w:r>
          </w:p>
        </w:tc>
        <w:tc>
          <w:tcPr>
            <w:tcW w:w="2399" w:type="dxa"/>
          </w:tcPr>
          <w:p w:rsidR="007B132B" w:rsidRPr="0031224D" w:rsidRDefault="007B132B" w:rsidP="00814305">
            <w:pPr>
              <w:spacing w:line="240" w:lineRule="auto"/>
              <w:jc w:val="center"/>
            </w:pPr>
          </w:p>
        </w:tc>
        <w:tc>
          <w:tcPr>
            <w:tcW w:w="3107" w:type="dxa"/>
          </w:tcPr>
          <w:p w:rsidR="007B132B" w:rsidRPr="0031224D" w:rsidRDefault="007B132B" w:rsidP="00814305">
            <w:pPr>
              <w:spacing w:line="240" w:lineRule="auto"/>
              <w:rPr>
                <w:color w:val="000000"/>
              </w:rPr>
            </w:pPr>
          </w:p>
        </w:tc>
        <w:tc>
          <w:tcPr>
            <w:tcW w:w="1560" w:type="dxa"/>
            <w:vAlign w:val="center"/>
          </w:tcPr>
          <w:p w:rsidR="007B132B" w:rsidRPr="0031224D" w:rsidRDefault="007B132B" w:rsidP="00814305">
            <w:pPr>
              <w:spacing w:line="240" w:lineRule="auto"/>
              <w:jc w:val="center"/>
              <w:rPr>
                <w:b/>
                <w:bCs/>
              </w:rPr>
            </w:pPr>
          </w:p>
        </w:tc>
      </w:tr>
    </w:tbl>
    <w:p w:rsidR="00714F33" w:rsidRPr="0031224D" w:rsidRDefault="00714F33" w:rsidP="00714F33">
      <w:pPr>
        <w:spacing w:line="240" w:lineRule="auto"/>
        <w:rPr>
          <w:color w:val="000000"/>
          <w:lang w:val="id-ID"/>
        </w:rPr>
      </w:pPr>
      <w:r w:rsidRPr="0031224D">
        <w:rPr>
          <w:color w:val="000000"/>
        </w:rPr>
        <w:t>Catatan: *Coret yang tidak perlu</w:t>
      </w:r>
    </w:p>
    <w:p w:rsidR="005A07B2" w:rsidRPr="0031224D" w:rsidRDefault="005A07B2" w:rsidP="00714F33">
      <w:pPr>
        <w:spacing w:line="240" w:lineRule="auto"/>
        <w:rPr>
          <w:color w:val="000000"/>
          <w:lang w:val="id-ID"/>
        </w:rPr>
      </w:pPr>
    </w:p>
    <w:p w:rsidR="00714F33" w:rsidRPr="0031224D" w:rsidRDefault="007B132B" w:rsidP="00714F33">
      <w:pPr>
        <w:spacing w:line="240" w:lineRule="auto"/>
        <w:rPr>
          <w:color w:val="000000"/>
        </w:rPr>
      </w:pPr>
      <w:r>
        <w:rPr>
          <w:color w:val="000000"/>
          <w:lang w:eastAsia="id-ID"/>
        </w:rPr>
        <w:lastRenderedPageBreak/>
        <w:t>Berita acara asesmen lapangan</w:t>
      </w:r>
      <w:r w:rsidR="005A07B2" w:rsidRPr="0031224D">
        <w:rPr>
          <w:color w:val="000000"/>
          <w:lang w:eastAsia="id-ID"/>
        </w:rPr>
        <w:t xml:space="preserve"> ini ditandatangani oleh Asesor dan Pimpinan Unit Pengelola Program Studi atau yang ditugaskan setelah isi tabel tersebut di atas </w:t>
      </w:r>
      <w:proofErr w:type="gramStart"/>
      <w:r w:rsidR="005A07B2" w:rsidRPr="0031224D">
        <w:rPr>
          <w:color w:val="000000"/>
          <w:lang w:eastAsia="id-ID"/>
        </w:rPr>
        <w:t>diperiksa  dan</w:t>
      </w:r>
      <w:proofErr w:type="gramEnd"/>
      <w:r w:rsidR="005A07B2" w:rsidRPr="0031224D">
        <w:rPr>
          <w:color w:val="000000"/>
          <w:lang w:eastAsia="id-ID"/>
        </w:rPr>
        <w:t xml:space="preserve"> disetujui oleh kedua belah pihak.</w:t>
      </w:r>
    </w:p>
    <w:p w:rsidR="00714F33" w:rsidRPr="0031224D" w:rsidRDefault="005A07B2" w:rsidP="00714F33">
      <w:pPr>
        <w:spacing w:line="240" w:lineRule="auto"/>
        <w:rPr>
          <w:color w:val="000000"/>
          <w:lang w:val="id-ID"/>
        </w:rPr>
      </w:pP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t xml:space="preserve">      …………, …..-……- 20</w:t>
      </w:r>
      <w:r w:rsidR="00665CCF" w:rsidRPr="0031224D">
        <w:rPr>
          <w:color w:val="000000"/>
          <w:lang w:val="id-ID"/>
        </w:rPr>
        <w:t>13</w:t>
      </w:r>
    </w:p>
    <w:p w:rsidR="00714F33" w:rsidRPr="0031224D" w:rsidRDefault="00714F33" w:rsidP="00714F33">
      <w:pPr>
        <w:spacing w:line="240" w:lineRule="auto"/>
        <w:rPr>
          <w:color w:val="000000"/>
        </w:rPr>
      </w:pPr>
    </w:p>
    <w:tbl>
      <w:tblPr>
        <w:tblW w:w="9522" w:type="dxa"/>
        <w:tblInd w:w="-342" w:type="dxa"/>
        <w:tblLook w:val="04A0" w:firstRow="1" w:lastRow="0" w:firstColumn="1" w:lastColumn="0" w:noHBand="0" w:noVBand="1"/>
      </w:tblPr>
      <w:tblGrid>
        <w:gridCol w:w="5311"/>
        <w:gridCol w:w="417"/>
        <w:gridCol w:w="917"/>
        <w:gridCol w:w="2877"/>
      </w:tblGrid>
      <w:tr w:rsidR="005A07B2" w:rsidRPr="0031224D" w:rsidTr="00B06EE6">
        <w:tc>
          <w:tcPr>
            <w:tcW w:w="5311" w:type="dxa"/>
          </w:tcPr>
          <w:p w:rsidR="005A07B2" w:rsidRPr="0031224D" w:rsidRDefault="005A07B2" w:rsidP="005A07B2">
            <w:pPr>
              <w:spacing w:line="240" w:lineRule="auto"/>
              <w:jc w:val="center"/>
              <w:rPr>
                <w:color w:val="000000"/>
                <w:lang w:eastAsia="id-ID"/>
              </w:rPr>
            </w:pPr>
            <w:r w:rsidRPr="0031224D">
              <w:rPr>
                <w:color w:val="000000"/>
                <w:lang w:eastAsia="id-ID"/>
              </w:rPr>
              <w:t>Pimpinan Unit Pengelola PS</w:t>
            </w:r>
          </w:p>
          <w:p w:rsidR="005A07B2" w:rsidRPr="0031224D" w:rsidRDefault="005A07B2" w:rsidP="005A07B2">
            <w:pPr>
              <w:spacing w:line="240" w:lineRule="auto"/>
              <w:jc w:val="center"/>
              <w:rPr>
                <w:color w:val="000000"/>
              </w:rPr>
            </w:pPr>
            <w:r w:rsidRPr="0031224D">
              <w:rPr>
                <w:color w:val="000000"/>
                <w:lang w:eastAsia="id-ID"/>
              </w:rPr>
              <w:t>atau yang ditugaskan</w:t>
            </w:r>
          </w:p>
        </w:tc>
        <w:tc>
          <w:tcPr>
            <w:tcW w:w="417" w:type="dxa"/>
          </w:tcPr>
          <w:p w:rsidR="005A07B2" w:rsidRPr="0031224D" w:rsidRDefault="005A07B2" w:rsidP="00814305">
            <w:pPr>
              <w:spacing w:line="240" w:lineRule="auto"/>
              <w:rPr>
                <w:color w:val="000000"/>
              </w:rPr>
            </w:pPr>
          </w:p>
        </w:tc>
        <w:tc>
          <w:tcPr>
            <w:tcW w:w="917" w:type="dxa"/>
          </w:tcPr>
          <w:p w:rsidR="005A07B2" w:rsidRPr="0031224D" w:rsidRDefault="005A07B2" w:rsidP="00814305">
            <w:pPr>
              <w:spacing w:line="240" w:lineRule="auto"/>
              <w:rPr>
                <w:color w:val="000000"/>
              </w:rPr>
            </w:pPr>
          </w:p>
        </w:tc>
        <w:tc>
          <w:tcPr>
            <w:tcW w:w="2877" w:type="dxa"/>
          </w:tcPr>
          <w:p w:rsidR="005A07B2" w:rsidRPr="0031224D" w:rsidRDefault="005A07B2" w:rsidP="00814305">
            <w:pPr>
              <w:spacing w:line="240" w:lineRule="auto"/>
              <w:rPr>
                <w:color w:val="000000"/>
              </w:rPr>
            </w:pPr>
            <w:r w:rsidRPr="0031224D">
              <w:rPr>
                <w:color w:val="000000"/>
              </w:rPr>
              <w:t>Asesor,</w:t>
            </w:r>
          </w:p>
        </w:tc>
      </w:tr>
      <w:tr w:rsidR="005A07B2" w:rsidRPr="0031224D" w:rsidTr="00B06EE6">
        <w:tc>
          <w:tcPr>
            <w:tcW w:w="5311" w:type="dxa"/>
          </w:tcPr>
          <w:p w:rsidR="005A07B2" w:rsidRPr="0031224D" w:rsidRDefault="005A07B2" w:rsidP="00A06191">
            <w:pPr>
              <w:spacing w:line="240" w:lineRule="auto"/>
              <w:rPr>
                <w:color w:val="000000"/>
              </w:rPr>
            </w:pPr>
          </w:p>
          <w:p w:rsidR="005A07B2" w:rsidRPr="0031224D" w:rsidRDefault="005A07B2" w:rsidP="00A06191">
            <w:pPr>
              <w:spacing w:line="240" w:lineRule="auto"/>
              <w:rPr>
                <w:color w:val="000000"/>
              </w:rPr>
            </w:pPr>
          </w:p>
          <w:p w:rsidR="005A07B2" w:rsidRPr="0031224D" w:rsidRDefault="005A07B2" w:rsidP="00A06191">
            <w:pPr>
              <w:spacing w:line="240" w:lineRule="auto"/>
              <w:rPr>
                <w:color w:val="000000"/>
              </w:rPr>
            </w:pPr>
          </w:p>
          <w:p w:rsidR="005A07B2" w:rsidRPr="0031224D" w:rsidRDefault="005A07B2" w:rsidP="00A06191">
            <w:pPr>
              <w:spacing w:line="240" w:lineRule="auto"/>
              <w:jc w:val="center"/>
              <w:rPr>
                <w:color w:val="000000"/>
              </w:rPr>
            </w:pPr>
            <w:r w:rsidRPr="0031224D">
              <w:rPr>
                <w:color w:val="000000"/>
              </w:rPr>
              <w:t>(                                               )</w:t>
            </w:r>
          </w:p>
        </w:tc>
        <w:tc>
          <w:tcPr>
            <w:tcW w:w="417" w:type="dxa"/>
          </w:tcPr>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r w:rsidRPr="0031224D">
              <w:rPr>
                <w:color w:val="000000"/>
              </w:rPr>
              <w:t>1.</w:t>
            </w:r>
          </w:p>
        </w:tc>
        <w:tc>
          <w:tcPr>
            <w:tcW w:w="3794" w:type="dxa"/>
            <w:gridSpan w:val="2"/>
            <w:tcBorders>
              <w:bottom w:val="single" w:sz="4" w:space="0" w:color="auto"/>
            </w:tcBorders>
          </w:tcPr>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p>
        </w:tc>
      </w:tr>
      <w:tr w:rsidR="005A07B2" w:rsidRPr="0031224D" w:rsidTr="00B06EE6">
        <w:tc>
          <w:tcPr>
            <w:tcW w:w="5311" w:type="dxa"/>
          </w:tcPr>
          <w:p w:rsidR="005A07B2" w:rsidRPr="0031224D" w:rsidRDefault="005A07B2" w:rsidP="00814305">
            <w:pPr>
              <w:spacing w:line="240" w:lineRule="auto"/>
              <w:jc w:val="center"/>
              <w:rPr>
                <w:color w:val="000000"/>
              </w:rPr>
            </w:pPr>
          </w:p>
        </w:tc>
        <w:tc>
          <w:tcPr>
            <w:tcW w:w="417" w:type="dxa"/>
          </w:tcPr>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r w:rsidRPr="0031224D">
              <w:rPr>
                <w:color w:val="000000"/>
              </w:rPr>
              <w:t>2.</w:t>
            </w:r>
          </w:p>
        </w:tc>
        <w:tc>
          <w:tcPr>
            <w:tcW w:w="3794" w:type="dxa"/>
            <w:gridSpan w:val="2"/>
            <w:tcBorders>
              <w:top w:val="single" w:sz="4" w:space="0" w:color="auto"/>
              <w:bottom w:val="single" w:sz="4" w:space="0" w:color="auto"/>
            </w:tcBorders>
          </w:tcPr>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p>
          <w:p w:rsidR="005A07B2" w:rsidRPr="0031224D" w:rsidRDefault="005A07B2" w:rsidP="00814305">
            <w:pPr>
              <w:spacing w:line="240" w:lineRule="auto"/>
              <w:rPr>
                <w:color w:val="000000"/>
              </w:rPr>
            </w:pPr>
          </w:p>
        </w:tc>
      </w:tr>
    </w:tbl>
    <w:p w:rsidR="00714F33" w:rsidRPr="0031224D" w:rsidRDefault="00714F33" w:rsidP="00714F33">
      <w:pPr>
        <w:spacing w:line="240" w:lineRule="auto"/>
        <w:rPr>
          <w:color w:val="000000"/>
        </w:rPr>
      </w:pPr>
    </w:p>
    <w:p w:rsidR="00714F33" w:rsidRPr="0031224D" w:rsidRDefault="00714F33" w:rsidP="00714F33">
      <w:pPr>
        <w:spacing w:line="240" w:lineRule="auto"/>
        <w:jc w:val="left"/>
        <w:rPr>
          <w:color w:val="000000"/>
        </w:rPr>
      </w:pPr>
      <w:r w:rsidRPr="0031224D">
        <w:rPr>
          <w:color w:val="000000"/>
        </w:rPr>
        <w:br w:type="page"/>
      </w:r>
    </w:p>
    <w:p w:rsidR="00714F33" w:rsidRPr="0031224D" w:rsidRDefault="00714F33" w:rsidP="00714F33">
      <w:pPr>
        <w:pStyle w:val="Heading1"/>
        <w:ind w:left="1350" w:hanging="1350"/>
        <w:jc w:val="left"/>
        <w:rPr>
          <w:sz w:val="24"/>
          <w:szCs w:val="24"/>
          <w:lang w:val="nb-NO"/>
        </w:rPr>
      </w:pPr>
      <w:r w:rsidRPr="0031224D">
        <w:rPr>
          <w:sz w:val="24"/>
          <w:szCs w:val="24"/>
          <w:lang w:val="nb-NO"/>
        </w:rPr>
        <w:lastRenderedPageBreak/>
        <w:t>FORMAT 6. LAPORAN PENILAIAN AKHIR BORANG PROGRAM STUDI</w:t>
      </w:r>
    </w:p>
    <w:p w:rsidR="00714F33" w:rsidRPr="0031224D"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RPr="0031224D" w:rsidTr="00814305">
        <w:trPr>
          <w:trHeight w:val="432"/>
        </w:trPr>
        <w:tc>
          <w:tcPr>
            <w:tcW w:w="3528" w:type="dxa"/>
            <w:vAlign w:val="center"/>
          </w:tcPr>
          <w:p w:rsidR="00714F33" w:rsidRPr="0031224D" w:rsidRDefault="00714F33" w:rsidP="00814305">
            <w:pPr>
              <w:spacing w:line="240" w:lineRule="auto"/>
              <w:jc w:val="left"/>
              <w:rPr>
                <w:color w:val="000000"/>
              </w:rPr>
            </w:pPr>
            <w:r w:rsidRPr="0031224D">
              <w:rPr>
                <w:color w:val="000000"/>
              </w:rPr>
              <w:t>Nama Perguruan Tinggi</w:t>
            </w:r>
          </w:p>
        </w:tc>
        <w:tc>
          <w:tcPr>
            <w:tcW w:w="283" w:type="dxa"/>
          </w:tcPr>
          <w:p w:rsidR="00714F33" w:rsidRPr="0031224D" w:rsidRDefault="00714F33" w:rsidP="00814305">
            <w:pPr>
              <w:spacing w:line="240" w:lineRule="auto"/>
              <w:rPr>
                <w:color w:val="000000"/>
              </w:rPr>
            </w:pPr>
            <w:r w:rsidRPr="0031224D">
              <w:rPr>
                <w:color w:val="000000"/>
              </w:rPr>
              <w:t>:</w:t>
            </w:r>
          </w:p>
        </w:tc>
        <w:tc>
          <w:tcPr>
            <w:tcW w:w="5387" w:type="dxa"/>
            <w:tcBorders>
              <w:bottom w:val="single" w:sz="4" w:space="0" w:color="auto"/>
            </w:tcBorders>
          </w:tcPr>
          <w:p w:rsidR="00714F33" w:rsidRPr="0031224D" w:rsidRDefault="00714F33" w:rsidP="00814305">
            <w:pPr>
              <w:spacing w:line="240" w:lineRule="auto"/>
              <w:rPr>
                <w:color w:val="000000"/>
              </w:rPr>
            </w:pPr>
          </w:p>
        </w:tc>
      </w:tr>
      <w:tr w:rsidR="00714F33" w:rsidRPr="0031224D" w:rsidTr="00814305">
        <w:trPr>
          <w:trHeight w:val="432"/>
        </w:trPr>
        <w:tc>
          <w:tcPr>
            <w:tcW w:w="3528" w:type="dxa"/>
            <w:vAlign w:val="center"/>
          </w:tcPr>
          <w:p w:rsidR="00714F33" w:rsidRPr="0031224D" w:rsidRDefault="00714F33" w:rsidP="00814305">
            <w:pPr>
              <w:spacing w:line="240" w:lineRule="auto"/>
              <w:jc w:val="left"/>
              <w:rPr>
                <w:color w:val="000000"/>
              </w:rPr>
            </w:pPr>
            <w:r w:rsidRPr="0031224D">
              <w:rPr>
                <w:color w:val="000000"/>
              </w:rPr>
              <w:t xml:space="preserve">Nama </w:t>
            </w:r>
            <w:r w:rsidR="007B132B">
              <w:rPr>
                <w:color w:val="000000"/>
              </w:rPr>
              <w:t>UPPSKH</w:t>
            </w:r>
          </w:p>
        </w:tc>
        <w:tc>
          <w:tcPr>
            <w:tcW w:w="283" w:type="dxa"/>
          </w:tcPr>
          <w:p w:rsidR="00714F33" w:rsidRPr="0031224D" w:rsidRDefault="00714F33" w:rsidP="00814305">
            <w:pPr>
              <w:spacing w:line="240" w:lineRule="auto"/>
              <w:rPr>
                <w:color w:val="000000"/>
              </w:rPr>
            </w:pPr>
            <w:r w:rsidRPr="0031224D">
              <w:rPr>
                <w:color w:val="000000"/>
              </w:rPr>
              <w:t>:</w:t>
            </w:r>
          </w:p>
        </w:tc>
        <w:tc>
          <w:tcPr>
            <w:tcW w:w="5387" w:type="dxa"/>
            <w:tcBorders>
              <w:bottom w:val="single" w:sz="4" w:space="0" w:color="auto"/>
            </w:tcBorders>
          </w:tcPr>
          <w:p w:rsidR="00714F33" w:rsidRPr="0031224D" w:rsidRDefault="00714F33" w:rsidP="00814305">
            <w:pPr>
              <w:spacing w:line="240" w:lineRule="auto"/>
              <w:rPr>
                <w:color w:val="000000"/>
              </w:rPr>
            </w:pPr>
          </w:p>
        </w:tc>
      </w:tr>
      <w:tr w:rsidR="00714F33" w:rsidRPr="0031224D" w:rsidTr="00814305">
        <w:trPr>
          <w:trHeight w:val="432"/>
        </w:trPr>
        <w:tc>
          <w:tcPr>
            <w:tcW w:w="3528" w:type="dxa"/>
          </w:tcPr>
          <w:p w:rsidR="00714F33" w:rsidRPr="0031224D" w:rsidRDefault="00714F33" w:rsidP="00814305">
            <w:pPr>
              <w:spacing w:line="240" w:lineRule="auto"/>
              <w:rPr>
                <w:color w:val="000000"/>
              </w:rPr>
            </w:pPr>
            <w:r w:rsidRPr="0031224D">
              <w:rPr>
                <w:color w:val="000000"/>
              </w:rPr>
              <w:t>Nama Program Studi</w:t>
            </w:r>
          </w:p>
        </w:tc>
        <w:tc>
          <w:tcPr>
            <w:tcW w:w="283" w:type="dxa"/>
          </w:tcPr>
          <w:p w:rsidR="00714F33" w:rsidRPr="0031224D" w:rsidRDefault="00714F33" w:rsidP="00814305">
            <w:pPr>
              <w:spacing w:line="240" w:lineRule="auto"/>
              <w:rPr>
                <w:color w:val="000000"/>
              </w:rPr>
            </w:pPr>
            <w:r w:rsidRPr="0031224D">
              <w:rPr>
                <w:color w:val="000000"/>
              </w:rPr>
              <w:t>:</w:t>
            </w:r>
          </w:p>
        </w:tc>
        <w:tc>
          <w:tcPr>
            <w:tcW w:w="5387" w:type="dxa"/>
            <w:tcBorders>
              <w:top w:val="single" w:sz="4" w:space="0" w:color="auto"/>
              <w:bottom w:val="single" w:sz="4" w:space="0" w:color="auto"/>
            </w:tcBorders>
          </w:tcPr>
          <w:p w:rsidR="00714F33" w:rsidRPr="0031224D" w:rsidRDefault="004941CA" w:rsidP="00814305">
            <w:pPr>
              <w:spacing w:line="240" w:lineRule="auto"/>
              <w:rPr>
                <w:color w:val="000000"/>
                <w:lang w:val="id-ID"/>
              </w:rPr>
            </w:pPr>
            <w:r w:rsidRPr="0031224D">
              <w:rPr>
                <w:color w:val="000000"/>
                <w:lang w:val="id-ID"/>
              </w:rPr>
              <w:t>Kedokteran Hewan</w:t>
            </w:r>
          </w:p>
        </w:tc>
      </w:tr>
      <w:tr w:rsidR="00674115" w:rsidRPr="0031224D" w:rsidTr="00814305">
        <w:trPr>
          <w:trHeight w:val="432"/>
        </w:trPr>
        <w:tc>
          <w:tcPr>
            <w:tcW w:w="3528" w:type="dxa"/>
          </w:tcPr>
          <w:p w:rsidR="00674115" w:rsidRPr="00674115" w:rsidRDefault="00674115" w:rsidP="00670945">
            <w:pPr>
              <w:spacing w:line="240" w:lineRule="auto"/>
              <w:rPr>
                <w:color w:val="000000"/>
                <w:lang w:val="id-ID"/>
              </w:rPr>
            </w:pPr>
            <w:r>
              <w:rPr>
                <w:color w:val="000000"/>
                <w:lang w:val="id-ID"/>
              </w:rPr>
              <w:t>Jenjang Pendidikan</w:t>
            </w:r>
          </w:p>
        </w:tc>
        <w:tc>
          <w:tcPr>
            <w:tcW w:w="283" w:type="dxa"/>
          </w:tcPr>
          <w:p w:rsidR="00674115" w:rsidRPr="0031224D" w:rsidRDefault="00674115" w:rsidP="00670945">
            <w:pPr>
              <w:spacing w:line="240" w:lineRule="auto"/>
              <w:rPr>
                <w:color w:val="000000"/>
              </w:rPr>
            </w:pPr>
          </w:p>
        </w:tc>
        <w:tc>
          <w:tcPr>
            <w:tcW w:w="5387" w:type="dxa"/>
            <w:tcBorders>
              <w:top w:val="single" w:sz="4" w:space="0" w:color="auto"/>
              <w:bottom w:val="single" w:sz="4" w:space="0" w:color="auto"/>
            </w:tcBorders>
          </w:tcPr>
          <w:p w:rsidR="00674115" w:rsidRPr="0031224D" w:rsidRDefault="00674115" w:rsidP="00670945">
            <w:pPr>
              <w:spacing w:line="240" w:lineRule="auto"/>
              <w:rPr>
                <w:color w:val="000000"/>
                <w:lang w:val="id-ID"/>
              </w:rPr>
            </w:pPr>
            <w:r>
              <w:rPr>
                <w:color w:val="000000"/>
                <w:lang w:val="id-ID"/>
              </w:rPr>
              <w:t xml:space="preserve">Akademikl dan Profesi </w:t>
            </w:r>
            <w:r w:rsidRPr="00674115">
              <w:rPr>
                <w:color w:val="000000"/>
                <w:vertAlign w:val="superscript"/>
                <w:lang w:val="id-ID"/>
              </w:rPr>
              <w:t>*)</w:t>
            </w:r>
          </w:p>
        </w:tc>
      </w:tr>
      <w:tr w:rsidR="007B132B" w:rsidRPr="0031224D" w:rsidTr="00814305">
        <w:trPr>
          <w:trHeight w:val="432"/>
        </w:trPr>
        <w:tc>
          <w:tcPr>
            <w:tcW w:w="3528" w:type="dxa"/>
          </w:tcPr>
          <w:p w:rsidR="007B132B" w:rsidRPr="0031224D" w:rsidRDefault="007B132B" w:rsidP="00814305">
            <w:pPr>
              <w:spacing w:line="240" w:lineRule="auto"/>
              <w:rPr>
                <w:color w:val="000000"/>
              </w:rPr>
            </w:pPr>
            <w:r>
              <w:rPr>
                <w:color w:val="000000"/>
              </w:rPr>
              <w:t>Kode Panel</w:t>
            </w:r>
          </w:p>
        </w:tc>
        <w:tc>
          <w:tcPr>
            <w:tcW w:w="283" w:type="dxa"/>
          </w:tcPr>
          <w:p w:rsidR="007B132B" w:rsidRPr="0031224D" w:rsidRDefault="007B132B" w:rsidP="00814305">
            <w:pPr>
              <w:spacing w:line="240" w:lineRule="auto"/>
              <w:rPr>
                <w:color w:val="000000"/>
              </w:rPr>
            </w:pPr>
            <w:r>
              <w:rPr>
                <w:color w:val="000000"/>
              </w:rPr>
              <w:t>:</w:t>
            </w:r>
          </w:p>
        </w:tc>
        <w:tc>
          <w:tcPr>
            <w:tcW w:w="5387" w:type="dxa"/>
            <w:tcBorders>
              <w:top w:val="single" w:sz="4" w:space="0" w:color="auto"/>
              <w:bottom w:val="single" w:sz="4" w:space="0" w:color="auto"/>
            </w:tcBorders>
          </w:tcPr>
          <w:p w:rsidR="007B132B" w:rsidRPr="0031224D" w:rsidRDefault="007B132B" w:rsidP="00814305">
            <w:pPr>
              <w:spacing w:line="240" w:lineRule="auto"/>
              <w:rPr>
                <w:color w:val="000000"/>
                <w:lang w:val="id-ID"/>
              </w:rPr>
            </w:pPr>
          </w:p>
        </w:tc>
      </w:tr>
    </w:tbl>
    <w:p w:rsidR="00714F33" w:rsidRPr="0031224D" w:rsidRDefault="00714F33" w:rsidP="00714F33">
      <w:pPr>
        <w:spacing w:line="240" w:lineRule="auto"/>
        <w:rPr>
          <w:color w:val="000000"/>
        </w:rPr>
      </w:pPr>
    </w:p>
    <w:p w:rsidR="00714F33" w:rsidRPr="0031224D" w:rsidRDefault="00714F33" w:rsidP="00714F33">
      <w:pPr>
        <w:spacing w:line="240" w:lineRule="auto"/>
        <w:rPr>
          <w:color w:val="000000"/>
        </w:rPr>
      </w:pPr>
      <w:proofErr w:type="gramStart"/>
      <w:r w:rsidRPr="0031224D">
        <w:rPr>
          <w:color w:val="000000"/>
        </w:rPr>
        <w:t>Berdasarkan hasil asesmen lapangan, penilaian untuk setiap butir, dasar penilaian, dan rekomendas</w:t>
      </w:r>
      <w:r w:rsidR="007B132B">
        <w:rPr>
          <w:color w:val="000000"/>
        </w:rPr>
        <w:t>i pembinaan disajikan pada tabel</w:t>
      </w:r>
      <w:r w:rsidRPr="0031224D">
        <w:rPr>
          <w:color w:val="000000"/>
        </w:rPr>
        <w:t xml:space="preserve"> berikut.</w:t>
      </w:r>
      <w:proofErr w:type="gramEnd"/>
    </w:p>
    <w:p w:rsidR="00714F33" w:rsidRPr="0031224D" w:rsidRDefault="00714F33" w:rsidP="00714F33">
      <w:pPr>
        <w:spacing w:line="240" w:lineRule="auto"/>
        <w:rPr>
          <w:color w:val="000000"/>
        </w:rPr>
      </w:pPr>
    </w:p>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1351"/>
        <w:gridCol w:w="843"/>
        <w:gridCol w:w="844"/>
        <w:gridCol w:w="870"/>
        <w:gridCol w:w="2628"/>
        <w:gridCol w:w="1927"/>
      </w:tblGrid>
      <w:tr w:rsidR="00714F33" w:rsidRPr="0031224D" w:rsidTr="00676313">
        <w:trPr>
          <w:tblHeader/>
        </w:trPr>
        <w:tc>
          <w:tcPr>
            <w:tcW w:w="617" w:type="dxa"/>
            <w:vMerge w:val="restart"/>
            <w:vAlign w:val="center"/>
          </w:tcPr>
          <w:p w:rsidR="00714F33" w:rsidRPr="0031224D" w:rsidRDefault="00714F33" w:rsidP="00814305">
            <w:pPr>
              <w:spacing w:line="240" w:lineRule="auto"/>
              <w:jc w:val="center"/>
              <w:rPr>
                <w:b/>
                <w:color w:val="000000"/>
              </w:rPr>
            </w:pPr>
            <w:r w:rsidRPr="0031224D">
              <w:rPr>
                <w:b/>
                <w:color w:val="000000"/>
              </w:rPr>
              <w:t>No.</w:t>
            </w:r>
          </w:p>
        </w:tc>
        <w:tc>
          <w:tcPr>
            <w:tcW w:w="1351" w:type="dxa"/>
            <w:vMerge w:val="restart"/>
            <w:vAlign w:val="center"/>
          </w:tcPr>
          <w:p w:rsidR="007B132B" w:rsidRDefault="00714F33" w:rsidP="00814305">
            <w:pPr>
              <w:spacing w:line="240" w:lineRule="auto"/>
              <w:jc w:val="center"/>
              <w:rPr>
                <w:b/>
                <w:color w:val="000000"/>
              </w:rPr>
            </w:pPr>
            <w:r w:rsidRPr="0031224D">
              <w:rPr>
                <w:b/>
                <w:color w:val="000000"/>
              </w:rPr>
              <w:t>No.</w:t>
            </w:r>
          </w:p>
          <w:p w:rsidR="00714F33" w:rsidRPr="0031224D" w:rsidRDefault="00714F33" w:rsidP="00814305">
            <w:pPr>
              <w:spacing w:line="240" w:lineRule="auto"/>
              <w:jc w:val="center"/>
              <w:rPr>
                <w:b/>
                <w:color w:val="000000"/>
              </w:rPr>
            </w:pPr>
            <w:r w:rsidRPr="0031224D">
              <w:rPr>
                <w:b/>
                <w:color w:val="000000"/>
              </w:rPr>
              <w:t>Butir</w:t>
            </w:r>
          </w:p>
        </w:tc>
        <w:tc>
          <w:tcPr>
            <w:tcW w:w="2557" w:type="dxa"/>
            <w:gridSpan w:val="3"/>
            <w:vAlign w:val="center"/>
          </w:tcPr>
          <w:p w:rsidR="00714F33" w:rsidRPr="0031224D" w:rsidRDefault="00714F33" w:rsidP="00814305">
            <w:pPr>
              <w:spacing w:line="240" w:lineRule="auto"/>
              <w:jc w:val="center"/>
              <w:rPr>
                <w:b/>
                <w:color w:val="000000"/>
              </w:rPr>
            </w:pPr>
            <w:r w:rsidRPr="0031224D">
              <w:rPr>
                <w:b/>
                <w:color w:val="000000"/>
              </w:rPr>
              <w:t>Penilaian*</w:t>
            </w:r>
          </w:p>
        </w:tc>
        <w:tc>
          <w:tcPr>
            <w:tcW w:w="2628" w:type="dxa"/>
            <w:vMerge w:val="restart"/>
            <w:vAlign w:val="center"/>
          </w:tcPr>
          <w:p w:rsidR="00714F33" w:rsidRPr="0031224D" w:rsidRDefault="00714F33" w:rsidP="00814305">
            <w:pPr>
              <w:spacing w:line="240" w:lineRule="auto"/>
              <w:jc w:val="center"/>
              <w:rPr>
                <w:b/>
                <w:color w:val="000000"/>
              </w:rPr>
            </w:pPr>
            <w:r w:rsidRPr="0031224D">
              <w:rPr>
                <w:b/>
                <w:color w:val="000000"/>
              </w:rPr>
              <w:t>Penjelasan/Dasar Penilaian yang Diperoleh dari Dokumen Borang, Wawancara, dan Observasi</w:t>
            </w:r>
          </w:p>
        </w:tc>
        <w:tc>
          <w:tcPr>
            <w:tcW w:w="1927" w:type="dxa"/>
            <w:vMerge w:val="restart"/>
            <w:vAlign w:val="center"/>
          </w:tcPr>
          <w:p w:rsidR="00714F33" w:rsidRPr="0031224D" w:rsidRDefault="00714F33" w:rsidP="00814305">
            <w:pPr>
              <w:spacing w:line="240" w:lineRule="auto"/>
              <w:jc w:val="center"/>
              <w:rPr>
                <w:b/>
                <w:color w:val="000000"/>
              </w:rPr>
            </w:pPr>
            <w:r w:rsidRPr="0031224D">
              <w:rPr>
                <w:b/>
                <w:color w:val="000000"/>
              </w:rPr>
              <w:t>Rekomendasi Pembinaan</w:t>
            </w:r>
          </w:p>
        </w:tc>
      </w:tr>
      <w:tr w:rsidR="00714F33" w:rsidRPr="0031224D" w:rsidTr="00676313">
        <w:trPr>
          <w:tblHeader/>
        </w:trPr>
        <w:tc>
          <w:tcPr>
            <w:tcW w:w="617" w:type="dxa"/>
            <w:vMerge/>
            <w:tcBorders>
              <w:bottom w:val="single" w:sz="4" w:space="0" w:color="auto"/>
            </w:tcBorders>
          </w:tcPr>
          <w:p w:rsidR="00714F33" w:rsidRPr="0031224D" w:rsidRDefault="00714F33" w:rsidP="00814305">
            <w:pPr>
              <w:spacing w:line="240" w:lineRule="auto"/>
              <w:rPr>
                <w:color w:val="000000"/>
              </w:rPr>
            </w:pPr>
          </w:p>
        </w:tc>
        <w:tc>
          <w:tcPr>
            <w:tcW w:w="1351" w:type="dxa"/>
            <w:vMerge/>
            <w:tcBorders>
              <w:bottom w:val="single" w:sz="4" w:space="0" w:color="auto"/>
            </w:tcBorders>
          </w:tcPr>
          <w:p w:rsidR="00714F33" w:rsidRPr="0031224D" w:rsidRDefault="00714F33" w:rsidP="00814305">
            <w:pPr>
              <w:spacing w:line="240" w:lineRule="auto"/>
              <w:rPr>
                <w:color w:val="000000"/>
              </w:rPr>
            </w:pPr>
          </w:p>
        </w:tc>
        <w:tc>
          <w:tcPr>
            <w:tcW w:w="843" w:type="dxa"/>
            <w:tcBorders>
              <w:bottom w:val="single" w:sz="4" w:space="0" w:color="auto"/>
            </w:tcBorders>
            <w:vAlign w:val="center"/>
          </w:tcPr>
          <w:p w:rsidR="00714F33" w:rsidRPr="0031224D" w:rsidRDefault="00714F33" w:rsidP="00814305">
            <w:pPr>
              <w:spacing w:line="240" w:lineRule="auto"/>
              <w:jc w:val="center"/>
              <w:rPr>
                <w:b/>
                <w:color w:val="000000"/>
              </w:rPr>
            </w:pPr>
            <w:r w:rsidRPr="0031224D">
              <w:rPr>
                <w:b/>
                <w:color w:val="000000"/>
              </w:rPr>
              <w:t>Asr-1</w:t>
            </w:r>
          </w:p>
        </w:tc>
        <w:tc>
          <w:tcPr>
            <w:tcW w:w="844" w:type="dxa"/>
            <w:tcBorders>
              <w:bottom w:val="single" w:sz="4" w:space="0" w:color="auto"/>
            </w:tcBorders>
            <w:vAlign w:val="center"/>
          </w:tcPr>
          <w:p w:rsidR="00714F33" w:rsidRPr="0031224D" w:rsidRDefault="00714F33" w:rsidP="00814305">
            <w:pPr>
              <w:spacing w:line="240" w:lineRule="auto"/>
              <w:jc w:val="center"/>
              <w:rPr>
                <w:b/>
                <w:color w:val="000000"/>
              </w:rPr>
            </w:pPr>
            <w:r w:rsidRPr="0031224D">
              <w:rPr>
                <w:b/>
                <w:color w:val="000000"/>
              </w:rPr>
              <w:t>Asr-2</w:t>
            </w:r>
          </w:p>
        </w:tc>
        <w:tc>
          <w:tcPr>
            <w:tcW w:w="870" w:type="dxa"/>
            <w:tcBorders>
              <w:bottom w:val="single" w:sz="4" w:space="0" w:color="auto"/>
            </w:tcBorders>
            <w:vAlign w:val="center"/>
          </w:tcPr>
          <w:p w:rsidR="00714F33" w:rsidRPr="0031224D" w:rsidRDefault="00714F33" w:rsidP="00814305">
            <w:pPr>
              <w:spacing w:line="240" w:lineRule="auto"/>
              <w:jc w:val="center"/>
              <w:rPr>
                <w:b/>
                <w:color w:val="000000"/>
              </w:rPr>
            </w:pPr>
            <w:r w:rsidRPr="0031224D">
              <w:rPr>
                <w:b/>
                <w:color w:val="000000"/>
              </w:rPr>
              <w:t>Nilai Akhir</w:t>
            </w:r>
          </w:p>
        </w:tc>
        <w:tc>
          <w:tcPr>
            <w:tcW w:w="2628" w:type="dxa"/>
            <w:vMerge/>
            <w:tcBorders>
              <w:bottom w:val="single" w:sz="4" w:space="0" w:color="auto"/>
            </w:tcBorders>
          </w:tcPr>
          <w:p w:rsidR="00714F33" w:rsidRPr="0031224D" w:rsidRDefault="00714F33" w:rsidP="00814305">
            <w:pPr>
              <w:spacing w:line="240" w:lineRule="auto"/>
              <w:rPr>
                <w:color w:val="000000"/>
              </w:rPr>
            </w:pPr>
          </w:p>
        </w:tc>
        <w:tc>
          <w:tcPr>
            <w:tcW w:w="1927" w:type="dxa"/>
            <w:vMerge/>
            <w:tcBorders>
              <w:bottom w:val="single" w:sz="4" w:space="0" w:color="auto"/>
            </w:tcBorders>
          </w:tcPr>
          <w:p w:rsidR="00714F33" w:rsidRPr="0031224D" w:rsidRDefault="00714F33"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rPr>
                <w:color w:val="000000"/>
              </w:rPr>
            </w:pPr>
            <w:r w:rsidRPr="0031224D">
              <w:rPr>
                <w:color w:val="000000"/>
              </w:rPr>
              <w:t>1</w:t>
            </w:r>
          </w:p>
        </w:tc>
        <w:tc>
          <w:tcPr>
            <w:tcW w:w="1351" w:type="dxa"/>
            <w:shd w:val="clear" w:color="auto" w:fill="auto"/>
          </w:tcPr>
          <w:p w:rsidR="004D795D" w:rsidRPr="00676313" w:rsidRDefault="004D795D" w:rsidP="00670945">
            <w:pPr>
              <w:spacing w:line="240" w:lineRule="auto"/>
              <w:jc w:val="center"/>
              <w:rPr>
                <w:lang w:val="id-ID"/>
              </w:rPr>
            </w:pPr>
            <w:r w:rsidRPr="00676313">
              <w:t>1.1.</w:t>
            </w:r>
            <w:r w:rsidRPr="00676313">
              <w:rPr>
                <w:lang w:val="id-ID"/>
              </w:rPr>
              <w:t>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2</w:t>
            </w:r>
          </w:p>
        </w:tc>
        <w:tc>
          <w:tcPr>
            <w:tcW w:w="1351" w:type="dxa"/>
            <w:shd w:val="clear" w:color="auto" w:fill="auto"/>
          </w:tcPr>
          <w:p w:rsidR="004D795D" w:rsidRPr="00676313" w:rsidRDefault="004D795D" w:rsidP="00670945">
            <w:pPr>
              <w:spacing w:line="240" w:lineRule="auto"/>
              <w:jc w:val="center"/>
              <w:rPr>
                <w:lang w:val="id-ID"/>
              </w:rPr>
            </w:pPr>
            <w:r w:rsidRPr="00676313">
              <w:t>1.1.</w:t>
            </w:r>
            <w:r w:rsidRPr="00676313">
              <w:rPr>
                <w:lang w:val="id-ID"/>
              </w:rPr>
              <w:t>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3</w:t>
            </w:r>
          </w:p>
        </w:tc>
        <w:tc>
          <w:tcPr>
            <w:tcW w:w="1351" w:type="dxa"/>
            <w:shd w:val="clear" w:color="auto" w:fill="auto"/>
          </w:tcPr>
          <w:p w:rsidR="004D795D" w:rsidRPr="00676313" w:rsidRDefault="004D795D" w:rsidP="00670945">
            <w:pPr>
              <w:spacing w:line="240" w:lineRule="auto"/>
              <w:jc w:val="center"/>
            </w:pPr>
            <w:r w:rsidRPr="00676313">
              <w:t>1.2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4</w:t>
            </w:r>
          </w:p>
        </w:tc>
        <w:tc>
          <w:tcPr>
            <w:tcW w:w="1351" w:type="dxa"/>
            <w:shd w:val="clear" w:color="auto" w:fill="auto"/>
          </w:tcPr>
          <w:p w:rsidR="004D795D" w:rsidRPr="00676313" w:rsidRDefault="004D795D" w:rsidP="00670945">
            <w:pPr>
              <w:spacing w:line="240" w:lineRule="auto"/>
              <w:jc w:val="center"/>
            </w:pPr>
            <w:r w:rsidRPr="00676313">
              <w:t>2.1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5</w:t>
            </w:r>
          </w:p>
        </w:tc>
        <w:tc>
          <w:tcPr>
            <w:tcW w:w="1351" w:type="dxa"/>
            <w:shd w:val="clear" w:color="auto" w:fill="auto"/>
          </w:tcPr>
          <w:p w:rsidR="004D795D" w:rsidRPr="00676313" w:rsidRDefault="004D795D" w:rsidP="00670945">
            <w:pPr>
              <w:spacing w:line="240" w:lineRule="auto"/>
              <w:jc w:val="center"/>
            </w:pPr>
            <w:r w:rsidRPr="00676313">
              <w:rPr>
                <w:lang w:val="sv-SE"/>
              </w:rPr>
              <w:t>2.2.1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6</w:t>
            </w:r>
          </w:p>
        </w:tc>
        <w:tc>
          <w:tcPr>
            <w:tcW w:w="1351" w:type="dxa"/>
            <w:shd w:val="clear" w:color="auto" w:fill="auto"/>
          </w:tcPr>
          <w:p w:rsidR="004D795D" w:rsidRPr="00676313" w:rsidRDefault="004D795D" w:rsidP="00670945">
            <w:pPr>
              <w:spacing w:line="240" w:lineRule="auto"/>
              <w:jc w:val="center"/>
            </w:pPr>
            <w:r w:rsidRPr="00676313">
              <w:rPr>
                <w:color w:val="000000"/>
                <w:lang w:val="sv-SE"/>
              </w:rPr>
              <w:t>2.2.2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7</w:t>
            </w:r>
          </w:p>
        </w:tc>
        <w:tc>
          <w:tcPr>
            <w:tcW w:w="1351" w:type="dxa"/>
            <w:shd w:val="clear" w:color="auto" w:fill="auto"/>
          </w:tcPr>
          <w:p w:rsidR="004D795D" w:rsidRPr="00676313" w:rsidRDefault="004D795D" w:rsidP="00670945">
            <w:pPr>
              <w:spacing w:line="240" w:lineRule="auto"/>
              <w:jc w:val="center"/>
            </w:pPr>
            <w:r w:rsidRPr="00676313">
              <w:rPr>
                <w:color w:val="000000"/>
              </w:rPr>
              <w:t>2.2.3</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8</w:t>
            </w:r>
          </w:p>
        </w:tc>
        <w:tc>
          <w:tcPr>
            <w:tcW w:w="1351" w:type="dxa"/>
            <w:shd w:val="clear" w:color="auto" w:fill="auto"/>
          </w:tcPr>
          <w:p w:rsidR="004D795D" w:rsidRPr="00676313" w:rsidRDefault="004D795D" w:rsidP="00670945">
            <w:pPr>
              <w:spacing w:line="240" w:lineRule="auto"/>
              <w:jc w:val="center"/>
            </w:pPr>
            <w:r w:rsidRPr="00676313">
              <w:rPr>
                <w:color w:val="000000"/>
              </w:rPr>
              <w:t>2.2</w:t>
            </w:r>
            <w:r w:rsidRPr="00676313">
              <w:rPr>
                <w:color w:val="000000"/>
                <w:lang w:val="id-ID"/>
              </w:rPr>
              <w:t>.</w:t>
            </w:r>
            <w:r w:rsidRPr="00676313">
              <w:rPr>
                <w:color w:val="000000"/>
              </w:rPr>
              <w:t>4</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9</w:t>
            </w:r>
          </w:p>
        </w:tc>
        <w:tc>
          <w:tcPr>
            <w:tcW w:w="1351" w:type="dxa"/>
            <w:shd w:val="clear" w:color="auto" w:fill="auto"/>
          </w:tcPr>
          <w:p w:rsidR="004D795D" w:rsidRPr="00676313" w:rsidRDefault="004D795D" w:rsidP="00670945">
            <w:pPr>
              <w:spacing w:line="240" w:lineRule="auto"/>
              <w:jc w:val="center"/>
            </w:pPr>
            <w:r w:rsidRPr="00676313">
              <w:t>2.3</w:t>
            </w:r>
            <w:r w:rsidRPr="00676313">
              <w:rPr>
                <w:color w:val="000000"/>
              </w:rPr>
              <w:t xml:space="preserve">  </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10</w:t>
            </w:r>
          </w:p>
        </w:tc>
        <w:tc>
          <w:tcPr>
            <w:tcW w:w="1351" w:type="dxa"/>
            <w:shd w:val="clear" w:color="auto" w:fill="auto"/>
          </w:tcPr>
          <w:p w:rsidR="004D795D" w:rsidRPr="00676313" w:rsidRDefault="004D795D" w:rsidP="00670945">
            <w:pPr>
              <w:spacing w:line="240" w:lineRule="auto"/>
              <w:jc w:val="center"/>
            </w:pPr>
            <w:r w:rsidRPr="00676313">
              <w:t>2.4</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11</w:t>
            </w:r>
          </w:p>
        </w:tc>
        <w:tc>
          <w:tcPr>
            <w:tcW w:w="1351" w:type="dxa"/>
            <w:shd w:val="clear" w:color="auto" w:fill="auto"/>
          </w:tcPr>
          <w:p w:rsidR="004D795D" w:rsidRPr="00676313" w:rsidRDefault="004D795D" w:rsidP="00670945">
            <w:pPr>
              <w:spacing w:line="240" w:lineRule="auto"/>
              <w:jc w:val="center"/>
            </w:pPr>
            <w:r w:rsidRPr="00676313">
              <w:t>2.5</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12</w:t>
            </w:r>
          </w:p>
        </w:tc>
        <w:tc>
          <w:tcPr>
            <w:tcW w:w="1351" w:type="dxa"/>
            <w:shd w:val="clear" w:color="auto" w:fill="auto"/>
          </w:tcPr>
          <w:p w:rsidR="004D795D" w:rsidRPr="00676313" w:rsidRDefault="004D795D" w:rsidP="00670945">
            <w:pPr>
              <w:spacing w:line="240" w:lineRule="auto"/>
              <w:jc w:val="center"/>
            </w:pPr>
            <w:r w:rsidRPr="00676313">
              <w:t>2.6</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13</w:t>
            </w:r>
          </w:p>
        </w:tc>
        <w:tc>
          <w:tcPr>
            <w:tcW w:w="1351" w:type="dxa"/>
            <w:shd w:val="clear" w:color="auto" w:fill="auto"/>
          </w:tcPr>
          <w:p w:rsidR="004D795D" w:rsidRPr="00676313" w:rsidRDefault="004D795D" w:rsidP="00670945">
            <w:pPr>
              <w:spacing w:line="240" w:lineRule="auto"/>
              <w:jc w:val="center"/>
            </w:pPr>
            <w:r w:rsidRPr="00676313">
              <w:rPr>
                <w:color w:val="000000"/>
                <w:lang w:val="id-ID"/>
              </w:rPr>
              <w:t>3.1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14</w:t>
            </w:r>
          </w:p>
        </w:tc>
        <w:tc>
          <w:tcPr>
            <w:tcW w:w="1351" w:type="dxa"/>
            <w:shd w:val="clear" w:color="auto" w:fill="auto"/>
          </w:tcPr>
          <w:p w:rsidR="004D795D" w:rsidRPr="00676313" w:rsidRDefault="004D795D" w:rsidP="00670945">
            <w:pPr>
              <w:spacing w:line="240" w:lineRule="auto"/>
              <w:jc w:val="center"/>
              <w:rPr>
                <w:color w:val="000000"/>
                <w:lang w:val="id-ID"/>
              </w:rPr>
            </w:pPr>
            <w:r w:rsidRPr="00676313">
              <w:rPr>
                <w:color w:val="000000"/>
                <w:lang w:val="id-ID"/>
              </w:rPr>
              <w:t>3.2.1.1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15</w:t>
            </w:r>
          </w:p>
        </w:tc>
        <w:tc>
          <w:tcPr>
            <w:tcW w:w="1351" w:type="dxa"/>
            <w:shd w:val="clear" w:color="auto" w:fill="auto"/>
          </w:tcPr>
          <w:p w:rsidR="004D795D" w:rsidRPr="00676313" w:rsidRDefault="004D795D" w:rsidP="00670945">
            <w:pPr>
              <w:spacing w:line="240" w:lineRule="auto"/>
              <w:jc w:val="center"/>
              <w:rPr>
                <w:color w:val="000000"/>
                <w:lang w:val="id-ID"/>
              </w:rPr>
            </w:pPr>
            <w:r w:rsidRPr="00676313">
              <w:t>3.2.</w:t>
            </w:r>
            <w:r w:rsidRPr="00676313">
              <w:rPr>
                <w:lang w:val="id-ID"/>
              </w:rPr>
              <w:t>1.2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16</w:t>
            </w:r>
          </w:p>
        </w:tc>
        <w:tc>
          <w:tcPr>
            <w:tcW w:w="1351" w:type="dxa"/>
            <w:shd w:val="clear" w:color="auto" w:fill="auto"/>
          </w:tcPr>
          <w:p w:rsidR="004D795D" w:rsidRPr="00676313" w:rsidRDefault="004D795D" w:rsidP="00670945">
            <w:pPr>
              <w:spacing w:line="240" w:lineRule="auto"/>
              <w:jc w:val="center"/>
            </w:pPr>
            <w:r w:rsidRPr="00676313">
              <w:t>3.2.</w:t>
            </w:r>
            <w:r w:rsidRPr="00676313">
              <w:rPr>
                <w:lang w:val="id-ID"/>
              </w:rPr>
              <w:t>1.</w:t>
            </w:r>
            <w:r w:rsidRPr="00676313">
              <w:t>3</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17</w:t>
            </w:r>
          </w:p>
        </w:tc>
        <w:tc>
          <w:tcPr>
            <w:tcW w:w="1351" w:type="dxa"/>
            <w:shd w:val="clear" w:color="auto" w:fill="auto"/>
          </w:tcPr>
          <w:p w:rsidR="004D795D" w:rsidRPr="00676313" w:rsidRDefault="004D795D" w:rsidP="00670945">
            <w:pPr>
              <w:spacing w:line="240" w:lineRule="auto"/>
              <w:jc w:val="center"/>
              <w:rPr>
                <w:lang w:val="id-ID"/>
              </w:rPr>
            </w:pPr>
            <w:r w:rsidRPr="00676313">
              <w:rPr>
                <w:lang w:val="id-ID"/>
              </w:rPr>
              <w:t>3.2.1.4</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18</w:t>
            </w:r>
          </w:p>
        </w:tc>
        <w:tc>
          <w:tcPr>
            <w:tcW w:w="1351" w:type="dxa"/>
            <w:shd w:val="clear" w:color="auto" w:fill="auto"/>
          </w:tcPr>
          <w:p w:rsidR="004D795D" w:rsidRPr="00676313" w:rsidRDefault="004D795D" w:rsidP="00670945">
            <w:pPr>
              <w:spacing w:line="240" w:lineRule="auto"/>
              <w:jc w:val="center"/>
              <w:rPr>
                <w:lang w:val="id-ID"/>
              </w:rPr>
            </w:pPr>
            <w:r w:rsidRPr="00676313">
              <w:rPr>
                <w:lang w:val="id-ID"/>
              </w:rPr>
              <w:t>3.2.2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19</w:t>
            </w:r>
          </w:p>
        </w:tc>
        <w:tc>
          <w:tcPr>
            <w:tcW w:w="1351" w:type="dxa"/>
            <w:shd w:val="clear" w:color="auto" w:fill="auto"/>
          </w:tcPr>
          <w:p w:rsidR="004D795D" w:rsidRPr="00676313" w:rsidRDefault="004D795D" w:rsidP="00670945">
            <w:pPr>
              <w:spacing w:line="240" w:lineRule="auto"/>
              <w:jc w:val="center"/>
              <w:rPr>
                <w:color w:val="000000" w:themeColor="text1"/>
              </w:rPr>
            </w:pPr>
            <w:r w:rsidRPr="00676313">
              <w:rPr>
                <w:color w:val="000000" w:themeColor="text1"/>
                <w:lang w:val="id-ID"/>
              </w:rPr>
              <w:t>3.3.1.1</w:t>
            </w:r>
            <w:r w:rsidRPr="00676313">
              <w:rPr>
                <w:color w:val="000000" w:themeColor="text1"/>
                <w:lang w:val="fi-FI"/>
              </w:rPr>
              <w:t xml:space="preserve">  </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20</w:t>
            </w:r>
          </w:p>
        </w:tc>
        <w:tc>
          <w:tcPr>
            <w:tcW w:w="1351" w:type="dxa"/>
            <w:shd w:val="clear" w:color="auto" w:fill="auto"/>
          </w:tcPr>
          <w:p w:rsidR="004D795D" w:rsidRPr="00676313" w:rsidRDefault="004D795D" w:rsidP="00670945">
            <w:pPr>
              <w:spacing w:line="240" w:lineRule="auto"/>
              <w:jc w:val="center"/>
              <w:rPr>
                <w:color w:val="000000" w:themeColor="text1"/>
                <w:lang w:val="id-ID"/>
              </w:rPr>
            </w:pPr>
            <w:r w:rsidRPr="00676313">
              <w:rPr>
                <w:color w:val="000000" w:themeColor="text1"/>
                <w:lang w:val="id-ID"/>
              </w:rPr>
              <w:t>3.3.1.2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21</w:t>
            </w:r>
          </w:p>
        </w:tc>
        <w:tc>
          <w:tcPr>
            <w:tcW w:w="1351" w:type="dxa"/>
            <w:shd w:val="clear" w:color="auto" w:fill="auto"/>
          </w:tcPr>
          <w:p w:rsidR="004D795D" w:rsidRPr="00676313" w:rsidRDefault="004D795D" w:rsidP="00670945">
            <w:pPr>
              <w:spacing w:line="240" w:lineRule="auto"/>
              <w:jc w:val="center"/>
              <w:rPr>
                <w:color w:val="000000" w:themeColor="text1"/>
                <w:lang w:val="id-ID"/>
              </w:rPr>
            </w:pPr>
            <w:r w:rsidRPr="00676313">
              <w:rPr>
                <w:color w:val="000000" w:themeColor="text1"/>
                <w:lang w:val="fi-FI"/>
              </w:rPr>
              <w:t>3.</w:t>
            </w:r>
            <w:r w:rsidRPr="00676313">
              <w:rPr>
                <w:color w:val="000000" w:themeColor="text1"/>
                <w:lang w:val="id-ID"/>
              </w:rPr>
              <w:t>3</w:t>
            </w:r>
            <w:r w:rsidRPr="00676313">
              <w:rPr>
                <w:color w:val="000000" w:themeColor="text1"/>
                <w:lang w:val="fi-FI"/>
              </w:rPr>
              <w:t>.</w:t>
            </w:r>
            <w:r w:rsidRPr="00676313">
              <w:rPr>
                <w:color w:val="000000" w:themeColor="text1"/>
                <w:lang w:val="id-ID"/>
              </w:rPr>
              <w:t>2.1.1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22</w:t>
            </w:r>
          </w:p>
        </w:tc>
        <w:tc>
          <w:tcPr>
            <w:tcW w:w="1351" w:type="dxa"/>
            <w:shd w:val="clear" w:color="auto" w:fill="auto"/>
          </w:tcPr>
          <w:p w:rsidR="004D795D" w:rsidRPr="00676313" w:rsidRDefault="004D795D" w:rsidP="00670945">
            <w:pPr>
              <w:spacing w:line="240" w:lineRule="auto"/>
              <w:jc w:val="center"/>
              <w:rPr>
                <w:color w:val="000000" w:themeColor="text1"/>
                <w:lang w:val="id-ID"/>
              </w:rPr>
            </w:pPr>
            <w:r w:rsidRPr="00676313">
              <w:rPr>
                <w:color w:val="000000" w:themeColor="text1"/>
                <w:lang w:val="id-ID"/>
              </w:rPr>
              <w:t>3.3.2.1.2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23</w:t>
            </w:r>
          </w:p>
        </w:tc>
        <w:tc>
          <w:tcPr>
            <w:tcW w:w="1351" w:type="dxa"/>
            <w:shd w:val="clear" w:color="auto" w:fill="auto"/>
          </w:tcPr>
          <w:p w:rsidR="004D795D" w:rsidRPr="00676313" w:rsidRDefault="004D795D" w:rsidP="00670945">
            <w:pPr>
              <w:spacing w:line="240" w:lineRule="auto"/>
              <w:jc w:val="center"/>
              <w:rPr>
                <w:color w:val="000000" w:themeColor="text1"/>
                <w:lang w:val="fi-FI"/>
              </w:rPr>
            </w:pPr>
            <w:r w:rsidRPr="00676313">
              <w:rPr>
                <w:color w:val="000000" w:themeColor="text1"/>
                <w:lang w:val="es-ES"/>
              </w:rPr>
              <w:t>3.</w:t>
            </w:r>
            <w:r w:rsidRPr="00676313">
              <w:rPr>
                <w:color w:val="000000" w:themeColor="text1"/>
                <w:lang w:val="id-ID"/>
              </w:rPr>
              <w:t>3</w:t>
            </w:r>
            <w:r w:rsidRPr="00676313">
              <w:rPr>
                <w:color w:val="000000" w:themeColor="text1"/>
                <w:lang w:val="es-ES"/>
              </w:rPr>
              <w:t>.2</w:t>
            </w:r>
            <w:r w:rsidRPr="00676313">
              <w:rPr>
                <w:color w:val="000000" w:themeColor="text1"/>
                <w:lang w:val="id-ID"/>
              </w:rPr>
              <w:t>.2.1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24</w:t>
            </w:r>
          </w:p>
        </w:tc>
        <w:tc>
          <w:tcPr>
            <w:tcW w:w="1351" w:type="dxa"/>
            <w:shd w:val="clear" w:color="auto" w:fill="auto"/>
          </w:tcPr>
          <w:p w:rsidR="004D795D" w:rsidRPr="00676313" w:rsidRDefault="004D795D" w:rsidP="00670945">
            <w:pPr>
              <w:spacing w:line="240" w:lineRule="auto"/>
              <w:jc w:val="center"/>
              <w:rPr>
                <w:color w:val="000000" w:themeColor="text1"/>
                <w:lang w:val="id-ID"/>
              </w:rPr>
            </w:pPr>
            <w:r w:rsidRPr="00676313">
              <w:rPr>
                <w:color w:val="000000" w:themeColor="text1"/>
                <w:lang w:val="id-ID"/>
              </w:rPr>
              <w:t>3.3.2.2.2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25</w:t>
            </w:r>
          </w:p>
        </w:tc>
        <w:tc>
          <w:tcPr>
            <w:tcW w:w="1351" w:type="dxa"/>
            <w:shd w:val="clear" w:color="auto" w:fill="auto"/>
          </w:tcPr>
          <w:p w:rsidR="004D795D" w:rsidRPr="00676313" w:rsidRDefault="004D795D" w:rsidP="00670945">
            <w:pPr>
              <w:spacing w:line="240" w:lineRule="auto"/>
              <w:jc w:val="center"/>
            </w:pPr>
            <w:r w:rsidRPr="00676313">
              <w:rPr>
                <w:lang w:val="id-ID"/>
              </w:rPr>
              <w:t>3.3.3</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26</w:t>
            </w:r>
          </w:p>
        </w:tc>
        <w:tc>
          <w:tcPr>
            <w:tcW w:w="1351" w:type="dxa"/>
            <w:shd w:val="clear" w:color="auto" w:fill="auto"/>
          </w:tcPr>
          <w:p w:rsidR="004D795D" w:rsidRPr="00676313" w:rsidRDefault="004D795D" w:rsidP="00670945">
            <w:pPr>
              <w:spacing w:line="240" w:lineRule="auto"/>
              <w:jc w:val="center"/>
              <w:rPr>
                <w:lang w:val="id-ID"/>
              </w:rPr>
            </w:pPr>
            <w:r w:rsidRPr="00676313">
              <w:rPr>
                <w:bCs/>
                <w:noProof/>
                <w:color w:val="000000"/>
              </w:rPr>
              <w:t>3</w:t>
            </w:r>
            <w:r w:rsidRPr="00676313">
              <w:rPr>
                <w:bCs/>
                <w:noProof/>
                <w:color w:val="000000"/>
                <w:lang w:val="id-ID"/>
              </w:rPr>
              <w:t>.4.1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27</w:t>
            </w:r>
          </w:p>
        </w:tc>
        <w:tc>
          <w:tcPr>
            <w:tcW w:w="1351" w:type="dxa"/>
            <w:shd w:val="clear" w:color="auto" w:fill="auto"/>
          </w:tcPr>
          <w:p w:rsidR="004D795D" w:rsidRPr="00676313" w:rsidRDefault="004D795D" w:rsidP="00670945">
            <w:pPr>
              <w:spacing w:line="240" w:lineRule="auto"/>
              <w:jc w:val="center"/>
              <w:rPr>
                <w:lang w:val="id-ID"/>
              </w:rPr>
            </w:pPr>
            <w:r w:rsidRPr="00676313">
              <w:rPr>
                <w:bCs/>
                <w:lang w:val="id-ID"/>
              </w:rPr>
              <w:t>3.4.2.1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lastRenderedPageBreak/>
              <w:t>28</w:t>
            </w:r>
          </w:p>
        </w:tc>
        <w:tc>
          <w:tcPr>
            <w:tcW w:w="1351" w:type="dxa"/>
            <w:shd w:val="clear" w:color="auto" w:fill="auto"/>
          </w:tcPr>
          <w:p w:rsidR="004D795D" w:rsidRPr="00676313" w:rsidRDefault="004D795D" w:rsidP="00670945">
            <w:pPr>
              <w:spacing w:line="240" w:lineRule="auto"/>
              <w:jc w:val="center"/>
              <w:rPr>
                <w:bCs/>
                <w:lang w:val="id-ID"/>
              </w:rPr>
            </w:pPr>
            <w:r w:rsidRPr="00676313">
              <w:rPr>
                <w:bCs/>
                <w:noProof/>
                <w:color w:val="000000"/>
              </w:rPr>
              <w:t>3</w:t>
            </w:r>
            <w:r w:rsidRPr="00676313">
              <w:rPr>
                <w:bCs/>
                <w:noProof/>
                <w:color w:val="000000"/>
                <w:lang w:val="id-ID"/>
              </w:rPr>
              <w:t>.4.2.2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29</w:t>
            </w:r>
          </w:p>
        </w:tc>
        <w:tc>
          <w:tcPr>
            <w:tcW w:w="1351" w:type="dxa"/>
            <w:shd w:val="clear" w:color="auto" w:fill="auto"/>
          </w:tcPr>
          <w:p w:rsidR="004D795D" w:rsidRPr="00676313" w:rsidRDefault="004D795D" w:rsidP="00670945">
            <w:pPr>
              <w:spacing w:line="240" w:lineRule="auto"/>
              <w:jc w:val="center"/>
              <w:rPr>
                <w:bCs/>
                <w:noProof/>
                <w:color w:val="000000"/>
              </w:rPr>
            </w:pPr>
            <w:r w:rsidRPr="00676313">
              <w:rPr>
                <w:lang w:val="id-ID"/>
              </w:rPr>
              <w:t>3.5</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30</w:t>
            </w:r>
          </w:p>
        </w:tc>
        <w:tc>
          <w:tcPr>
            <w:tcW w:w="1351" w:type="dxa"/>
            <w:shd w:val="clear" w:color="auto" w:fill="auto"/>
          </w:tcPr>
          <w:p w:rsidR="004D795D" w:rsidRPr="00676313" w:rsidRDefault="004D795D" w:rsidP="00670945">
            <w:pPr>
              <w:spacing w:line="240" w:lineRule="auto"/>
              <w:jc w:val="center"/>
              <w:rPr>
                <w:lang w:val="id-ID"/>
              </w:rPr>
            </w:pPr>
            <w:r w:rsidRPr="00676313">
              <w:t>3</w:t>
            </w:r>
            <w:r w:rsidRPr="00676313">
              <w:rPr>
                <w:lang w:val="id-ID"/>
              </w:rPr>
              <w:t>.6</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31</w:t>
            </w:r>
          </w:p>
        </w:tc>
        <w:tc>
          <w:tcPr>
            <w:tcW w:w="1351" w:type="dxa"/>
            <w:shd w:val="clear" w:color="auto" w:fill="auto"/>
          </w:tcPr>
          <w:p w:rsidR="004D795D" w:rsidRPr="00676313" w:rsidRDefault="004D795D" w:rsidP="00670945">
            <w:pPr>
              <w:spacing w:line="240" w:lineRule="auto"/>
              <w:jc w:val="center"/>
            </w:pPr>
            <w:r w:rsidRPr="00676313">
              <w:rPr>
                <w:lang w:val="id-ID"/>
              </w:rPr>
              <w:t>3.7.1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32</w:t>
            </w:r>
          </w:p>
        </w:tc>
        <w:tc>
          <w:tcPr>
            <w:tcW w:w="1351" w:type="dxa"/>
            <w:shd w:val="clear" w:color="auto" w:fill="auto"/>
          </w:tcPr>
          <w:p w:rsidR="004D795D" w:rsidRPr="00676313" w:rsidRDefault="004D795D" w:rsidP="00670945">
            <w:pPr>
              <w:spacing w:line="240" w:lineRule="auto"/>
              <w:jc w:val="center"/>
              <w:rPr>
                <w:lang w:val="id-ID"/>
              </w:rPr>
            </w:pPr>
            <w:r w:rsidRPr="00676313">
              <w:rPr>
                <w:lang w:val="id-ID"/>
              </w:rPr>
              <w:t>3.7.2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33</w:t>
            </w:r>
          </w:p>
        </w:tc>
        <w:tc>
          <w:tcPr>
            <w:tcW w:w="1351" w:type="dxa"/>
            <w:shd w:val="clear" w:color="auto" w:fill="auto"/>
          </w:tcPr>
          <w:p w:rsidR="004D795D" w:rsidRPr="00676313" w:rsidRDefault="004D795D" w:rsidP="00670945">
            <w:pPr>
              <w:spacing w:line="240" w:lineRule="auto"/>
              <w:jc w:val="center"/>
              <w:rPr>
                <w:lang w:val="id-ID"/>
              </w:rPr>
            </w:pPr>
            <w:r w:rsidRPr="00676313">
              <w:t>3.</w:t>
            </w:r>
            <w:r w:rsidRPr="00676313">
              <w:rPr>
                <w:lang w:val="id-ID"/>
              </w:rPr>
              <w:t>8.1.1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34</w:t>
            </w:r>
          </w:p>
        </w:tc>
        <w:tc>
          <w:tcPr>
            <w:tcW w:w="1351" w:type="dxa"/>
            <w:shd w:val="clear" w:color="auto" w:fill="auto"/>
          </w:tcPr>
          <w:p w:rsidR="004D795D" w:rsidRPr="00676313" w:rsidRDefault="004D795D" w:rsidP="00670945">
            <w:pPr>
              <w:spacing w:line="240" w:lineRule="auto"/>
              <w:jc w:val="center"/>
              <w:rPr>
                <w:lang w:val="id-ID"/>
              </w:rPr>
            </w:pPr>
            <w:r w:rsidRPr="00676313">
              <w:rPr>
                <w:iCs/>
                <w:noProof/>
                <w:lang w:val="id-ID"/>
              </w:rPr>
              <w:t>3.8.1.2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35</w:t>
            </w:r>
          </w:p>
        </w:tc>
        <w:tc>
          <w:tcPr>
            <w:tcW w:w="1351" w:type="dxa"/>
            <w:shd w:val="clear" w:color="auto" w:fill="auto"/>
          </w:tcPr>
          <w:p w:rsidR="004D795D" w:rsidRPr="00676313" w:rsidRDefault="004D795D" w:rsidP="00670945">
            <w:pPr>
              <w:spacing w:line="240" w:lineRule="auto"/>
              <w:jc w:val="center"/>
              <w:rPr>
                <w:lang w:val="id-ID"/>
              </w:rPr>
            </w:pPr>
            <w:r w:rsidRPr="00676313">
              <w:rPr>
                <w:lang w:val="sv-SE"/>
              </w:rPr>
              <w:t>3</w:t>
            </w:r>
            <w:r w:rsidRPr="00676313">
              <w:rPr>
                <w:lang w:val="id-ID"/>
              </w:rPr>
              <w:t>.8</w:t>
            </w:r>
            <w:r w:rsidRPr="00676313">
              <w:rPr>
                <w:lang w:val="sv-SE"/>
              </w:rPr>
              <w:t xml:space="preserve">.2 </w:t>
            </w:r>
            <w:r w:rsidRPr="00676313">
              <w:rPr>
                <w:lang w:val="id-ID"/>
              </w:rPr>
              <w:t xml:space="preserve"> </w:t>
            </w:r>
            <w:r w:rsidRPr="00676313">
              <w:rPr>
                <w:lang w:val="sv-SE"/>
              </w:rPr>
              <w:t xml:space="preserve"> </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36</w:t>
            </w:r>
          </w:p>
        </w:tc>
        <w:tc>
          <w:tcPr>
            <w:tcW w:w="1351" w:type="dxa"/>
            <w:shd w:val="clear" w:color="auto" w:fill="auto"/>
          </w:tcPr>
          <w:p w:rsidR="004D795D" w:rsidRPr="00676313" w:rsidRDefault="004D795D" w:rsidP="00670945">
            <w:pPr>
              <w:spacing w:line="240" w:lineRule="auto"/>
              <w:jc w:val="center"/>
              <w:rPr>
                <w:lang w:val="id-ID"/>
              </w:rPr>
            </w:pPr>
            <w:r w:rsidRPr="00676313">
              <w:rPr>
                <w:lang w:val="id-ID"/>
              </w:rPr>
              <w:t>3.9</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37</w:t>
            </w:r>
          </w:p>
        </w:tc>
        <w:tc>
          <w:tcPr>
            <w:tcW w:w="1351" w:type="dxa"/>
            <w:shd w:val="clear" w:color="auto" w:fill="auto"/>
          </w:tcPr>
          <w:p w:rsidR="004D795D" w:rsidRPr="00676313" w:rsidRDefault="004D795D" w:rsidP="00670945">
            <w:pPr>
              <w:spacing w:line="240" w:lineRule="auto"/>
              <w:jc w:val="center"/>
              <w:rPr>
                <w:lang w:val="id-ID"/>
              </w:rPr>
            </w:pPr>
            <w:r w:rsidRPr="00676313">
              <w:rPr>
                <w:noProof/>
                <w:color w:val="000000"/>
                <w:lang w:val="id-ID"/>
              </w:rPr>
              <w:t>4.1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38</w:t>
            </w:r>
          </w:p>
        </w:tc>
        <w:tc>
          <w:tcPr>
            <w:tcW w:w="1351" w:type="dxa"/>
            <w:shd w:val="clear" w:color="auto" w:fill="auto"/>
          </w:tcPr>
          <w:p w:rsidR="004D795D" w:rsidRPr="00676313" w:rsidRDefault="004D795D" w:rsidP="00670945">
            <w:pPr>
              <w:spacing w:line="240" w:lineRule="auto"/>
              <w:jc w:val="center"/>
              <w:rPr>
                <w:lang w:val="id-ID"/>
              </w:rPr>
            </w:pPr>
            <w:r w:rsidRPr="00676313">
              <w:rPr>
                <w:noProof/>
                <w:lang w:val="id-ID"/>
              </w:rPr>
              <w:t xml:space="preserve">4.2.1 </w:t>
            </w:r>
            <w:r w:rsidRPr="00676313">
              <w:rPr>
                <w:noProof/>
              </w:rPr>
              <w:t xml:space="preserve"> </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39</w:t>
            </w:r>
          </w:p>
        </w:tc>
        <w:tc>
          <w:tcPr>
            <w:tcW w:w="1351" w:type="dxa"/>
            <w:shd w:val="clear" w:color="auto" w:fill="auto"/>
          </w:tcPr>
          <w:p w:rsidR="004D795D" w:rsidRPr="00676313" w:rsidRDefault="004D795D" w:rsidP="00670945">
            <w:pPr>
              <w:spacing w:line="240" w:lineRule="auto"/>
              <w:jc w:val="center"/>
              <w:rPr>
                <w:lang w:val="id-ID"/>
              </w:rPr>
            </w:pPr>
            <w:r w:rsidRPr="00676313">
              <w:rPr>
                <w:noProof/>
                <w:lang w:val="id-ID"/>
              </w:rPr>
              <w:t>4.2.2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40</w:t>
            </w:r>
          </w:p>
        </w:tc>
        <w:tc>
          <w:tcPr>
            <w:tcW w:w="1351" w:type="dxa"/>
            <w:shd w:val="clear" w:color="auto" w:fill="auto"/>
          </w:tcPr>
          <w:p w:rsidR="004D795D" w:rsidRPr="00676313" w:rsidRDefault="004D795D" w:rsidP="00670945">
            <w:pPr>
              <w:spacing w:line="240" w:lineRule="auto"/>
              <w:jc w:val="center"/>
              <w:rPr>
                <w:color w:val="000000" w:themeColor="text1"/>
                <w:lang w:val="id-ID"/>
              </w:rPr>
            </w:pPr>
            <w:r w:rsidRPr="00676313">
              <w:rPr>
                <w:color w:val="000000" w:themeColor="text1"/>
                <w:lang w:val="sv-SE"/>
              </w:rPr>
              <w:t>4.3.1</w:t>
            </w:r>
            <w:r w:rsidRPr="00676313">
              <w:rPr>
                <w:color w:val="000000" w:themeColor="text1"/>
                <w:lang w:val="id-ID"/>
              </w:rPr>
              <w:t>.1.1.a</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41</w:t>
            </w:r>
          </w:p>
        </w:tc>
        <w:tc>
          <w:tcPr>
            <w:tcW w:w="1351" w:type="dxa"/>
            <w:shd w:val="clear" w:color="auto" w:fill="auto"/>
          </w:tcPr>
          <w:p w:rsidR="004D795D" w:rsidRPr="00676313" w:rsidRDefault="004D795D" w:rsidP="00670945">
            <w:pPr>
              <w:spacing w:line="240" w:lineRule="auto"/>
              <w:jc w:val="center"/>
              <w:rPr>
                <w:color w:val="000000" w:themeColor="text1"/>
                <w:lang w:val="id-ID"/>
              </w:rPr>
            </w:pPr>
            <w:r w:rsidRPr="00676313">
              <w:rPr>
                <w:color w:val="000000" w:themeColor="text1"/>
                <w:lang w:val="id-ID"/>
              </w:rPr>
              <w:t>4.3.1.1.1.b</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42</w:t>
            </w:r>
          </w:p>
        </w:tc>
        <w:tc>
          <w:tcPr>
            <w:tcW w:w="1351" w:type="dxa"/>
            <w:shd w:val="clear" w:color="auto" w:fill="auto"/>
          </w:tcPr>
          <w:p w:rsidR="004D795D" w:rsidRPr="00676313" w:rsidRDefault="004D795D" w:rsidP="00670945">
            <w:pPr>
              <w:spacing w:line="240" w:lineRule="auto"/>
              <w:jc w:val="center"/>
              <w:rPr>
                <w:color w:val="000000" w:themeColor="text1"/>
                <w:lang w:val="id-ID"/>
              </w:rPr>
            </w:pPr>
            <w:r w:rsidRPr="00676313">
              <w:rPr>
                <w:color w:val="000000" w:themeColor="text1"/>
                <w:lang w:val="id-ID"/>
              </w:rPr>
              <w:t>4.3.1.1.2.a</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43</w:t>
            </w:r>
          </w:p>
        </w:tc>
        <w:tc>
          <w:tcPr>
            <w:tcW w:w="1351" w:type="dxa"/>
            <w:shd w:val="clear" w:color="auto" w:fill="auto"/>
          </w:tcPr>
          <w:p w:rsidR="004D795D" w:rsidRPr="00676313" w:rsidRDefault="004D795D" w:rsidP="00670945">
            <w:pPr>
              <w:spacing w:line="240" w:lineRule="auto"/>
              <w:jc w:val="center"/>
              <w:rPr>
                <w:color w:val="000000" w:themeColor="text1"/>
                <w:lang w:val="id-ID"/>
              </w:rPr>
            </w:pPr>
            <w:r w:rsidRPr="00676313">
              <w:rPr>
                <w:color w:val="000000" w:themeColor="text1"/>
                <w:lang w:val="id-ID"/>
              </w:rPr>
              <w:t>4.3.1.1.2.b</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44</w:t>
            </w:r>
          </w:p>
        </w:tc>
        <w:tc>
          <w:tcPr>
            <w:tcW w:w="1351" w:type="dxa"/>
            <w:shd w:val="clear" w:color="auto" w:fill="auto"/>
          </w:tcPr>
          <w:p w:rsidR="004D795D" w:rsidRPr="00676313" w:rsidRDefault="004D795D" w:rsidP="00670945">
            <w:pPr>
              <w:spacing w:line="240" w:lineRule="auto"/>
              <w:jc w:val="center"/>
              <w:rPr>
                <w:color w:val="000000" w:themeColor="text1"/>
                <w:lang w:val="id-ID"/>
              </w:rPr>
            </w:pPr>
            <w:r w:rsidRPr="00676313">
              <w:rPr>
                <w:color w:val="000000" w:themeColor="text1"/>
                <w:lang w:val="id-ID"/>
              </w:rPr>
              <w:t>4.3.1.1.3.a</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45</w:t>
            </w:r>
          </w:p>
        </w:tc>
        <w:tc>
          <w:tcPr>
            <w:tcW w:w="1351" w:type="dxa"/>
            <w:shd w:val="clear" w:color="auto" w:fill="auto"/>
          </w:tcPr>
          <w:p w:rsidR="004D795D" w:rsidRPr="00676313" w:rsidRDefault="004D795D" w:rsidP="00670945">
            <w:pPr>
              <w:spacing w:line="240" w:lineRule="auto"/>
              <w:jc w:val="center"/>
              <w:rPr>
                <w:color w:val="000000" w:themeColor="text1"/>
                <w:lang w:val="id-ID"/>
              </w:rPr>
            </w:pPr>
            <w:r w:rsidRPr="00676313">
              <w:rPr>
                <w:color w:val="000000" w:themeColor="text1"/>
                <w:lang w:val="id-ID"/>
              </w:rPr>
              <w:t>4.3.1.1.3.b</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46</w:t>
            </w:r>
          </w:p>
        </w:tc>
        <w:tc>
          <w:tcPr>
            <w:tcW w:w="1351" w:type="dxa"/>
            <w:shd w:val="clear" w:color="auto" w:fill="auto"/>
          </w:tcPr>
          <w:p w:rsidR="004D795D" w:rsidRPr="00676313" w:rsidRDefault="004D795D" w:rsidP="00670945">
            <w:pPr>
              <w:spacing w:line="240" w:lineRule="auto"/>
              <w:jc w:val="center"/>
              <w:rPr>
                <w:lang w:val="id-ID"/>
              </w:rPr>
            </w:pPr>
            <w:r w:rsidRPr="00676313">
              <w:rPr>
                <w:lang w:val="id-ID"/>
              </w:rPr>
              <w:t>4.3.1.2.1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47</w:t>
            </w:r>
          </w:p>
        </w:tc>
        <w:tc>
          <w:tcPr>
            <w:tcW w:w="1351" w:type="dxa"/>
            <w:shd w:val="clear" w:color="auto" w:fill="auto"/>
          </w:tcPr>
          <w:p w:rsidR="004D795D" w:rsidRPr="00676313" w:rsidRDefault="004D795D" w:rsidP="00670945">
            <w:pPr>
              <w:spacing w:line="240" w:lineRule="auto"/>
              <w:jc w:val="center"/>
              <w:rPr>
                <w:lang w:val="id-ID"/>
              </w:rPr>
            </w:pPr>
            <w:r w:rsidRPr="00676313">
              <w:rPr>
                <w:lang w:val="id-ID"/>
              </w:rPr>
              <w:t>4.3.1.2.2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48</w:t>
            </w:r>
          </w:p>
        </w:tc>
        <w:tc>
          <w:tcPr>
            <w:tcW w:w="1351" w:type="dxa"/>
            <w:shd w:val="clear" w:color="auto" w:fill="auto"/>
          </w:tcPr>
          <w:p w:rsidR="004D795D" w:rsidRPr="00676313" w:rsidRDefault="004D795D" w:rsidP="00670945">
            <w:pPr>
              <w:spacing w:line="240" w:lineRule="auto"/>
              <w:jc w:val="center"/>
              <w:rPr>
                <w:lang w:val="id-ID"/>
              </w:rPr>
            </w:pPr>
            <w:r w:rsidRPr="00676313">
              <w:rPr>
                <w:lang w:val="id-ID"/>
              </w:rPr>
              <w:t>4.3.1.3</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49</w:t>
            </w:r>
          </w:p>
        </w:tc>
        <w:tc>
          <w:tcPr>
            <w:tcW w:w="1351" w:type="dxa"/>
            <w:shd w:val="clear" w:color="auto" w:fill="auto"/>
          </w:tcPr>
          <w:p w:rsidR="004D795D" w:rsidRPr="00676313" w:rsidRDefault="004D795D" w:rsidP="00670945">
            <w:pPr>
              <w:spacing w:line="240" w:lineRule="auto"/>
              <w:jc w:val="center"/>
            </w:pPr>
            <w:r w:rsidRPr="00676313">
              <w:rPr>
                <w:noProof/>
                <w:lang w:val="fi-FI"/>
              </w:rPr>
              <w:t>4.</w:t>
            </w:r>
            <w:r w:rsidRPr="00676313">
              <w:rPr>
                <w:noProof/>
                <w:lang w:val="id-ID"/>
              </w:rPr>
              <w:t>3.2.1.1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50</w:t>
            </w:r>
          </w:p>
        </w:tc>
        <w:tc>
          <w:tcPr>
            <w:tcW w:w="1351" w:type="dxa"/>
            <w:shd w:val="clear" w:color="auto" w:fill="auto"/>
          </w:tcPr>
          <w:p w:rsidR="004D795D" w:rsidRPr="00676313" w:rsidRDefault="004D795D" w:rsidP="00670945">
            <w:pPr>
              <w:spacing w:line="240" w:lineRule="auto"/>
              <w:jc w:val="center"/>
            </w:pPr>
            <w:r w:rsidRPr="00676313">
              <w:rPr>
                <w:noProof/>
                <w:lang w:val="sv-SE"/>
              </w:rPr>
              <w:t>4.</w:t>
            </w:r>
            <w:r w:rsidRPr="00676313">
              <w:rPr>
                <w:noProof/>
                <w:lang w:val="id-ID"/>
              </w:rPr>
              <w:t>3</w:t>
            </w:r>
            <w:r w:rsidRPr="00676313">
              <w:rPr>
                <w:noProof/>
                <w:lang w:val="sv-SE"/>
              </w:rPr>
              <w:t>.</w:t>
            </w:r>
            <w:r w:rsidRPr="00676313">
              <w:rPr>
                <w:noProof/>
                <w:lang w:val="id-ID"/>
              </w:rPr>
              <w:t>2.1.2</w:t>
            </w:r>
            <w:r w:rsidRPr="00676313">
              <w:rPr>
                <w:noProof/>
                <w:lang w:val="sv-SE"/>
              </w:rPr>
              <w:t xml:space="preserve">  </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51</w:t>
            </w:r>
          </w:p>
        </w:tc>
        <w:tc>
          <w:tcPr>
            <w:tcW w:w="1351" w:type="dxa"/>
            <w:shd w:val="clear" w:color="auto" w:fill="auto"/>
          </w:tcPr>
          <w:p w:rsidR="004D795D" w:rsidRPr="00676313" w:rsidRDefault="004D795D" w:rsidP="00670945">
            <w:pPr>
              <w:spacing w:line="240" w:lineRule="auto"/>
              <w:jc w:val="center"/>
            </w:pPr>
            <w:r w:rsidRPr="00676313">
              <w:rPr>
                <w:noProof/>
                <w:lang w:val="id-ID"/>
              </w:rPr>
              <w:t>4.3.2.2.1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52</w:t>
            </w:r>
          </w:p>
        </w:tc>
        <w:tc>
          <w:tcPr>
            <w:tcW w:w="1351" w:type="dxa"/>
            <w:shd w:val="clear" w:color="auto" w:fill="auto"/>
          </w:tcPr>
          <w:p w:rsidR="004D795D" w:rsidRPr="00676313" w:rsidRDefault="004D795D" w:rsidP="00670945">
            <w:pPr>
              <w:spacing w:line="240" w:lineRule="auto"/>
              <w:jc w:val="center"/>
            </w:pPr>
            <w:r w:rsidRPr="00676313">
              <w:rPr>
                <w:noProof/>
                <w:lang w:val="sv-SE"/>
              </w:rPr>
              <w:t>4.</w:t>
            </w:r>
            <w:r w:rsidRPr="00676313">
              <w:rPr>
                <w:noProof/>
                <w:lang w:val="id-ID"/>
              </w:rPr>
              <w:t>3</w:t>
            </w:r>
            <w:r w:rsidRPr="00676313">
              <w:rPr>
                <w:noProof/>
                <w:lang w:val="sv-SE"/>
              </w:rPr>
              <w:t>.</w:t>
            </w:r>
            <w:r w:rsidRPr="00676313">
              <w:rPr>
                <w:noProof/>
                <w:lang w:val="id-ID"/>
              </w:rPr>
              <w:t>2.2.2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53</w:t>
            </w:r>
          </w:p>
        </w:tc>
        <w:tc>
          <w:tcPr>
            <w:tcW w:w="1351" w:type="dxa"/>
            <w:shd w:val="clear" w:color="auto" w:fill="auto"/>
          </w:tcPr>
          <w:p w:rsidR="004D795D" w:rsidRPr="00676313" w:rsidRDefault="004D795D" w:rsidP="00670945">
            <w:pPr>
              <w:spacing w:line="240" w:lineRule="auto"/>
              <w:jc w:val="center"/>
            </w:pPr>
            <w:r w:rsidRPr="00676313">
              <w:rPr>
                <w:noProof/>
                <w:lang w:val="fi-FI"/>
              </w:rPr>
              <w:t>4.</w:t>
            </w:r>
            <w:r w:rsidRPr="00676313">
              <w:rPr>
                <w:noProof/>
                <w:lang w:val="id-ID"/>
              </w:rPr>
              <w:t>4.1.1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54</w:t>
            </w:r>
          </w:p>
        </w:tc>
        <w:tc>
          <w:tcPr>
            <w:tcW w:w="1351" w:type="dxa"/>
            <w:shd w:val="clear" w:color="auto" w:fill="auto"/>
          </w:tcPr>
          <w:p w:rsidR="004D795D" w:rsidRPr="00676313" w:rsidRDefault="004D795D" w:rsidP="00670945">
            <w:pPr>
              <w:spacing w:line="240" w:lineRule="auto"/>
              <w:jc w:val="center"/>
            </w:pPr>
            <w:r w:rsidRPr="00676313">
              <w:rPr>
                <w:noProof/>
                <w:lang w:val="sv-SE"/>
              </w:rPr>
              <w:t>4.</w:t>
            </w:r>
            <w:r w:rsidRPr="00676313">
              <w:rPr>
                <w:noProof/>
                <w:lang w:val="id-ID"/>
              </w:rPr>
              <w:t>4</w:t>
            </w:r>
            <w:r w:rsidRPr="00676313">
              <w:rPr>
                <w:noProof/>
                <w:lang w:val="sv-SE"/>
              </w:rPr>
              <w:t>.</w:t>
            </w:r>
            <w:r w:rsidRPr="00676313">
              <w:rPr>
                <w:noProof/>
                <w:lang w:val="id-ID"/>
              </w:rPr>
              <w:t>1.2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55</w:t>
            </w:r>
          </w:p>
        </w:tc>
        <w:tc>
          <w:tcPr>
            <w:tcW w:w="1351" w:type="dxa"/>
            <w:shd w:val="clear" w:color="auto" w:fill="auto"/>
          </w:tcPr>
          <w:p w:rsidR="004D795D" w:rsidRPr="00676313" w:rsidRDefault="004D795D" w:rsidP="00670945">
            <w:pPr>
              <w:spacing w:line="240" w:lineRule="auto"/>
              <w:jc w:val="center"/>
              <w:rPr>
                <w:noProof/>
                <w:lang w:val="id-ID"/>
              </w:rPr>
            </w:pPr>
            <w:r w:rsidRPr="00676313">
              <w:rPr>
                <w:noProof/>
                <w:lang w:val="id-ID"/>
              </w:rPr>
              <w:t>4.4.2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56</w:t>
            </w:r>
          </w:p>
        </w:tc>
        <w:tc>
          <w:tcPr>
            <w:tcW w:w="1351" w:type="dxa"/>
            <w:shd w:val="clear" w:color="auto" w:fill="auto"/>
          </w:tcPr>
          <w:p w:rsidR="004D795D" w:rsidRPr="00676313" w:rsidRDefault="004D795D" w:rsidP="00670945">
            <w:pPr>
              <w:spacing w:line="240" w:lineRule="auto"/>
              <w:jc w:val="center"/>
              <w:rPr>
                <w:noProof/>
                <w:lang w:val="id-ID"/>
              </w:rPr>
            </w:pPr>
            <w:r w:rsidRPr="00676313">
              <w:rPr>
                <w:noProof/>
                <w:lang w:val="id-ID"/>
              </w:rPr>
              <w:t>4.5</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57</w:t>
            </w:r>
          </w:p>
        </w:tc>
        <w:tc>
          <w:tcPr>
            <w:tcW w:w="1351" w:type="dxa"/>
            <w:shd w:val="clear" w:color="auto" w:fill="auto"/>
          </w:tcPr>
          <w:p w:rsidR="004D795D" w:rsidRPr="00676313" w:rsidRDefault="004D795D" w:rsidP="00670945">
            <w:pPr>
              <w:spacing w:line="240" w:lineRule="auto"/>
              <w:jc w:val="center"/>
              <w:rPr>
                <w:noProof/>
                <w:lang w:val="id-ID"/>
              </w:rPr>
            </w:pPr>
            <w:r w:rsidRPr="00676313">
              <w:rPr>
                <w:noProof/>
                <w:lang w:val="id-ID"/>
              </w:rPr>
              <w:t>4.6</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58</w:t>
            </w:r>
          </w:p>
        </w:tc>
        <w:tc>
          <w:tcPr>
            <w:tcW w:w="1351" w:type="dxa"/>
            <w:shd w:val="clear" w:color="auto" w:fill="auto"/>
          </w:tcPr>
          <w:p w:rsidR="004D795D" w:rsidRPr="00676313" w:rsidRDefault="004D795D" w:rsidP="00670945">
            <w:pPr>
              <w:spacing w:line="240" w:lineRule="auto"/>
              <w:jc w:val="center"/>
            </w:pPr>
            <w:r w:rsidRPr="00676313">
              <w:rPr>
                <w:lang w:val="id-ID"/>
              </w:rPr>
              <w:t>4.7</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59</w:t>
            </w:r>
          </w:p>
        </w:tc>
        <w:tc>
          <w:tcPr>
            <w:tcW w:w="1351" w:type="dxa"/>
            <w:shd w:val="clear" w:color="auto" w:fill="auto"/>
          </w:tcPr>
          <w:p w:rsidR="004D795D" w:rsidRPr="00676313" w:rsidRDefault="004D795D" w:rsidP="00670945">
            <w:pPr>
              <w:spacing w:line="240" w:lineRule="auto"/>
              <w:jc w:val="center"/>
              <w:rPr>
                <w:bCs/>
                <w:lang w:val="id-ID"/>
              </w:rPr>
            </w:pPr>
            <w:r w:rsidRPr="00676313">
              <w:rPr>
                <w:bCs/>
                <w:lang w:val="id-ID"/>
              </w:rPr>
              <w:t>4.8</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60</w:t>
            </w:r>
          </w:p>
        </w:tc>
        <w:tc>
          <w:tcPr>
            <w:tcW w:w="1351" w:type="dxa"/>
            <w:shd w:val="clear" w:color="auto" w:fill="auto"/>
          </w:tcPr>
          <w:p w:rsidR="004D795D" w:rsidRPr="00676313" w:rsidRDefault="004D795D" w:rsidP="00670945">
            <w:pPr>
              <w:spacing w:line="240" w:lineRule="auto"/>
              <w:jc w:val="center"/>
            </w:pPr>
            <w:r w:rsidRPr="00676313">
              <w:rPr>
                <w:bCs/>
                <w:lang w:val="id-ID"/>
              </w:rPr>
              <w:t>4.9</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61</w:t>
            </w:r>
          </w:p>
        </w:tc>
        <w:tc>
          <w:tcPr>
            <w:tcW w:w="1351" w:type="dxa"/>
            <w:shd w:val="clear" w:color="auto" w:fill="auto"/>
          </w:tcPr>
          <w:p w:rsidR="004D795D" w:rsidRPr="00676313" w:rsidRDefault="004D795D" w:rsidP="00670945">
            <w:pPr>
              <w:spacing w:line="240" w:lineRule="auto"/>
              <w:jc w:val="center"/>
            </w:pPr>
            <w:r w:rsidRPr="00676313">
              <w:rPr>
                <w:noProof/>
                <w:lang w:val="sv-SE"/>
              </w:rPr>
              <w:t>4</w:t>
            </w:r>
            <w:r w:rsidRPr="00676313">
              <w:rPr>
                <w:noProof/>
                <w:lang w:val="id-ID"/>
              </w:rPr>
              <w:t>.10.1.1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62</w:t>
            </w:r>
          </w:p>
        </w:tc>
        <w:tc>
          <w:tcPr>
            <w:tcW w:w="1351" w:type="dxa"/>
            <w:shd w:val="clear" w:color="auto" w:fill="auto"/>
          </w:tcPr>
          <w:p w:rsidR="004D795D" w:rsidRPr="00676313" w:rsidRDefault="004D795D" w:rsidP="00670945">
            <w:pPr>
              <w:spacing w:line="240" w:lineRule="auto"/>
              <w:jc w:val="center"/>
            </w:pPr>
            <w:r w:rsidRPr="00676313">
              <w:rPr>
                <w:color w:val="000000"/>
                <w:lang w:val="pt-BR"/>
              </w:rPr>
              <w:t>4.</w:t>
            </w:r>
            <w:r w:rsidRPr="00676313">
              <w:rPr>
                <w:color w:val="000000"/>
                <w:lang w:val="id-ID"/>
              </w:rPr>
              <w:t>10.1.2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63</w:t>
            </w:r>
          </w:p>
        </w:tc>
        <w:tc>
          <w:tcPr>
            <w:tcW w:w="1351" w:type="dxa"/>
            <w:shd w:val="clear" w:color="auto" w:fill="auto"/>
          </w:tcPr>
          <w:p w:rsidR="004D795D" w:rsidRPr="00676313" w:rsidRDefault="004D795D" w:rsidP="00670945">
            <w:pPr>
              <w:spacing w:line="240" w:lineRule="auto"/>
              <w:jc w:val="center"/>
            </w:pPr>
            <w:r w:rsidRPr="00676313">
              <w:rPr>
                <w:noProof/>
                <w:lang w:val="sv-SE"/>
              </w:rPr>
              <w:t>4.</w:t>
            </w:r>
            <w:r w:rsidRPr="00676313">
              <w:rPr>
                <w:noProof/>
                <w:lang w:val="id-ID"/>
              </w:rPr>
              <w:t>10.1.3</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64</w:t>
            </w:r>
          </w:p>
        </w:tc>
        <w:tc>
          <w:tcPr>
            <w:tcW w:w="1351" w:type="dxa"/>
            <w:shd w:val="clear" w:color="auto" w:fill="auto"/>
          </w:tcPr>
          <w:p w:rsidR="004D795D" w:rsidRPr="00676313" w:rsidRDefault="004D795D" w:rsidP="00670945">
            <w:pPr>
              <w:spacing w:line="240" w:lineRule="auto"/>
              <w:jc w:val="center"/>
            </w:pPr>
            <w:r w:rsidRPr="00676313">
              <w:rPr>
                <w:lang w:val="id-ID"/>
              </w:rPr>
              <w:t>4.10.2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65</w:t>
            </w:r>
          </w:p>
        </w:tc>
        <w:tc>
          <w:tcPr>
            <w:tcW w:w="1351" w:type="dxa"/>
            <w:shd w:val="clear" w:color="auto" w:fill="auto"/>
          </w:tcPr>
          <w:p w:rsidR="004D795D" w:rsidRPr="00676313" w:rsidRDefault="004D795D" w:rsidP="00670945">
            <w:pPr>
              <w:spacing w:line="240" w:lineRule="auto"/>
              <w:jc w:val="center"/>
            </w:pPr>
            <w:r w:rsidRPr="00676313">
              <w:rPr>
                <w:noProof/>
                <w:color w:val="000000"/>
                <w:lang w:val="id-ID"/>
              </w:rPr>
              <w:t>5.1.1.1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66</w:t>
            </w:r>
          </w:p>
        </w:tc>
        <w:tc>
          <w:tcPr>
            <w:tcW w:w="1351" w:type="dxa"/>
            <w:shd w:val="clear" w:color="auto" w:fill="auto"/>
          </w:tcPr>
          <w:p w:rsidR="004D795D" w:rsidRPr="00676313" w:rsidRDefault="004D795D" w:rsidP="00670945">
            <w:pPr>
              <w:spacing w:line="240" w:lineRule="auto"/>
              <w:jc w:val="center"/>
            </w:pPr>
            <w:r w:rsidRPr="00676313">
              <w:rPr>
                <w:noProof/>
                <w:color w:val="000000"/>
                <w:lang w:val="id-ID"/>
              </w:rPr>
              <w:t>5.1.1.2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67</w:t>
            </w:r>
          </w:p>
        </w:tc>
        <w:tc>
          <w:tcPr>
            <w:tcW w:w="1351" w:type="dxa"/>
            <w:shd w:val="clear" w:color="auto" w:fill="auto"/>
          </w:tcPr>
          <w:p w:rsidR="004D795D" w:rsidRPr="00676313" w:rsidRDefault="004D795D" w:rsidP="00670945">
            <w:pPr>
              <w:spacing w:line="240" w:lineRule="auto"/>
              <w:jc w:val="center"/>
            </w:pPr>
            <w:r w:rsidRPr="00676313">
              <w:rPr>
                <w:noProof/>
                <w:color w:val="000000"/>
              </w:rPr>
              <w:t>5.1.2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68</w:t>
            </w:r>
          </w:p>
        </w:tc>
        <w:tc>
          <w:tcPr>
            <w:tcW w:w="1351" w:type="dxa"/>
            <w:shd w:val="clear" w:color="auto" w:fill="auto"/>
          </w:tcPr>
          <w:p w:rsidR="004D795D" w:rsidRPr="00676313" w:rsidRDefault="004D795D" w:rsidP="00670945">
            <w:pPr>
              <w:spacing w:line="240" w:lineRule="auto"/>
              <w:jc w:val="center"/>
            </w:pPr>
            <w:r w:rsidRPr="00676313">
              <w:rPr>
                <w:color w:val="000000"/>
                <w:lang w:val="id-ID"/>
              </w:rPr>
              <w:t>5.1.</w:t>
            </w:r>
            <w:r w:rsidRPr="00676313">
              <w:rPr>
                <w:color w:val="000000"/>
              </w:rPr>
              <w:t>3</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lastRenderedPageBreak/>
              <w:t>69</w:t>
            </w:r>
          </w:p>
        </w:tc>
        <w:tc>
          <w:tcPr>
            <w:tcW w:w="1351" w:type="dxa"/>
            <w:shd w:val="clear" w:color="auto" w:fill="auto"/>
          </w:tcPr>
          <w:p w:rsidR="004D795D" w:rsidRPr="00676313" w:rsidRDefault="004D795D" w:rsidP="00670945">
            <w:pPr>
              <w:spacing w:line="240" w:lineRule="auto"/>
              <w:jc w:val="center"/>
            </w:pPr>
            <w:r w:rsidRPr="00676313">
              <w:rPr>
                <w:noProof/>
                <w:color w:val="000000"/>
                <w:lang w:val="id-ID"/>
              </w:rPr>
              <w:t>5.1.4</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70</w:t>
            </w:r>
          </w:p>
        </w:tc>
        <w:tc>
          <w:tcPr>
            <w:tcW w:w="1351" w:type="dxa"/>
            <w:shd w:val="clear" w:color="auto" w:fill="auto"/>
          </w:tcPr>
          <w:p w:rsidR="004D795D" w:rsidRPr="00676313" w:rsidRDefault="004D795D" w:rsidP="00670945">
            <w:pPr>
              <w:spacing w:line="240" w:lineRule="auto"/>
              <w:jc w:val="center"/>
            </w:pPr>
            <w:r w:rsidRPr="00676313">
              <w:rPr>
                <w:color w:val="000000"/>
              </w:rPr>
              <w:t>5.1.</w:t>
            </w:r>
            <w:r w:rsidRPr="00676313">
              <w:rPr>
                <w:color w:val="000000"/>
                <w:lang w:val="id-ID"/>
              </w:rPr>
              <w:t>5</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71</w:t>
            </w:r>
          </w:p>
        </w:tc>
        <w:tc>
          <w:tcPr>
            <w:tcW w:w="1351" w:type="dxa"/>
            <w:shd w:val="clear" w:color="auto" w:fill="auto"/>
          </w:tcPr>
          <w:p w:rsidR="004D795D" w:rsidRPr="00676313" w:rsidRDefault="004D795D" w:rsidP="00670945">
            <w:pPr>
              <w:spacing w:line="240" w:lineRule="auto"/>
              <w:jc w:val="center"/>
            </w:pPr>
            <w:r w:rsidRPr="00676313">
              <w:t>5.1.</w:t>
            </w:r>
            <w:r w:rsidRPr="00676313">
              <w:rPr>
                <w:lang w:val="id-ID"/>
              </w:rPr>
              <w:t>6</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72</w:t>
            </w:r>
          </w:p>
        </w:tc>
        <w:tc>
          <w:tcPr>
            <w:tcW w:w="1351" w:type="dxa"/>
            <w:shd w:val="clear" w:color="auto" w:fill="auto"/>
          </w:tcPr>
          <w:p w:rsidR="004D795D" w:rsidRPr="00676313" w:rsidRDefault="004D795D" w:rsidP="00670945">
            <w:pPr>
              <w:spacing w:line="240" w:lineRule="auto"/>
              <w:jc w:val="center"/>
              <w:rPr>
                <w:lang w:val="id-ID"/>
              </w:rPr>
            </w:pPr>
            <w:r w:rsidRPr="00676313">
              <w:rPr>
                <w:lang w:val="id-ID"/>
              </w:rPr>
              <w:t>5.1.7.1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73</w:t>
            </w:r>
          </w:p>
        </w:tc>
        <w:tc>
          <w:tcPr>
            <w:tcW w:w="1351" w:type="dxa"/>
            <w:shd w:val="clear" w:color="auto" w:fill="auto"/>
          </w:tcPr>
          <w:p w:rsidR="004D795D" w:rsidRPr="00676313" w:rsidRDefault="004D795D" w:rsidP="00670945">
            <w:pPr>
              <w:spacing w:line="240" w:lineRule="auto"/>
              <w:jc w:val="center"/>
            </w:pPr>
            <w:r w:rsidRPr="00676313">
              <w:rPr>
                <w:noProof/>
                <w:lang w:val="id-ID"/>
              </w:rPr>
              <w:t>5.1.7.2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74</w:t>
            </w:r>
          </w:p>
        </w:tc>
        <w:tc>
          <w:tcPr>
            <w:tcW w:w="1351" w:type="dxa"/>
            <w:shd w:val="clear" w:color="auto" w:fill="auto"/>
          </w:tcPr>
          <w:p w:rsidR="004D795D" w:rsidRPr="00676313" w:rsidRDefault="004D795D" w:rsidP="00670945">
            <w:pPr>
              <w:spacing w:line="240" w:lineRule="auto"/>
              <w:jc w:val="center"/>
            </w:pPr>
            <w:r w:rsidRPr="00676313">
              <w:rPr>
                <w:color w:val="000000"/>
                <w:lang w:val="id-ID"/>
              </w:rPr>
              <w:t>5.2.1.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75</w:t>
            </w:r>
          </w:p>
        </w:tc>
        <w:tc>
          <w:tcPr>
            <w:tcW w:w="1351" w:type="dxa"/>
            <w:shd w:val="clear" w:color="auto" w:fill="auto"/>
          </w:tcPr>
          <w:p w:rsidR="004D795D" w:rsidRPr="00676313" w:rsidRDefault="004D795D" w:rsidP="00670945">
            <w:pPr>
              <w:spacing w:line="240" w:lineRule="auto"/>
              <w:jc w:val="center"/>
            </w:pPr>
            <w:r w:rsidRPr="00676313">
              <w:rPr>
                <w:noProof/>
                <w:lang w:val="id-ID"/>
              </w:rPr>
              <w:t>5.2.2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76</w:t>
            </w:r>
          </w:p>
        </w:tc>
        <w:tc>
          <w:tcPr>
            <w:tcW w:w="1351" w:type="dxa"/>
            <w:shd w:val="clear" w:color="auto" w:fill="auto"/>
          </w:tcPr>
          <w:p w:rsidR="004D795D" w:rsidRPr="00676313" w:rsidRDefault="004D795D" w:rsidP="00670945">
            <w:pPr>
              <w:spacing w:line="240" w:lineRule="auto"/>
              <w:jc w:val="center"/>
              <w:rPr>
                <w:lang w:val="id-ID"/>
              </w:rPr>
            </w:pPr>
            <w:r w:rsidRPr="00676313">
              <w:rPr>
                <w:lang w:val="id-ID"/>
              </w:rPr>
              <w:t>5.2.3.1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77</w:t>
            </w:r>
          </w:p>
        </w:tc>
        <w:tc>
          <w:tcPr>
            <w:tcW w:w="1351" w:type="dxa"/>
            <w:shd w:val="clear" w:color="auto" w:fill="auto"/>
          </w:tcPr>
          <w:p w:rsidR="004D795D" w:rsidRPr="00676313" w:rsidRDefault="004D795D" w:rsidP="00670945">
            <w:pPr>
              <w:spacing w:line="240" w:lineRule="auto"/>
              <w:jc w:val="center"/>
            </w:pPr>
            <w:r w:rsidRPr="00676313">
              <w:rPr>
                <w:color w:val="000000"/>
                <w:lang w:val="id-ID"/>
              </w:rPr>
              <w:t>5.2.3.2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78</w:t>
            </w:r>
          </w:p>
        </w:tc>
        <w:tc>
          <w:tcPr>
            <w:tcW w:w="1351" w:type="dxa"/>
            <w:shd w:val="clear" w:color="auto" w:fill="auto"/>
          </w:tcPr>
          <w:p w:rsidR="004D795D" w:rsidRPr="00676313" w:rsidRDefault="004D795D" w:rsidP="00670945">
            <w:pPr>
              <w:spacing w:line="240" w:lineRule="auto"/>
              <w:jc w:val="center"/>
            </w:pPr>
            <w:r w:rsidRPr="00676313">
              <w:rPr>
                <w:noProof/>
                <w:color w:val="000000"/>
                <w:lang w:val="id-ID"/>
              </w:rPr>
              <w:t>5.2.3.3</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79</w:t>
            </w:r>
          </w:p>
        </w:tc>
        <w:tc>
          <w:tcPr>
            <w:tcW w:w="1351" w:type="dxa"/>
            <w:shd w:val="clear" w:color="auto" w:fill="auto"/>
          </w:tcPr>
          <w:p w:rsidR="004D795D" w:rsidRPr="00676313" w:rsidRDefault="004D795D" w:rsidP="00670945">
            <w:pPr>
              <w:spacing w:line="240" w:lineRule="auto"/>
              <w:jc w:val="center"/>
            </w:pPr>
            <w:r w:rsidRPr="00676313">
              <w:rPr>
                <w:noProof/>
                <w:lang w:val="id-ID"/>
              </w:rPr>
              <w:t>5.2.4.1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80</w:t>
            </w:r>
          </w:p>
        </w:tc>
        <w:tc>
          <w:tcPr>
            <w:tcW w:w="1351" w:type="dxa"/>
            <w:shd w:val="clear" w:color="auto" w:fill="auto"/>
          </w:tcPr>
          <w:p w:rsidR="004D795D" w:rsidRPr="00676313" w:rsidRDefault="004D795D" w:rsidP="00670945">
            <w:pPr>
              <w:spacing w:line="240" w:lineRule="auto"/>
              <w:jc w:val="center"/>
            </w:pPr>
            <w:r w:rsidRPr="00676313">
              <w:rPr>
                <w:noProof/>
                <w:lang w:val="id-ID"/>
              </w:rPr>
              <w:t>5.2.4.2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81</w:t>
            </w:r>
          </w:p>
        </w:tc>
        <w:tc>
          <w:tcPr>
            <w:tcW w:w="1351" w:type="dxa"/>
            <w:shd w:val="clear" w:color="auto" w:fill="auto"/>
          </w:tcPr>
          <w:p w:rsidR="004D795D" w:rsidRPr="00676313" w:rsidRDefault="004D795D" w:rsidP="00670945">
            <w:pPr>
              <w:spacing w:line="240" w:lineRule="auto"/>
              <w:jc w:val="center"/>
            </w:pPr>
            <w:r w:rsidRPr="00676313">
              <w:rPr>
                <w:noProof/>
              </w:rPr>
              <w:t>5.2.</w:t>
            </w:r>
            <w:r w:rsidRPr="00676313">
              <w:rPr>
                <w:noProof/>
                <w:lang w:val="id-ID"/>
              </w:rPr>
              <w:t>5</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82</w:t>
            </w:r>
          </w:p>
        </w:tc>
        <w:tc>
          <w:tcPr>
            <w:tcW w:w="1351" w:type="dxa"/>
            <w:shd w:val="clear" w:color="auto" w:fill="auto"/>
          </w:tcPr>
          <w:p w:rsidR="004D795D" w:rsidRPr="00676313" w:rsidRDefault="004D795D" w:rsidP="00670945">
            <w:pPr>
              <w:spacing w:line="240" w:lineRule="auto"/>
              <w:jc w:val="center"/>
            </w:pPr>
            <w:r w:rsidRPr="00676313">
              <w:rPr>
                <w:noProof/>
                <w:lang w:val="id-ID"/>
              </w:rPr>
              <w:t>5.2.6</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83</w:t>
            </w:r>
          </w:p>
        </w:tc>
        <w:tc>
          <w:tcPr>
            <w:tcW w:w="1351" w:type="dxa"/>
            <w:shd w:val="clear" w:color="auto" w:fill="auto"/>
          </w:tcPr>
          <w:p w:rsidR="004D795D" w:rsidRPr="00676313" w:rsidRDefault="004D795D" w:rsidP="00670945">
            <w:pPr>
              <w:spacing w:line="240" w:lineRule="auto"/>
              <w:jc w:val="center"/>
            </w:pPr>
            <w:r w:rsidRPr="00676313">
              <w:rPr>
                <w:noProof/>
              </w:rPr>
              <w:t>5.3.1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84</w:t>
            </w:r>
          </w:p>
        </w:tc>
        <w:tc>
          <w:tcPr>
            <w:tcW w:w="1351" w:type="dxa"/>
            <w:shd w:val="clear" w:color="auto" w:fill="auto"/>
          </w:tcPr>
          <w:p w:rsidR="004D795D" w:rsidRPr="00676313" w:rsidRDefault="004D795D" w:rsidP="00670945">
            <w:pPr>
              <w:spacing w:line="240" w:lineRule="auto"/>
              <w:jc w:val="center"/>
            </w:pPr>
            <w:r w:rsidRPr="00676313">
              <w:rPr>
                <w:noProof/>
                <w:lang w:val="id-ID"/>
              </w:rPr>
              <w:t>5.</w:t>
            </w:r>
            <w:r w:rsidRPr="00676313">
              <w:rPr>
                <w:noProof/>
              </w:rPr>
              <w:t>3.2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85</w:t>
            </w:r>
          </w:p>
        </w:tc>
        <w:tc>
          <w:tcPr>
            <w:tcW w:w="1351" w:type="dxa"/>
            <w:shd w:val="clear" w:color="auto" w:fill="auto"/>
          </w:tcPr>
          <w:p w:rsidR="004D795D" w:rsidRPr="00676313" w:rsidRDefault="004D795D" w:rsidP="00670945">
            <w:pPr>
              <w:spacing w:line="240" w:lineRule="auto"/>
              <w:jc w:val="center"/>
            </w:pPr>
            <w:r w:rsidRPr="00676313">
              <w:rPr>
                <w:lang w:val="id-ID"/>
              </w:rPr>
              <w:t>5.3.3</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86</w:t>
            </w:r>
          </w:p>
        </w:tc>
        <w:tc>
          <w:tcPr>
            <w:tcW w:w="1351" w:type="dxa"/>
            <w:shd w:val="clear" w:color="auto" w:fill="auto"/>
          </w:tcPr>
          <w:p w:rsidR="004D795D" w:rsidRPr="00676313" w:rsidRDefault="004D795D" w:rsidP="00670945">
            <w:pPr>
              <w:spacing w:line="240" w:lineRule="auto"/>
              <w:jc w:val="center"/>
            </w:pPr>
            <w:r w:rsidRPr="00676313">
              <w:rPr>
                <w:noProof/>
              </w:rPr>
              <w:t>5.4.1</w:t>
            </w:r>
            <w:r w:rsidRPr="00676313">
              <w:rPr>
                <w:noProof/>
                <w:lang w:val="id-ID"/>
              </w:rPr>
              <w:t>.</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87</w:t>
            </w:r>
          </w:p>
        </w:tc>
        <w:tc>
          <w:tcPr>
            <w:tcW w:w="1351" w:type="dxa"/>
            <w:shd w:val="clear" w:color="auto" w:fill="auto"/>
          </w:tcPr>
          <w:p w:rsidR="004D795D" w:rsidRPr="00676313" w:rsidRDefault="004D795D" w:rsidP="00670945">
            <w:pPr>
              <w:spacing w:line="240" w:lineRule="auto"/>
              <w:jc w:val="center"/>
            </w:pPr>
            <w:r w:rsidRPr="00676313">
              <w:rPr>
                <w:noProof/>
              </w:rPr>
              <w:t>5.4.2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88</w:t>
            </w:r>
          </w:p>
        </w:tc>
        <w:tc>
          <w:tcPr>
            <w:tcW w:w="1351" w:type="dxa"/>
            <w:shd w:val="clear" w:color="auto" w:fill="auto"/>
          </w:tcPr>
          <w:p w:rsidR="004D795D" w:rsidRPr="00676313" w:rsidRDefault="004D795D" w:rsidP="00670945">
            <w:pPr>
              <w:spacing w:line="240" w:lineRule="auto"/>
              <w:jc w:val="center"/>
            </w:pPr>
            <w:r w:rsidRPr="00676313">
              <w:rPr>
                <w:lang w:val="id-ID"/>
              </w:rPr>
              <w:t>5.4.3.</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89</w:t>
            </w:r>
          </w:p>
        </w:tc>
        <w:tc>
          <w:tcPr>
            <w:tcW w:w="1351" w:type="dxa"/>
            <w:shd w:val="clear" w:color="auto" w:fill="auto"/>
          </w:tcPr>
          <w:p w:rsidR="004D795D" w:rsidRPr="00676313" w:rsidRDefault="004D795D" w:rsidP="00670945">
            <w:pPr>
              <w:spacing w:line="240" w:lineRule="auto"/>
              <w:jc w:val="center"/>
            </w:pPr>
            <w:r w:rsidRPr="00676313">
              <w:rPr>
                <w:noProof/>
              </w:rPr>
              <w:t>5.4.</w:t>
            </w:r>
            <w:r w:rsidRPr="00676313">
              <w:rPr>
                <w:noProof/>
                <w:lang w:val="id-ID"/>
              </w:rPr>
              <w:t>4</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90</w:t>
            </w:r>
          </w:p>
        </w:tc>
        <w:tc>
          <w:tcPr>
            <w:tcW w:w="1351" w:type="dxa"/>
            <w:shd w:val="clear" w:color="auto" w:fill="auto"/>
          </w:tcPr>
          <w:p w:rsidR="004D795D" w:rsidRPr="00676313" w:rsidRDefault="004D795D" w:rsidP="00670945">
            <w:pPr>
              <w:spacing w:line="240" w:lineRule="auto"/>
              <w:jc w:val="center"/>
            </w:pPr>
            <w:r w:rsidRPr="00676313">
              <w:rPr>
                <w:noProof/>
                <w:color w:val="000000"/>
                <w:lang w:val="id-ID"/>
              </w:rPr>
              <w:t>5.4.5.</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91</w:t>
            </w:r>
          </w:p>
        </w:tc>
        <w:tc>
          <w:tcPr>
            <w:tcW w:w="1351" w:type="dxa"/>
            <w:shd w:val="clear" w:color="auto" w:fill="auto"/>
          </w:tcPr>
          <w:p w:rsidR="004D795D" w:rsidRPr="00676313" w:rsidRDefault="004D795D" w:rsidP="00670945">
            <w:pPr>
              <w:spacing w:line="240" w:lineRule="auto"/>
              <w:jc w:val="center"/>
            </w:pPr>
            <w:r w:rsidRPr="00676313">
              <w:rPr>
                <w:noProof/>
              </w:rPr>
              <w:t>5.</w:t>
            </w:r>
            <w:r w:rsidRPr="00676313">
              <w:rPr>
                <w:noProof/>
                <w:lang w:val="id-ID"/>
              </w:rPr>
              <w:t>5</w:t>
            </w:r>
            <w:r w:rsidRPr="00676313">
              <w:rPr>
                <w:noProof/>
              </w:rPr>
              <w:t>.</w:t>
            </w:r>
            <w:r w:rsidRPr="00676313">
              <w:rPr>
                <w:noProof/>
                <w:lang w:val="id-ID"/>
              </w:rPr>
              <w:t>1.1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92</w:t>
            </w:r>
          </w:p>
        </w:tc>
        <w:tc>
          <w:tcPr>
            <w:tcW w:w="1351" w:type="dxa"/>
            <w:shd w:val="clear" w:color="auto" w:fill="auto"/>
          </w:tcPr>
          <w:p w:rsidR="004D795D" w:rsidRPr="00676313" w:rsidRDefault="004D795D" w:rsidP="00670945">
            <w:pPr>
              <w:spacing w:line="240" w:lineRule="auto"/>
              <w:jc w:val="center"/>
            </w:pPr>
            <w:r w:rsidRPr="00676313">
              <w:rPr>
                <w:color w:val="000000"/>
                <w:lang w:val="id-ID"/>
              </w:rPr>
              <w:t>5.5.1.2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93</w:t>
            </w:r>
          </w:p>
        </w:tc>
        <w:tc>
          <w:tcPr>
            <w:tcW w:w="1351" w:type="dxa"/>
            <w:shd w:val="clear" w:color="auto" w:fill="auto"/>
          </w:tcPr>
          <w:p w:rsidR="004D795D" w:rsidRPr="00676313" w:rsidRDefault="004D795D" w:rsidP="00670945">
            <w:pPr>
              <w:spacing w:line="240" w:lineRule="auto"/>
              <w:jc w:val="center"/>
            </w:pPr>
            <w:r w:rsidRPr="00676313">
              <w:rPr>
                <w:lang w:val="id-ID"/>
              </w:rPr>
              <w:t>5.5.1.3</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94</w:t>
            </w:r>
          </w:p>
        </w:tc>
        <w:tc>
          <w:tcPr>
            <w:tcW w:w="1351" w:type="dxa"/>
            <w:shd w:val="clear" w:color="auto" w:fill="auto"/>
          </w:tcPr>
          <w:p w:rsidR="004D795D" w:rsidRPr="00676313" w:rsidRDefault="004D795D" w:rsidP="00670945">
            <w:pPr>
              <w:spacing w:line="240" w:lineRule="auto"/>
              <w:jc w:val="center"/>
            </w:pPr>
            <w:r w:rsidRPr="00676313">
              <w:rPr>
                <w:noProof/>
              </w:rPr>
              <w:t>5.</w:t>
            </w:r>
            <w:r w:rsidRPr="00676313">
              <w:rPr>
                <w:noProof/>
                <w:lang w:val="id-ID"/>
              </w:rPr>
              <w:t>5</w:t>
            </w:r>
            <w:r w:rsidRPr="00676313">
              <w:rPr>
                <w:noProof/>
              </w:rPr>
              <w:t>.</w:t>
            </w:r>
            <w:r w:rsidRPr="00676313">
              <w:rPr>
                <w:noProof/>
                <w:lang w:val="id-ID"/>
              </w:rPr>
              <w:t>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95</w:t>
            </w:r>
          </w:p>
        </w:tc>
        <w:tc>
          <w:tcPr>
            <w:tcW w:w="1351" w:type="dxa"/>
            <w:shd w:val="clear" w:color="auto" w:fill="auto"/>
          </w:tcPr>
          <w:p w:rsidR="004D795D" w:rsidRPr="00676313" w:rsidRDefault="004D795D" w:rsidP="00670945">
            <w:pPr>
              <w:spacing w:line="240" w:lineRule="auto"/>
              <w:jc w:val="center"/>
            </w:pPr>
            <w:r w:rsidRPr="00676313">
              <w:rPr>
                <w:lang w:val="sv-SE"/>
              </w:rPr>
              <w:t>5.</w:t>
            </w:r>
            <w:r w:rsidRPr="00676313">
              <w:rPr>
                <w:lang w:val="id-ID"/>
              </w:rPr>
              <w:t>5.3</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96</w:t>
            </w:r>
          </w:p>
        </w:tc>
        <w:tc>
          <w:tcPr>
            <w:tcW w:w="1351" w:type="dxa"/>
            <w:shd w:val="clear" w:color="auto" w:fill="auto"/>
          </w:tcPr>
          <w:p w:rsidR="004D795D" w:rsidRPr="00676313" w:rsidRDefault="004D795D" w:rsidP="00670945">
            <w:pPr>
              <w:spacing w:line="240" w:lineRule="auto"/>
              <w:jc w:val="center"/>
            </w:pPr>
            <w:r w:rsidRPr="00676313">
              <w:rPr>
                <w:color w:val="000000"/>
              </w:rPr>
              <w:t>5.5.</w:t>
            </w:r>
            <w:r w:rsidRPr="00676313">
              <w:rPr>
                <w:color w:val="000000"/>
                <w:lang w:val="id-ID"/>
              </w:rPr>
              <w:t>4</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97</w:t>
            </w:r>
          </w:p>
        </w:tc>
        <w:tc>
          <w:tcPr>
            <w:tcW w:w="1351" w:type="dxa"/>
            <w:shd w:val="clear" w:color="auto" w:fill="auto"/>
          </w:tcPr>
          <w:p w:rsidR="004D795D" w:rsidRPr="00676313" w:rsidRDefault="004D795D" w:rsidP="00670945">
            <w:pPr>
              <w:spacing w:line="240" w:lineRule="auto"/>
              <w:jc w:val="center"/>
            </w:pPr>
            <w:r w:rsidRPr="00676313">
              <w:rPr>
                <w:noProof/>
                <w:lang w:val="id-ID"/>
              </w:rPr>
              <w:t>5.</w:t>
            </w:r>
            <w:r w:rsidRPr="00676313">
              <w:rPr>
                <w:noProof/>
              </w:rPr>
              <w:t>5.</w:t>
            </w:r>
            <w:r w:rsidRPr="00676313">
              <w:rPr>
                <w:noProof/>
                <w:lang w:val="id-ID"/>
              </w:rPr>
              <w:t>5</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98</w:t>
            </w:r>
          </w:p>
        </w:tc>
        <w:tc>
          <w:tcPr>
            <w:tcW w:w="1351" w:type="dxa"/>
            <w:shd w:val="clear" w:color="auto" w:fill="auto"/>
          </w:tcPr>
          <w:p w:rsidR="004D795D" w:rsidRPr="00676313" w:rsidRDefault="004D795D" w:rsidP="00670945">
            <w:pPr>
              <w:spacing w:line="240" w:lineRule="auto"/>
              <w:jc w:val="center"/>
            </w:pPr>
            <w:r w:rsidRPr="00676313">
              <w:rPr>
                <w:noProof/>
                <w:color w:val="000000"/>
                <w:lang w:val="id-ID"/>
              </w:rPr>
              <w:t>5.6.1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99</w:t>
            </w:r>
          </w:p>
        </w:tc>
        <w:tc>
          <w:tcPr>
            <w:tcW w:w="1351" w:type="dxa"/>
            <w:shd w:val="clear" w:color="auto" w:fill="auto"/>
          </w:tcPr>
          <w:p w:rsidR="004D795D" w:rsidRPr="00676313" w:rsidRDefault="004D795D" w:rsidP="00670945">
            <w:pPr>
              <w:spacing w:line="240" w:lineRule="auto"/>
              <w:jc w:val="center"/>
            </w:pPr>
            <w:r w:rsidRPr="00676313">
              <w:rPr>
                <w:noProof/>
                <w:lang w:val="id-ID"/>
              </w:rPr>
              <w:t>5.6.2.1</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814305">
            <w:pPr>
              <w:spacing w:line="240" w:lineRule="auto"/>
              <w:jc w:val="center"/>
            </w:pPr>
            <w:r w:rsidRPr="0031224D">
              <w:t>100</w:t>
            </w:r>
          </w:p>
        </w:tc>
        <w:tc>
          <w:tcPr>
            <w:tcW w:w="1351" w:type="dxa"/>
            <w:shd w:val="clear" w:color="auto" w:fill="auto"/>
          </w:tcPr>
          <w:p w:rsidR="004D795D" w:rsidRPr="00676313" w:rsidRDefault="004D795D" w:rsidP="00670945">
            <w:pPr>
              <w:spacing w:line="240" w:lineRule="auto"/>
              <w:jc w:val="center"/>
            </w:pPr>
            <w:r w:rsidRPr="00676313">
              <w:rPr>
                <w:noProof/>
                <w:color w:val="000000"/>
                <w:lang w:val="id-ID"/>
              </w:rPr>
              <w:t>5.6</w:t>
            </w:r>
            <w:r w:rsidRPr="00676313">
              <w:rPr>
                <w:noProof/>
                <w:color w:val="000000"/>
              </w:rPr>
              <w:t>.</w:t>
            </w:r>
            <w:r w:rsidRPr="00676313">
              <w:rPr>
                <w:noProof/>
                <w:color w:val="000000"/>
                <w:lang w:val="id-ID"/>
              </w:rPr>
              <w:t>2</w:t>
            </w:r>
            <w:r w:rsidRPr="00676313">
              <w:rPr>
                <w:noProof/>
                <w:color w:val="000000"/>
              </w:rPr>
              <w:t>.</w:t>
            </w:r>
            <w:r w:rsidRPr="00676313">
              <w:rPr>
                <w:noProof/>
                <w:color w:val="000000"/>
                <w:lang w:val="id-ID"/>
              </w:rPr>
              <w:t>2</w:t>
            </w:r>
          </w:p>
        </w:tc>
        <w:tc>
          <w:tcPr>
            <w:tcW w:w="843" w:type="dxa"/>
            <w:shd w:val="clear" w:color="auto" w:fill="auto"/>
          </w:tcPr>
          <w:p w:rsidR="004D795D" w:rsidRPr="0031224D" w:rsidRDefault="004D795D" w:rsidP="00814305">
            <w:pPr>
              <w:spacing w:line="240" w:lineRule="auto"/>
              <w:rPr>
                <w:color w:val="000000"/>
              </w:rPr>
            </w:pPr>
          </w:p>
        </w:tc>
        <w:tc>
          <w:tcPr>
            <w:tcW w:w="844" w:type="dxa"/>
            <w:shd w:val="clear" w:color="auto" w:fill="auto"/>
          </w:tcPr>
          <w:p w:rsidR="004D795D" w:rsidRPr="0031224D" w:rsidRDefault="004D795D" w:rsidP="00814305">
            <w:pPr>
              <w:spacing w:line="240" w:lineRule="auto"/>
              <w:rPr>
                <w:color w:val="000000"/>
              </w:rPr>
            </w:pPr>
          </w:p>
        </w:tc>
        <w:tc>
          <w:tcPr>
            <w:tcW w:w="870" w:type="dxa"/>
            <w:shd w:val="clear" w:color="auto" w:fill="auto"/>
          </w:tcPr>
          <w:p w:rsidR="004D795D" w:rsidRPr="0031224D" w:rsidRDefault="004D795D" w:rsidP="00814305">
            <w:pPr>
              <w:spacing w:line="240" w:lineRule="auto"/>
              <w:rPr>
                <w:color w:val="000000"/>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101</w:t>
            </w:r>
          </w:p>
        </w:tc>
        <w:tc>
          <w:tcPr>
            <w:tcW w:w="1351" w:type="dxa"/>
            <w:shd w:val="clear" w:color="auto" w:fill="auto"/>
          </w:tcPr>
          <w:p w:rsidR="004D795D" w:rsidRPr="00676313" w:rsidRDefault="004D795D" w:rsidP="00670945">
            <w:pPr>
              <w:spacing w:line="240" w:lineRule="auto"/>
              <w:jc w:val="center"/>
            </w:pPr>
            <w:r w:rsidRPr="00676313">
              <w:rPr>
                <w:noProof/>
                <w:color w:val="000000"/>
                <w:lang w:val="id-ID"/>
              </w:rPr>
              <w:t>5.6.3</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102</w:t>
            </w:r>
          </w:p>
        </w:tc>
        <w:tc>
          <w:tcPr>
            <w:tcW w:w="1351" w:type="dxa"/>
            <w:shd w:val="clear" w:color="auto" w:fill="auto"/>
          </w:tcPr>
          <w:p w:rsidR="004D795D" w:rsidRPr="00676313" w:rsidRDefault="004D795D" w:rsidP="00670945">
            <w:pPr>
              <w:spacing w:line="240" w:lineRule="auto"/>
              <w:jc w:val="center"/>
            </w:pPr>
            <w:r w:rsidRPr="00676313">
              <w:rPr>
                <w:noProof/>
                <w:color w:val="000000"/>
                <w:lang w:val="id-ID"/>
              </w:rPr>
              <w:t>5.7.1</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103</w:t>
            </w:r>
          </w:p>
        </w:tc>
        <w:tc>
          <w:tcPr>
            <w:tcW w:w="1351" w:type="dxa"/>
            <w:shd w:val="clear" w:color="auto" w:fill="auto"/>
          </w:tcPr>
          <w:p w:rsidR="004D795D" w:rsidRPr="00676313" w:rsidRDefault="004D795D" w:rsidP="00670945">
            <w:pPr>
              <w:spacing w:line="240" w:lineRule="auto"/>
              <w:jc w:val="center"/>
            </w:pPr>
            <w:r w:rsidRPr="00676313">
              <w:rPr>
                <w:noProof/>
                <w:lang w:val="id-ID"/>
              </w:rPr>
              <w:t>5.7.2</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104</w:t>
            </w:r>
          </w:p>
        </w:tc>
        <w:tc>
          <w:tcPr>
            <w:tcW w:w="1351" w:type="dxa"/>
            <w:shd w:val="clear" w:color="auto" w:fill="auto"/>
          </w:tcPr>
          <w:p w:rsidR="004D795D" w:rsidRPr="00676313" w:rsidRDefault="004D795D" w:rsidP="00670945">
            <w:pPr>
              <w:spacing w:line="240" w:lineRule="auto"/>
              <w:jc w:val="center"/>
            </w:pPr>
            <w:r w:rsidRPr="00676313">
              <w:rPr>
                <w:noProof/>
                <w:lang w:val="id-ID"/>
              </w:rPr>
              <w:t>5.7.3</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105</w:t>
            </w:r>
          </w:p>
        </w:tc>
        <w:tc>
          <w:tcPr>
            <w:tcW w:w="1351" w:type="dxa"/>
            <w:shd w:val="clear" w:color="auto" w:fill="auto"/>
          </w:tcPr>
          <w:p w:rsidR="004D795D" w:rsidRPr="00676313" w:rsidRDefault="004D795D" w:rsidP="00670945">
            <w:pPr>
              <w:spacing w:line="240" w:lineRule="auto"/>
              <w:jc w:val="center"/>
            </w:pPr>
            <w:r w:rsidRPr="00676313">
              <w:rPr>
                <w:lang w:val="id-ID"/>
              </w:rPr>
              <w:t>5.7.4</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106</w:t>
            </w:r>
          </w:p>
        </w:tc>
        <w:tc>
          <w:tcPr>
            <w:tcW w:w="1351" w:type="dxa"/>
            <w:shd w:val="clear" w:color="auto" w:fill="auto"/>
          </w:tcPr>
          <w:p w:rsidR="004D795D" w:rsidRPr="00676313" w:rsidRDefault="004D795D" w:rsidP="00670945">
            <w:pPr>
              <w:spacing w:line="240" w:lineRule="auto"/>
              <w:jc w:val="center"/>
              <w:rPr>
                <w:lang w:val="id-ID"/>
              </w:rPr>
            </w:pPr>
            <w:r w:rsidRPr="00676313">
              <w:t>6.1</w:t>
            </w:r>
            <w:r w:rsidRPr="00676313">
              <w:rPr>
                <w:lang w:val="id-ID"/>
              </w:rPr>
              <w:t>.1</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107</w:t>
            </w:r>
          </w:p>
        </w:tc>
        <w:tc>
          <w:tcPr>
            <w:tcW w:w="1351" w:type="dxa"/>
            <w:shd w:val="clear" w:color="auto" w:fill="auto"/>
          </w:tcPr>
          <w:p w:rsidR="004D795D" w:rsidRPr="00676313" w:rsidRDefault="004D795D" w:rsidP="00670945">
            <w:pPr>
              <w:spacing w:line="240" w:lineRule="auto"/>
              <w:jc w:val="center"/>
            </w:pPr>
            <w:r w:rsidRPr="00676313">
              <w:rPr>
                <w:lang w:val="id-ID"/>
              </w:rPr>
              <w:t>6.1.2</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pPr>
            <w:r w:rsidRPr="0031224D">
              <w:rPr>
                <w:lang w:val="id-ID"/>
              </w:rPr>
              <w:t>10</w:t>
            </w:r>
            <w:r w:rsidRPr="0031224D">
              <w:t>8</w:t>
            </w:r>
          </w:p>
        </w:tc>
        <w:tc>
          <w:tcPr>
            <w:tcW w:w="1351" w:type="dxa"/>
            <w:shd w:val="clear" w:color="auto" w:fill="auto"/>
          </w:tcPr>
          <w:p w:rsidR="004D795D" w:rsidRPr="00676313" w:rsidRDefault="004D795D" w:rsidP="00670945">
            <w:pPr>
              <w:spacing w:line="240" w:lineRule="auto"/>
              <w:jc w:val="center"/>
            </w:pPr>
            <w:r w:rsidRPr="00676313">
              <w:rPr>
                <w:lang w:val="id-ID"/>
              </w:rPr>
              <w:t>6.1.3</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109</w:t>
            </w:r>
          </w:p>
        </w:tc>
        <w:tc>
          <w:tcPr>
            <w:tcW w:w="1351" w:type="dxa"/>
            <w:shd w:val="clear" w:color="auto" w:fill="auto"/>
          </w:tcPr>
          <w:p w:rsidR="004D795D" w:rsidRPr="00676313" w:rsidRDefault="004D795D" w:rsidP="00670945">
            <w:pPr>
              <w:spacing w:line="240" w:lineRule="auto"/>
              <w:jc w:val="center"/>
            </w:pPr>
            <w:r w:rsidRPr="00676313">
              <w:t>6.2</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lastRenderedPageBreak/>
              <w:t>110</w:t>
            </w:r>
          </w:p>
        </w:tc>
        <w:tc>
          <w:tcPr>
            <w:tcW w:w="1351" w:type="dxa"/>
            <w:shd w:val="clear" w:color="auto" w:fill="auto"/>
          </w:tcPr>
          <w:p w:rsidR="004D795D" w:rsidRPr="00676313" w:rsidRDefault="004D795D" w:rsidP="00670945">
            <w:pPr>
              <w:spacing w:line="240" w:lineRule="auto"/>
              <w:jc w:val="center"/>
            </w:pPr>
            <w:r w:rsidRPr="00676313">
              <w:rPr>
                <w:lang w:val="fi-FI"/>
              </w:rPr>
              <w:t>6.</w:t>
            </w:r>
            <w:r w:rsidRPr="00676313">
              <w:rPr>
                <w:lang w:val="id-ID"/>
              </w:rPr>
              <w:t>3</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111</w:t>
            </w:r>
          </w:p>
        </w:tc>
        <w:tc>
          <w:tcPr>
            <w:tcW w:w="1351" w:type="dxa"/>
            <w:shd w:val="clear" w:color="auto" w:fill="auto"/>
          </w:tcPr>
          <w:p w:rsidR="004D795D" w:rsidRPr="00676313" w:rsidRDefault="004D795D" w:rsidP="00670945">
            <w:pPr>
              <w:spacing w:line="240" w:lineRule="auto"/>
              <w:jc w:val="center"/>
            </w:pPr>
            <w:r w:rsidRPr="00676313">
              <w:rPr>
                <w:lang w:val="pt-BR"/>
              </w:rPr>
              <w:t>6.</w:t>
            </w:r>
            <w:r w:rsidRPr="00676313">
              <w:rPr>
                <w:lang w:val="id-ID"/>
              </w:rPr>
              <w:t>4</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112</w:t>
            </w:r>
          </w:p>
        </w:tc>
        <w:tc>
          <w:tcPr>
            <w:tcW w:w="1351" w:type="dxa"/>
            <w:shd w:val="clear" w:color="auto" w:fill="auto"/>
          </w:tcPr>
          <w:p w:rsidR="004D795D" w:rsidRPr="00676313" w:rsidRDefault="004D795D" w:rsidP="00670945">
            <w:pPr>
              <w:spacing w:line="240" w:lineRule="auto"/>
              <w:jc w:val="center"/>
            </w:pPr>
            <w:r w:rsidRPr="00676313">
              <w:rPr>
                <w:lang w:val="pt-BR"/>
              </w:rPr>
              <w:t>6.</w:t>
            </w:r>
            <w:r w:rsidRPr="00676313">
              <w:rPr>
                <w:lang w:val="id-ID"/>
              </w:rPr>
              <w:t>5</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113</w:t>
            </w:r>
          </w:p>
        </w:tc>
        <w:tc>
          <w:tcPr>
            <w:tcW w:w="1351" w:type="dxa"/>
            <w:shd w:val="clear" w:color="auto" w:fill="auto"/>
          </w:tcPr>
          <w:p w:rsidR="004D795D" w:rsidRPr="00676313" w:rsidRDefault="004D795D" w:rsidP="00670945">
            <w:pPr>
              <w:spacing w:line="240" w:lineRule="auto"/>
              <w:jc w:val="center"/>
            </w:pPr>
            <w:r w:rsidRPr="00676313">
              <w:rPr>
                <w:color w:val="000000"/>
                <w:lang w:val="pt-BR"/>
              </w:rPr>
              <w:t>6.</w:t>
            </w:r>
            <w:r w:rsidRPr="00676313">
              <w:rPr>
                <w:color w:val="000000"/>
                <w:lang w:val="id-ID"/>
              </w:rPr>
              <w:t>6</w:t>
            </w:r>
            <w:r w:rsidRPr="00676313">
              <w:rPr>
                <w:color w:val="000000"/>
                <w:lang w:val="pt-BR"/>
              </w:rPr>
              <w:t>.1</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114</w:t>
            </w:r>
          </w:p>
        </w:tc>
        <w:tc>
          <w:tcPr>
            <w:tcW w:w="1351" w:type="dxa"/>
            <w:shd w:val="clear" w:color="auto" w:fill="auto"/>
          </w:tcPr>
          <w:p w:rsidR="004D795D" w:rsidRPr="00676313" w:rsidRDefault="004D795D" w:rsidP="00670945">
            <w:pPr>
              <w:spacing w:line="240" w:lineRule="auto"/>
              <w:jc w:val="center"/>
            </w:pPr>
            <w:r w:rsidRPr="00676313">
              <w:rPr>
                <w:color w:val="000000"/>
                <w:lang w:val="pt-BR"/>
              </w:rPr>
              <w:t>6.</w:t>
            </w:r>
            <w:r w:rsidRPr="00676313">
              <w:rPr>
                <w:color w:val="000000"/>
                <w:lang w:val="id-ID"/>
              </w:rPr>
              <w:t>6</w:t>
            </w:r>
            <w:r w:rsidRPr="00676313">
              <w:rPr>
                <w:color w:val="000000"/>
                <w:lang w:val="pt-BR"/>
              </w:rPr>
              <w:t>.</w:t>
            </w:r>
            <w:r w:rsidRPr="00676313">
              <w:rPr>
                <w:color w:val="000000"/>
                <w:lang w:val="id-ID"/>
              </w:rPr>
              <w:t>2</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115</w:t>
            </w:r>
          </w:p>
        </w:tc>
        <w:tc>
          <w:tcPr>
            <w:tcW w:w="1351" w:type="dxa"/>
            <w:shd w:val="clear" w:color="auto" w:fill="auto"/>
          </w:tcPr>
          <w:p w:rsidR="004D795D" w:rsidRPr="00676313" w:rsidRDefault="004D795D" w:rsidP="00670945">
            <w:pPr>
              <w:spacing w:line="240" w:lineRule="auto"/>
              <w:jc w:val="center"/>
            </w:pPr>
            <w:r w:rsidRPr="00676313">
              <w:rPr>
                <w:lang w:val="id-ID"/>
              </w:rPr>
              <w:t>6.7.1</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116</w:t>
            </w:r>
          </w:p>
        </w:tc>
        <w:tc>
          <w:tcPr>
            <w:tcW w:w="1351" w:type="dxa"/>
            <w:shd w:val="clear" w:color="auto" w:fill="auto"/>
          </w:tcPr>
          <w:p w:rsidR="004D795D" w:rsidRPr="00676313" w:rsidRDefault="004D795D" w:rsidP="00670945">
            <w:pPr>
              <w:spacing w:line="240" w:lineRule="auto"/>
              <w:jc w:val="center"/>
            </w:pPr>
            <w:r w:rsidRPr="00676313">
              <w:rPr>
                <w:lang w:val="id-ID"/>
              </w:rPr>
              <w:t>6.7.2</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117</w:t>
            </w:r>
          </w:p>
        </w:tc>
        <w:tc>
          <w:tcPr>
            <w:tcW w:w="1351" w:type="dxa"/>
            <w:shd w:val="clear" w:color="auto" w:fill="auto"/>
          </w:tcPr>
          <w:p w:rsidR="004D795D" w:rsidRPr="00676313" w:rsidRDefault="004D795D" w:rsidP="00670945">
            <w:pPr>
              <w:spacing w:line="240" w:lineRule="auto"/>
              <w:jc w:val="center"/>
            </w:pPr>
            <w:r w:rsidRPr="00676313">
              <w:rPr>
                <w:lang w:val="id-ID"/>
              </w:rPr>
              <w:t>6.8.1.1</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118</w:t>
            </w:r>
          </w:p>
        </w:tc>
        <w:tc>
          <w:tcPr>
            <w:tcW w:w="1351" w:type="dxa"/>
            <w:shd w:val="clear" w:color="auto" w:fill="auto"/>
          </w:tcPr>
          <w:p w:rsidR="004D795D" w:rsidRPr="00676313" w:rsidRDefault="004D795D" w:rsidP="00670945">
            <w:pPr>
              <w:spacing w:line="240" w:lineRule="auto"/>
              <w:jc w:val="center"/>
            </w:pPr>
            <w:r w:rsidRPr="00676313">
              <w:rPr>
                <w:lang w:val="id-ID"/>
              </w:rPr>
              <w:t>6.8.1.2</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119</w:t>
            </w:r>
          </w:p>
        </w:tc>
        <w:tc>
          <w:tcPr>
            <w:tcW w:w="1351" w:type="dxa"/>
            <w:shd w:val="clear" w:color="auto" w:fill="auto"/>
          </w:tcPr>
          <w:p w:rsidR="004D795D" w:rsidRPr="00676313" w:rsidRDefault="004D795D" w:rsidP="00670945">
            <w:pPr>
              <w:spacing w:line="240" w:lineRule="auto"/>
              <w:jc w:val="center"/>
            </w:pPr>
            <w:r w:rsidRPr="00676313">
              <w:rPr>
                <w:lang w:val="sv-SE"/>
              </w:rPr>
              <w:t>6.</w:t>
            </w:r>
            <w:r w:rsidRPr="00676313">
              <w:rPr>
                <w:lang w:val="id-ID"/>
              </w:rPr>
              <w:t>8.1.3</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120</w:t>
            </w:r>
          </w:p>
        </w:tc>
        <w:tc>
          <w:tcPr>
            <w:tcW w:w="1351" w:type="dxa"/>
            <w:shd w:val="clear" w:color="auto" w:fill="auto"/>
          </w:tcPr>
          <w:p w:rsidR="004D795D" w:rsidRPr="00676313" w:rsidRDefault="004D795D" w:rsidP="00670945">
            <w:pPr>
              <w:spacing w:line="240" w:lineRule="auto"/>
              <w:jc w:val="center"/>
            </w:pPr>
            <w:r w:rsidRPr="00676313">
              <w:rPr>
                <w:lang w:val="sv-SE"/>
              </w:rPr>
              <w:t>6.</w:t>
            </w:r>
            <w:r w:rsidRPr="00676313">
              <w:rPr>
                <w:lang w:val="id-ID"/>
              </w:rPr>
              <w:t>8.1.4</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121</w:t>
            </w:r>
          </w:p>
        </w:tc>
        <w:tc>
          <w:tcPr>
            <w:tcW w:w="1351" w:type="dxa"/>
            <w:shd w:val="clear" w:color="auto" w:fill="auto"/>
          </w:tcPr>
          <w:p w:rsidR="004D795D" w:rsidRPr="00676313" w:rsidRDefault="004D795D" w:rsidP="00670945">
            <w:pPr>
              <w:spacing w:line="240" w:lineRule="auto"/>
            </w:pPr>
            <w:r w:rsidRPr="00676313">
              <w:t xml:space="preserve">6.8.1.5  </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122</w:t>
            </w:r>
          </w:p>
        </w:tc>
        <w:tc>
          <w:tcPr>
            <w:tcW w:w="1351" w:type="dxa"/>
            <w:shd w:val="clear" w:color="auto" w:fill="auto"/>
          </w:tcPr>
          <w:p w:rsidR="004D795D" w:rsidRPr="00676313" w:rsidRDefault="004D795D" w:rsidP="00670945">
            <w:pPr>
              <w:spacing w:line="240" w:lineRule="auto"/>
            </w:pPr>
            <w:r w:rsidRPr="00676313">
              <w:t>6.8.2</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123</w:t>
            </w:r>
          </w:p>
        </w:tc>
        <w:tc>
          <w:tcPr>
            <w:tcW w:w="1351" w:type="dxa"/>
            <w:shd w:val="clear" w:color="auto" w:fill="auto"/>
          </w:tcPr>
          <w:p w:rsidR="004D795D" w:rsidRPr="00676313" w:rsidRDefault="004D795D" w:rsidP="00670945">
            <w:pPr>
              <w:spacing w:line="240" w:lineRule="auto"/>
            </w:pPr>
            <w:r w:rsidRPr="00676313">
              <w:t>6.9.1</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124</w:t>
            </w:r>
          </w:p>
        </w:tc>
        <w:tc>
          <w:tcPr>
            <w:tcW w:w="1351" w:type="dxa"/>
            <w:shd w:val="clear" w:color="auto" w:fill="auto"/>
          </w:tcPr>
          <w:p w:rsidR="004D795D" w:rsidRPr="00676313" w:rsidRDefault="004D795D" w:rsidP="00670945">
            <w:pPr>
              <w:spacing w:line="240" w:lineRule="auto"/>
            </w:pPr>
            <w:r w:rsidRPr="00676313">
              <w:t>6.9.2</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125</w:t>
            </w:r>
          </w:p>
        </w:tc>
        <w:tc>
          <w:tcPr>
            <w:tcW w:w="1351" w:type="dxa"/>
            <w:shd w:val="clear" w:color="auto" w:fill="auto"/>
          </w:tcPr>
          <w:p w:rsidR="004D795D" w:rsidRPr="00676313" w:rsidRDefault="004D795D" w:rsidP="00670945">
            <w:pPr>
              <w:spacing w:line="240" w:lineRule="auto"/>
            </w:pPr>
            <w:r w:rsidRPr="00676313">
              <w:t>6.9.3</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126</w:t>
            </w:r>
          </w:p>
        </w:tc>
        <w:tc>
          <w:tcPr>
            <w:tcW w:w="1351" w:type="dxa"/>
            <w:shd w:val="clear" w:color="auto" w:fill="auto"/>
          </w:tcPr>
          <w:p w:rsidR="004D795D" w:rsidRPr="00676313" w:rsidRDefault="004D795D" w:rsidP="00670945">
            <w:pPr>
              <w:spacing w:line="240" w:lineRule="auto"/>
            </w:pPr>
            <w:r w:rsidRPr="00676313">
              <w:t>6.10.1</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127</w:t>
            </w:r>
          </w:p>
        </w:tc>
        <w:tc>
          <w:tcPr>
            <w:tcW w:w="1351" w:type="dxa"/>
            <w:shd w:val="clear" w:color="auto" w:fill="auto"/>
          </w:tcPr>
          <w:p w:rsidR="004D795D" w:rsidRPr="00676313" w:rsidRDefault="004D795D" w:rsidP="00670945">
            <w:pPr>
              <w:spacing w:line="240" w:lineRule="auto"/>
            </w:pPr>
            <w:r w:rsidRPr="00676313">
              <w:t>6.10.2</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128</w:t>
            </w:r>
          </w:p>
        </w:tc>
        <w:tc>
          <w:tcPr>
            <w:tcW w:w="1351" w:type="dxa"/>
            <w:shd w:val="clear" w:color="auto" w:fill="auto"/>
          </w:tcPr>
          <w:p w:rsidR="004D795D" w:rsidRPr="00676313" w:rsidRDefault="004D795D" w:rsidP="00670945">
            <w:pPr>
              <w:spacing w:line="240" w:lineRule="auto"/>
            </w:pPr>
            <w:r w:rsidRPr="00676313">
              <w:t>6.10.3</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129</w:t>
            </w:r>
          </w:p>
        </w:tc>
        <w:tc>
          <w:tcPr>
            <w:tcW w:w="1351" w:type="dxa"/>
            <w:shd w:val="clear" w:color="auto" w:fill="auto"/>
          </w:tcPr>
          <w:p w:rsidR="004D795D" w:rsidRPr="00676313" w:rsidRDefault="004D795D" w:rsidP="00670945">
            <w:pPr>
              <w:spacing w:line="240" w:lineRule="auto"/>
            </w:pPr>
            <w:r w:rsidRPr="00676313">
              <w:t>6.11.1</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130</w:t>
            </w:r>
          </w:p>
        </w:tc>
        <w:tc>
          <w:tcPr>
            <w:tcW w:w="1351" w:type="dxa"/>
            <w:shd w:val="clear" w:color="auto" w:fill="auto"/>
          </w:tcPr>
          <w:p w:rsidR="004D795D" w:rsidRPr="00676313" w:rsidRDefault="004D795D" w:rsidP="00670945">
            <w:pPr>
              <w:spacing w:line="240" w:lineRule="auto"/>
            </w:pPr>
            <w:r w:rsidRPr="00676313">
              <w:t>6.11.2</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131</w:t>
            </w:r>
          </w:p>
        </w:tc>
        <w:tc>
          <w:tcPr>
            <w:tcW w:w="1351" w:type="dxa"/>
            <w:shd w:val="clear" w:color="auto" w:fill="auto"/>
          </w:tcPr>
          <w:p w:rsidR="004D795D" w:rsidRPr="00676313" w:rsidRDefault="004D795D" w:rsidP="00670945">
            <w:pPr>
              <w:spacing w:line="240" w:lineRule="auto"/>
            </w:pPr>
            <w:r w:rsidRPr="00676313">
              <w:t>7.1</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132</w:t>
            </w:r>
          </w:p>
        </w:tc>
        <w:tc>
          <w:tcPr>
            <w:tcW w:w="1351" w:type="dxa"/>
            <w:shd w:val="clear" w:color="auto" w:fill="auto"/>
          </w:tcPr>
          <w:p w:rsidR="004D795D" w:rsidRPr="00676313" w:rsidRDefault="004D795D" w:rsidP="00670945">
            <w:pPr>
              <w:spacing w:line="240" w:lineRule="auto"/>
            </w:pPr>
            <w:r w:rsidRPr="00676313">
              <w:t>7.2.1</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133</w:t>
            </w:r>
          </w:p>
        </w:tc>
        <w:tc>
          <w:tcPr>
            <w:tcW w:w="1351" w:type="dxa"/>
            <w:shd w:val="clear" w:color="auto" w:fill="auto"/>
          </w:tcPr>
          <w:p w:rsidR="004D795D" w:rsidRPr="00676313" w:rsidRDefault="004D795D" w:rsidP="00670945">
            <w:pPr>
              <w:spacing w:line="240" w:lineRule="auto"/>
            </w:pPr>
            <w:r w:rsidRPr="00676313">
              <w:t xml:space="preserve">7.2.2  </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sidRPr="0031224D">
              <w:rPr>
                <w:lang w:val="id-ID"/>
              </w:rPr>
              <w:t>134</w:t>
            </w:r>
          </w:p>
        </w:tc>
        <w:tc>
          <w:tcPr>
            <w:tcW w:w="1351" w:type="dxa"/>
            <w:shd w:val="clear" w:color="auto" w:fill="auto"/>
          </w:tcPr>
          <w:p w:rsidR="004D795D" w:rsidRPr="00676313" w:rsidRDefault="004D795D" w:rsidP="00670945">
            <w:pPr>
              <w:spacing w:line="240" w:lineRule="auto"/>
            </w:pPr>
            <w:r w:rsidRPr="00676313">
              <w:t>7.3</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Pr>
                <w:lang w:val="id-ID"/>
              </w:rPr>
              <w:t>135</w:t>
            </w:r>
          </w:p>
        </w:tc>
        <w:tc>
          <w:tcPr>
            <w:tcW w:w="1351" w:type="dxa"/>
            <w:shd w:val="clear" w:color="auto" w:fill="auto"/>
          </w:tcPr>
          <w:p w:rsidR="004D795D" w:rsidRPr="00676313" w:rsidRDefault="004D795D" w:rsidP="00670945">
            <w:pPr>
              <w:spacing w:line="240" w:lineRule="auto"/>
            </w:pPr>
            <w:r w:rsidRPr="00676313">
              <w:t>7.4</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Pr>
                <w:lang w:val="id-ID"/>
              </w:rPr>
              <w:t>136</w:t>
            </w:r>
          </w:p>
        </w:tc>
        <w:tc>
          <w:tcPr>
            <w:tcW w:w="1351" w:type="dxa"/>
            <w:shd w:val="clear" w:color="auto" w:fill="auto"/>
          </w:tcPr>
          <w:p w:rsidR="004D795D" w:rsidRPr="00676313" w:rsidRDefault="004D795D" w:rsidP="00670945">
            <w:pPr>
              <w:spacing w:line="240" w:lineRule="auto"/>
            </w:pPr>
            <w:r w:rsidRPr="00676313">
              <w:t>7.5.1</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Pr>
                <w:lang w:val="id-ID"/>
              </w:rPr>
              <w:t>137</w:t>
            </w:r>
          </w:p>
        </w:tc>
        <w:tc>
          <w:tcPr>
            <w:tcW w:w="1351" w:type="dxa"/>
            <w:shd w:val="clear" w:color="auto" w:fill="auto"/>
          </w:tcPr>
          <w:p w:rsidR="004D795D" w:rsidRPr="00676313" w:rsidRDefault="004D795D" w:rsidP="00670945">
            <w:pPr>
              <w:spacing w:line="240" w:lineRule="auto"/>
            </w:pPr>
            <w:r w:rsidRPr="00676313">
              <w:t>7.5.2</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Pr>
                <w:lang w:val="id-ID"/>
              </w:rPr>
              <w:t>138</w:t>
            </w:r>
          </w:p>
        </w:tc>
        <w:tc>
          <w:tcPr>
            <w:tcW w:w="1351" w:type="dxa"/>
            <w:shd w:val="clear" w:color="auto" w:fill="auto"/>
          </w:tcPr>
          <w:p w:rsidR="004D795D" w:rsidRPr="00676313" w:rsidRDefault="004D795D" w:rsidP="00670945">
            <w:pPr>
              <w:spacing w:line="240" w:lineRule="auto"/>
            </w:pPr>
            <w:r w:rsidRPr="00676313">
              <w:t>7.5.3</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Pr>
                <w:lang w:val="id-ID"/>
              </w:rPr>
              <w:t>139</w:t>
            </w:r>
          </w:p>
        </w:tc>
        <w:tc>
          <w:tcPr>
            <w:tcW w:w="1351" w:type="dxa"/>
            <w:shd w:val="clear" w:color="auto" w:fill="auto"/>
          </w:tcPr>
          <w:p w:rsidR="004D795D" w:rsidRPr="00676313" w:rsidRDefault="004D795D" w:rsidP="00670945">
            <w:pPr>
              <w:spacing w:line="240" w:lineRule="auto"/>
            </w:pPr>
            <w:r w:rsidRPr="00676313">
              <w:t>7.6.1</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r w:rsidR="004D795D" w:rsidRPr="0031224D" w:rsidTr="00676313">
        <w:tc>
          <w:tcPr>
            <w:tcW w:w="617" w:type="dxa"/>
            <w:shd w:val="clear" w:color="auto" w:fill="auto"/>
          </w:tcPr>
          <w:p w:rsidR="004D795D" w:rsidRPr="0031224D" w:rsidRDefault="004D795D" w:rsidP="00BF32F1">
            <w:pPr>
              <w:spacing w:line="240" w:lineRule="auto"/>
              <w:jc w:val="center"/>
              <w:rPr>
                <w:lang w:val="id-ID"/>
              </w:rPr>
            </w:pPr>
            <w:r>
              <w:rPr>
                <w:lang w:val="id-ID"/>
              </w:rPr>
              <w:t>140</w:t>
            </w:r>
          </w:p>
        </w:tc>
        <w:tc>
          <w:tcPr>
            <w:tcW w:w="1351" w:type="dxa"/>
            <w:shd w:val="clear" w:color="auto" w:fill="auto"/>
          </w:tcPr>
          <w:p w:rsidR="004D795D" w:rsidRPr="00676313" w:rsidRDefault="004D795D" w:rsidP="00670945">
            <w:pPr>
              <w:spacing w:line="240" w:lineRule="auto"/>
            </w:pPr>
            <w:r w:rsidRPr="00676313">
              <w:t>7.6.2</w:t>
            </w:r>
          </w:p>
        </w:tc>
        <w:tc>
          <w:tcPr>
            <w:tcW w:w="843" w:type="dxa"/>
            <w:shd w:val="clear" w:color="auto" w:fill="auto"/>
            <w:vAlign w:val="center"/>
          </w:tcPr>
          <w:p w:rsidR="004D795D" w:rsidRPr="0031224D" w:rsidRDefault="004D795D" w:rsidP="00BF32F1">
            <w:pPr>
              <w:spacing w:line="240" w:lineRule="auto"/>
              <w:jc w:val="left"/>
            </w:pPr>
          </w:p>
        </w:tc>
        <w:tc>
          <w:tcPr>
            <w:tcW w:w="844" w:type="dxa"/>
            <w:shd w:val="clear" w:color="auto" w:fill="auto"/>
          </w:tcPr>
          <w:p w:rsidR="004D795D" w:rsidRPr="0031224D" w:rsidRDefault="004D795D" w:rsidP="00BF32F1">
            <w:pPr>
              <w:spacing w:line="240" w:lineRule="auto"/>
              <w:rPr>
                <w:color w:val="000000"/>
              </w:rPr>
            </w:pPr>
          </w:p>
        </w:tc>
        <w:tc>
          <w:tcPr>
            <w:tcW w:w="870" w:type="dxa"/>
            <w:shd w:val="clear" w:color="auto" w:fill="auto"/>
            <w:vAlign w:val="center"/>
          </w:tcPr>
          <w:p w:rsidR="004D795D" w:rsidRPr="0031224D" w:rsidRDefault="004D795D" w:rsidP="00BF32F1">
            <w:pPr>
              <w:spacing w:line="240" w:lineRule="auto"/>
              <w:jc w:val="center"/>
              <w:rPr>
                <w:b/>
                <w:bCs/>
              </w:rPr>
            </w:pPr>
          </w:p>
        </w:tc>
        <w:tc>
          <w:tcPr>
            <w:tcW w:w="2628" w:type="dxa"/>
            <w:shd w:val="clear" w:color="auto" w:fill="auto"/>
          </w:tcPr>
          <w:p w:rsidR="004D795D" w:rsidRPr="0031224D" w:rsidRDefault="004D795D" w:rsidP="00814305">
            <w:pPr>
              <w:spacing w:line="240" w:lineRule="auto"/>
              <w:rPr>
                <w:color w:val="000000"/>
              </w:rPr>
            </w:pPr>
          </w:p>
        </w:tc>
        <w:tc>
          <w:tcPr>
            <w:tcW w:w="1927" w:type="dxa"/>
            <w:shd w:val="clear" w:color="auto" w:fill="auto"/>
          </w:tcPr>
          <w:p w:rsidR="004D795D" w:rsidRPr="0031224D" w:rsidRDefault="004D795D" w:rsidP="00814305">
            <w:pPr>
              <w:spacing w:line="240" w:lineRule="auto"/>
              <w:rPr>
                <w:color w:val="000000"/>
              </w:rPr>
            </w:pPr>
          </w:p>
        </w:tc>
      </w:tr>
    </w:tbl>
    <w:p w:rsidR="00714F33" w:rsidRPr="0031224D" w:rsidRDefault="007B132B" w:rsidP="00714F33">
      <w:pPr>
        <w:spacing w:line="240" w:lineRule="auto"/>
        <w:rPr>
          <w:color w:val="000000"/>
        </w:rPr>
      </w:pPr>
      <w:r>
        <w:rPr>
          <w:color w:val="000000"/>
        </w:rPr>
        <w:t>Catatan: *skor 0</w:t>
      </w:r>
      <w:r w:rsidR="00714F33" w:rsidRPr="0031224D">
        <w:rPr>
          <w:color w:val="000000"/>
        </w:rPr>
        <w:t xml:space="preserve"> - 4</w:t>
      </w:r>
    </w:p>
    <w:p w:rsidR="00714F33" w:rsidRPr="0031224D" w:rsidRDefault="00714F33" w:rsidP="00714F33">
      <w:pPr>
        <w:spacing w:line="240" w:lineRule="auto"/>
        <w:jc w:val="left"/>
        <w:rPr>
          <w:color w:val="000000"/>
        </w:rPr>
      </w:pPr>
    </w:p>
    <w:p w:rsidR="00714F33" w:rsidRPr="000036BD" w:rsidRDefault="004941CA" w:rsidP="00714F33">
      <w:pPr>
        <w:spacing w:line="240" w:lineRule="auto"/>
        <w:rPr>
          <w:color w:val="000000"/>
          <w:lang w:val="id-ID"/>
        </w:rPr>
      </w:pP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t xml:space="preserve">      …………, …..-……- 20</w:t>
      </w:r>
      <w:r w:rsidR="00665CCF" w:rsidRPr="0031224D">
        <w:rPr>
          <w:color w:val="000000"/>
          <w:lang w:val="id-ID"/>
        </w:rPr>
        <w:t>13</w:t>
      </w:r>
    </w:p>
    <w:p w:rsidR="00714F33" w:rsidRPr="0031224D" w:rsidRDefault="00714F33" w:rsidP="00714F33">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714F33" w:rsidRPr="0031224D" w:rsidTr="00814305">
        <w:tc>
          <w:tcPr>
            <w:tcW w:w="1998" w:type="dxa"/>
          </w:tcPr>
          <w:p w:rsidR="00714F33" w:rsidRPr="0031224D" w:rsidRDefault="00714F33" w:rsidP="00814305">
            <w:pPr>
              <w:spacing w:line="240" w:lineRule="auto"/>
              <w:rPr>
                <w:color w:val="000000"/>
              </w:rPr>
            </w:pPr>
            <w:r w:rsidRPr="0031224D">
              <w:rPr>
                <w:color w:val="000000"/>
              </w:rPr>
              <w:t>Nama Asesor-1:</w:t>
            </w:r>
          </w:p>
          <w:p w:rsidR="00714F33" w:rsidRPr="0031224D" w:rsidRDefault="00714F33" w:rsidP="00814305">
            <w:pPr>
              <w:spacing w:line="240" w:lineRule="auto"/>
              <w:rPr>
                <w:color w:val="000000"/>
              </w:rPr>
            </w:pPr>
          </w:p>
          <w:p w:rsidR="00714F33" w:rsidRPr="0031224D" w:rsidRDefault="00714F33" w:rsidP="00814305">
            <w:pPr>
              <w:spacing w:line="240" w:lineRule="auto"/>
              <w:rPr>
                <w:color w:val="000000"/>
              </w:rPr>
            </w:pPr>
          </w:p>
        </w:tc>
        <w:tc>
          <w:tcPr>
            <w:tcW w:w="2666" w:type="dxa"/>
          </w:tcPr>
          <w:p w:rsidR="00714F33" w:rsidRPr="0031224D" w:rsidRDefault="00714F33" w:rsidP="00814305">
            <w:pPr>
              <w:spacing w:line="240" w:lineRule="auto"/>
              <w:rPr>
                <w:color w:val="000000"/>
              </w:rPr>
            </w:pPr>
          </w:p>
        </w:tc>
        <w:tc>
          <w:tcPr>
            <w:tcW w:w="236" w:type="dxa"/>
          </w:tcPr>
          <w:p w:rsidR="00714F33" w:rsidRPr="0031224D" w:rsidRDefault="00714F33" w:rsidP="00814305">
            <w:pPr>
              <w:spacing w:line="240" w:lineRule="auto"/>
              <w:rPr>
                <w:color w:val="000000"/>
              </w:rPr>
            </w:pPr>
          </w:p>
        </w:tc>
        <w:tc>
          <w:tcPr>
            <w:tcW w:w="2145" w:type="dxa"/>
          </w:tcPr>
          <w:p w:rsidR="00714F33" w:rsidRPr="0031224D" w:rsidRDefault="00714F33" w:rsidP="00814305">
            <w:pPr>
              <w:spacing w:line="240" w:lineRule="auto"/>
              <w:rPr>
                <w:color w:val="000000"/>
              </w:rPr>
            </w:pPr>
            <w:r w:rsidRPr="0031224D">
              <w:rPr>
                <w:color w:val="000000"/>
              </w:rPr>
              <w:t>Nama Asesor-2:</w:t>
            </w:r>
          </w:p>
        </w:tc>
        <w:tc>
          <w:tcPr>
            <w:tcW w:w="2659" w:type="dxa"/>
          </w:tcPr>
          <w:p w:rsidR="00714F33" w:rsidRPr="0031224D" w:rsidRDefault="00714F33" w:rsidP="00814305">
            <w:pPr>
              <w:spacing w:line="240" w:lineRule="auto"/>
              <w:rPr>
                <w:color w:val="000000"/>
              </w:rPr>
            </w:pPr>
          </w:p>
        </w:tc>
      </w:tr>
      <w:tr w:rsidR="00714F33" w:rsidRPr="0031224D" w:rsidTr="00814305">
        <w:tc>
          <w:tcPr>
            <w:tcW w:w="1998" w:type="dxa"/>
          </w:tcPr>
          <w:p w:rsidR="00714F33" w:rsidRPr="0031224D" w:rsidRDefault="00714F33" w:rsidP="00814305">
            <w:pPr>
              <w:spacing w:line="240" w:lineRule="auto"/>
              <w:rPr>
                <w:color w:val="000000"/>
              </w:rPr>
            </w:pPr>
            <w:r w:rsidRPr="0031224D">
              <w:rPr>
                <w:color w:val="000000"/>
              </w:rPr>
              <w:t>Tanda Tangan :</w:t>
            </w:r>
          </w:p>
          <w:p w:rsidR="00714F33" w:rsidRPr="0031224D" w:rsidRDefault="00714F33" w:rsidP="00814305">
            <w:pPr>
              <w:spacing w:line="240" w:lineRule="auto"/>
              <w:rPr>
                <w:color w:val="000000"/>
              </w:rPr>
            </w:pPr>
          </w:p>
        </w:tc>
        <w:tc>
          <w:tcPr>
            <w:tcW w:w="2666" w:type="dxa"/>
          </w:tcPr>
          <w:p w:rsidR="00714F33" w:rsidRPr="0031224D" w:rsidRDefault="00714F33" w:rsidP="00814305">
            <w:pPr>
              <w:spacing w:line="240" w:lineRule="auto"/>
              <w:rPr>
                <w:color w:val="000000"/>
              </w:rPr>
            </w:pPr>
          </w:p>
        </w:tc>
        <w:tc>
          <w:tcPr>
            <w:tcW w:w="236" w:type="dxa"/>
          </w:tcPr>
          <w:p w:rsidR="00714F33" w:rsidRPr="0031224D" w:rsidRDefault="00714F33" w:rsidP="00814305">
            <w:pPr>
              <w:spacing w:line="240" w:lineRule="auto"/>
              <w:rPr>
                <w:color w:val="000000"/>
              </w:rPr>
            </w:pPr>
          </w:p>
        </w:tc>
        <w:tc>
          <w:tcPr>
            <w:tcW w:w="2145" w:type="dxa"/>
          </w:tcPr>
          <w:p w:rsidR="00714F33" w:rsidRPr="0031224D" w:rsidRDefault="00714F33" w:rsidP="00814305">
            <w:pPr>
              <w:spacing w:line="240" w:lineRule="auto"/>
              <w:rPr>
                <w:color w:val="000000"/>
              </w:rPr>
            </w:pPr>
            <w:r w:rsidRPr="0031224D">
              <w:rPr>
                <w:color w:val="000000"/>
              </w:rPr>
              <w:t>Tanda Tangan :</w:t>
            </w:r>
          </w:p>
        </w:tc>
        <w:tc>
          <w:tcPr>
            <w:tcW w:w="2659" w:type="dxa"/>
          </w:tcPr>
          <w:p w:rsidR="00714F33" w:rsidRPr="0031224D" w:rsidRDefault="00714F33" w:rsidP="00814305">
            <w:pPr>
              <w:spacing w:line="240" w:lineRule="auto"/>
              <w:rPr>
                <w:color w:val="000000"/>
              </w:rPr>
            </w:pPr>
          </w:p>
        </w:tc>
      </w:tr>
    </w:tbl>
    <w:p w:rsidR="00714F33" w:rsidRPr="0031224D" w:rsidRDefault="00714F33" w:rsidP="00714F33">
      <w:pPr>
        <w:spacing w:line="240" w:lineRule="auto"/>
        <w:rPr>
          <w:color w:val="000000"/>
        </w:rPr>
      </w:pPr>
    </w:p>
    <w:p w:rsidR="007B132B" w:rsidRDefault="007B132B">
      <w:pPr>
        <w:spacing w:line="240" w:lineRule="auto"/>
        <w:jc w:val="left"/>
        <w:rPr>
          <w:b/>
          <w:bCs/>
          <w:lang w:val="nb-NO"/>
        </w:rPr>
      </w:pPr>
      <w:r>
        <w:rPr>
          <w:lang w:val="nb-NO"/>
        </w:rPr>
        <w:br w:type="page"/>
      </w:r>
    </w:p>
    <w:p w:rsidR="00714F33" w:rsidRPr="0031224D" w:rsidRDefault="00714F33" w:rsidP="000036BD">
      <w:pPr>
        <w:pStyle w:val="Heading1"/>
        <w:ind w:left="1418" w:hanging="1418"/>
        <w:jc w:val="left"/>
        <w:rPr>
          <w:sz w:val="24"/>
          <w:szCs w:val="24"/>
          <w:lang w:val="nb-NO"/>
        </w:rPr>
      </w:pPr>
      <w:r w:rsidRPr="0031224D">
        <w:rPr>
          <w:sz w:val="24"/>
          <w:szCs w:val="24"/>
          <w:lang w:val="nb-NO"/>
        </w:rPr>
        <w:lastRenderedPageBreak/>
        <w:t xml:space="preserve">FORMAT 7. </w:t>
      </w:r>
      <w:r w:rsidR="000036BD">
        <w:rPr>
          <w:sz w:val="24"/>
          <w:szCs w:val="24"/>
          <w:lang w:val="id-ID"/>
        </w:rPr>
        <w:tab/>
      </w:r>
      <w:r w:rsidRPr="0031224D">
        <w:rPr>
          <w:sz w:val="24"/>
          <w:szCs w:val="24"/>
          <w:lang w:val="nb-NO"/>
        </w:rPr>
        <w:t>LAPORAN PENILAIAN AKHIR EVALUASI DIRI (ED) PROGRAM STUDI</w:t>
      </w:r>
    </w:p>
    <w:p w:rsidR="00714F33" w:rsidRPr="0031224D"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RPr="0031224D" w:rsidTr="00814305">
        <w:trPr>
          <w:trHeight w:val="432"/>
        </w:trPr>
        <w:tc>
          <w:tcPr>
            <w:tcW w:w="3528" w:type="dxa"/>
            <w:vAlign w:val="center"/>
          </w:tcPr>
          <w:p w:rsidR="00714F33" w:rsidRPr="0031224D" w:rsidRDefault="00714F33" w:rsidP="00814305">
            <w:pPr>
              <w:spacing w:line="240" w:lineRule="auto"/>
              <w:jc w:val="left"/>
              <w:rPr>
                <w:color w:val="000000"/>
              </w:rPr>
            </w:pPr>
            <w:r w:rsidRPr="0031224D">
              <w:rPr>
                <w:color w:val="000000"/>
              </w:rPr>
              <w:t>Nama Perguruan Tinggi</w:t>
            </w:r>
          </w:p>
        </w:tc>
        <w:tc>
          <w:tcPr>
            <w:tcW w:w="283" w:type="dxa"/>
          </w:tcPr>
          <w:p w:rsidR="00714F33" w:rsidRPr="0031224D" w:rsidRDefault="00714F33" w:rsidP="00814305">
            <w:pPr>
              <w:spacing w:line="240" w:lineRule="auto"/>
              <w:rPr>
                <w:color w:val="000000"/>
              </w:rPr>
            </w:pPr>
            <w:r w:rsidRPr="0031224D">
              <w:rPr>
                <w:color w:val="000000"/>
              </w:rPr>
              <w:t>:</w:t>
            </w:r>
          </w:p>
        </w:tc>
        <w:tc>
          <w:tcPr>
            <w:tcW w:w="5387" w:type="dxa"/>
            <w:tcBorders>
              <w:bottom w:val="single" w:sz="4" w:space="0" w:color="auto"/>
            </w:tcBorders>
          </w:tcPr>
          <w:p w:rsidR="00714F33" w:rsidRPr="0031224D" w:rsidRDefault="00714F33" w:rsidP="00814305">
            <w:pPr>
              <w:spacing w:line="240" w:lineRule="auto"/>
              <w:rPr>
                <w:color w:val="000000"/>
              </w:rPr>
            </w:pPr>
          </w:p>
        </w:tc>
      </w:tr>
      <w:tr w:rsidR="00714F33" w:rsidRPr="0031224D" w:rsidTr="00814305">
        <w:trPr>
          <w:trHeight w:val="432"/>
        </w:trPr>
        <w:tc>
          <w:tcPr>
            <w:tcW w:w="3528" w:type="dxa"/>
            <w:vAlign w:val="center"/>
          </w:tcPr>
          <w:p w:rsidR="00714F33" w:rsidRPr="0031224D" w:rsidRDefault="00714F33" w:rsidP="00814305">
            <w:pPr>
              <w:spacing w:line="240" w:lineRule="auto"/>
              <w:jc w:val="left"/>
              <w:rPr>
                <w:color w:val="000000"/>
              </w:rPr>
            </w:pPr>
            <w:r w:rsidRPr="0031224D">
              <w:rPr>
                <w:color w:val="000000"/>
              </w:rPr>
              <w:t xml:space="preserve">Nama </w:t>
            </w:r>
            <w:r w:rsidR="007B132B">
              <w:rPr>
                <w:color w:val="000000"/>
              </w:rPr>
              <w:t>UPPSKH</w:t>
            </w:r>
          </w:p>
        </w:tc>
        <w:tc>
          <w:tcPr>
            <w:tcW w:w="283" w:type="dxa"/>
          </w:tcPr>
          <w:p w:rsidR="00714F33" w:rsidRPr="0031224D" w:rsidRDefault="00714F33" w:rsidP="00814305">
            <w:pPr>
              <w:spacing w:line="240" w:lineRule="auto"/>
              <w:rPr>
                <w:color w:val="000000"/>
              </w:rPr>
            </w:pPr>
            <w:r w:rsidRPr="0031224D">
              <w:rPr>
                <w:color w:val="000000"/>
              </w:rPr>
              <w:t>:</w:t>
            </w:r>
          </w:p>
        </w:tc>
        <w:tc>
          <w:tcPr>
            <w:tcW w:w="5387" w:type="dxa"/>
            <w:tcBorders>
              <w:bottom w:val="single" w:sz="4" w:space="0" w:color="auto"/>
            </w:tcBorders>
          </w:tcPr>
          <w:p w:rsidR="00714F33" w:rsidRPr="0031224D" w:rsidRDefault="00714F33" w:rsidP="00814305">
            <w:pPr>
              <w:spacing w:line="240" w:lineRule="auto"/>
              <w:rPr>
                <w:color w:val="000000"/>
              </w:rPr>
            </w:pPr>
          </w:p>
        </w:tc>
      </w:tr>
      <w:tr w:rsidR="00714F33" w:rsidRPr="0031224D" w:rsidTr="00814305">
        <w:trPr>
          <w:trHeight w:val="432"/>
        </w:trPr>
        <w:tc>
          <w:tcPr>
            <w:tcW w:w="3528" w:type="dxa"/>
          </w:tcPr>
          <w:p w:rsidR="00714F33" w:rsidRPr="0031224D" w:rsidRDefault="00714F33" w:rsidP="00814305">
            <w:pPr>
              <w:spacing w:line="240" w:lineRule="auto"/>
              <w:rPr>
                <w:color w:val="000000"/>
              </w:rPr>
            </w:pPr>
            <w:r w:rsidRPr="0031224D">
              <w:rPr>
                <w:color w:val="000000"/>
              </w:rPr>
              <w:t>Nama Program Studi</w:t>
            </w:r>
          </w:p>
        </w:tc>
        <w:tc>
          <w:tcPr>
            <w:tcW w:w="283" w:type="dxa"/>
          </w:tcPr>
          <w:p w:rsidR="00714F33" w:rsidRPr="0031224D" w:rsidRDefault="00714F33" w:rsidP="00814305">
            <w:pPr>
              <w:spacing w:line="240" w:lineRule="auto"/>
              <w:rPr>
                <w:color w:val="000000"/>
              </w:rPr>
            </w:pPr>
            <w:r w:rsidRPr="0031224D">
              <w:rPr>
                <w:color w:val="000000"/>
              </w:rPr>
              <w:t>:</w:t>
            </w:r>
          </w:p>
        </w:tc>
        <w:tc>
          <w:tcPr>
            <w:tcW w:w="5387" w:type="dxa"/>
            <w:tcBorders>
              <w:top w:val="single" w:sz="4" w:space="0" w:color="auto"/>
              <w:bottom w:val="single" w:sz="4" w:space="0" w:color="auto"/>
            </w:tcBorders>
          </w:tcPr>
          <w:p w:rsidR="00714F33" w:rsidRPr="0031224D" w:rsidRDefault="004941CA" w:rsidP="00814305">
            <w:pPr>
              <w:spacing w:line="240" w:lineRule="auto"/>
              <w:rPr>
                <w:color w:val="000000"/>
                <w:lang w:val="id-ID"/>
              </w:rPr>
            </w:pPr>
            <w:r w:rsidRPr="0031224D">
              <w:rPr>
                <w:color w:val="000000"/>
                <w:lang w:val="id-ID"/>
              </w:rPr>
              <w:t>Kedokteran Hewan</w:t>
            </w:r>
          </w:p>
        </w:tc>
      </w:tr>
      <w:tr w:rsidR="00674115" w:rsidRPr="0031224D" w:rsidTr="00814305">
        <w:trPr>
          <w:trHeight w:val="432"/>
        </w:trPr>
        <w:tc>
          <w:tcPr>
            <w:tcW w:w="3528" w:type="dxa"/>
          </w:tcPr>
          <w:p w:rsidR="00674115" w:rsidRPr="00674115" w:rsidRDefault="00674115" w:rsidP="00670945">
            <w:pPr>
              <w:spacing w:line="240" w:lineRule="auto"/>
              <w:rPr>
                <w:color w:val="000000"/>
                <w:lang w:val="id-ID"/>
              </w:rPr>
            </w:pPr>
            <w:r>
              <w:rPr>
                <w:color w:val="000000"/>
                <w:lang w:val="id-ID"/>
              </w:rPr>
              <w:t>Jenjang Pendidikan</w:t>
            </w:r>
          </w:p>
        </w:tc>
        <w:tc>
          <w:tcPr>
            <w:tcW w:w="283" w:type="dxa"/>
          </w:tcPr>
          <w:p w:rsidR="00674115" w:rsidRPr="0031224D" w:rsidRDefault="00674115" w:rsidP="00670945">
            <w:pPr>
              <w:spacing w:line="240" w:lineRule="auto"/>
              <w:rPr>
                <w:color w:val="000000"/>
              </w:rPr>
            </w:pPr>
          </w:p>
        </w:tc>
        <w:tc>
          <w:tcPr>
            <w:tcW w:w="5387" w:type="dxa"/>
            <w:tcBorders>
              <w:top w:val="single" w:sz="4" w:space="0" w:color="auto"/>
              <w:bottom w:val="single" w:sz="4" w:space="0" w:color="auto"/>
            </w:tcBorders>
          </w:tcPr>
          <w:p w:rsidR="00674115" w:rsidRPr="0031224D" w:rsidRDefault="00674115" w:rsidP="00670945">
            <w:pPr>
              <w:spacing w:line="240" w:lineRule="auto"/>
              <w:rPr>
                <w:color w:val="000000"/>
                <w:lang w:val="id-ID"/>
              </w:rPr>
            </w:pPr>
            <w:r>
              <w:rPr>
                <w:color w:val="000000"/>
                <w:lang w:val="id-ID"/>
              </w:rPr>
              <w:t xml:space="preserve">Akademikl dan Profesi </w:t>
            </w:r>
            <w:r w:rsidRPr="00674115">
              <w:rPr>
                <w:color w:val="000000"/>
                <w:vertAlign w:val="superscript"/>
                <w:lang w:val="id-ID"/>
              </w:rPr>
              <w:t>*)</w:t>
            </w:r>
          </w:p>
        </w:tc>
      </w:tr>
      <w:tr w:rsidR="007B132B" w:rsidRPr="0031224D" w:rsidTr="00814305">
        <w:trPr>
          <w:trHeight w:val="432"/>
        </w:trPr>
        <w:tc>
          <w:tcPr>
            <w:tcW w:w="3528" w:type="dxa"/>
          </w:tcPr>
          <w:p w:rsidR="007B132B" w:rsidRPr="0031224D" w:rsidRDefault="007B132B" w:rsidP="00814305">
            <w:pPr>
              <w:spacing w:line="240" w:lineRule="auto"/>
              <w:rPr>
                <w:color w:val="000000"/>
              </w:rPr>
            </w:pPr>
            <w:r>
              <w:rPr>
                <w:color w:val="000000"/>
              </w:rPr>
              <w:t>Kode Panel</w:t>
            </w:r>
          </w:p>
        </w:tc>
        <w:tc>
          <w:tcPr>
            <w:tcW w:w="283" w:type="dxa"/>
          </w:tcPr>
          <w:p w:rsidR="007B132B" w:rsidRPr="00674115" w:rsidRDefault="00674115" w:rsidP="00814305">
            <w:pPr>
              <w:spacing w:line="240" w:lineRule="auto"/>
              <w:rPr>
                <w:color w:val="000000"/>
                <w:lang w:val="id-ID"/>
              </w:rPr>
            </w:pPr>
            <w:r>
              <w:rPr>
                <w:color w:val="000000"/>
                <w:lang w:val="id-ID"/>
              </w:rPr>
              <w:t>:</w:t>
            </w:r>
          </w:p>
        </w:tc>
        <w:tc>
          <w:tcPr>
            <w:tcW w:w="5387" w:type="dxa"/>
            <w:tcBorders>
              <w:top w:val="single" w:sz="4" w:space="0" w:color="auto"/>
              <w:bottom w:val="single" w:sz="4" w:space="0" w:color="auto"/>
            </w:tcBorders>
          </w:tcPr>
          <w:p w:rsidR="007B132B" w:rsidRPr="0031224D" w:rsidRDefault="007B132B" w:rsidP="00814305">
            <w:pPr>
              <w:spacing w:line="240" w:lineRule="auto"/>
              <w:rPr>
                <w:color w:val="000000"/>
                <w:lang w:val="id-ID"/>
              </w:rPr>
            </w:pPr>
          </w:p>
        </w:tc>
      </w:tr>
    </w:tbl>
    <w:p w:rsidR="00714F33" w:rsidRPr="0031224D" w:rsidRDefault="00714F33" w:rsidP="00714F33">
      <w:pPr>
        <w:spacing w:line="240" w:lineRule="auto"/>
        <w:rPr>
          <w:color w:val="000000"/>
        </w:rPr>
      </w:pPr>
    </w:p>
    <w:p w:rsidR="00714F33" w:rsidRPr="0031224D" w:rsidRDefault="00714F33" w:rsidP="00714F33">
      <w:pPr>
        <w:spacing w:line="240" w:lineRule="auto"/>
        <w:rPr>
          <w:color w:val="000000"/>
        </w:rPr>
      </w:pPr>
      <w:proofErr w:type="gramStart"/>
      <w:r w:rsidRPr="0031224D">
        <w:rPr>
          <w:color w:val="000000"/>
        </w:rPr>
        <w:t xml:space="preserve">Berdasarkan hasil asesmen lapangan, penilaian untuk setiap butir, dasar penilaian, dan rekomendasi pembinaan disajikan pada </w:t>
      </w:r>
      <w:r w:rsidR="007B132B">
        <w:rPr>
          <w:color w:val="000000"/>
        </w:rPr>
        <w:t>tabel</w:t>
      </w:r>
      <w:r w:rsidRPr="0031224D">
        <w:rPr>
          <w:color w:val="000000"/>
        </w:rPr>
        <w:t xml:space="preserve"> berikut.</w:t>
      </w:r>
      <w:proofErr w:type="gramEnd"/>
    </w:p>
    <w:p w:rsidR="00714F33" w:rsidRDefault="00714F33" w:rsidP="00714F33">
      <w:pPr>
        <w:spacing w:line="240" w:lineRule="auto"/>
        <w:rPr>
          <w:color w:val="000000"/>
          <w:lang w:val="id-ID"/>
        </w:rPr>
      </w:pPr>
    </w:p>
    <w:p w:rsidR="009A048F" w:rsidRPr="009A048F" w:rsidRDefault="009A048F" w:rsidP="00714F33">
      <w:pPr>
        <w:spacing w:line="240" w:lineRule="auto"/>
        <w:rPr>
          <w:color w:val="000000"/>
          <w:lang w:val="id-ID"/>
        </w:rPr>
      </w:pPr>
    </w:p>
    <w:tbl>
      <w:tblPr>
        <w:tblW w:w="9099"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3"/>
        <w:gridCol w:w="2521"/>
        <w:gridCol w:w="785"/>
        <w:gridCol w:w="785"/>
        <w:gridCol w:w="881"/>
        <w:gridCol w:w="1682"/>
        <w:gridCol w:w="1842"/>
      </w:tblGrid>
      <w:tr w:rsidR="00714F33" w:rsidRPr="0031224D" w:rsidTr="001E3EC7">
        <w:trPr>
          <w:tblHeader/>
        </w:trPr>
        <w:tc>
          <w:tcPr>
            <w:tcW w:w="603" w:type="dxa"/>
            <w:vMerge w:val="restart"/>
            <w:vAlign w:val="center"/>
          </w:tcPr>
          <w:p w:rsidR="00714F33" w:rsidRPr="0031224D" w:rsidRDefault="00714F33" w:rsidP="00814305">
            <w:pPr>
              <w:spacing w:line="240" w:lineRule="auto"/>
              <w:jc w:val="center"/>
              <w:rPr>
                <w:b/>
                <w:color w:val="000000"/>
              </w:rPr>
            </w:pPr>
            <w:r w:rsidRPr="0031224D">
              <w:rPr>
                <w:b/>
                <w:color w:val="000000"/>
              </w:rPr>
              <w:t>No.</w:t>
            </w:r>
          </w:p>
        </w:tc>
        <w:tc>
          <w:tcPr>
            <w:tcW w:w="2521" w:type="dxa"/>
            <w:vMerge w:val="restart"/>
            <w:vAlign w:val="center"/>
          </w:tcPr>
          <w:p w:rsidR="00714F33" w:rsidRPr="0031224D" w:rsidRDefault="00714F33" w:rsidP="00814305">
            <w:pPr>
              <w:spacing w:line="240" w:lineRule="auto"/>
              <w:jc w:val="center"/>
              <w:rPr>
                <w:b/>
                <w:color w:val="000000"/>
              </w:rPr>
            </w:pPr>
            <w:r w:rsidRPr="0031224D">
              <w:rPr>
                <w:b/>
                <w:color w:val="000000"/>
              </w:rPr>
              <w:t>Aspek Penilaian</w:t>
            </w:r>
          </w:p>
        </w:tc>
        <w:tc>
          <w:tcPr>
            <w:tcW w:w="2451" w:type="dxa"/>
            <w:gridSpan w:val="3"/>
            <w:vAlign w:val="center"/>
          </w:tcPr>
          <w:p w:rsidR="00714F33" w:rsidRPr="0031224D" w:rsidRDefault="00714F33" w:rsidP="00814305">
            <w:pPr>
              <w:spacing w:line="240" w:lineRule="auto"/>
              <w:jc w:val="center"/>
              <w:rPr>
                <w:b/>
                <w:color w:val="000000"/>
              </w:rPr>
            </w:pPr>
            <w:r w:rsidRPr="0031224D">
              <w:rPr>
                <w:b/>
                <w:color w:val="000000"/>
              </w:rPr>
              <w:t>Penilaian*</w:t>
            </w:r>
          </w:p>
        </w:tc>
        <w:tc>
          <w:tcPr>
            <w:tcW w:w="1682" w:type="dxa"/>
            <w:vMerge w:val="restart"/>
            <w:vAlign w:val="center"/>
          </w:tcPr>
          <w:p w:rsidR="00714F33" w:rsidRPr="0031224D" w:rsidRDefault="00714F33" w:rsidP="00814305">
            <w:pPr>
              <w:spacing w:line="240" w:lineRule="auto"/>
              <w:jc w:val="center"/>
              <w:rPr>
                <w:b/>
                <w:color w:val="000000"/>
              </w:rPr>
            </w:pPr>
            <w:r w:rsidRPr="0031224D">
              <w:rPr>
                <w:b/>
                <w:color w:val="000000"/>
              </w:rPr>
              <w:t>Penjelasan/Dasar Penilaian yang Diperoleh dari Dokumen ED dan Observasi</w:t>
            </w:r>
          </w:p>
        </w:tc>
        <w:tc>
          <w:tcPr>
            <w:tcW w:w="1842" w:type="dxa"/>
            <w:vMerge w:val="restart"/>
            <w:vAlign w:val="center"/>
          </w:tcPr>
          <w:p w:rsidR="00714F33" w:rsidRPr="0031224D" w:rsidRDefault="00714F33" w:rsidP="00814305">
            <w:pPr>
              <w:spacing w:line="240" w:lineRule="auto"/>
              <w:jc w:val="center"/>
              <w:rPr>
                <w:b/>
                <w:color w:val="000000"/>
              </w:rPr>
            </w:pPr>
            <w:r w:rsidRPr="0031224D">
              <w:rPr>
                <w:b/>
                <w:color w:val="000000"/>
              </w:rPr>
              <w:t>Rekomendasi Pembinaan</w:t>
            </w:r>
          </w:p>
        </w:tc>
      </w:tr>
      <w:tr w:rsidR="00714F33" w:rsidRPr="0031224D" w:rsidTr="001E3EC7">
        <w:trPr>
          <w:tblHeader/>
        </w:trPr>
        <w:tc>
          <w:tcPr>
            <w:tcW w:w="603" w:type="dxa"/>
            <w:vMerge/>
          </w:tcPr>
          <w:p w:rsidR="00714F33" w:rsidRPr="0031224D" w:rsidRDefault="00714F33" w:rsidP="00814305">
            <w:pPr>
              <w:spacing w:line="240" w:lineRule="auto"/>
              <w:rPr>
                <w:color w:val="000000"/>
              </w:rPr>
            </w:pPr>
          </w:p>
        </w:tc>
        <w:tc>
          <w:tcPr>
            <w:tcW w:w="2521" w:type="dxa"/>
            <w:vMerge/>
          </w:tcPr>
          <w:p w:rsidR="00714F33" w:rsidRPr="0031224D" w:rsidRDefault="00714F33" w:rsidP="00814305">
            <w:pPr>
              <w:spacing w:line="240" w:lineRule="auto"/>
              <w:rPr>
                <w:color w:val="000000"/>
              </w:rPr>
            </w:pPr>
          </w:p>
        </w:tc>
        <w:tc>
          <w:tcPr>
            <w:tcW w:w="785" w:type="dxa"/>
            <w:tcBorders>
              <w:bottom w:val="single" w:sz="4" w:space="0" w:color="auto"/>
            </w:tcBorders>
            <w:vAlign w:val="center"/>
          </w:tcPr>
          <w:p w:rsidR="00714F33" w:rsidRPr="0031224D" w:rsidRDefault="00714F33" w:rsidP="00814305">
            <w:pPr>
              <w:spacing w:line="240" w:lineRule="auto"/>
              <w:jc w:val="center"/>
              <w:rPr>
                <w:b/>
                <w:color w:val="000000"/>
              </w:rPr>
            </w:pPr>
            <w:r w:rsidRPr="0031224D">
              <w:rPr>
                <w:b/>
                <w:color w:val="000000"/>
              </w:rPr>
              <w:t>Asr-1</w:t>
            </w:r>
          </w:p>
        </w:tc>
        <w:tc>
          <w:tcPr>
            <w:tcW w:w="785" w:type="dxa"/>
            <w:tcBorders>
              <w:bottom w:val="single" w:sz="4" w:space="0" w:color="auto"/>
            </w:tcBorders>
            <w:vAlign w:val="center"/>
          </w:tcPr>
          <w:p w:rsidR="00714F33" w:rsidRPr="0031224D" w:rsidRDefault="00714F33" w:rsidP="00814305">
            <w:pPr>
              <w:spacing w:line="240" w:lineRule="auto"/>
              <w:jc w:val="center"/>
              <w:rPr>
                <w:b/>
                <w:color w:val="000000"/>
              </w:rPr>
            </w:pPr>
            <w:r w:rsidRPr="0031224D">
              <w:rPr>
                <w:b/>
                <w:color w:val="000000"/>
              </w:rPr>
              <w:t>Asr-2</w:t>
            </w:r>
          </w:p>
        </w:tc>
        <w:tc>
          <w:tcPr>
            <w:tcW w:w="881" w:type="dxa"/>
            <w:tcBorders>
              <w:bottom w:val="single" w:sz="4" w:space="0" w:color="auto"/>
            </w:tcBorders>
            <w:vAlign w:val="center"/>
          </w:tcPr>
          <w:p w:rsidR="00714F33" w:rsidRPr="0031224D" w:rsidRDefault="00714F33" w:rsidP="00814305">
            <w:pPr>
              <w:spacing w:line="240" w:lineRule="auto"/>
              <w:jc w:val="center"/>
              <w:rPr>
                <w:b/>
                <w:color w:val="000000"/>
              </w:rPr>
            </w:pPr>
            <w:r w:rsidRPr="0031224D">
              <w:rPr>
                <w:b/>
                <w:color w:val="000000"/>
              </w:rPr>
              <w:t>Nilai Akhir</w:t>
            </w:r>
          </w:p>
        </w:tc>
        <w:tc>
          <w:tcPr>
            <w:tcW w:w="1682" w:type="dxa"/>
            <w:vMerge/>
            <w:tcBorders>
              <w:bottom w:val="single" w:sz="4" w:space="0" w:color="auto"/>
            </w:tcBorders>
          </w:tcPr>
          <w:p w:rsidR="00714F33" w:rsidRPr="0031224D" w:rsidRDefault="00714F33" w:rsidP="00814305">
            <w:pPr>
              <w:spacing w:line="240" w:lineRule="auto"/>
              <w:rPr>
                <w:color w:val="000000"/>
              </w:rPr>
            </w:pPr>
          </w:p>
        </w:tc>
        <w:tc>
          <w:tcPr>
            <w:tcW w:w="1842" w:type="dxa"/>
            <w:vMerge/>
            <w:tcBorders>
              <w:bottom w:val="single" w:sz="4" w:space="0" w:color="auto"/>
            </w:tcBorders>
          </w:tcPr>
          <w:p w:rsidR="00714F33" w:rsidRPr="0031224D" w:rsidRDefault="00714F33" w:rsidP="00814305">
            <w:pPr>
              <w:spacing w:line="240" w:lineRule="auto"/>
              <w:rPr>
                <w:color w:val="000000"/>
              </w:rPr>
            </w:pPr>
          </w:p>
        </w:tc>
      </w:tr>
      <w:tr w:rsidR="00714F33" w:rsidRPr="0031224D" w:rsidTr="001E3EC7">
        <w:tc>
          <w:tcPr>
            <w:tcW w:w="603" w:type="dxa"/>
          </w:tcPr>
          <w:p w:rsidR="00714F33" w:rsidRPr="0031224D" w:rsidRDefault="00714F33" w:rsidP="00814305">
            <w:pPr>
              <w:spacing w:line="240" w:lineRule="auto"/>
              <w:jc w:val="center"/>
              <w:rPr>
                <w:b/>
                <w:color w:val="000000"/>
              </w:rPr>
            </w:pPr>
            <w:r w:rsidRPr="0031224D">
              <w:rPr>
                <w:b/>
                <w:color w:val="000000"/>
              </w:rPr>
              <w:t>1</w:t>
            </w:r>
          </w:p>
        </w:tc>
        <w:tc>
          <w:tcPr>
            <w:tcW w:w="2521" w:type="dxa"/>
          </w:tcPr>
          <w:p w:rsidR="00714F33" w:rsidRPr="0031224D" w:rsidRDefault="00714F33" w:rsidP="00814305">
            <w:pPr>
              <w:spacing w:line="240" w:lineRule="auto"/>
              <w:jc w:val="left"/>
              <w:rPr>
                <w:iCs/>
              </w:rPr>
            </w:pPr>
            <w:r w:rsidRPr="0031224D">
              <w:rPr>
                <w:b/>
                <w:bCs/>
              </w:rPr>
              <w:t>Akurasi dan kelengkapan data serta informasi yang digunakan untuk menyusun laporan evaluasi-diri</w:t>
            </w:r>
          </w:p>
        </w:tc>
        <w:tc>
          <w:tcPr>
            <w:tcW w:w="785" w:type="dxa"/>
            <w:shd w:val="diagStripe" w:color="auto" w:fill="auto"/>
          </w:tcPr>
          <w:p w:rsidR="00714F33" w:rsidRPr="0031224D" w:rsidRDefault="00714F33" w:rsidP="00814305">
            <w:pPr>
              <w:spacing w:line="240" w:lineRule="auto"/>
              <w:rPr>
                <w:color w:val="000000"/>
              </w:rPr>
            </w:pPr>
          </w:p>
        </w:tc>
        <w:tc>
          <w:tcPr>
            <w:tcW w:w="785" w:type="dxa"/>
            <w:shd w:val="diagStripe" w:color="auto" w:fill="auto"/>
          </w:tcPr>
          <w:p w:rsidR="00714F33" w:rsidRPr="0031224D" w:rsidRDefault="00714F33" w:rsidP="00814305">
            <w:pPr>
              <w:spacing w:line="240" w:lineRule="auto"/>
              <w:rPr>
                <w:color w:val="000000"/>
              </w:rPr>
            </w:pPr>
          </w:p>
        </w:tc>
        <w:tc>
          <w:tcPr>
            <w:tcW w:w="881" w:type="dxa"/>
            <w:shd w:val="diagStripe" w:color="auto" w:fill="auto"/>
          </w:tcPr>
          <w:p w:rsidR="00714F33" w:rsidRPr="0031224D" w:rsidRDefault="00714F33" w:rsidP="00814305">
            <w:pPr>
              <w:spacing w:line="240" w:lineRule="auto"/>
              <w:rPr>
                <w:color w:val="000000"/>
              </w:rPr>
            </w:pPr>
          </w:p>
        </w:tc>
        <w:tc>
          <w:tcPr>
            <w:tcW w:w="1682" w:type="dxa"/>
            <w:shd w:val="diagStripe" w:color="auto" w:fill="auto"/>
          </w:tcPr>
          <w:p w:rsidR="00714F33" w:rsidRPr="0031224D" w:rsidRDefault="00714F33" w:rsidP="00814305">
            <w:pPr>
              <w:spacing w:line="240" w:lineRule="auto"/>
              <w:rPr>
                <w:color w:val="000000"/>
              </w:rPr>
            </w:pPr>
          </w:p>
        </w:tc>
        <w:tc>
          <w:tcPr>
            <w:tcW w:w="1842" w:type="dxa"/>
            <w:shd w:val="diagStripe" w:color="auto" w:fill="auto"/>
          </w:tcPr>
          <w:p w:rsidR="00714F33" w:rsidRPr="0031224D" w:rsidRDefault="00714F33" w:rsidP="00814305">
            <w:pPr>
              <w:spacing w:line="240" w:lineRule="auto"/>
              <w:rPr>
                <w:color w:val="000000"/>
              </w:rPr>
            </w:pPr>
          </w:p>
        </w:tc>
      </w:tr>
      <w:tr w:rsidR="00714F33" w:rsidRPr="0031224D" w:rsidTr="001E3EC7">
        <w:tc>
          <w:tcPr>
            <w:tcW w:w="603" w:type="dxa"/>
          </w:tcPr>
          <w:p w:rsidR="00714F33" w:rsidRPr="0031224D" w:rsidRDefault="00714F33" w:rsidP="00814305">
            <w:pPr>
              <w:spacing w:line="240" w:lineRule="auto"/>
              <w:jc w:val="center"/>
              <w:rPr>
                <w:color w:val="000000"/>
              </w:rPr>
            </w:pPr>
            <w:r w:rsidRPr="0031224D">
              <w:rPr>
                <w:color w:val="000000"/>
              </w:rPr>
              <w:t>a</w:t>
            </w:r>
          </w:p>
        </w:tc>
        <w:tc>
          <w:tcPr>
            <w:tcW w:w="2521" w:type="dxa"/>
          </w:tcPr>
          <w:p w:rsidR="00714F33" w:rsidRPr="0031224D" w:rsidRDefault="00714F33" w:rsidP="00814305">
            <w:pPr>
              <w:spacing w:line="240" w:lineRule="auto"/>
              <w:jc w:val="left"/>
            </w:pPr>
            <w:proofErr w:type="gramStart"/>
            <w:r w:rsidRPr="0031224D">
              <w:rPr>
                <w:iCs/>
              </w:rPr>
              <w:t>Cara  program</w:t>
            </w:r>
            <w:proofErr w:type="gramEnd"/>
            <w:r w:rsidRPr="0031224D">
              <w:rPr>
                <w:iCs/>
              </w:rPr>
              <w:t xml:space="preserve"> studi mengemukakan fakta tentang situasi program studi, pada semua komponen evaluasi-diri, a.l. kelengkapan data, kurun waktu yang cukup, </w:t>
            </w:r>
            <w:r w:rsidRPr="0031224D">
              <w:rPr>
                <w:i/>
                <w:iCs/>
              </w:rPr>
              <w:t>cross-reference</w:t>
            </w:r>
            <w:r w:rsidRPr="0031224D">
              <w:rPr>
                <w:iCs/>
              </w:rPr>
              <w:t>.</w:t>
            </w:r>
          </w:p>
        </w:tc>
        <w:tc>
          <w:tcPr>
            <w:tcW w:w="785" w:type="dxa"/>
          </w:tcPr>
          <w:p w:rsidR="00714F33" w:rsidRPr="0031224D" w:rsidRDefault="00714F33" w:rsidP="00814305">
            <w:pPr>
              <w:spacing w:line="240" w:lineRule="auto"/>
              <w:jc w:val="center"/>
              <w:rPr>
                <w:color w:val="000000"/>
              </w:rPr>
            </w:pPr>
          </w:p>
        </w:tc>
        <w:tc>
          <w:tcPr>
            <w:tcW w:w="785" w:type="dxa"/>
          </w:tcPr>
          <w:p w:rsidR="00714F33" w:rsidRPr="0031224D" w:rsidRDefault="00714F33" w:rsidP="00814305">
            <w:pPr>
              <w:spacing w:line="240" w:lineRule="auto"/>
              <w:jc w:val="center"/>
              <w:rPr>
                <w:color w:val="000000"/>
              </w:rPr>
            </w:pPr>
          </w:p>
        </w:tc>
        <w:tc>
          <w:tcPr>
            <w:tcW w:w="881" w:type="dxa"/>
          </w:tcPr>
          <w:p w:rsidR="00714F33" w:rsidRPr="0031224D" w:rsidRDefault="00714F33" w:rsidP="00814305">
            <w:pPr>
              <w:spacing w:line="240" w:lineRule="auto"/>
              <w:jc w:val="center"/>
              <w:rPr>
                <w:color w:val="000000"/>
              </w:rPr>
            </w:pPr>
          </w:p>
        </w:tc>
        <w:tc>
          <w:tcPr>
            <w:tcW w:w="1682" w:type="dxa"/>
          </w:tcPr>
          <w:p w:rsidR="00714F33" w:rsidRPr="0031224D" w:rsidRDefault="00714F33" w:rsidP="00814305">
            <w:pPr>
              <w:spacing w:line="240" w:lineRule="auto"/>
              <w:rPr>
                <w:color w:val="000000"/>
              </w:rPr>
            </w:pPr>
          </w:p>
        </w:tc>
        <w:tc>
          <w:tcPr>
            <w:tcW w:w="1842" w:type="dxa"/>
          </w:tcPr>
          <w:p w:rsidR="00714F33" w:rsidRPr="0031224D" w:rsidRDefault="00714F33" w:rsidP="00814305">
            <w:pPr>
              <w:spacing w:line="240" w:lineRule="auto"/>
              <w:rPr>
                <w:color w:val="000000"/>
              </w:rPr>
            </w:pPr>
          </w:p>
        </w:tc>
      </w:tr>
      <w:tr w:rsidR="00714F33" w:rsidRPr="0031224D" w:rsidTr="001E3EC7">
        <w:tc>
          <w:tcPr>
            <w:tcW w:w="603" w:type="dxa"/>
          </w:tcPr>
          <w:p w:rsidR="00714F33" w:rsidRPr="0031224D" w:rsidRDefault="00714F33" w:rsidP="00814305">
            <w:pPr>
              <w:spacing w:line="240" w:lineRule="auto"/>
              <w:jc w:val="center"/>
              <w:rPr>
                <w:color w:val="000000"/>
              </w:rPr>
            </w:pPr>
            <w:r w:rsidRPr="0031224D">
              <w:rPr>
                <w:color w:val="000000"/>
              </w:rPr>
              <w:t>b</w:t>
            </w:r>
          </w:p>
        </w:tc>
        <w:tc>
          <w:tcPr>
            <w:tcW w:w="2521" w:type="dxa"/>
          </w:tcPr>
          <w:p w:rsidR="00714F33" w:rsidRPr="0031224D" w:rsidRDefault="00714F33" w:rsidP="00814305">
            <w:pPr>
              <w:spacing w:line="240" w:lineRule="auto"/>
              <w:jc w:val="left"/>
            </w:pPr>
            <w:r w:rsidRPr="0031224D">
              <w:rPr>
                <w:iCs/>
              </w:rPr>
              <w:t xml:space="preserve">Pengolahan data menjadi informasi yang bermanfaat, a.l. menggunakan metode-metode kuantitatif yang tepat, </w:t>
            </w:r>
            <w:r w:rsidRPr="0031224D">
              <w:rPr>
                <w:iCs/>
              </w:rPr>
              <w:lastRenderedPageBreak/>
              <w:t>serta teknik representasi yang relevan.</w:t>
            </w:r>
          </w:p>
        </w:tc>
        <w:tc>
          <w:tcPr>
            <w:tcW w:w="785" w:type="dxa"/>
            <w:tcBorders>
              <w:bottom w:val="single" w:sz="4" w:space="0" w:color="auto"/>
            </w:tcBorders>
          </w:tcPr>
          <w:p w:rsidR="00714F33" w:rsidRPr="0031224D" w:rsidRDefault="00714F33" w:rsidP="00814305">
            <w:pPr>
              <w:spacing w:line="240" w:lineRule="auto"/>
              <w:jc w:val="center"/>
              <w:rPr>
                <w:color w:val="000000"/>
              </w:rPr>
            </w:pPr>
          </w:p>
        </w:tc>
        <w:tc>
          <w:tcPr>
            <w:tcW w:w="785" w:type="dxa"/>
            <w:tcBorders>
              <w:bottom w:val="single" w:sz="4" w:space="0" w:color="auto"/>
            </w:tcBorders>
          </w:tcPr>
          <w:p w:rsidR="00714F33" w:rsidRPr="0031224D" w:rsidRDefault="00714F33" w:rsidP="00814305">
            <w:pPr>
              <w:spacing w:line="240" w:lineRule="auto"/>
              <w:jc w:val="center"/>
              <w:rPr>
                <w:color w:val="000000"/>
              </w:rPr>
            </w:pPr>
          </w:p>
        </w:tc>
        <w:tc>
          <w:tcPr>
            <w:tcW w:w="881" w:type="dxa"/>
            <w:tcBorders>
              <w:bottom w:val="single" w:sz="4" w:space="0" w:color="auto"/>
            </w:tcBorders>
          </w:tcPr>
          <w:p w:rsidR="00714F33" w:rsidRPr="0031224D" w:rsidRDefault="00714F33" w:rsidP="00814305">
            <w:pPr>
              <w:spacing w:line="240" w:lineRule="auto"/>
              <w:jc w:val="center"/>
              <w:rPr>
                <w:color w:val="000000"/>
              </w:rPr>
            </w:pPr>
          </w:p>
        </w:tc>
        <w:tc>
          <w:tcPr>
            <w:tcW w:w="1682" w:type="dxa"/>
            <w:tcBorders>
              <w:bottom w:val="single" w:sz="4" w:space="0" w:color="auto"/>
            </w:tcBorders>
          </w:tcPr>
          <w:p w:rsidR="00714F33" w:rsidRPr="0031224D" w:rsidRDefault="00714F33" w:rsidP="00814305">
            <w:pPr>
              <w:spacing w:line="240" w:lineRule="auto"/>
              <w:rPr>
                <w:color w:val="000000"/>
              </w:rPr>
            </w:pPr>
          </w:p>
        </w:tc>
        <w:tc>
          <w:tcPr>
            <w:tcW w:w="1842" w:type="dxa"/>
            <w:tcBorders>
              <w:bottom w:val="single" w:sz="4" w:space="0" w:color="auto"/>
            </w:tcBorders>
          </w:tcPr>
          <w:p w:rsidR="00714F33" w:rsidRPr="0031224D" w:rsidRDefault="00714F33" w:rsidP="00814305">
            <w:pPr>
              <w:spacing w:line="240" w:lineRule="auto"/>
              <w:rPr>
                <w:color w:val="000000"/>
              </w:rPr>
            </w:pPr>
          </w:p>
        </w:tc>
      </w:tr>
      <w:tr w:rsidR="00714F33" w:rsidRPr="0031224D" w:rsidTr="001E3EC7">
        <w:tc>
          <w:tcPr>
            <w:tcW w:w="603" w:type="dxa"/>
          </w:tcPr>
          <w:p w:rsidR="00714F33" w:rsidRPr="0031224D" w:rsidRDefault="00714F33" w:rsidP="00814305">
            <w:pPr>
              <w:spacing w:line="240" w:lineRule="auto"/>
              <w:jc w:val="center"/>
              <w:rPr>
                <w:b/>
                <w:color w:val="000000"/>
              </w:rPr>
            </w:pPr>
            <w:r w:rsidRPr="0031224D">
              <w:rPr>
                <w:b/>
                <w:color w:val="000000"/>
              </w:rPr>
              <w:lastRenderedPageBreak/>
              <w:t>2</w:t>
            </w:r>
          </w:p>
        </w:tc>
        <w:tc>
          <w:tcPr>
            <w:tcW w:w="2521" w:type="dxa"/>
          </w:tcPr>
          <w:p w:rsidR="00714F33" w:rsidRPr="0031224D" w:rsidRDefault="00714F33" w:rsidP="00814305">
            <w:pPr>
              <w:spacing w:line="240" w:lineRule="auto"/>
              <w:jc w:val="left"/>
              <w:rPr>
                <w:iCs/>
              </w:rPr>
            </w:pPr>
            <w:r w:rsidRPr="0031224D">
              <w:rPr>
                <w:b/>
                <w:bCs/>
              </w:rPr>
              <w:t>Kualitas analisis yang digunakan untuk mengidentifikasi dan merumuskan masalah pada semua komponen evaluasi-diri.</w:t>
            </w:r>
          </w:p>
        </w:tc>
        <w:tc>
          <w:tcPr>
            <w:tcW w:w="785" w:type="dxa"/>
            <w:shd w:val="diagStripe" w:color="auto" w:fill="auto"/>
          </w:tcPr>
          <w:p w:rsidR="00714F33" w:rsidRPr="0031224D" w:rsidRDefault="00714F33" w:rsidP="00814305">
            <w:pPr>
              <w:spacing w:line="240" w:lineRule="auto"/>
              <w:rPr>
                <w:color w:val="000000"/>
              </w:rPr>
            </w:pPr>
          </w:p>
        </w:tc>
        <w:tc>
          <w:tcPr>
            <w:tcW w:w="785" w:type="dxa"/>
            <w:shd w:val="diagStripe" w:color="auto" w:fill="auto"/>
          </w:tcPr>
          <w:p w:rsidR="00714F33" w:rsidRPr="0031224D" w:rsidRDefault="00714F33" w:rsidP="00814305">
            <w:pPr>
              <w:spacing w:line="240" w:lineRule="auto"/>
              <w:rPr>
                <w:color w:val="000000"/>
              </w:rPr>
            </w:pPr>
          </w:p>
        </w:tc>
        <w:tc>
          <w:tcPr>
            <w:tcW w:w="881" w:type="dxa"/>
            <w:shd w:val="diagStripe" w:color="auto" w:fill="auto"/>
          </w:tcPr>
          <w:p w:rsidR="00714F33" w:rsidRPr="0031224D" w:rsidRDefault="00714F33" w:rsidP="00814305">
            <w:pPr>
              <w:spacing w:line="240" w:lineRule="auto"/>
              <w:rPr>
                <w:color w:val="000000"/>
              </w:rPr>
            </w:pPr>
          </w:p>
        </w:tc>
        <w:tc>
          <w:tcPr>
            <w:tcW w:w="1682" w:type="dxa"/>
            <w:shd w:val="diagStripe" w:color="auto" w:fill="auto"/>
          </w:tcPr>
          <w:p w:rsidR="00714F33" w:rsidRPr="0031224D" w:rsidRDefault="00714F33" w:rsidP="00814305">
            <w:pPr>
              <w:spacing w:line="240" w:lineRule="auto"/>
              <w:rPr>
                <w:color w:val="000000"/>
              </w:rPr>
            </w:pPr>
          </w:p>
        </w:tc>
        <w:tc>
          <w:tcPr>
            <w:tcW w:w="1842" w:type="dxa"/>
            <w:shd w:val="diagStripe" w:color="auto" w:fill="auto"/>
          </w:tcPr>
          <w:p w:rsidR="00714F33" w:rsidRPr="0031224D" w:rsidRDefault="00714F33" w:rsidP="00814305">
            <w:pPr>
              <w:spacing w:line="240" w:lineRule="auto"/>
              <w:rPr>
                <w:color w:val="000000"/>
              </w:rPr>
            </w:pPr>
          </w:p>
        </w:tc>
      </w:tr>
      <w:tr w:rsidR="00714F33" w:rsidRPr="0031224D" w:rsidTr="001E3EC7">
        <w:tc>
          <w:tcPr>
            <w:tcW w:w="603" w:type="dxa"/>
          </w:tcPr>
          <w:p w:rsidR="00714F33" w:rsidRPr="0031224D" w:rsidRDefault="00714F33" w:rsidP="00814305">
            <w:pPr>
              <w:spacing w:line="240" w:lineRule="auto"/>
              <w:jc w:val="center"/>
              <w:rPr>
                <w:color w:val="000000"/>
              </w:rPr>
            </w:pPr>
            <w:r w:rsidRPr="0031224D">
              <w:rPr>
                <w:color w:val="000000"/>
              </w:rPr>
              <w:t>a</w:t>
            </w:r>
          </w:p>
        </w:tc>
        <w:tc>
          <w:tcPr>
            <w:tcW w:w="2521" w:type="dxa"/>
          </w:tcPr>
          <w:p w:rsidR="00714F33" w:rsidRPr="00FD7FFA" w:rsidRDefault="00714F33" w:rsidP="00814305">
            <w:pPr>
              <w:spacing w:line="240" w:lineRule="auto"/>
              <w:jc w:val="left"/>
              <w:rPr>
                <w:iCs/>
                <w:lang w:val="id-ID"/>
              </w:rPr>
            </w:pPr>
            <w:r w:rsidRPr="0031224D">
              <w:rPr>
                <w:iCs/>
              </w:rPr>
              <w:t xml:space="preserve">Identifikasi dan perumusan masalah dilakukan dengan baik. </w:t>
            </w:r>
          </w:p>
        </w:tc>
        <w:tc>
          <w:tcPr>
            <w:tcW w:w="785" w:type="dxa"/>
          </w:tcPr>
          <w:p w:rsidR="00714F33" w:rsidRPr="0031224D" w:rsidRDefault="00714F33" w:rsidP="00814305">
            <w:pPr>
              <w:spacing w:line="240" w:lineRule="auto"/>
              <w:jc w:val="center"/>
              <w:rPr>
                <w:color w:val="000000"/>
              </w:rPr>
            </w:pPr>
          </w:p>
        </w:tc>
        <w:tc>
          <w:tcPr>
            <w:tcW w:w="785" w:type="dxa"/>
          </w:tcPr>
          <w:p w:rsidR="00714F33" w:rsidRPr="0031224D" w:rsidRDefault="00714F33" w:rsidP="00814305">
            <w:pPr>
              <w:spacing w:line="240" w:lineRule="auto"/>
              <w:jc w:val="center"/>
              <w:rPr>
                <w:color w:val="000000"/>
              </w:rPr>
            </w:pPr>
          </w:p>
        </w:tc>
        <w:tc>
          <w:tcPr>
            <w:tcW w:w="881" w:type="dxa"/>
          </w:tcPr>
          <w:p w:rsidR="00714F33" w:rsidRPr="0031224D" w:rsidRDefault="00714F33" w:rsidP="00814305">
            <w:pPr>
              <w:spacing w:line="240" w:lineRule="auto"/>
              <w:jc w:val="center"/>
              <w:rPr>
                <w:color w:val="000000"/>
              </w:rPr>
            </w:pPr>
          </w:p>
        </w:tc>
        <w:tc>
          <w:tcPr>
            <w:tcW w:w="1682" w:type="dxa"/>
          </w:tcPr>
          <w:p w:rsidR="00714F33" w:rsidRPr="0031224D" w:rsidRDefault="00714F33" w:rsidP="00814305">
            <w:pPr>
              <w:spacing w:line="240" w:lineRule="auto"/>
              <w:rPr>
                <w:color w:val="000000"/>
              </w:rPr>
            </w:pPr>
          </w:p>
        </w:tc>
        <w:tc>
          <w:tcPr>
            <w:tcW w:w="1842" w:type="dxa"/>
          </w:tcPr>
          <w:p w:rsidR="00714F33" w:rsidRPr="0031224D" w:rsidRDefault="00714F33" w:rsidP="00814305">
            <w:pPr>
              <w:spacing w:line="240" w:lineRule="auto"/>
              <w:rPr>
                <w:color w:val="000000"/>
              </w:rPr>
            </w:pPr>
          </w:p>
        </w:tc>
      </w:tr>
      <w:tr w:rsidR="00714F33" w:rsidRPr="0031224D" w:rsidTr="001E3EC7">
        <w:tc>
          <w:tcPr>
            <w:tcW w:w="603" w:type="dxa"/>
          </w:tcPr>
          <w:p w:rsidR="00714F33" w:rsidRPr="0031224D" w:rsidRDefault="00714F33" w:rsidP="00814305">
            <w:pPr>
              <w:spacing w:line="240" w:lineRule="auto"/>
              <w:jc w:val="center"/>
              <w:rPr>
                <w:color w:val="000000"/>
              </w:rPr>
            </w:pPr>
            <w:r w:rsidRPr="0031224D">
              <w:rPr>
                <w:color w:val="000000"/>
              </w:rPr>
              <w:t>b</w:t>
            </w:r>
          </w:p>
        </w:tc>
        <w:tc>
          <w:tcPr>
            <w:tcW w:w="2521" w:type="dxa"/>
          </w:tcPr>
          <w:p w:rsidR="00714F33" w:rsidRPr="0031224D" w:rsidRDefault="00714F33" w:rsidP="00814305">
            <w:pPr>
              <w:spacing w:line="240" w:lineRule="auto"/>
              <w:jc w:val="left"/>
            </w:pPr>
            <w:r w:rsidRPr="0031224D">
              <w:rPr>
                <w:iCs/>
              </w:rPr>
              <w:t xml:space="preserve">Ketepatan dalam melakukan </w:t>
            </w:r>
            <w:r w:rsidRPr="0031224D">
              <w:rPr>
                <w:i/>
                <w:iCs/>
              </w:rPr>
              <w:t>appraisal,</w:t>
            </w:r>
            <w:r w:rsidRPr="0031224D">
              <w:rPr>
                <w:iCs/>
              </w:rPr>
              <w:t xml:space="preserve"> </w:t>
            </w:r>
            <w:r w:rsidRPr="0031224D">
              <w:rPr>
                <w:i/>
                <w:iCs/>
              </w:rPr>
              <w:t>judgment</w:t>
            </w:r>
            <w:r w:rsidRPr="0031224D">
              <w:rPr>
                <w:iCs/>
              </w:rPr>
              <w:t>, evaluasi, asesmen atas fakta tentang situasi di program studi.</w:t>
            </w:r>
            <w:r w:rsidRPr="0031224D">
              <w:t xml:space="preserve"> </w:t>
            </w:r>
          </w:p>
        </w:tc>
        <w:tc>
          <w:tcPr>
            <w:tcW w:w="785" w:type="dxa"/>
          </w:tcPr>
          <w:p w:rsidR="00714F33" w:rsidRPr="0031224D" w:rsidRDefault="00714F33" w:rsidP="00814305">
            <w:pPr>
              <w:spacing w:line="240" w:lineRule="auto"/>
              <w:jc w:val="center"/>
              <w:rPr>
                <w:color w:val="000000"/>
              </w:rPr>
            </w:pPr>
          </w:p>
        </w:tc>
        <w:tc>
          <w:tcPr>
            <w:tcW w:w="785" w:type="dxa"/>
          </w:tcPr>
          <w:p w:rsidR="00714F33" w:rsidRPr="0031224D" w:rsidRDefault="00714F33" w:rsidP="00814305">
            <w:pPr>
              <w:spacing w:line="240" w:lineRule="auto"/>
              <w:jc w:val="center"/>
              <w:rPr>
                <w:color w:val="000000"/>
              </w:rPr>
            </w:pPr>
          </w:p>
        </w:tc>
        <w:tc>
          <w:tcPr>
            <w:tcW w:w="881" w:type="dxa"/>
          </w:tcPr>
          <w:p w:rsidR="00714F33" w:rsidRPr="0031224D" w:rsidRDefault="00714F33" w:rsidP="00814305">
            <w:pPr>
              <w:spacing w:line="240" w:lineRule="auto"/>
              <w:jc w:val="center"/>
              <w:rPr>
                <w:color w:val="000000"/>
              </w:rPr>
            </w:pPr>
          </w:p>
        </w:tc>
        <w:tc>
          <w:tcPr>
            <w:tcW w:w="1682" w:type="dxa"/>
          </w:tcPr>
          <w:p w:rsidR="00714F33" w:rsidRPr="0031224D" w:rsidRDefault="00714F33" w:rsidP="00814305">
            <w:pPr>
              <w:spacing w:line="240" w:lineRule="auto"/>
              <w:rPr>
                <w:color w:val="000000"/>
              </w:rPr>
            </w:pPr>
          </w:p>
        </w:tc>
        <w:tc>
          <w:tcPr>
            <w:tcW w:w="1842" w:type="dxa"/>
          </w:tcPr>
          <w:p w:rsidR="00714F33" w:rsidRPr="0031224D" w:rsidRDefault="00714F33" w:rsidP="00814305">
            <w:pPr>
              <w:spacing w:line="240" w:lineRule="auto"/>
              <w:rPr>
                <w:color w:val="000000"/>
              </w:rPr>
            </w:pPr>
          </w:p>
        </w:tc>
      </w:tr>
      <w:tr w:rsidR="00714F33" w:rsidRPr="0031224D" w:rsidTr="001E3EC7">
        <w:tc>
          <w:tcPr>
            <w:tcW w:w="603" w:type="dxa"/>
          </w:tcPr>
          <w:p w:rsidR="00714F33" w:rsidRPr="0031224D" w:rsidRDefault="00714F33" w:rsidP="00814305">
            <w:pPr>
              <w:spacing w:line="240" w:lineRule="auto"/>
              <w:jc w:val="center"/>
              <w:rPr>
                <w:color w:val="000000"/>
              </w:rPr>
            </w:pPr>
            <w:r w:rsidRPr="0031224D">
              <w:rPr>
                <w:color w:val="000000"/>
              </w:rPr>
              <w:t>c</w:t>
            </w:r>
          </w:p>
        </w:tc>
        <w:tc>
          <w:tcPr>
            <w:tcW w:w="2521" w:type="dxa"/>
          </w:tcPr>
          <w:p w:rsidR="00FD7FFA" w:rsidRPr="007B132B" w:rsidRDefault="00714F33" w:rsidP="00814305">
            <w:pPr>
              <w:spacing w:line="240" w:lineRule="auto"/>
              <w:jc w:val="left"/>
              <w:rPr>
                <w:iCs/>
              </w:rPr>
            </w:pPr>
            <w:r w:rsidRPr="0031224D">
              <w:rPr>
                <w:iCs/>
              </w:rPr>
              <w:t>Permasalahan dan kelemahan yang ada dirumuskan dengan baik.</w:t>
            </w:r>
          </w:p>
        </w:tc>
        <w:tc>
          <w:tcPr>
            <w:tcW w:w="785" w:type="dxa"/>
          </w:tcPr>
          <w:p w:rsidR="00714F33" w:rsidRPr="0031224D" w:rsidRDefault="00714F33" w:rsidP="00814305">
            <w:pPr>
              <w:spacing w:line="240" w:lineRule="auto"/>
              <w:jc w:val="center"/>
              <w:rPr>
                <w:color w:val="000000"/>
              </w:rPr>
            </w:pPr>
          </w:p>
        </w:tc>
        <w:tc>
          <w:tcPr>
            <w:tcW w:w="785" w:type="dxa"/>
          </w:tcPr>
          <w:p w:rsidR="00714F33" w:rsidRPr="0031224D" w:rsidRDefault="00714F33" w:rsidP="00814305">
            <w:pPr>
              <w:spacing w:line="240" w:lineRule="auto"/>
              <w:jc w:val="center"/>
              <w:rPr>
                <w:color w:val="000000"/>
              </w:rPr>
            </w:pPr>
          </w:p>
        </w:tc>
        <w:tc>
          <w:tcPr>
            <w:tcW w:w="881" w:type="dxa"/>
          </w:tcPr>
          <w:p w:rsidR="00714F33" w:rsidRPr="0031224D" w:rsidRDefault="00714F33" w:rsidP="00814305">
            <w:pPr>
              <w:spacing w:line="240" w:lineRule="auto"/>
              <w:jc w:val="center"/>
              <w:rPr>
                <w:color w:val="000000"/>
              </w:rPr>
            </w:pPr>
          </w:p>
        </w:tc>
        <w:tc>
          <w:tcPr>
            <w:tcW w:w="1682" w:type="dxa"/>
          </w:tcPr>
          <w:p w:rsidR="00714F33" w:rsidRPr="0031224D" w:rsidRDefault="00714F33" w:rsidP="00814305">
            <w:pPr>
              <w:spacing w:line="240" w:lineRule="auto"/>
              <w:rPr>
                <w:color w:val="000000"/>
              </w:rPr>
            </w:pPr>
          </w:p>
        </w:tc>
        <w:tc>
          <w:tcPr>
            <w:tcW w:w="1842" w:type="dxa"/>
          </w:tcPr>
          <w:p w:rsidR="00714F33" w:rsidRPr="0031224D" w:rsidRDefault="00714F33" w:rsidP="00814305">
            <w:pPr>
              <w:spacing w:line="240" w:lineRule="auto"/>
              <w:rPr>
                <w:color w:val="000000"/>
              </w:rPr>
            </w:pPr>
          </w:p>
        </w:tc>
      </w:tr>
      <w:tr w:rsidR="00714F33" w:rsidRPr="0031224D" w:rsidTr="001E3EC7">
        <w:tc>
          <w:tcPr>
            <w:tcW w:w="603" w:type="dxa"/>
          </w:tcPr>
          <w:p w:rsidR="00714F33" w:rsidRPr="0031224D" w:rsidRDefault="00714F33" w:rsidP="00814305">
            <w:pPr>
              <w:spacing w:line="240" w:lineRule="auto"/>
              <w:jc w:val="center"/>
              <w:rPr>
                <w:color w:val="000000"/>
              </w:rPr>
            </w:pPr>
            <w:r w:rsidRPr="0031224D">
              <w:rPr>
                <w:color w:val="000000"/>
              </w:rPr>
              <w:t>d</w:t>
            </w:r>
          </w:p>
        </w:tc>
        <w:tc>
          <w:tcPr>
            <w:tcW w:w="2521" w:type="dxa"/>
          </w:tcPr>
          <w:p w:rsidR="00714F33" w:rsidRPr="0031224D" w:rsidRDefault="00714F33" w:rsidP="00814305">
            <w:pPr>
              <w:spacing w:line="240" w:lineRule="auto"/>
              <w:jc w:val="left"/>
              <w:rPr>
                <w:color w:val="000000"/>
              </w:rPr>
            </w:pPr>
            <w:r w:rsidRPr="0031224D">
              <w:t>Deskripsi/Analisis SWOT berkenaan dengan ketepatan penempatan aspek dalam komponen SWOT, tumpuan penekanan analisis.</w:t>
            </w:r>
          </w:p>
        </w:tc>
        <w:tc>
          <w:tcPr>
            <w:tcW w:w="785" w:type="dxa"/>
            <w:tcBorders>
              <w:bottom w:val="single" w:sz="4" w:space="0" w:color="auto"/>
            </w:tcBorders>
          </w:tcPr>
          <w:p w:rsidR="00714F33" w:rsidRPr="0031224D" w:rsidRDefault="00714F33" w:rsidP="00814305">
            <w:pPr>
              <w:spacing w:line="240" w:lineRule="auto"/>
              <w:jc w:val="center"/>
              <w:rPr>
                <w:color w:val="000000"/>
              </w:rPr>
            </w:pPr>
          </w:p>
        </w:tc>
        <w:tc>
          <w:tcPr>
            <w:tcW w:w="785" w:type="dxa"/>
            <w:tcBorders>
              <w:bottom w:val="single" w:sz="4" w:space="0" w:color="auto"/>
            </w:tcBorders>
          </w:tcPr>
          <w:p w:rsidR="00714F33" w:rsidRPr="0031224D" w:rsidRDefault="00714F33" w:rsidP="00814305">
            <w:pPr>
              <w:spacing w:line="240" w:lineRule="auto"/>
              <w:jc w:val="center"/>
              <w:rPr>
                <w:color w:val="000000"/>
              </w:rPr>
            </w:pPr>
          </w:p>
        </w:tc>
        <w:tc>
          <w:tcPr>
            <w:tcW w:w="881" w:type="dxa"/>
            <w:tcBorders>
              <w:bottom w:val="single" w:sz="4" w:space="0" w:color="auto"/>
            </w:tcBorders>
          </w:tcPr>
          <w:p w:rsidR="00714F33" w:rsidRPr="0031224D" w:rsidRDefault="00714F33" w:rsidP="00814305">
            <w:pPr>
              <w:spacing w:line="240" w:lineRule="auto"/>
              <w:jc w:val="center"/>
              <w:rPr>
                <w:color w:val="000000"/>
              </w:rPr>
            </w:pPr>
          </w:p>
        </w:tc>
        <w:tc>
          <w:tcPr>
            <w:tcW w:w="1682" w:type="dxa"/>
            <w:tcBorders>
              <w:bottom w:val="single" w:sz="4" w:space="0" w:color="auto"/>
            </w:tcBorders>
          </w:tcPr>
          <w:p w:rsidR="00714F33" w:rsidRPr="0031224D" w:rsidRDefault="00714F33" w:rsidP="00814305">
            <w:pPr>
              <w:spacing w:line="240" w:lineRule="auto"/>
              <w:rPr>
                <w:color w:val="000000"/>
              </w:rPr>
            </w:pPr>
          </w:p>
        </w:tc>
        <w:tc>
          <w:tcPr>
            <w:tcW w:w="1842" w:type="dxa"/>
            <w:tcBorders>
              <w:bottom w:val="single" w:sz="4" w:space="0" w:color="auto"/>
            </w:tcBorders>
          </w:tcPr>
          <w:p w:rsidR="00714F33" w:rsidRPr="0031224D" w:rsidRDefault="00714F33" w:rsidP="00814305">
            <w:pPr>
              <w:spacing w:line="240" w:lineRule="auto"/>
              <w:rPr>
                <w:color w:val="000000"/>
              </w:rPr>
            </w:pPr>
          </w:p>
        </w:tc>
      </w:tr>
      <w:tr w:rsidR="00714F33" w:rsidRPr="0031224D" w:rsidTr="001E3EC7">
        <w:tc>
          <w:tcPr>
            <w:tcW w:w="603" w:type="dxa"/>
          </w:tcPr>
          <w:p w:rsidR="00714F33" w:rsidRPr="0031224D" w:rsidRDefault="00714F33" w:rsidP="00814305">
            <w:pPr>
              <w:spacing w:line="240" w:lineRule="auto"/>
              <w:jc w:val="center"/>
              <w:rPr>
                <w:b/>
                <w:color w:val="000000"/>
              </w:rPr>
            </w:pPr>
            <w:r w:rsidRPr="0031224D">
              <w:rPr>
                <w:b/>
                <w:color w:val="000000"/>
              </w:rPr>
              <w:t>3</w:t>
            </w:r>
          </w:p>
        </w:tc>
        <w:tc>
          <w:tcPr>
            <w:tcW w:w="2521" w:type="dxa"/>
          </w:tcPr>
          <w:p w:rsidR="00714F33" w:rsidRPr="0031224D" w:rsidRDefault="00714F33" w:rsidP="00814305">
            <w:pPr>
              <w:spacing w:line="240" w:lineRule="auto"/>
              <w:jc w:val="left"/>
              <w:rPr>
                <w:iCs/>
                <w:lang w:val="sv-SE"/>
              </w:rPr>
            </w:pPr>
            <w:r w:rsidRPr="0031224D">
              <w:rPr>
                <w:b/>
                <w:bCs/>
              </w:rPr>
              <w:t>Strategi pengembangan dan perbaikan program</w:t>
            </w:r>
          </w:p>
        </w:tc>
        <w:tc>
          <w:tcPr>
            <w:tcW w:w="785" w:type="dxa"/>
            <w:shd w:val="diagStripe" w:color="auto" w:fill="auto"/>
          </w:tcPr>
          <w:p w:rsidR="00714F33" w:rsidRPr="0031224D" w:rsidRDefault="00714F33" w:rsidP="00814305">
            <w:pPr>
              <w:spacing w:line="240" w:lineRule="auto"/>
              <w:rPr>
                <w:color w:val="000000"/>
              </w:rPr>
            </w:pPr>
          </w:p>
        </w:tc>
        <w:tc>
          <w:tcPr>
            <w:tcW w:w="785" w:type="dxa"/>
            <w:shd w:val="diagStripe" w:color="auto" w:fill="auto"/>
          </w:tcPr>
          <w:p w:rsidR="00714F33" w:rsidRPr="0031224D" w:rsidRDefault="00714F33" w:rsidP="00814305">
            <w:pPr>
              <w:spacing w:line="240" w:lineRule="auto"/>
              <w:rPr>
                <w:color w:val="000000"/>
              </w:rPr>
            </w:pPr>
          </w:p>
        </w:tc>
        <w:tc>
          <w:tcPr>
            <w:tcW w:w="881" w:type="dxa"/>
            <w:shd w:val="diagStripe" w:color="auto" w:fill="auto"/>
          </w:tcPr>
          <w:p w:rsidR="00714F33" w:rsidRPr="0031224D" w:rsidRDefault="00714F33" w:rsidP="00814305">
            <w:pPr>
              <w:spacing w:line="240" w:lineRule="auto"/>
              <w:rPr>
                <w:color w:val="000000"/>
              </w:rPr>
            </w:pPr>
          </w:p>
        </w:tc>
        <w:tc>
          <w:tcPr>
            <w:tcW w:w="1682" w:type="dxa"/>
            <w:shd w:val="diagStripe" w:color="auto" w:fill="auto"/>
          </w:tcPr>
          <w:p w:rsidR="00714F33" w:rsidRPr="0031224D" w:rsidRDefault="00714F33" w:rsidP="00814305">
            <w:pPr>
              <w:spacing w:line="240" w:lineRule="auto"/>
              <w:rPr>
                <w:color w:val="000000"/>
              </w:rPr>
            </w:pPr>
          </w:p>
        </w:tc>
        <w:tc>
          <w:tcPr>
            <w:tcW w:w="1842" w:type="dxa"/>
            <w:shd w:val="diagStripe" w:color="auto" w:fill="auto"/>
          </w:tcPr>
          <w:p w:rsidR="00714F33" w:rsidRPr="0031224D" w:rsidRDefault="00714F33" w:rsidP="00814305">
            <w:pPr>
              <w:spacing w:line="240" w:lineRule="auto"/>
              <w:rPr>
                <w:color w:val="000000"/>
              </w:rPr>
            </w:pPr>
          </w:p>
        </w:tc>
      </w:tr>
      <w:tr w:rsidR="00714F33" w:rsidRPr="0031224D" w:rsidTr="001E3EC7">
        <w:tc>
          <w:tcPr>
            <w:tcW w:w="603" w:type="dxa"/>
          </w:tcPr>
          <w:p w:rsidR="00714F33" w:rsidRPr="0031224D" w:rsidRDefault="00714F33" w:rsidP="00814305">
            <w:pPr>
              <w:spacing w:line="240" w:lineRule="auto"/>
              <w:jc w:val="center"/>
              <w:rPr>
                <w:color w:val="000000"/>
              </w:rPr>
            </w:pPr>
            <w:r w:rsidRPr="0031224D">
              <w:rPr>
                <w:color w:val="000000"/>
              </w:rPr>
              <w:t>a</w:t>
            </w:r>
          </w:p>
        </w:tc>
        <w:tc>
          <w:tcPr>
            <w:tcW w:w="2521" w:type="dxa"/>
          </w:tcPr>
          <w:p w:rsidR="00714F33" w:rsidRPr="009A048F" w:rsidRDefault="00714F33" w:rsidP="00814305">
            <w:pPr>
              <w:spacing w:line="240" w:lineRule="auto"/>
              <w:jc w:val="left"/>
              <w:rPr>
                <w:lang w:val="id-ID"/>
              </w:rPr>
            </w:pPr>
            <w:r w:rsidRPr="0031224D">
              <w:rPr>
                <w:iCs/>
                <w:lang w:val="sv-SE"/>
              </w:rPr>
              <w:t xml:space="preserve">Ketepatan program studi memilih/ menentukan rencana perbaikan dari </w:t>
            </w:r>
            <w:r w:rsidRPr="0031224D">
              <w:rPr>
                <w:iCs/>
                <w:lang w:val="sv-SE"/>
              </w:rPr>
              <w:lastRenderedPageBreak/>
              <w:t>kekurangan yang ada.</w:t>
            </w:r>
            <w:r w:rsidRPr="0031224D">
              <w:rPr>
                <w:lang w:val="sv-SE"/>
              </w:rPr>
              <w:t xml:space="preserve"> </w:t>
            </w:r>
          </w:p>
        </w:tc>
        <w:tc>
          <w:tcPr>
            <w:tcW w:w="785" w:type="dxa"/>
          </w:tcPr>
          <w:p w:rsidR="00714F33" w:rsidRPr="0031224D" w:rsidRDefault="00714F33" w:rsidP="00814305">
            <w:pPr>
              <w:spacing w:line="240" w:lineRule="auto"/>
              <w:jc w:val="center"/>
              <w:rPr>
                <w:color w:val="000000"/>
              </w:rPr>
            </w:pPr>
          </w:p>
        </w:tc>
        <w:tc>
          <w:tcPr>
            <w:tcW w:w="785" w:type="dxa"/>
          </w:tcPr>
          <w:p w:rsidR="00714F33" w:rsidRPr="0031224D" w:rsidRDefault="00714F33" w:rsidP="00814305">
            <w:pPr>
              <w:spacing w:line="240" w:lineRule="auto"/>
              <w:jc w:val="center"/>
              <w:rPr>
                <w:color w:val="000000"/>
              </w:rPr>
            </w:pPr>
          </w:p>
        </w:tc>
        <w:tc>
          <w:tcPr>
            <w:tcW w:w="881" w:type="dxa"/>
          </w:tcPr>
          <w:p w:rsidR="00714F33" w:rsidRPr="0031224D" w:rsidRDefault="00714F33" w:rsidP="00814305">
            <w:pPr>
              <w:spacing w:line="240" w:lineRule="auto"/>
              <w:jc w:val="center"/>
              <w:rPr>
                <w:color w:val="000000"/>
              </w:rPr>
            </w:pPr>
          </w:p>
        </w:tc>
        <w:tc>
          <w:tcPr>
            <w:tcW w:w="1682" w:type="dxa"/>
          </w:tcPr>
          <w:p w:rsidR="00714F33" w:rsidRPr="0031224D" w:rsidRDefault="00714F33" w:rsidP="00814305">
            <w:pPr>
              <w:spacing w:line="240" w:lineRule="auto"/>
              <w:rPr>
                <w:color w:val="000000"/>
              </w:rPr>
            </w:pPr>
          </w:p>
        </w:tc>
        <w:tc>
          <w:tcPr>
            <w:tcW w:w="1842" w:type="dxa"/>
          </w:tcPr>
          <w:p w:rsidR="00714F33" w:rsidRPr="0031224D" w:rsidRDefault="00714F33" w:rsidP="00814305">
            <w:pPr>
              <w:spacing w:line="240" w:lineRule="auto"/>
              <w:rPr>
                <w:color w:val="000000"/>
              </w:rPr>
            </w:pPr>
          </w:p>
        </w:tc>
      </w:tr>
      <w:tr w:rsidR="00714F33" w:rsidRPr="0031224D" w:rsidTr="001E3EC7">
        <w:tc>
          <w:tcPr>
            <w:tcW w:w="603" w:type="dxa"/>
          </w:tcPr>
          <w:p w:rsidR="00714F33" w:rsidRPr="0031224D" w:rsidRDefault="00714F33" w:rsidP="00814305">
            <w:pPr>
              <w:spacing w:line="240" w:lineRule="auto"/>
              <w:jc w:val="center"/>
              <w:rPr>
                <w:color w:val="000000"/>
              </w:rPr>
            </w:pPr>
            <w:r w:rsidRPr="0031224D">
              <w:rPr>
                <w:color w:val="000000"/>
              </w:rPr>
              <w:lastRenderedPageBreak/>
              <w:t>b</w:t>
            </w:r>
          </w:p>
        </w:tc>
        <w:tc>
          <w:tcPr>
            <w:tcW w:w="2521" w:type="dxa"/>
          </w:tcPr>
          <w:p w:rsidR="00714F33" w:rsidRPr="009A048F" w:rsidRDefault="00714F33" w:rsidP="00814305">
            <w:pPr>
              <w:spacing w:line="240" w:lineRule="auto"/>
              <w:jc w:val="left"/>
              <w:rPr>
                <w:lang w:val="id-ID"/>
              </w:rPr>
            </w:pPr>
            <w:r w:rsidRPr="0031224D">
              <w:rPr>
                <w:iCs/>
              </w:rPr>
              <w:t>Kejelasan program studi menunjukkan cara untuk mengatasi masalah yang ada.</w:t>
            </w:r>
            <w:r w:rsidRPr="0031224D">
              <w:t xml:space="preserve"> </w:t>
            </w:r>
          </w:p>
        </w:tc>
        <w:tc>
          <w:tcPr>
            <w:tcW w:w="785" w:type="dxa"/>
          </w:tcPr>
          <w:p w:rsidR="00714F33" w:rsidRPr="0031224D" w:rsidRDefault="00714F33" w:rsidP="00814305">
            <w:pPr>
              <w:spacing w:line="240" w:lineRule="auto"/>
              <w:jc w:val="center"/>
              <w:rPr>
                <w:color w:val="000000"/>
              </w:rPr>
            </w:pPr>
          </w:p>
        </w:tc>
        <w:tc>
          <w:tcPr>
            <w:tcW w:w="785" w:type="dxa"/>
          </w:tcPr>
          <w:p w:rsidR="00714F33" w:rsidRPr="0031224D" w:rsidRDefault="00714F33" w:rsidP="00814305">
            <w:pPr>
              <w:spacing w:line="240" w:lineRule="auto"/>
              <w:jc w:val="center"/>
              <w:rPr>
                <w:color w:val="000000"/>
              </w:rPr>
            </w:pPr>
          </w:p>
        </w:tc>
        <w:tc>
          <w:tcPr>
            <w:tcW w:w="881" w:type="dxa"/>
          </w:tcPr>
          <w:p w:rsidR="00714F33" w:rsidRPr="0031224D" w:rsidRDefault="00714F33" w:rsidP="00814305">
            <w:pPr>
              <w:spacing w:line="240" w:lineRule="auto"/>
              <w:jc w:val="center"/>
              <w:rPr>
                <w:color w:val="000000"/>
              </w:rPr>
            </w:pPr>
          </w:p>
        </w:tc>
        <w:tc>
          <w:tcPr>
            <w:tcW w:w="1682" w:type="dxa"/>
          </w:tcPr>
          <w:p w:rsidR="00714F33" w:rsidRPr="0031224D" w:rsidRDefault="00714F33" w:rsidP="00814305">
            <w:pPr>
              <w:spacing w:line="240" w:lineRule="auto"/>
              <w:rPr>
                <w:color w:val="000000"/>
              </w:rPr>
            </w:pPr>
          </w:p>
        </w:tc>
        <w:tc>
          <w:tcPr>
            <w:tcW w:w="1842" w:type="dxa"/>
          </w:tcPr>
          <w:p w:rsidR="00714F33" w:rsidRPr="0031224D" w:rsidRDefault="00714F33" w:rsidP="00814305">
            <w:pPr>
              <w:spacing w:line="240" w:lineRule="auto"/>
              <w:rPr>
                <w:color w:val="000000"/>
              </w:rPr>
            </w:pPr>
          </w:p>
        </w:tc>
      </w:tr>
      <w:tr w:rsidR="00714F33" w:rsidRPr="0031224D" w:rsidTr="001E3EC7">
        <w:tc>
          <w:tcPr>
            <w:tcW w:w="603" w:type="dxa"/>
          </w:tcPr>
          <w:p w:rsidR="00714F33" w:rsidRPr="0031224D" w:rsidRDefault="00714F33" w:rsidP="00814305">
            <w:pPr>
              <w:spacing w:line="240" w:lineRule="auto"/>
              <w:jc w:val="center"/>
              <w:rPr>
                <w:color w:val="000000"/>
              </w:rPr>
            </w:pPr>
            <w:r w:rsidRPr="0031224D">
              <w:rPr>
                <w:color w:val="000000"/>
              </w:rPr>
              <w:t>c</w:t>
            </w:r>
          </w:p>
        </w:tc>
        <w:tc>
          <w:tcPr>
            <w:tcW w:w="2521" w:type="dxa"/>
          </w:tcPr>
          <w:p w:rsidR="00714F33" w:rsidRPr="009A048F" w:rsidRDefault="00714F33" w:rsidP="00814305">
            <w:pPr>
              <w:spacing w:line="240" w:lineRule="auto"/>
              <w:jc w:val="left"/>
              <w:rPr>
                <w:lang w:val="id-ID"/>
              </w:rPr>
            </w:pPr>
            <w:r w:rsidRPr="0031224D">
              <w:rPr>
                <w:iCs/>
              </w:rPr>
              <w:t>Kelayakan dan kerealistikan strategi dan sasaran yang ingin dicapai.</w:t>
            </w:r>
            <w:r w:rsidRPr="0031224D">
              <w:t xml:space="preserve"> </w:t>
            </w:r>
          </w:p>
        </w:tc>
        <w:tc>
          <w:tcPr>
            <w:tcW w:w="785" w:type="dxa"/>
            <w:tcBorders>
              <w:bottom w:val="single" w:sz="4" w:space="0" w:color="auto"/>
            </w:tcBorders>
          </w:tcPr>
          <w:p w:rsidR="00714F33" w:rsidRPr="0031224D" w:rsidRDefault="00714F33" w:rsidP="00814305">
            <w:pPr>
              <w:spacing w:line="240" w:lineRule="auto"/>
              <w:jc w:val="center"/>
              <w:rPr>
                <w:color w:val="000000"/>
              </w:rPr>
            </w:pPr>
          </w:p>
        </w:tc>
        <w:tc>
          <w:tcPr>
            <w:tcW w:w="785" w:type="dxa"/>
            <w:tcBorders>
              <w:bottom w:val="single" w:sz="4" w:space="0" w:color="auto"/>
            </w:tcBorders>
          </w:tcPr>
          <w:p w:rsidR="00714F33" w:rsidRPr="0031224D" w:rsidRDefault="00714F33" w:rsidP="00814305">
            <w:pPr>
              <w:spacing w:line="240" w:lineRule="auto"/>
              <w:jc w:val="center"/>
              <w:rPr>
                <w:color w:val="000000"/>
              </w:rPr>
            </w:pPr>
          </w:p>
        </w:tc>
        <w:tc>
          <w:tcPr>
            <w:tcW w:w="881" w:type="dxa"/>
            <w:tcBorders>
              <w:bottom w:val="single" w:sz="4" w:space="0" w:color="auto"/>
            </w:tcBorders>
          </w:tcPr>
          <w:p w:rsidR="00714F33" w:rsidRPr="0031224D" w:rsidRDefault="00714F33" w:rsidP="00814305">
            <w:pPr>
              <w:spacing w:line="240" w:lineRule="auto"/>
              <w:jc w:val="center"/>
              <w:rPr>
                <w:color w:val="000000"/>
              </w:rPr>
            </w:pPr>
          </w:p>
        </w:tc>
        <w:tc>
          <w:tcPr>
            <w:tcW w:w="1682" w:type="dxa"/>
            <w:tcBorders>
              <w:bottom w:val="single" w:sz="4" w:space="0" w:color="auto"/>
            </w:tcBorders>
          </w:tcPr>
          <w:p w:rsidR="00714F33" w:rsidRPr="0031224D" w:rsidRDefault="00714F33" w:rsidP="00814305">
            <w:pPr>
              <w:spacing w:line="240" w:lineRule="auto"/>
              <w:rPr>
                <w:color w:val="000000"/>
              </w:rPr>
            </w:pPr>
          </w:p>
        </w:tc>
        <w:tc>
          <w:tcPr>
            <w:tcW w:w="1842" w:type="dxa"/>
            <w:tcBorders>
              <w:bottom w:val="single" w:sz="4" w:space="0" w:color="auto"/>
            </w:tcBorders>
          </w:tcPr>
          <w:p w:rsidR="00714F33" w:rsidRPr="0031224D" w:rsidRDefault="00714F33" w:rsidP="00814305">
            <w:pPr>
              <w:spacing w:line="240" w:lineRule="auto"/>
              <w:rPr>
                <w:color w:val="000000"/>
              </w:rPr>
            </w:pPr>
          </w:p>
        </w:tc>
      </w:tr>
      <w:tr w:rsidR="00714F33" w:rsidRPr="0031224D" w:rsidTr="001E3EC7">
        <w:tc>
          <w:tcPr>
            <w:tcW w:w="603" w:type="dxa"/>
          </w:tcPr>
          <w:p w:rsidR="00714F33" w:rsidRPr="0031224D" w:rsidRDefault="00714F33" w:rsidP="00814305">
            <w:pPr>
              <w:spacing w:line="240" w:lineRule="auto"/>
              <w:jc w:val="center"/>
              <w:rPr>
                <w:b/>
                <w:color w:val="000000"/>
              </w:rPr>
            </w:pPr>
            <w:r w:rsidRPr="0031224D">
              <w:rPr>
                <w:b/>
                <w:color w:val="000000"/>
              </w:rPr>
              <w:t>4</w:t>
            </w:r>
          </w:p>
        </w:tc>
        <w:tc>
          <w:tcPr>
            <w:tcW w:w="2521" w:type="dxa"/>
          </w:tcPr>
          <w:p w:rsidR="00714F33" w:rsidRPr="0031224D" w:rsidRDefault="00714F33" w:rsidP="00814305">
            <w:pPr>
              <w:spacing w:line="240" w:lineRule="auto"/>
              <w:jc w:val="left"/>
              <w:rPr>
                <w:iCs/>
                <w:lang w:val="de-DE"/>
              </w:rPr>
            </w:pPr>
            <w:r w:rsidRPr="0031224D">
              <w:rPr>
                <w:b/>
                <w:bCs/>
                <w:lang w:val="nl-NL"/>
              </w:rPr>
              <w:t>Keterpaduan dan keterkaitan antar komponen evaluasi-diri</w:t>
            </w:r>
          </w:p>
        </w:tc>
        <w:tc>
          <w:tcPr>
            <w:tcW w:w="785" w:type="dxa"/>
            <w:shd w:val="diagStripe" w:color="auto" w:fill="auto"/>
          </w:tcPr>
          <w:p w:rsidR="00714F33" w:rsidRPr="0031224D" w:rsidRDefault="00714F33" w:rsidP="00814305">
            <w:pPr>
              <w:spacing w:line="240" w:lineRule="auto"/>
              <w:rPr>
                <w:color w:val="000000"/>
              </w:rPr>
            </w:pPr>
          </w:p>
        </w:tc>
        <w:tc>
          <w:tcPr>
            <w:tcW w:w="785" w:type="dxa"/>
            <w:shd w:val="diagStripe" w:color="auto" w:fill="auto"/>
          </w:tcPr>
          <w:p w:rsidR="00714F33" w:rsidRPr="0031224D" w:rsidRDefault="00714F33" w:rsidP="00814305">
            <w:pPr>
              <w:spacing w:line="240" w:lineRule="auto"/>
              <w:rPr>
                <w:color w:val="000000"/>
              </w:rPr>
            </w:pPr>
          </w:p>
        </w:tc>
        <w:tc>
          <w:tcPr>
            <w:tcW w:w="881" w:type="dxa"/>
            <w:shd w:val="diagStripe" w:color="auto" w:fill="auto"/>
          </w:tcPr>
          <w:p w:rsidR="00714F33" w:rsidRPr="0031224D" w:rsidRDefault="00714F33" w:rsidP="00814305">
            <w:pPr>
              <w:spacing w:line="240" w:lineRule="auto"/>
              <w:rPr>
                <w:color w:val="000000"/>
              </w:rPr>
            </w:pPr>
          </w:p>
        </w:tc>
        <w:tc>
          <w:tcPr>
            <w:tcW w:w="1682" w:type="dxa"/>
            <w:shd w:val="diagStripe" w:color="auto" w:fill="auto"/>
          </w:tcPr>
          <w:p w:rsidR="00714F33" w:rsidRPr="0031224D" w:rsidRDefault="00714F33" w:rsidP="00814305">
            <w:pPr>
              <w:spacing w:line="240" w:lineRule="auto"/>
              <w:rPr>
                <w:color w:val="000000"/>
              </w:rPr>
            </w:pPr>
          </w:p>
        </w:tc>
        <w:tc>
          <w:tcPr>
            <w:tcW w:w="1842" w:type="dxa"/>
            <w:shd w:val="diagStripe" w:color="auto" w:fill="auto"/>
          </w:tcPr>
          <w:p w:rsidR="00714F33" w:rsidRPr="0031224D" w:rsidRDefault="00714F33" w:rsidP="00814305">
            <w:pPr>
              <w:spacing w:line="240" w:lineRule="auto"/>
              <w:rPr>
                <w:color w:val="000000"/>
              </w:rPr>
            </w:pPr>
          </w:p>
        </w:tc>
      </w:tr>
      <w:tr w:rsidR="00714F33" w:rsidRPr="0031224D" w:rsidTr="001E3EC7">
        <w:tc>
          <w:tcPr>
            <w:tcW w:w="603" w:type="dxa"/>
          </w:tcPr>
          <w:p w:rsidR="00714F33" w:rsidRPr="0031224D" w:rsidRDefault="00714F33" w:rsidP="00814305">
            <w:pPr>
              <w:spacing w:line="240" w:lineRule="auto"/>
              <w:jc w:val="center"/>
              <w:rPr>
                <w:color w:val="000000"/>
              </w:rPr>
            </w:pPr>
            <w:r w:rsidRPr="0031224D">
              <w:rPr>
                <w:color w:val="000000"/>
              </w:rPr>
              <w:t>a</w:t>
            </w:r>
          </w:p>
        </w:tc>
        <w:tc>
          <w:tcPr>
            <w:tcW w:w="2521" w:type="dxa"/>
          </w:tcPr>
          <w:p w:rsidR="00714F33" w:rsidRPr="009A048F" w:rsidRDefault="00714F33" w:rsidP="00814305">
            <w:pPr>
              <w:spacing w:line="240" w:lineRule="auto"/>
              <w:jc w:val="left"/>
              <w:rPr>
                <w:lang w:val="id-ID"/>
              </w:rPr>
            </w:pPr>
            <w:r w:rsidRPr="0031224D">
              <w:rPr>
                <w:iCs/>
                <w:lang w:val="de-DE"/>
              </w:rPr>
              <w:t>Komprehensif (dalam, luas dan terpadu)</w:t>
            </w:r>
            <w:r w:rsidRPr="0031224D">
              <w:rPr>
                <w:lang w:val="de-DE"/>
              </w:rPr>
              <w:t>.</w:t>
            </w:r>
          </w:p>
        </w:tc>
        <w:tc>
          <w:tcPr>
            <w:tcW w:w="785" w:type="dxa"/>
          </w:tcPr>
          <w:p w:rsidR="00714F33" w:rsidRPr="0031224D" w:rsidRDefault="00714F33" w:rsidP="00814305">
            <w:pPr>
              <w:spacing w:line="240" w:lineRule="auto"/>
              <w:jc w:val="center"/>
              <w:rPr>
                <w:color w:val="000000"/>
              </w:rPr>
            </w:pPr>
          </w:p>
        </w:tc>
        <w:tc>
          <w:tcPr>
            <w:tcW w:w="785" w:type="dxa"/>
          </w:tcPr>
          <w:p w:rsidR="00714F33" w:rsidRPr="0031224D" w:rsidRDefault="00714F33" w:rsidP="00814305">
            <w:pPr>
              <w:spacing w:line="240" w:lineRule="auto"/>
              <w:jc w:val="center"/>
              <w:rPr>
                <w:color w:val="000000"/>
              </w:rPr>
            </w:pPr>
          </w:p>
        </w:tc>
        <w:tc>
          <w:tcPr>
            <w:tcW w:w="881" w:type="dxa"/>
          </w:tcPr>
          <w:p w:rsidR="00714F33" w:rsidRPr="0031224D" w:rsidRDefault="00714F33" w:rsidP="00814305">
            <w:pPr>
              <w:spacing w:line="240" w:lineRule="auto"/>
              <w:jc w:val="center"/>
              <w:rPr>
                <w:color w:val="000000"/>
              </w:rPr>
            </w:pPr>
          </w:p>
        </w:tc>
        <w:tc>
          <w:tcPr>
            <w:tcW w:w="1682" w:type="dxa"/>
          </w:tcPr>
          <w:p w:rsidR="00714F33" w:rsidRPr="0031224D" w:rsidRDefault="00714F33" w:rsidP="00814305">
            <w:pPr>
              <w:spacing w:line="240" w:lineRule="auto"/>
              <w:rPr>
                <w:color w:val="000000"/>
              </w:rPr>
            </w:pPr>
          </w:p>
        </w:tc>
        <w:tc>
          <w:tcPr>
            <w:tcW w:w="1842" w:type="dxa"/>
          </w:tcPr>
          <w:p w:rsidR="00714F33" w:rsidRPr="0031224D" w:rsidRDefault="00714F33" w:rsidP="00814305">
            <w:pPr>
              <w:spacing w:line="240" w:lineRule="auto"/>
              <w:rPr>
                <w:color w:val="000000"/>
              </w:rPr>
            </w:pPr>
          </w:p>
        </w:tc>
      </w:tr>
      <w:tr w:rsidR="00714F33" w:rsidRPr="0031224D" w:rsidTr="001E3EC7">
        <w:tc>
          <w:tcPr>
            <w:tcW w:w="603" w:type="dxa"/>
          </w:tcPr>
          <w:p w:rsidR="00714F33" w:rsidRPr="0031224D" w:rsidRDefault="00714F33" w:rsidP="00814305">
            <w:pPr>
              <w:spacing w:line="240" w:lineRule="auto"/>
              <w:jc w:val="center"/>
              <w:rPr>
                <w:color w:val="000000"/>
              </w:rPr>
            </w:pPr>
            <w:r w:rsidRPr="0031224D">
              <w:rPr>
                <w:color w:val="000000"/>
              </w:rPr>
              <w:t>b</w:t>
            </w:r>
          </w:p>
        </w:tc>
        <w:tc>
          <w:tcPr>
            <w:tcW w:w="2521" w:type="dxa"/>
          </w:tcPr>
          <w:p w:rsidR="00714F33" w:rsidRPr="009A048F" w:rsidRDefault="00714F33" w:rsidP="00814305">
            <w:pPr>
              <w:spacing w:line="240" w:lineRule="auto"/>
              <w:jc w:val="left"/>
              <w:rPr>
                <w:lang w:val="id-ID"/>
              </w:rPr>
            </w:pPr>
            <w:r w:rsidRPr="0031224D">
              <w:rPr>
                <w:iCs/>
                <w:lang w:val="es-ES"/>
              </w:rPr>
              <w:t>Kejelasan analisis intra dan antar komponen evaluasi-diri</w:t>
            </w:r>
            <w:r w:rsidRPr="0031224D">
              <w:rPr>
                <w:lang w:val="es-ES"/>
              </w:rPr>
              <w:t>.</w:t>
            </w:r>
          </w:p>
        </w:tc>
        <w:tc>
          <w:tcPr>
            <w:tcW w:w="785" w:type="dxa"/>
          </w:tcPr>
          <w:p w:rsidR="00714F33" w:rsidRPr="0031224D" w:rsidRDefault="00714F33" w:rsidP="00814305">
            <w:pPr>
              <w:spacing w:line="240" w:lineRule="auto"/>
              <w:jc w:val="center"/>
              <w:rPr>
                <w:color w:val="000000"/>
              </w:rPr>
            </w:pPr>
          </w:p>
        </w:tc>
        <w:tc>
          <w:tcPr>
            <w:tcW w:w="785" w:type="dxa"/>
          </w:tcPr>
          <w:p w:rsidR="00714F33" w:rsidRPr="0031224D" w:rsidRDefault="00714F33" w:rsidP="00814305">
            <w:pPr>
              <w:spacing w:line="240" w:lineRule="auto"/>
              <w:jc w:val="center"/>
              <w:rPr>
                <w:color w:val="000000"/>
              </w:rPr>
            </w:pPr>
          </w:p>
        </w:tc>
        <w:tc>
          <w:tcPr>
            <w:tcW w:w="881" w:type="dxa"/>
          </w:tcPr>
          <w:p w:rsidR="00714F33" w:rsidRPr="0031224D" w:rsidRDefault="00714F33" w:rsidP="00814305">
            <w:pPr>
              <w:spacing w:line="240" w:lineRule="auto"/>
              <w:jc w:val="center"/>
              <w:rPr>
                <w:color w:val="000000"/>
              </w:rPr>
            </w:pPr>
          </w:p>
        </w:tc>
        <w:tc>
          <w:tcPr>
            <w:tcW w:w="1682" w:type="dxa"/>
          </w:tcPr>
          <w:p w:rsidR="00714F33" w:rsidRPr="0031224D" w:rsidRDefault="00714F33" w:rsidP="00814305">
            <w:pPr>
              <w:spacing w:line="240" w:lineRule="auto"/>
              <w:rPr>
                <w:color w:val="000000"/>
              </w:rPr>
            </w:pPr>
          </w:p>
        </w:tc>
        <w:tc>
          <w:tcPr>
            <w:tcW w:w="1842" w:type="dxa"/>
          </w:tcPr>
          <w:p w:rsidR="00714F33" w:rsidRPr="0031224D" w:rsidRDefault="00714F33" w:rsidP="00814305">
            <w:pPr>
              <w:spacing w:line="240" w:lineRule="auto"/>
              <w:rPr>
                <w:color w:val="000000"/>
              </w:rPr>
            </w:pPr>
          </w:p>
        </w:tc>
      </w:tr>
      <w:tr w:rsidR="00714F33" w:rsidRPr="0031224D" w:rsidTr="001E3EC7">
        <w:tc>
          <w:tcPr>
            <w:tcW w:w="3124" w:type="dxa"/>
            <w:gridSpan w:val="2"/>
          </w:tcPr>
          <w:p w:rsidR="00714F33" w:rsidRPr="0031224D" w:rsidRDefault="00714F33" w:rsidP="00814305">
            <w:pPr>
              <w:spacing w:line="240" w:lineRule="auto"/>
              <w:rPr>
                <w:color w:val="000000"/>
              </w:rPr>
            </w:pPr>
          </w:p>
          <w:p w:rsidR="00714F33" w:rsidRPr="0031224D" w:rsidRDefault="00714F33" w:rsidP="00814305">
            <w:pPr>
              <w:spacing w:line="240" w:lineRule="auto"/>
              <w:jc w:val="center"/>
              <w:rPr>
                <w:b/>
                <w:color w:val="000000"/>
              </w:rPr>
            </w:pPr>
            <w:r w:rsidRPr="0031224D">
              <w:rPr>
                <w:b/>
                <w:color w:val="000000"/>
              </w:rPr>
              <w:t>Jumlah</w:t>
            </w:r>
          </w:p>
          <w:p w:rsidR="00714F33" w:rsidRPr="0031224D" w:rsidRDefault="00714F33" w:rsidP="00814305">
            <w:pPr>
              <w:spacing w:line="240" w:lineRule="auto"/>
              <w:rPr>
                <w:color w:val="000000"/>
              </w:rPr>
            </w:pPr>
          </w:p>
        </w:tc>
        <w:tc>
          <w:tcPr>
            <w:tcW w:w="785" w:type="dxa"/>
            <w:vAlign w:val="center"/>
          </w:tcPr>
          <w:p w:rsidR="00714F33" w:rsidRPr="0031224D" w:rsidRDefault="00714F33" w:rsidP="00814305">
            <w:pPr>
              <w:spacing w:line="240" w:lineRule="auto"/>
              <w:jc w:val="center"/>
              <w:rPr>
                <w:color w:val="000000"/>
              </w:rPr>
            </w:pPr>
          </w:p>
        </w:tc>
        <w:tc>
          <w:tcPr>
            <w:tcW w:w="785" w:type="dxa"/>
            <w:vAlign w:val="center"/>
          </w:tcPr>
          <w:p w:rsidR="00714F33" w:rsidRPr="0031224D" w:rsidRDefault="00714F33" w:rsidP="00814305">
            <w:pPr>
              <w:spacing w:line="240" w:lineRule="auto"/>
              <w:jc w:val="center"/>
              <w:rPr>
                <w:color w:val="000000"/>
              </w:rPr>
            </w:pPr>
          </w:p>
        </w:tc>
        <w:tc>
          <w:tcPr>
            <w:tcW w:w="881" w:type="dxa"/>
            <w:vAlign w:val="center"/>
          </w:tcPr>
          <w:p w:rsidR="00714F33" w:rsidRPr="0031224D" w:rsidRDefault="00714F33" w:rsidP="00814305">
            <w:pPr>
              <w:spacing w:line="240" w:lineRule="auto"/>
              <w:jc w:val="center"/>
              <w:rPr>
                <w:color w:val="000000"/>
              </w:rPr>
            </w:pPr>
          </w:p>
        </w:tc>
        <w:tc>
          <w:tcPr>
            <w:tcW w:w="1682" w:type="dxa"/>
            <w:shd w:val="diagStripe" w:color="auto" w:fill="auto"/>
          </w:tcPr>
          <w:p w:rsidR="00714F33" w:rsidRPr="0031224D" w:rsidRDefault="00714F33" w:rsidP="00814305">
            <w:pPr>
              <w:spacing w:line="240" w:lineRule="auto"/>
              <w:rPr>
                <w:color w:val="000000"/>
              </w:rPr>
            </w:pPr>
          </w:p>
        </w:tc>
        <w:tc>
          <w:tcPr>
            <w:tcW w:w="1842" w:type="dxa"/>
            <w:shd w:val="diagStripe" w:color="auto" w:fill="auto"/>
          </w:tcPr>
          <w:p w:rsidR="00714F33" w:rsidRPr="0031224D" w:rsidRDefault="00714F33" w:rsidP="00814305">
            <w:pPr>
              <w:spacing w:line="240" w:lineRule="auto"/>
              <w:rPr>
                <w:color w:val="000000"/>
              </w:rPr>
            </w:pPr>
          </w:p>
        </w:tc>
      </w:tr>
    </w:tbl>
    <w:p w:rsidR="00714F33" w:rsidRPr="0031224D" w:rsidRDefault="00714F33" w:rsidP="00714F33">
      <w:pPr>
        <w:spacing w:line="240" w:lineRule="auto"/>
        <w:rPr>
          <w:color w:val="000000"/>
        </w:rPr>
      </w:pPr>
      <w:r w:rsidRPr="0031224D">
        <w:rPr>
          <w:color w:val="000000"/>
        </w:rPr>
        <w:t>Catatan: *skor 1 - 4</w:t>
      </w:r>
    </w:p>
    <w:p w:rsidR="00714F33" w:rsidRPr="0031224D" w:rsidRDefault="00714F33" w:rsidP="00714F33">
      <w:pPr>
        <w:spacing w:line="240" w:lineRule="auto"/>
        <w:rPr>
          <w:color w:val="000000"/>
        </w:rPr>
      </w:pPr>
    </w:p>
    <w:p w:rsidR="00714F33" w:rsidRPr="0031224D" w:rsidRDefault="00665CCF" w:rsidP="00714F33">
      <w:pPr>
        <w:spacing w:line="240" w:lineRule="auto"/>
        <w:rPr>
          <w:color w:val="000000"/>
          <w:lang w:val="id-ID"/>
        </w:rPr>
      </w:pP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t xml:space="preserve">      …………, …..-……- 20</w:t>
      </w:r>
      <w:r w:rsidRPr="0031224D">
        <w:rPr>
          <w:color w:val="000000"/>
          <w:lang w:val="id-ID"/>
        </w:rPr>
        <w:t>13</w:t>
      </w:r>
    </w:p>
    <w:p w:rsidR="00714F33" w:rsidRPr="0031224D" w:rsidRDefault="00714F33" w:rsidP="00714F33">
      <w:pPr>
        <w:spacing w:line="240" w:lineRule="auto"/>
        <w:rPr>
          <w:color w:val="000000"/>
        </w:rPr>
      </w:pPr>
    </w:p>
    <w:p w:rsidR="00714F33" w:rsidRPr="0031224D" w:rsidRDefault="00714F33" w:rsidP="00714F33">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714F33" w:rsidRPr="0031224D" w:rsidTr="00814305">
        <w:tc>
          <w:tcPr>
            <w:tcW w:w="1998" w:type="dxa"/>
          </w:tcPr>
          <w:p w:rsidR="00714F33" w:rsidRPr="0031224D" w:rsidRDefault="00714F33" w:rsidP="00814305">
            <w:pPr>
              <w:spacing w:line="240" w:lineRule="auto"/>
              <w:rPr>
                <w:color w:val="000000"/>
              </w:rPr>
            </w:pPr>
            <w:r w:rsidRPr="0031224D">
              <w:rPr>
                <w:color w:val="000000"/>
              </w:rPr>
              <w:t>Nama Asesor-1:</w:t>
            </w:r>
          </w:p>
          <w:p w:rsidR="00714F33" w:rsidRPr="0031224D" w:rsidRDefault="00714F33" w:rsidP="00814305">
            <w:pPr>
              <w:spacing w:line="240" w:lineRule="auto"/>
              <w:rPr>
                <w:color w:val="000000"/>
              </w:rPr>
            </w:pPr>
          </w:p>
          <w:p w:rsidR="00714F33" w:rsidRPr="0031224D" w:rsidRDefault="00714F33" w:rsidP="00814305">
            <w:pPr>
              <w:spacing w:line="240" w:lineRule="auto"/>
              <w:rPr>
                <w:color w:val="000000"/>
              </w:rPr>
            </w:pPr>
          </w:p>
        </w:tc>
        <w:tc>
          <w:tcPr>
            <w:tcW w:w="2666" w:type="dxa"/>
          </w:tcPr>
          <w:p w:rsidR="00714F33" w:rsidRPr="0031224D" w:rsidRDefault="00714F33" w:rsidP="00814305">
            <w:pPr>
              <w:spacing w:line="240" w:lineRule="auto"/>
              <w:rPr>
                <w:color w:val="000000"/>
              </w:rPr>
            </w:pPr>
          </w:p>
        </w:tc>
        <w:tc>
          <w:tcPr>
            <w:tcW w:w="236" w:type="dxa"/>
          </w:tcPr>
          <w:p w:rsidR="00714F33" w:rsidRPr="0031224D" w:rsidRDefault="00714F33" w:rsidP="00814305">
            <w:pPr>
              <w:spacing w:line="240" w:lineRule="auto"/>
              <w:rPr>
                <w:color w:val="000000"/>
              </w:rPr>
            </w:pPr>
          </w:p>
        </w:tc>
        <w:tc>
          <w:tcPr>
            <w:tcW w:w="2145" w:type="dxa"/>
          </w:tcPr>
          <w:p w:rsidR="00714F33" w:rsidRPr="0031224D" w:rsidRDefault="00714F33" w:rsidP="00814305">
            <w:pPr>
              <w:spacing w:line="240" w:lineRule="auto"/>
              <w:rPr>
                <w:color w:val="000000"/>
              </w:rPr>
            </w:pPr>
            <w:r w:rsidRPr="0031224D">
              <w:rPr>
                <w:color w:val="000000"/>
              </w:rPr>
              <w:t>Nama Asesor-2:</w:t>
            </w:r>
          </w:p>
        </w:tc>
        <w:tc>
          <w:tcPr>
            <w:tcW w:w="2659" w:type="dxa"/>
          </w:tcPr>
          <w:p w:rsidR="00714F33" w:rsidRPr="0031224D" w:rsidRDefault="00714F33" w:rsidP="00814305">
            <w:pPr>
              <w:spacing w:line="240" w:lineRule="auto"/>
              <w:rPr>
                <w:color w:val="000000"/>
              </w:rPr>
            </w:pPr>
          </w:p>
        </w:tc>
      </w:tr>
      <w:tr w:rsidR="00714F33" w:rsidRPr="0031224D" w:rsidTr="00814305">
        <w:tc>
          <w:tcPr>
            <w:tcW w:w="1998" w:type="dxa"/>
          </w:tcPr>
          <w:p w:rsidR="00714F33" w:rsidRPr="0031224D" w:rsidRDefault="00714F33" w:rsidP="00814305">
            <w:pPr>
              <w:spacing w:line="240" w:lineRule="auto"/>
              <w:rPr>
                <w:color w:val="000000"/>
              </w:rPr>
            </w:pPr>
            <w:r w:rsidRPr="0031224D">
              <w:rPr>
                <w:color w:val="000000"/>
              </w:rPr>
              <w:t>Tanda Tangan :</w:t>
            </w:r>
          </w:p>
          <w:p w:rsidR="00714F33" w:rsidRPr="0031224D" w:rsidRDefault="00714F33" w:rsidP="00814305">
            <w:pPr>
              <w:spacing w:line="240" w:lineRule="auto"/>
              <w:rPr>
                <w:color w:val="000000"/>
              </w:rPr>
            </w:pPr>
          </w:p>
        </w:tc>
        <w:tc>
          <w:tcPr>
            <w:tcW w:w="2666" w:type="dxa"/>
          </w:tcPr>
          <w:p w:rsidR="00714F33" w:rsidRPr="0031224D" w:rsidRDefault="00714F33" w:rsidP="00814305">
            <w:pPr>
              <w:spacing w:line="240" w:lineRule="auto"/>
              <w:rPr>
                <w:color w:val="000000"/>
              </w:rPr>
            </w:pPr>
          </w:p>
        </w:tc>
        <w:tc>
          <w:tcPr>
            <w:tcW w:w="236" w:type="dxa"/>
          </w:tcPr>
          <w:p w:rsidR="00714F33" w:rsidRPr="0031224D" w:rsidRDefault="00714F33" w:rsidP="00814305">
            <w:pPr>
              <w:spacing w:line="240" w:lineRule="auto"/>
              <w:rPr>
                <w:color w:val="000000"/>
              </w:rPr>
            </w:pPr>
          </w:p>
        </w:tc>
        <w:tc>
          <w:tcPr>
            <w:tcW w:w="2145" w:type="dxa"/>
          </w:tcPr>
          <w:p w:rsidR="00714F33" w:rsidRPr="0031224D" w:rsidRDefault="00714F33" w:rsidP="00814305">
            <w:pPr>
              <w:spacing w:line="240" w:lineRule="auto"/>
              <w:rPr>
                <w:color w:val="000000"/>
              </w:rPr>
            </w:pPr>
            <w:r w:rsidRPr="0031224D">
              <w:rPr>
                <w:color w:val="000000"/>
              </w:rPr>
              <w:t>Tanda Tangan :</w:t>
            </w:r>
          </w:p>
        </w:tc>
        <w:tc>
          <w:tcPr>
            <w:tcW w:w="2659" w:type="dxa"/>
          </w:tcPr>
          <w:p w:rsidR="00714F33" w:rsidRPr="0031224D" w:rsidRDefault="00714F33" w:rsidP="00814305">
            <w:pPr>
              <w:spacing w:line="240" w:lineRule="auto"/>
              <w:rPr>
                <w:color w:val="000000"/>
              </w:rPr>
            </w:pPr>
          </w:p>
        </w:tc>
      </w:tr>
    </w:tbl>
    <w:p w:rsidR="00714F33" w:rsidRPr="0031224D" w:rsidRDefault="00714F33" w:rsidP="00714F33">
      <w:pPr>
        <w:spacing w:line="240" w:lineRule="auto"/>
        <w:rPr>
          <w:color w:val="000000"/>
        </w:rPr>
      </w:pPr>
    </w:p>
    <w:p w:rsidR="00714F33" w:rsidRPr="0031224D" w:rsidRDefault="00714F33" w:rsidP="00714F33">
      <w:pPr>
        <w:spacing w:line="240" w:lineRule="auto"/>
        <w:jc w:val="left"/>
        <w:rPr>
          <w:color w:val="000000"/>
        </w:rPr>
      </w:pPr>
      <w:r w:rsidRPr="0031224D">
        <w:rPr>
          <w:color w:val="000000"/>
        </w:rPr>
        <w:br w:type="page"/>
      </w:r>
    </w:p>
    <w:p w:rsidR="00714F33" w:rsidRPr="0031224D" w:rsidRDefault="00714F33" w:rsidP="00714F33">
      <w:pPr>
        <w:spacing w:line="240" w:lineRule="auto"/>
        <w:ind w:left="1350" w:hanging="1350"/>
        <w:jc w:val="left"/>
        <w:rPr>
          <w:b/>
          <w:lang w:val="id-ID"/>
        </w:rPr>
      </w:pPr>
      <w:r w:rsidRPr="0031224D">
        <w:rPr>
          <w:b/>
          <w:lang w:val="nb-NO"/>
        </w:rPr>
        <w:lastRenderedPageBreak/>
        <w:t>FORMAT 8. LA</w:t>
      </w:r>
      <w:r w:rsidR="00363A37" w:rsidRPr="0031224D">
        <w:rPr>
          <w:b/>
          <w:lang w:val="nb-NO"/>
        </w:rPr>
        <w:t>PORAN PENILAIAN AKHIR BORANG</w:t>
      </w:r>
      <w:r w:rsidRPr="0031224D">
        <w:rPr>
          <w:b/>
          <w:lang w:val="nb-NO"/>
        </w:rPr>
        <w:t xml:space="preserve"> FAKULTAS/</w:t>
      </w:r>
      <w:r w:rsidR="004941CA" w:rsidRPr="0031224D">
        <w:rPr>
          <w:b/>
          <w:lang w:val="id-ID"/>
        </w:rPr>
        <w:t>UNIT PENGELOLA PROGRAM STUDI</w:t>
      </w:r>
    </w:p>
    <w:p w:rsidR="00714F33" w:rsidRPr="0031224D"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RPr="0031224D" w:rsidTr="00814305">
        <w:trPr>
          <w:trHeight w:val="432"/>
        </w:trPr>
        <w:tc>
          <w:tcPr>
            <w:tcW w:w="3528" w:type="dxa"/>
            <w:vAlign w:val="center"/>
          </w:tcPr>
          <w:p w:rsidR="00714F33" w:rsidRPr="0031224D" w:rsidRDefault="00714F33" w:rsidP="00814305">
            <w:pPr>
              <w:spacing w:line="240" w:lineRule="auto"/>
              <w:jc w:val="left"/>
              <w:rPr>
                <w:color w:val="000000"/>
              </w:rPr>
            </w:pPr>
            <w:r w:rsidRPr="0031224D">
              <w:rPr>
                <w:color w:val="000000"/>
              </w:rPr>
              <w:t>Nama Perguruan Tinggi</w:t>
            </w:r>
          </w:p>
        </w:tc>
        <w:tc>
          <w:tcPr>
            <w:tcW w:w="283" w:type="dxa"/>
          </w:tcPr>
          <w:p w:rsidR="00714F33" w:rsidRPr="0031224D" w:rsidRDefault="00714F33" w:rsidP="00814305">
            <w:pPr>
              <w:spacing w:line="240" w:lineRule="auto"/>
              <w:rPr>
                <w:color w:val="000000"/>
              </w:rPr>
            </w:pPr>
            <w:r w:rsidRPr="0031224D">
              <w:rPr>
                <w:color w:val="000000"/>
              </w:rPr>
              <w:t>:</w:t>
            </w:r>
          </w:p>
        </w:tc>
        <w:tc>
          <w:tcPr>
            <w:tcW w:w="5387" w:type="dxa"/>
            <w:tcBorders>
              <w:bottom w:val="single" w:sz="4" w:space="0" w:color="auto"/>
            </w:tcBorders>
          </w:tcPr>
          <w:p w:rsidR="00714F33" w:rsidRPr="0031224D" w:rsidRDefault="00714F33" w:rsidP="00814305">
            <w:pPr>
              <w:spacing w:line="240" w:lineRule="auto"/>
              <w:rPr>
                <w:color w:val="000000"/>
              </w:rPr>
            </w:pPr>
          </w:p>
        </w:tc>
      </w:tr>
      <w:tr w:rsidR="00714F33" w:rsidRPr="0031224D" w:rsidTr="00814305">
        <w:trPr>
          <w:trHeight w:val="432"/>
        </w:trPr>
        <w:tc>
          <w:tcPr>
            <w:tcW w:w="3528" w:type="dxa"/>
            <w:vAlign w:val="center"/>
          </w:tcPr>
          <w:p w:rsidR="00714F33" w:rsidRPr="007B132B" w:rsidRDefault="00714F33" w:rsidP="00814305">
            <w:pPr>
              <w:spacing w:line="240" w:lineRule="auto"/>
              <w:jc w:val="left"/>
              <w:rPr>
                <w:color w:val="000000"/>
              </w:rPr>
            </w:pPr>
            <w:r w:rsidRPr="0031224D">
              <w:rPr>
                <w:color w:val="000000"/>
              </w:rPr>
              <w:t xml:space="preserve">Nama </w:t>
            </w:r>
            <w:r w:rsidR="007B132B">
              <w:rPr>
                <w:color w:val="000000"/>
              </w:rPr>
              <w:t>UPPSKH</w:t>
            </w:r>
          </w:p>
        </w:tc>
        <w:tc>
          <w:tcPr>
            <w:tcW w:w="283" w:type="dxa"/>
          </w:tcPr>
          <w:p w:rsidR="00714F33" w:rsidRPr="0031224D" w:rsidRDefault="00714F33" w:rsidP="00814305">
            <w:pPr>
              <w:spacing w:line="240" w:lineRule="auto"/>
              <w:rPr>
                <w:color w:val="000000"/>
              </w:rPr>
            </w:pPr>
            <w:r w:rsidRPr="0031224D">
              <w:rPr>
                <w:color w:val="000000"/>
              </w:rPr>
              <w:t>:</w:t>
            </w:r>
          </w:p>
        </w:tc>
        <w:tc>
          <w:tcPr>
            <w:tcW w:w="5387" w:type="dxa"/>
            <w:tcBorders>
              <w:bottom w:val="single" w:sz="4" w:space="0" w:color="auto"/>
            </w:tcBorders>
          </w:tcPr>
          <w:p w:rsidR="00714F33" w:rsidRPr="0031224D" w:rsidRDefault="00714F33" w:rsidP="00814305">
            <w:pPr>
              <w:spacing w:line="240" w:lineRule="auto"/>
              <w:rPr>
                <w:color w:val="000000"/>
              </w:rPr>
            </w:pPr>
          </w:p>
        </w:tc>
      </w:tr>
      <w:tr w:rsidR="00714F33" w:rsidRPr="0031224D" w:rsidTr="00814305">
        <w:trPr>
          <w:trHeight w:val="432"/>
        </w:trPr>
        <w:tc>
          <w:tcPr>
            <w:tcW w:w="3528" w:type="dxa"/>
          </w:tcPr>
          <w:p w:rsidR="00714F33" w:rsidRPr="0031224D" w:rsidRDefault="00714F33" w:rsidP="00814305">
            <w:pPr>
              <w:spacing w:line="240" w:lineRule="auto"/>
              <w:rPr>
                <w:color w:val="000000"/>
              </w:rPr>
            </w:pPr>
            <w:r w:rsidRPr="0031224D">
              <w:rPr>
                <w:color w:val="000000"/>
              </w:rPr>
              <w:t>Nama Program Studi</w:t>
            </w:r>
          </w:p>
        </w:tc>
        <w:tc>
          <w:tcPr>
            <w:tcW w:w="283" w:type="dxa"/>
          </w:tcPr>
          <w:p w:rsidR="00714F33" w:rsidRPr="0031224D" w:rsidRDefault="00714F33" w:rsidP="00814305">
            <w:pPr>
              <w:spacing w:line="240" w:lineRule="auto"/>
              <w:rPr>
                <w:color w:val="000000"/>
              </w:rPr>
            </w:pPr>
            <w:r w:rsidRPr="0031224D">
              <w:rPr>
                <w:color w:val="000000"/>
              </w:rPr>
              <w:t>:</w:t>
            </w:r>
          </w:p>
        </w:tc>
        <w:tc>
          <w:tcPr>
            <w:tcW w:w="5387" w:type="dxa"/>
            <w:tcBorders>
              <w:top w:val="single" w:sz="4" w:space="0" w:color="auto"/>
              <w:bottom w:val="single" w:sz="4" w:space="0" w:color="auto"/>
            </w:tcBorders>
          </w:tcPr>
          <w:p w:rsidR="00714F33" w:rsidRPr="0031224D" w:rsidRDefault="00714F33" w:rsidP="00814305">
            <w:pPr>
              <w:spacing w:line="240" w:lineRule="auto"/>
              <w:rPr>
                <w:color w:val="000000"/>
              </w:rPr>
            </w:pPr>
          </w:p>
        </w:tc>
      </w:tr>
      <w:tr w:rsidR="00674115" w:rsidRPr="0031224D" w:rsidTr="00670945">
        <w:trPr>
          <w:trHeight w:val="432"/>
        </w:trPr>
        <w:tc>
          <w:tcPr>
            <w:tcW w:w="3528" w:type="dxa"/>
          </w:tcPr>
          <w:p w:rsidR="00674115" w:rsidRPr="00674115" w:rsidRDefault="00674115" w:rsidP="00670945">
            <w:pPr>
              <w:spacing w:line="240" w:lineRule="auto"/>
              <w:rPr>
                <w:color w:val="000000"/>
                <w:lang w:val="id-ID"/>
              </w:rPr>
            </w:pPr>
            <w:r>
              <w:rPr>
                <w:color w:val="000000"/>
                <w:lang w:val="id-ID"/>
              </w:rPr>
              <w:t>Jenjang Pendidikan</w:t>
            </w:r>
          </w:p>
        </w:tc>
        <w:tc>
          <w:tcPr>
            <w:tcW w:w="283" w:type="dxa"/>
          </w:tcPr>
          <w:p w:rsidR="00674115" w:rsidRPr="0031224D" w:rsidRDefault="00674115" w:rsidP="00670945">
            <w:pPr>
              <w:spacing w:line="240" w:lineRule="auto"/>
              <w:rPr>
                <w:color w:val="000000"/>
              </w:rPr>
            </w:pPr>
          </w:p>
        </w:tc>
        <w:tc>
          <w:tcPr>
            <w:tcW w:w="5387" w:type="dxa"/>
            <w:tcBorders>
              <w:top w:val="single" w:sz="4" w:space="0" w:color="auto"/>
              <w:bottom w:val="single" w:sz="4" w:space="0" w:color="auto"/>
            </w:tcBorders>
          </w:tcPr>
          <w:p w:rsidR="00674115" w:rsidRPr="0031224D" w:rsidRDefault="00674115" w:rsidP="00670945">
            <w:pPr>
              <w:spacing w:line="240" w:lineRule="auto"/>
              <w:rPr>
                <w:color w:val="000000"/>
                <w:lang w:val="id-ID"/>
              </w:rPr>
            </w:pPr>
            <w:r>
              <w:rPr>
                <w:color w:val="000000"/>
                <w:lang w:val="id-ID"/>
              </w:rPr>
              <w:t xml:space="preserve">Akademikl dan Profesi </w:t>
            </w:r>
            <w:r w:rsidRPr="00674115">
              <w:rPr>
                <w:color w:val="000000"/>
                <w:vertAlign w:val="superscript"/>
                <w:lang w:val="id-ID"/>
              </w:rPr>
              <w:t>*)</w:t>
            </w:r>
          </w:p>
        </w:tc>
      </w:tr>
      <w:tr w:rsidR="007B132B" w:rsidRPr="0031224D" w:rsidTr="00814305">
        <w:trPr>
          <w:trHeight w:val="432"/>
        </w:trPr>
        <w:tc>
          <w:tcPr>
            <w:tcW w:w="3528" w:type="dxa"/>
          </w:tcPr>
          <w:p w:rsidR="007B132B" w:rsidRPr="0031224D" w:rsidRDefault="007B132B" w:rsidP="00814305">
            <w:pPr>
              <w:spacing w:line="240" w:lineRule="auto"/>
              <w:rPr>
                <w:color w:val="000000"/>
              </w:rPr>
            </w:pPr>
            <w:r>
              <w:rPr>
                <w:color w:val="000000"/>
              </w:rPr>
              <w:t>Kode Panel</w:t>
            </w:r>
          </w:p>
        </w:tc>
        <w:tc>
          <w:tcPr>
            <w:tcW w:w="283" w:type="dxa"/>
          </w:tcPr>
          <w:p w:rsidR="007B132B" w:rsidRPr="0031224D" w:rsidRDefault="007B132B" w:rsidP="00814305">
            <w:pPr>
              <w:spacing w:line="240" w:lineRule="auto"/>
              <w:rPr>
                <w:color w:val="000000"/>
              </w:rPr>
            </w:pPr>
            <w:r>
              <w:rPr>
                <w:color w:val="000000"/>
              </w:rPr>
              <w:t>:</w:t>
            </w:r>
          </w:p>
        </w:tc>
        <w:tc>
          <w:tcPr>
            <w:tcW w:w="5387" w:type="dxa"/>
            <w:tcBorders>
              <w:top w:val="single" w:sz="4" w:space="0" w:color="auto"/>
              <w:bottom w:val="single" w:sz="4" w:space="0" w:color="auto"/>
            </w:tcBorders>
          </w:tcPr>
          <w:p w:rsidR="007B132B" w:rsidRPr="0031224D" w:rsidRDefault="007B132B" w:rsidP="00814305">
            <w:pPr>
              <w:spacing w:line="240" w:lineRule="auto"/>
              <w:rPr>
                <w:color w:val="000000"/>
              </w:rPr>
            </w:pPr>
          </w:p>
        </w:tc>
      </w:tr>
    </w:tbl>
    <w:p w:rsidR="00714F33" w:rsidRPr="0031224D" w:rsidRDefault="00714F33" w:rsidP="00714F33">
      <w:pPr>
        <w:spacing w:line="240" w:lineRule="auto"/>
        <w:rPr>
          <w:color w:val="000000"/>
        </w:rPr>
      </w:pPr>
    </w:p>
    <w:p w:rsidR="00714F33" w:rsidRPr="0031224D" w:rsidRDefault="00714F33" w:rsidP="00714F33">
      <w:pPr>
        <w:spacing w:line="240" w:lineRule="auto"/>
        <w:rPr>
          <w:color w:val="000000"/>
        </w:rPr>
      </w:pPr>
      <w:proofErr w:type="gramStart"/>
      <w:r w:rsidRPr="0031224D">
        <w:rPr>
          <w:color w:val="000000"/>
        </w:rPr>
        <w:t>Berdasarkan hasil asesmen lapangan, penilaian untuk setiap butir, dasar penilaian, dan rekomendas</w:t>
      </w:r>
      <w:r w:rsidR="007B132B">
        <w:rPr>
          <w:color w:val="000000"/>
        </w:rPr>
        <w:t>i pembinaan disajikan pada tabel</w:t>
      </w:r>
      <w:r w:rsidRPr="0031224D">
        <w:rPr>
          <w:color w:val="000000"/>
        </w:rPr>
        <w:t xml:space="preserve"> berikut.</w:t>
      </w:r>
      <w:proofErr w:type="gramEnd"/>
    </w:p>
    <w:p w:rsidR="00714F33" w:rsidRPr="0031224D" w:rsidRDefault="00714F33" w:rsidP="00714F33">
      <w:pPr>
        <w:spacing w:line="240" w:lineRule="auto"/>
        <w:rPr>
          <w:color w:val="00000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1210"/>
        <w:gridCol w:w="793"/>
        <w:gridCol w:w="793"/>
        <w:gridCol w:w="886"/>
        <w:gridCol w:w="2945"/>
        <w:gridCol w:w="1842"/>
      </w:tblGrid>
      <w:tr w:rsidR="00714F33" w:rsidRPr="0031224D" w:rsidTr="006713B4">
        <w:trPr>
          <w:tblHeader/>
        </w:trPr>
        <w:tc>
          <w:tcPr>
            <w:tcW w:w="603" w:type="dxa"/>
            <w:vMerge w:val="restart"/>
            <w:vAlign w:val="center"/>
          </w:tcPr>
          <w:p w:rsidR="00714F33" w:rsidRPr="0031224D" w:rsidRDefault="00714F33" w:rsidP="00814305">
            <w:pPr>
              <w:spacing w:line="240" w:lineRule="auto"/>
              <w:jc w:val="center"/>
              <w:rPr>
                <w:b/>
                <w:color w:val="000000"/>
              </w:rPr>
            </w:pPr>
            <w:r w:rsidRPr="0031224D">
              <w:rPr>
                <w:b/>
                <w:color w:val="000000"/>
              </w:rPr>
              <w:t>No.</w:t>
            </w:r>
          </w:p>
        </w:tc>
        <w:tc>
          <w:tcPr>
            <w:tcW w:w="1210" w:type="dxa"/>
            <w:vMerge w:val="restart"/>
            <w:vAlign w:val="center"/>
          </w:tcPr>
          <w:p w:rsidR="00714F33" w:rsidRPr="0031224D" w:rsidRDefault="00714F33" w:rsidP="00814305">
            <w:pPr>
              <w:spacing w:line="240" w:lineRule="auto"/>
              <w:jc w:val="center"/>
              <w:rPr>
                <w:b/>
                <w:color w:val="000000"/>
              </w:rPr>
            </w:pPr>
            <w:r w:rsidRPr="0031224D">
              <w:rPr>
                <w:b/>
                <w:color w:val="000000"/>
              </w:rPr>
              <w:t>No.Butir</w:t>
            </w:r>
          </w:p>
        </w:tc>
        <w:tc>
          <w:tcPr>
            <w:tcW w:w="2472" w:type="dxa"/>
            <w:gridSpan w:val="3"/>
            <w:vAlign w:val="center"/>
          </w:tcPr>
          <w:p w:rsidR="00714F33" w:rsidRPr="0031224D" w:rsidRDefault="00714F33" w:rsidP="00814305">
            <w:pPr>
              <w:spacing w:line="240" w:lineRule="auto"/>
              <w:jc w:val="center"/>
              <w:rPr>
                <w:b/>
                <w:color w:val="000000"/>
              </w:rPr>
            </w:pPr>
            <w:r w:rsidRPr="0031224D">
              <w:rPr>
                <w:b/>
                <w:color w:val="000000"/>
              </w:rPr>
              <w:t>Penilaian*</w:t>
            </w:r>
          </w:p>
        </w:tc>
        <w:tc>
          <w:tcPr>
            <w:tcW w:w="2945" w:type="dxa"/>
            <w:vMerge w:val="restart"/>
            <w:vAlign w:val="center"/>
          </w:tcPr>
          <w:p w:rsidR="00714F33" w:rsidRPr="0031224D" w:rsidRDefault="00714F33" w:rsidP="00EC1263">
            <w:pPr>
              <w:spacing w:line="240" w:lineRule="auto"/>
              <w:jc w:val="center"/>
              <w:rPr>
                <w:b/>
                <w:color w:val="000000"/>
              </w:rPr>
            </w:pPr>
            <w:r w:rsidRPr="0031224D">
              <w:rPr>
                <w:b/>
                <w:color w:val="000000"/>
              </w:rPr>
              <w:t xml:space="preserve">Penjelasan/Dasar Penilaian yang Diperoleh dari Dokumen </w:t>
            </w:r>
            <w:r w:rsidR="00EC1263">
              <w:rPr>
                <w:b/>
                <w:color w:val="000000"/>
              </w:rPr>
              <w:t>Borang</w:t>
            </w:r>
            <w:r w:rsidRPr="0031224D">
              <w:rPr>
                <w:b/>
                <w:color w:val="000000"/>
              </w:rPr>
              <w:t>, Wawancara, dan Observasi</w:t>
            </w:r>
          </w:p>
        </w:tc>
        <w:tc>
          <w:tcPr>
            <w:tcW w:w="1842" w:type="dxa"/>
            <w:vMerge w:val="restart"/>
            <w:vAlign w:val="center"/>
          </w:tcPr>
          <w:p w:rsidR="00714F33" w:rsidRPr="0031224D" w:rsidRDefault="00714F33" w:rsidP="00814305">
            <w:pPr>
              <w:spacing w:line="240" w:lineRule="auto"/>
              <w:jc w:val="center"/>
              <w:rPr>
                <w:b/>
                <w:color w:val="000000"/>
              </w:rPr>
            </w:pPr>
            <w:r w:rsidRPr="0031224D">
              <w:rPr>
                <w:b/>
                <w:color w:val="000000"/>
              </w:rPr>
              <w:t>Rekomendasi Pembinaan</w:t>
            </w:r>
          </w:p>
        </w:tc>
      </w:tr>
      <w:tr w:rsidR="00714F33" w:rsidRPr="0031224D" w:rsidTr="006713B4">
        <w:trPr>
          <w:tblHeader/>
        </w:trPr>
        <w:tc>
          <w:tcPr>
            <w:tcW w:w="603" w:type="dxa"/>
            <w:vMerge/>
            <w:tcBorders>
              <w:bottom w:val="single" w:sz="4" w:space="0" w:color="auto"/>
            </w:tcBorders>
          </w:tcPr>
          <w:p w:rsidR="00714F33" w:rsidRPr="0031224D" w:rsidRDefault="00714F33" w:rsidP="00814305">
            <w:pPr>
              <w:spacing w:line="240" w:lineRule="auto"/>
              <w:rPr>
                <w:color w:val="000000"/>
              </w:rPr>
            </w:pPr>
          </w:p>
        </w:tc>
        <w:tc>
          <w:tcPr>
            <w:tcW w:w="1210" w:type="dxa"/>
            <w:vMerge/>
            <w:tcBorders>
              <w:bottom w:val="single" w:sz="4" w:space="0" w:color="auto"/>
            </w:tcBorders>
          </w:tcPr>
          <w:p w:rsidR="00714F33" w:rsidRPr="0031224D" w:rsidRDefault="00714F33" w:rsidP="00814305">
            <w:pPr>
              <w:spacing w:line="240" w:lineRule="auto"/>
              <w:rPr>
                <w:color w:val="000000"/>
              </w:rPr>
            </w:pPr>
          </w:p>
        </w:tc>
        <w:tc>
          <w:tcPr>
            <w:tcW w:w="793" w:type="dxa"/>
            <w:tcBorders>
              <w:bottom w:val="single" w:sz="4" w:space="0" w:color="auto"/>
            </w:tcBorders>
            <w:vAlign w:val="center"/>
          </w:tcPr>
          <w:p w:rsidR="00714F33" w:rsidRPr="0031224D" w:rsidRDefault="00714F33" w:rsidP="00814305">
            <w:pPr>
              <w:spacing w:line="240" w:lineRule="auto"/>
              <w:jc w:val="center"/>
              <w:rPr>
                <w:b/>
                <w:color w:val="000000"/>
              </w:rPr>
            </w:pPr>
            <w:r w:rsidRPr="0031224D">
              <w:rPr>
                <w:b/>
                <w:color w:val="000000"/>
              </w:rPr>
              <w:t>Asr-1</w:t>
            </w:r>
          </w:p>
        </w:tc>
        <w:tc>
          <w:tcPr>
            <w:tcW w:w="793" w:type="dxa"/>
            <w:tcBorders>
              <w:bottom w:val="single" w:sz="4" w:space="0" w:color="auto"/>
            </w:tcBorders>
            <w:vAlign w:val="center"/>
          </w:tcPr>
          <w:p w:rsidR="00714F33" w:rsidRPr="0031224D" w:rsidRDefault="00714F33" w:rsidP="00814305">
            <w:pPr>
              <w:spacing w:line="240" w:lineRule="auto"/>
              <w:jc w:val="center"/>
              <w:rPr>
                <w:b/>
                <w:color w:val="000000"/>
              </w:rPr>
            </w:pPr>
            <w:r w:rsidRPr="0031224D">
              <w:rPr>
                <w:b/>
                <w:color w:val="000000"/>
              </w:rPr>
              <w:t>Asr-2</w:t>
            </w:r>
          </w:p>
        </w:tc>
        <w:tc>
          <w:tcPr>
            <w:tcW w:w="886" w:type="dxa"/>
            <w:tcBorders>
              <w:bottom w:val="single" w:sz="4" w:space="0" w:color="auto"/>
            </w:tcBorders>
            <w:vAlign w:val="center"/>
          </w:tcPr>
          <w:p w:rsidR="00714F33" w:rsidRPr="0031224D" w:rsidRDefault="00714F33" w:rsidP="00814305">
            <w:pPr>
              <w:spacing w:line="240" w:lineRule="auto"/>
              <w:jc w:val="center"/>
              <w:rPr>
                <w:b/>
                <w:color w:val="000000"/>
              </w:rPr>
            </w:pPr>
            <w:r w:rsidRPr="0031224D">
              <w:rPr>
                <w:b/>
                <w:color w:val="000000"/>
              </w:rPr>
              <w:t>Nilai Akhir</w:t>
            </w:r>
          </w:p>
        </w:tc>
        <w:tc>
          <w:tcPr>
            <w:tcW w:w="2945" w:type="dxa"/>
            <w:vMerge/>
            <w:tcBorders>
              <w:bottom w:val="single" w:sz="4" w:space="0" w:color="auto"/>
            </w:tcBorders>
          </w:tcPr>
          <w:p w:rsidR="00714F33" w:rsidRPr="0031224D" w:rsidRDefault="00714F33" w:rsidP="00814305">
            <w:pPr>
              <w:spacing w:line="240" w:lineRule="auto"/>
              <w:rPr>
                <w:color w:val="000000"/>
              </w:rPr>
            </w:pPr>
          </w:p>
        </w:tc>
        <w:tc>
          <w:tcPr>
            <w:tcW w:w="1842" w:type="dxa"/>
            <w:vMerge/>
            <w:tcBorders>
              <w:bottom w:val="single" w:sz="4" w:space="0" w:color="auto"/>
            </w:tcBorders>
          </w:tcPr>
          <w:p w:rsidR="00714F33" w:rsidRPr="0031224D" w:rsidRDefault="00714F33"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rPr>
                <w:color w:val="000000"/>
              </w:rPr>
            </w:pPr>
            <w:r w:rsidRPr="0031224D">
              <w:rPr>
                <w:color w:val="000000"/>
              </w:rPr>
              <w:t>1</w:t>
            </w:r>
          </w:p>
        </w:tc>
        <w:tc>
          <w:tcPr>
            <w:tcW w:w="1210" w:type="dxa"/>
            <w:shd w:val="clear" w:color="auto" w:fill="auto"/>
          </w:tcPr>
          <w:p w:rsidR="007B132B" w:rsidRPr="007B132B" w:rsidRDefault="007B132B" w:rsidP="001E23BD">
            <w:pPr>
              <w:jc w:val="center"/>
            </w:pPr>
            <w:r w:rsidRPr="007B132B">
              <w:t>1.1.1</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2</w:t>
            </w:r>
          </w:p>
        </w:tc>
        <w:tc>
          <w:tcPr>
            <w:tcW w:w="1210" w:type="dxa"/>
            <w:shd w:val="clear" w:color="auto" w:fill="auto"/>
          </w:tcPr>
          <w:p w:rsidR="007B132B" w:rsidRPr="007B132B" w:rsidRDefault="007B132B" w:rsidP="001E23BD">
            <w:pPr>
              <w:jc w:val="center"/>
            </w:pPr>
            <w:r w:rsidRPr="007B132B">
              <w:t>1.1.2</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3</w:t>
            </w:r>
          </w:p>
        </w:tc>
        <w:tc>
          <w:tcPr>
            <w:tcW w:w="1210" w:type="dxa"/>
            <w:shd w:val="clear" w:color="auto" w:fill="auto"/>
          </w:tcPr>
          <w:p w:rsidR="007B132B" w:rsidRPr="007B132B" w:rsidRDefault="007B132B" w:rsidP="001E23BD">
            <w:pPr>
              <w:jc w:val="center"/>
            </w:pPr>
            <w:r w:rsidRPr="007B132B">
              <w:t>1.2</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4</w:t>
            </w:r>
          </w:p>
        </w:tc>
        <w:tc>
          <w:tcPr>
            <w:tcW w:w="1210" w:type="dxa"/>
            <w:shd w:val="clear" w:color="auto" w:fill="auto"/>
          </w:tcPr>
          <w:p w:rsidR="007B132B" w:rsidRPr="007B132B" w:rsidRDefault="007B132B" w:rsidP="001E23BD">
            <w:pPr>
              <w:jc w:val="center"/>
            </w:pPr>
            <w:r w:rsidRPr="007B132B">
              <w:t>2.1</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5</w:t>
            </w:r>
          </w:p>
        </w:tc>
        <w:tc>
          <w:tcPr>
            <w:tcW w:w="1210" w:type="dxa"/>
            <w:shd w:val="clear" w:color="auto" w:fill="auto"/>
          </w:tcPr>
          <w:p w:rsidR="007B132B" w:rsidRPr="007B132B" w:rsidRDefault="007B132B" w:rsidP="001E23BD">
            <w:pPr>
              <w:jc w:val="center"/>
            </w:pPr>
            <w:r w:rsidRPr="007B132B">
              <w:t>2.2</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6</w:t>
            </w:r>
          </w:p>
        </w:tc>
        <w:tc>
          <w:tcPr>
            <w:tcW w:w="1210" w:type="dxa"/>
            <w:shd w:val="clear" w:color="auto" w:fill="auto"/>
          </w:tcPr>
          <w:p w:rsidR="007B132B" w:rsidRPr="007B132B" w:rsidRDefault="007B132B" w:rsidP="001E23BD">
            <w:pPr>
              <w:jc w:val="center"/>
            </w:pPr>
            <w:r w:rsidRPr="007B132B">
              <w:t>2.3</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7</w:t>
            </w:r>
          </w:p>
        </w:tc>
        <w:tc>
          <w:tcPr>
            <w:tcW w:w="1210" w:type="dxa"/>
            <w:shd w:val="clear" w:color="auto" w:fill="auto"/>
          </w:tcPr>
          <w:p w:rsidR="007B132B" w:rsidRPr="007B132B" w:rsidRDefault="007B132B" w:rsidP="001E23BD">
            <w:pPr>
              <w:jc w:val="center"/>
            </w:pPr>
            <w:r w:rsidRPr="007B132B">
              <w:t>2.4</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8</w:t>
            </w:r>
          </w:p>
        </w:tc>
        <w:tc>
          <w:tcPr>
            <w:tcW w:w="1210" w:type="dxa"/>
            <w:shd w:val="clear" w:color="auto" w:fill="auto"/>
          </w:tcPr>
          <w:p w:rsidR="007B132B" w:rsidRPr="007B132B" w:rsidRDefault="007B132B" w:rsidP="001E23BD">
            <w:pPr>
              <w:jc w:val="center"/>
            </w:pPr>
            <w:r w:rsidRPr="007B132B">
              <w:t>2.5.1.1</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9</w:t>
            </w:r>
          </w:p>
        </w:tc>
        <w:tc>
          <w:tcPr>
            <w:tcW w:w="1210" w:type="dxa"/>
            <w:shd w:val="clear" w:color="auto" w:fill="auto"/>
          </w:tcPr>
          <w:p w:rsidR="007B132B" w:rsidRPr="007B132B" w:rsidRDefault="007B132B" w:rsidP="001E23BD">
            <w:pPr>
              <w:jc w:val="center"/>
            </w:pPr>
            <w:r w:rsidRPr="007B132B">
              <w:t>2.5.1.2</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10</w:t>
            </w:r>
          </w:p>
        </w:tc>
        <w:tc>
          <w:tcPr>
            <w:tcW w:w="1210" w:type="dxa"/>
            <w:shd w:val="clear" w:color="auto" w:fill="auto"/>
          </w:tcPr>
          <w:p w:rsidR="007B132B" w:rsidRPr="007B132B" w:rsidRDefault="007B132B" w:rsidP="001E23BD">
            <w:pPr>
              <w:jc w:val="center"/>
            </w:pPr>
            <w:r w:rsidRPr="007B132B">
              <w:t>2.5.2</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11</w:t>
            </w:r>
          </w:p>
        </w:tc>
        <w:tc>
          <w:tcPr>
            <w:tcW w:w="1210" w:type="dxa"/>
            <w:shd w:val="clear" w:color="auto" w:fill="auto"/>
          </w:tcPr>
          <w:p w:rsidR="007B132B" w:rsidRPr="007B132B" w:rsidRDefault="007B132B" w:rsidP="001E23BD">
            <w:pPr>
              <w:jc w:val="center"/>
            </w:pPr>
            <w:r w:rsidRPr="007B132B">
              <w:t>3.1.1</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12</w:t>
            </w:r>
          </w:p>
        </w:tc>
        <w:tc>
          <w:tcPr>
            <w:tcW w:w="1210" w:type="dxa"/>
            <w:shd w:val="clear" w:color="auto" w:fill="auto"/>
          </w:tcPr>
          <w:p w:rsidR="007B132B" w:rsidRPr="007B132B" w:rsidRDefault="007B132B" w:rsidP="001E23BD">
            <w:pPr>
              <w:jc w:val="center"/>
            </w:pPr>
            <w:r w:rsidRPr="007B132B">
              <w:t>3.1.2.1</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13</w:t>
            </w:r>
          </w:p>
        </w:tc>
        <w:tc>
          <w:tcPr>
            <w:tcW w:w="1210" w:type="dxa"/>
            <w:shd w:val="clear" w:color="auto" w:fill="auto"/>
          </w:tcPr>
          <w:p w:rsidR="007B132B" w:rsidRPr="007B132B" w:rsidRDefault="007B132B" w:rsidP="001E23BD">
            <w:pPr>
              <w:jc w:val="center"/>
            </w:pPr>
            <w:r w:rsidRPr="007B132B">
              <w:t>3.1.2.2</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14</w:t>
            </w:r>
          </w:p>
        </w:tc>
        <w:tc>
          <w:tcPr>
            <w:tcW w:w="1210" w:type="dxa"/>
            <w:shd w:val="clear" w:color="auto" w:fill="auto"/>
          </w:tcPr>
          <w:p w:rsidR="007B132B" w:rsidRPr="007B132B" w:rsidRDefault="007B132B" w:rsidP="001E23BD">
            <w:pPr>
              <w:jc w:val="center"/>
            </w:pPr>
            <w:r w:rsidRPr="007B132B">
              <w:t>3.2</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15</w:t>
            </w:r>
          </w:p>
        </w:tc>
        <w:tc>
          <w:tcPr>
            <w:tcW w:w="1210" w:type="dxa"/>
            <w:shd w:val="clear" w:color="auto" w:fill="auto"/>
          </w:tcPr>
          <w:p w:rsidR="007B132B" w:rsidRPr="007B132B" w:rsidRDefault="007B132B" w:rsidP="001E23BD">
            <w:pPr>
              <w:jc w:val="center"/>
            </w:pPr>
            <w:r w:rsidRPr="007B132B">
              <w:t>4.1.1.1</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16</w:t>
            </w:r>
          </w:p>
        </w:tc>
        <w:tc>
          <w:tcPr>
            <w:tcW w:w="1210" w:type="dxa"/>
            <w:shd w:val="clear" w:color="auto" w:fill="auto"/>
          </w:tcPr>
          <w:p w:rsidR="007B132B" w:rsidRPr="007B132B" w:rsidRDefault="007B132B" w:rsidP="001E23BD">
            <w:pPr>
              <w:jc w:val="center"/>
            </w:pPr>
            <w:r w:rsidRPr="007B132B">
              <w:t>4.1.1.2</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17</w:t>
            </w:r>
          </w:p>
        </w:tc>
        <w:tc>
          <w:tcPr>
            <w:tcW w:w="1210" w:type="dxa"/>
            <w:shd w:val="clear" w:color="auto" w:fill="auto"/>
          </w:tcPr>
          <w:p w:rsidR="007B132B" w:rsidRPr="007B132B" w:rsidRDefault="007B132B" w:rsidP="001E23BD">
            <w:pPr>
              <w:jc w:val="center"/>
            </w:pPr>
            <w:r w:rsidRPr="007B132B">
              <w:t>4.1.1.3</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18</w:t>
            </w:r>
          </w:p>
        </w:tc>
        <w:tc>
          <w:tcPr>
            <w:tcW w:w="1210" w:type="dxa"/>
            <w:shd w:val="clear" w:color="auto" w:fill="auto"/>
          </w:tcPr>
          <w:p w:rsidR="007B132B" w:rsidRPr="007B132B" w:rsidRDefault="007B132B" w:rsidP="001E23BD">
            <w:pPr>
              <w:jc w:val="center"/>
            </w:pPr>
            <w:r w:rsidRPr="007B132B">
              <w:t>4.1.2.1</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lastRenderedPageBreak/>
              <w:t>19</w:t>
            </w:r>
          </w:p>
        </w:tc>
        <w:tc>
          <w:tcPr>
            <w:tcW w:w="1210" w:type="dxa"/>
            <w:shd w:val="clear" w:color="auto" w:fill="auto"/>
          </w:tcPr>
          <w:p w:rsidR="007B132B" w:rsidRPr="007B132B" w:rsidRDefault="007B132B" w:rsidP="001E23BD">
            <w:pPr>
              <w:jc w:val="center"/>
            </w:pPr>
            <w:r w:rsidRPr="007B132B">
              <w:t>4.1.2.2</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20</w:t>
            </w:r>
          </w:p>
        </w:tc>
        <w:tc>
          <w:tcPr>
            <w:tcW w:w="1210" w:type="dxa"/>
            <w:shd w:val="clear" w:color="auto" w:fill="auto"/>
          </w:tcPr>
          <w:p w:rsidR="007B132B" w:rsidRPr="007B132B" w:rsidRDefault="007B132B" w:rsidP="001E23BD">
            <w:pPr>
              <w:jc w:val="center"/>
            </w:pPr>
            <w:r w:rsidRPr="007B132B">
              <w:t>4.1.2.3</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21</w:t>
            </w:r>
          </w:p>
        </w:tc>
        <w:tc>
          <w:tcPr>
            <w:tcW w:w="1210" w:type="dxa"/>
            <w:shd w:val="clear" w:color="auto" w:fill="auto"/>
          </w:tcPr>
          <w:p w:rsidR="007B132B" w:rsidRPr="007B132B" w:rsidRDefault="007B132B" w:rsidP="001E23BD">
            <w:pPr>
              <w:jc w:val="center"/>
            </w:pPr>
            <w:r w:rsidRPr="007B132B">
              <w:t>4.1.3</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22</w:t>
            </w:r>
          </w:p>
        </w:tc>
        <w:tc>
          <w:tcPr>
            <w:tcW w:w="1210" w:type="dxa"/>
            <w:shd w:val="clear" w:color="auto" w:fill="auto"/>
          </w:tcPr>
          <w:p w:rsidR="007B132B" w:rsidRPr="007B132B" w:rsidRDefault="007B132B" w:rsidP="001E23BD">
            <w:pPr>
              <w:jc w:val="center"/>
            </w:pPr>
            <w:r w:rsidRPr="007B132B">
              <w:t>4.2</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23</w:t>
            </w:r>
          </w:p>
        </w:tc>
        <w:tc>
          <w:tcPr>
            <w:tcW w:w="1210" w:type="dxa"/>
            <w:shd w:val="clear" w:color="auto" w:fill="auto"/>
          </w:tcPr>
          <w:p w:rsidR="007B132B" w:rsidRPr="007B132B" w:rsidRDefault="007B132B" w:rsidP="001E23BD">
            <w:pPr>
              <w:jc w:val="center"/>
            </w:pPr>
            <w:r w:rsidRPr="007B132B">
              <w:t>5.1</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24</w:t>
            </w:r>
          </w:p>
        </w:tc>
        <w:tc>
          <w:tcPr>
            <w:tcW w:w="1210" w:type="dxa"/>
            <w:shd w:val="clear" w:color="auto" w:fill="auto"/>
          </w:tcPr>
          <w:p w:rsidR="007B132B" w:rsidRPr="007B132B" w:rsidRDefault="007B132B" w:rsidP="001E23BD">
            <w:pPr>
              <w:jc w:val="center"/>
            </w:pPr>
            <w:r w:rsidRPr="007B132B">
              <w:t>5.2</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25</w:t>
            </w:r>
          </w:p>
        </w:tc>
        <w:tc>
          <w:tcPr>
            <w:tcW w:w="1210" w:type="dxa"/>
            <w:shd w:val="clear" w:color="auto" w:fill="auto"/>
          </w:tcPr>
          <w:p w:rsidR="007B132B" w:rsidRPr="007B132B" w:rsidRDefault="007B132B" w:rsidP="001E23BD">
            <w:pPr>
              <w:jc w:val="center"/>
            </w:pPr>
            <w:r w:rsidRPr="007B132B">
              <w:t>5.3</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26</w:t>
            </w:r>
          </w:p>
        </w:tc>
        <w:tc>
          <w:tcPr>
            <w:tcW w:w="1210" w:type="dxa"/>
            <w:shd w:val="clear" w:color="auto" w:fill="auto"/>
          </w:tcPr>
          <w:p w:rsidR="007B132B" w:rsidRPr="007B132B" w:rsidRDefault="007B132B" w:rsidP="001E23BD">
            <w:pPr>
              <w:jc w:val="center"/>
            </w:pPr>
            <w:r w:rsidRPr="007B132B">
              <w:t>6.1.1</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27</w:t>
            </w:r>
          </w:p>
        </w:tc>
        <w:tc>
          <w:tcPr>
            <w:tcW w:w="1210" w:type="dxa"/>
            <w:shd w:val="clear" w:color="auto" w:fill="auto"/>
          </w:tcPr>
          <w:p w:rsidR="007B132B" w:rsidRPr="007B132B" w:rsidRDefault="007B132B" w:rsidP="001E23BD">
            <w:pPr>
              <w:jc w:val="center"/>
            </w:pPr>
            <w:r w:rsidRPr="007B132B">
              <w:t>6.1.2</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28</w:t>
            </w:r>
          </w:p>
        </w:tc>
        <w:tc>
          <w:tcPr>
            <w:tcW w:w="1210" w:type="dxa"/>
            <w:shd w:val="clear" w:color="auto" w:fill="auto"/>
          </w:tcPr>
          <w:p w:rsidR="007B132B" w:rsidRPr="007B132B" w:rsidRDefault="007B132B" w:rsidP="001E23BD">
            <w:pPr>
              <w:jc w:val="center"/>
            </w:pPr>
            <w:r w:rsidRPr="007B132B">
              <w:t>6.2.1</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29</w:t>
            </w:r>
          </w:p>
        </w:tc>
        <w:tc>
          <w:tcPr>
            <w:tcW w:w="1210" w:type="dxa"/>
            <w:shd w:val="clear" w:color="auto" w:fill="auto"/>
          </w:tcPr>
          <w:p w:rsidR="007B132B" w:rsidRPr="007B132B" w:rsidRDefault="007B132B" w:rsidP="001E23BD">
            <w:pPr>
              <w:jc w:val="center"/>
            </w:pPr>
            <w:r w:rsidRPr="007B132B">
              <w:t>6.2.2.1</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30</w:t>
            </w:r>
          </w:p>
        </w:tc>
        <w:tc>
          <w:tcPr>
            <w:tcW w:w="1210" w:type="dxa"/>
            <w:shd w:val="clear" w:color="auto" w:fill="auto"/>
          </w:tcPr>
          <w:p w:rsidR="007B132B" w:rsidRPr="007B132B" w:rsidRDefault="007B132B" w:rsidP="001E23BD">
            <w:pPr>
              <w:jc w:val="center"/>
            </w:pPr>
            <w:r w:rsidRPr="007B132B">
              <w:t>6.2.2.2</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31</w:t>
            </w:r>
          </w:p>
        </w:tc>
        <w:tc>
          <w:tcPr>
            <w:tcW w:w="1210" w:type="dxa"/>
            <w:shd w:val="clear" w:color="auto" w:fill="auto"/>
          </w:tcPr>
          <w:p w:rsidR="007B132B" w:rsidRPr="007B132B" w:rsidRDefault="007B132B" w:rsidP="001E23BD">
            <w:pPr>
              <w:jc w:val="center"/>
            </w:pPr>
            <w:r w:rsidRPr="007B132B">
              <w:t>6.3.1</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32</w:t>
            </w:r>
          </w:p>
        </w:tc>
        <w:tc>
          <w:tcPr>
            <w:tcW w:w="1210" w:type="dxa"/>
            <w:shd w:val="clear" w:color="auto" w:fill="auto"/>
          </w:tcPr>
          <w:p w:rsidR="007B132B" w:rsidRPr="007B132B" w:rsidRDefault="007B132B" w:rsidP="001E23BD">
            <w:pPr>
              <w:jc w:val="center"/>
            </w:pPr>
            <w:r w:rsidRPr="007B132B">
              <w:t>6.3.2.1</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33</w:t>
            </w:r>
          </w:p>
        </w:tc>
        <w:tc>
          <w:tcPr>
            <w:tcW w:w="1210" w:type="dxa"/>
            <w:shd w:val="clear" w:color="auto" w:fill="auto"/>
          </w:tcPr>
          <w:p w:rsidR="007B132B" w:rsidRPr="007B132B" w:rsidRDefault="007B132B" w:rsidP="001E23BD">
            <w:pPr>
              <w:jc w:val="center"/>
            </w:pPr>
            <w:r w:rsidRPr="007B132B">
              <w:t>6.3.2.2</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34</w:t>
            </w:r>
          </w:p>
        </w:tc>
        <w:tc>
          <w:tcPr>
            <w:tcW w:w="1210" w:type="dxa"/>
            <w:shd w:val="clear" w:color="auto" w:fill="auto"/>
          </w:tcPr>
          <w:p w:rsidR="007B132B" w:rsidRPr="007B132B" w:rsidRDefault="007B132B" w:rsidP="001E23BD">
            <w:pPr>
              <w:jc w:val="center"/>
            </w:pPr>
            <w:r w:rsidRPr="007B132B">
              <w:t>6.4.1.1</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35</w:t>
            </w:r>
          </w:p>
        </w:tc>
        <w:tc>
          <w:tcPr>
            <w:tcW w:w="1210" w:type="dxa"/>
            <w:shd w:val="clear" w:color="auto" w:fill="auto"/>
          </w:tcPr>
          <w:p w:rsidR="007B132B" w:rsidRPr="007B132B" w:rsidRDefault="007B132B" w:rsidP="001E23BD">
            <w:pPr>
              <w:jc w:val="center"/>
            </w:pPr>
            <w:r w:rsidRPr="007B132B">
              <w:t>6.4.1.2</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36</w:t>
            </w:r>
          </w:p>
        </w:tc>
        <w:tc>
          <w:tcPr>
            <w:tcW w:w="1210" w:type="dxa"/>
            <w:shd w:val="clear" w:color="auto" w:fill="auto"/>
          </w:tcPr>
          <w:p w:rsidR="007B132B" w:rsidRPr="007B132B" w:rsidRDefault="007B132B" w:rsidP="001E23BD">
            <w:pPr>
              <w:jc w:val="center"/>
            </w:pPr>
            <w:r w:rsidRPr="007B132B">
              <w:t>6.4.2</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37</w:t>
            </w:r>
          </w:p>
        </w:tc>
        <w:tc>
          <w:tcPr>
            <w:tcW w:w="1210" w:type="dxa"/>
            <w:shd w:val="clear" w:color="auto" w:fill="auto"/>
          </w:tcPr>
          <w:p w:rsidR="007B132B" w:rsidRPr="007B132B" w:rsidRDefault="007B132B" w:rsidP="001E23BD">
            <w:pPr>
              <w:jc w:val="center"/>
            </w:pPr>
            <w:r w:rsidRPr="007B132B">
              <w:t>6.4.3</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38</w:t>
            </w:r>
          </w:p>
        </w:tc>
        <w:tc>
          <w:tcPr>
            <w:tcW w:w="1210" w:type="dxa"/>
            <w:shd w:val="clear" w:color="auto" w:fill="auto"/>
          </w:tcPr>
          <w:p w:rsidR="007B132B" w:rsidRPr="007B132B" w:rsidRDefault="007B132B" w:rsidP="001E23BD">
            <w:pPr>
              <w:jc w:val="center"/>
            </w:pPr>
            <w:r w:rsidRPr="007B132B">
              <w:t>7.1.1.1</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39</w:t>
            </w:r>
          </w:p>
        </w:tc>
        <w:tc>
          <w:tcPr>
            <w:tcW w:w="1210" w:type="dxa"/>
            <w:shd w:val="clear" w:color="auto" w:fill="auto"/>
          </w:tcPr>
          <w:p w:rsidR="007B132B" w:rsidRPr="007B132B" w:rsidRDefault="007B132B" w:rsidP="001E23BD">
            <w:pPr>
              <w:jc w:val="center"/>
            </w:pPr>
            <w:r w:rsidRPr="007B132B">
              <w:t>7.1.1.2</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40</w:t>
            </w:r>
          </w:p>
        </w:tc>
        <w:tc>
          <w:tcPr>
            <w:tcW w:w="1210" w:type="dxa"/>
            <w:shd w:val="clear" w:color="auto" w:fill="auto"/>
          </w:tcPr>
          <w:p w:rsidR="007B132B" w:rsidRPr="007B132B" w:rsidRDefault="007B132B" w:rsidP="001E23BD">
            <w:pPr>
              <w:jc w:val="center"/>
            </w:pPr>
            <w:r w:rsidRPr="007B132B">
              <w:t>7.1.2</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41</w:t>
            </w:r>
          </w:p>
        </w:tc>
        <w:tc>
          <w:tcPr>
            <w:tcW w:w="1210" w:type="dxa"/>
            <w:shd w:val="clear" w:color="auto" w:fill="auto"/>
          </w:tcPr>
          <w:p w:rsidR="007B132B" w:rsidRPr="007B132B" w:rsidRDefault="007B132B" w:rsidP="001E23BD">
            <w:pPr>
              <w:jc w:val="center"/>
            </w:pPr>
            <w:r w:rsidRPr="007B132B">
              <w:t>7.1.3</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42</w:t>
            </w:r>
          </w:p>
        </w:tc>
        <w:tc>
          <w:tcPr>
            <w:tcW w:w="1210" w:type="dxa"/>
            <w:shd w:val="clear" w:color="auto" w:fill="auto"/>
          </w:tcPr>
          <w:p w:rsidR="007B132B" w:rsidRPr="007B132B" w:rsidRDefault="007B132B" w:rsidP="001E23BD">
            <w:pPr>
              <w:jc w:val="center"/>
            </w:pPr>
            <w:r w:rsidRPr="007B132B">
              <w:t>7.2.1.1</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43</w:t>
            </w:r>
          </w:p>
        </w:tc>
        <w:tc>
          <w:tcPr>
            <w:tcW w:w="1210" w:type="dxa"/>
            <w:shd w:val="clear" w:color="auto" w:fill="auto"/>
          </w:tcPr>
          <w:p w:rsidR="007B132B" w:rsidRPr="007B132B" w:rsidRDefault="007B132B" w:rsidP="001E23BD">
            <w:pPr>
              <w:jc w:val="center"/>
            </w:pPr>
            <w:r w:rsidRPr="007B132B">
              <w:t>7.2.1.2</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pPr>
            <w:r w:rsidRPr="0031224D">
              <w:t>44</w:t>
            </w:r>
          </w:p>
        </w:tc>
        <w:tc>
          <w:tcPr>
            <w:tcW w:w="1210" w:type="dxa"/>
            <w:shd w:val="clear" w:color="auto" w:fill="auto"/>
          </w:tcPr>
          <w:p w:rsidR="007B132B" w:rsidRPr="007B132B" w:rsidRDefault="007B132B" w:rsidP="001E23BD">
            <w:pPr>
              <w:jc w:val="center"/>
            </w:pPr>
            <w:r w:rsidRPr="007B132B">
              <w:t>7.2.2</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rPr>
                <w:lang w:val="id-ID"/>
              </w:rPr>
            </w:pPr>
            <w:r w:rsidRPr="0031224D">
              <w:rPr>
                <w:lang w:val="id-ID"/>
              </w:rPr>
              <w:t>45</w:t>
            </w:r>
          </w:p>
        </w:tc>
        <w:tc>
          <w:tcPr>
            <w:tcW w:w="1210" w:type="dxa"/>
            <w:shd w:val="clear" w:color="auto" w:fill="auto"/>
          </w:tcPr>
          <w:p w:rsidR="007B132B" w:rsidRPr="007B132B" w:rsidRDefault="007B132B" w:rsidP="001E23BD">
            <w:pPr>
              <w:jc w:val="center"/>
            </w:pPr>
            <w:r w:rsidRPr="007B132B">
              <w:t>7.3.1</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r w:rsidR="007B132B" w:rsidRPr="0031224D" w:rsidTr="006713B4">
        <w:tc>
          <w:tcPr>
            <w:tcW w:w="603" w:type="dxa"/>
            <w:shd w:val="clear" w:color="auto" w:fill="auto"/>
          </w:tcPr>
          <w:p w:rsidR="007B132B" w:rsidRPr="0031224D" w:rsidRDefault="007B132B" w:rsidP="00814305">
            <w:pPr>
              <w:spacing w:line="240" w:lineRule="auto"/>
              <w:jc w:val="center"/>
              <w:rPr>
                <w:lang w:val="id-ID"/>
              </w:rPr>
            </w:pPr>
            <w:r w:rsidRPr="0031224D">
              <w:rPr>
                <w:lang w:val="id-ID"/>
              </w:rPr>
              <w:t>46</w:t>
            </w:r>
          </w:p>
        </w:tc>
        <w:tc>
          <w:tcPr>
            <w:tcW w:w="1210" w:type="dxa"/>
            <w:shd w:val="clear" w:color="auto" w:fill="auto"/>
          </w:tcPr>
          <w:p w:rsidR="007B132B" w:rsidRPr="007B132B" w:rsidRDefault="007B132B" w:rsidP="001E23BD">
            <w:pPr>
              <w:jc w:val="center"/>
            </w:pPr>
            <w:r w:rsidRPr="007B132B">
              <w:t>7.3.2</w:t>
            </w:r>
          </w:p>
        </w:tc>
        <w:tc>
          <w:tcPr>
            <w:tcW w:w="793" w:type="dxa"/>
            <w:shd w:val="clear" w:color="auto" w:fill="auto"/>
          </w:tcPr>
          <w:p w:rsidR="007B132B" w:rsidRPr="0031224D" w:rsidRDefault="007B132B" w:rsidP="00814305">
            <w:pPr>
              <w:spacing w:line="240" w:lineRule="auto"/>
              <w:rPr>
                <w:color w:val="000000"/>
              </w:rPr>
            </w:pPr>
          </w:p>
        </w:tc>
        <w:tc>
          <w:tcPr>
            <w:tcW w:w="793" w:type="dxa"/>
            <w:shd w:val="clear" w:color="auto" w:fill="auto"/>
          </w:tcPr>
          <w:p w:rsidR="007B132B" w:rsidRPr="0031224D" w:rsidRDefault="007B132B" w:rsidP="00814305">
            <w:pPr>
              <w:spacing w:line="240" w:lineRule="auto"/>
              <w:rPr>
                <w:color w:val="000000"/>
              </w:rPr>
            </w:pPr>
          </w:p>
        </w:tc>
        <w:tc>
          <w:tcPr>
            <w:tcW w:w="886" w:type="dxa"/>
            <w:shd w:val="clear" w:color="auto" w:fill="auto"/>
          </w:tcPr>
          <w:p w:rsidR="007B132B" w:rsidRPr="0031224D" w:rsidRDefault="007B132B" w:rsidP="00814305">
            <w:pPr>
              <w:spacing w:line="240" w:lineRule="auto"/>
              <w:rPr>
                <w:color w:val="000000"/>
              </w:rPr>
            </w:pPr>
          </w:p>
        </w:tc>
        <w:tc>
          <w:tcPr>
            <w:tcW w:w="2945" w:type="dxa"/>
            <w:shd w:val="clear" w:color="auto" w:fill="auto"/>
          </w:tcPr>
          <w:p w:rsidR="007B132B" w:rsidRPr="0031224D" w:rsidRDefault="007B132B" w:rsidP="00814305">
            <w:pPr>
              <w:spacing w:line="240" w:lineRule="auto"/>
              <w:rPr>
                <w:color w:val="000000"/>
              </w:rPr>
            </w:pPr>
          </w:p>
        </w:tc>
        <w:tc>
          <w:tcPr>
            <w:tcW w:w="1842" w:type="dxa"/>
            <w:shd w:val="clear" w:color="auto" w:fill="auto"/>
          </w:tcPr>
          <w:p w:rsidR="007B132B" w:rsidRPr="0031224D" w:rsidRDefault="007B132B" w:rsidP="00814305">
            <w:pPr>
              <w:spacing w:line="240" w:lineRule="auto"/>
              <w:rPr>
                <w:color w:val="000000"/>
              </w:rPr>
            </w:pPr>
          </w:p>
        </w:tc>
      </w:tr>
    </w:tbl>
    <w:p w:rsidR="00714F33" w:rsidRPr="0031224D" w:rsidRDefault="00EC1263" w:rsidP="00714F33">
      <w:pPr>
        <w:spacing w:line="240" w:lineRule="auto"/>
        <w:rPr>
          <w:color w:val="000000"/>
        </w:rPr>
      </w:pPr>
      <w:r>
        <w:rPr>
          <w:color w:val="000000"/>
        </w:rPr>
        <w:lastRenderedPageBreak/>
        <w:t>Catatan: *skor 0</w:t>
      </w:r>
      <w:r w:rsidR="00714F33" w:rsidRPr="0031224D">
        <w:rPr>
          <w:color w:val="000000"/>
        </w:rPr>
        <w:t xml:space="preserve"> - 4</w:t>
      </w:r>
    </w:p>
    <w:p w:rsidR="00714F33" w:rsidRPr="0031224D" w:rsidRDefault="00714F33" w:rsidP="00714F33">
      <w:pPr>
        <w:spacing w:line="240" w:lineRule="auto"/>
        <w:jc w:val="left"/>
        <w:rPr>
          <w:color w:val="000000"/>
        </w:rPr>
      </w:pPr>
    </w:p>
    <w:p w:rsidR="00714F33" w:rsidRPr="0031224D" w:rsidRDefault="004941CA" w:rsidP="00714F33">
      <w:pPr>
        <w:spacing w:line="240" w:lineRule="auto"/>
        <w:rPr>
          <w:color w:val="000000"/>
          <w:lang w:val="id-ID"/>
        </w:rPr>
      </w:pP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t xml:space="preserve">      …………, …..-……- 20</w:t>
      </w:r>
      <w:r w:rsidR="00665CCF" w:rsidRPr="0031224D">
        <w:rPr>
          <w:color w:val="000000"/>
          <w:lang w:val="id-ID"/>
        </w:rPr>
        <w:t>13</w:t>
      </w:r>
    </w:p>
    <w:p w:rsidR="00714F33" w:rsidRPr="0031224D" w:rsidRDefault="00714F33" w:rsidP="00714F33">
      <w:pPr>
        <w:spacing w:line="240" w:lineRule="auto"/>
        <w:rPr>
          <w:color w:val="000000"/>
        </w:rPr>
      </w:pPr>
    </w:p>
    <w:p w:rsidR="00714F33" w:rsidRPr="0031224D" w:rsidRDefault="00714F33" w:rsidP="00714F33">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714F33" w:rsidRPr="0031224D" w:rsidTr="00814305">
        <w:tc>
          <w:tcPr>
            <w:tcW w:w="1998" w:type="dxa"/>
          </w:tcPr>
          <w:p w:rsidR="00714F33" w:rsidRPr="0031224D" w:rsidRDefault="00714F33" w:rsidP="00814305">
            <w:pPr>
              <w:spacing w:line="240" w:lineRule="auto"/>
              <w:rPr>
                <w:color w:val="000000"/>
              </w:rPr>
            </w:pPr>
            <w:r w:rsidRPr="0031224D">
              <w:rPr>
                <w:color w:val="000000"/>
              </w:rPr>
              <w:t>Nama Asesor-1:</w:t>
            </w:r>
          </w:p>
          <w:p w:rsidR="00714F33" w:rsidRPr="0031224D" w:rsidRDefault="00714F33" w:rsidP="00814305">
            <w:pPr>
              <w:spacing w:line="240" w:lineRule="auto"/>
              <w:rPr>
                <w:color w:val="000000"/>
              </w:rPr>
            </w:pPr>
          </w:p>
          <w:p w:rsidR="00714F33" w:rsidRPr="0031224D" w:rsidRDefault="00714F33" w:rsidP="00814305">
            <w:pPr>
              <w:spacing w:line="240" w:lineRule="auto"/>
              <w:rPr>
                <w:color w:val="000000"/>
              </w:rPr>
            </w:pPr>
          </w:p>
        </w:tc>
        <w:tc>
          <w:tcPr>
            <w:tcW w:w="2666" w:type="dxa"/>
          </w:tcPr>
          <w:p w:rsidR="00714F33" w:rsidRPr="0031224D" w:rsidRDefault="00714F33" w:rsidP="00814305">
            <w:pPr>
              <w:spacing w:line="240" w:lineRule="auto"/>
              <w:rPr>
                <w:color w:val="000000"/>
              </w:rPr>
            </w:pPr>
          </w:p>
        </w:tc>
        <w:tc>
          <w:tcPr>
            <w:tcW w:w="236" w:type="dxa"/>
          </w:tcPr>
          <w:p w:rsidR="00714F33" w:rsidRPr="0031224D" w:rsidRDefault="00714F33" w:rsidP="00814305">
            <w:pPr>
              <w:spacing w:line="240" w:lineRule="auto"/>
              <w:rPr>
                <w:color w:val="000000"/>
              </w:rPr>
            </w:pPr>
          </w:p>
        </w:tc>
        <w:tc>
          <w:tcPr>
            <w:tcW w:w="2145" w:type="dxa"/>
          </w:tcPr>
          <w:p w:rsidR="00714F33" w:rsidRPr="0031224D" w:rsidRDefault="00714F33" w:rsidP="00814305">
            <w:pPr>
              <w:spacing w:line="240" w:lineRule="auto"/>
              <w:rPr>
                <w:color w:val="000000"/>
              </w:rPr>
            </w:pPr>
            <w:r w:rsidRPr="0031224D">
              <w:rPr>
                <w:color w:val="000000"/>
              </w:rPr>
              <w:t>Nama Asesor-2:</w:t>
            </w:r>
          </w:p>
        </w:tc>
        <w:tc>
          <w:tcPr>
            <w:tcW w:w="2659" w:type="dxa"/>
          </w:tcPr>
          <w:p w:rsidR="00714F33" w:rsidRPr="0031224D" w:rsidRDefault="00714F33" w:rsidP="00814305">
            <w:pPr>
              <w:spacing w:line="240" w:lineRule="auto"/>
              <w:rPr>
                <w:color w:val="000000"/>
              </w:rPr>
            </w:pPr>
          </w:p>
        </w:tc>
      </w:tr>
      <w:tr w:rsidR="00714F33" w:rsidRPr="0031224D" w:rsidTr="00814305">
        <w:tc>
          <w:tcPr>
            <w:tcW w:w="1998" w:type="dxa"/>
          </w:tcPr>
          <w:p w:rsidR="00714F33" w:rsidRPr="0031224D" w:rsidRDefault="00714F33" w:rsidP="00814305">
            <w:pPr>
              <w:spacing w:line="240" w:lineRule="auto"/>
              <w:rPr>
                <w:color w:val="000000"/>
              </w:rPr>
            </w:pPr>
            <w:r w:rsidRPr="0031224D">
              <w:rPr>
                <w:color w:val="000000"/>
              </w:rPr>
              <w:t>Tanda Tangan :</w:t>
            </w:r>
          </w:p>
          <w:p w:rsidR="00714F33" w:rsidRPr="0031224D" w:rsidRDefault="00714F33" w:rsidP="00814305">
            <w:pPr>
              <w:spacing w:line="240" w:lineRule="auto"/>
              <w:rPr>
                <w:color w:val="000000"/>
              </w:rPr>
            </w:pPr>
          </w:p>
        </w:tc>
        <w:tc>
          <w:tcPr>
            <w:tcW w:w="2666" w:type="dxa"/>
          </w:tcPr>
          <w:p w:rsidR="00714F33" w:rsidRPr="0031224D" w:rsidRDefault="00714F33" w:rsidP="00814305">
            <w:pPr>
              <w:spacing w:line="240" w:lineRule="auto"/>
              <w:rPr>
                <w:color w:val="000000"/>
              </w:rPr>
            </w:pPr>
          </w:p>
        </w:tc>
        <w:tc>
          <w:tcPr>
            <w:tcW w:w="236" w:type="dxa"/>
          </w:tcPr>
          <w:p w:rsidR="00714F33" w:rsidRPr="0031224D" w:rsidRDefault="00714F33" w:rsidP="00814305">
            <w:pPr>
              <w:spacing w:line="240" w:lineRule="auto"/>
              <w:rPr>
                <w:color w:val="000000"/>
              </w:rPr>
            </w:pPr>
          </w:p>
        </w:tc>
        <w:tc>
          <w:tcPr>
            <w:tcW w:w="2145" w:type="dxa"/>
          </w:tcPr>
          <w:p w:rsidR="00714F33" w:rsidRPr="0031224D" w:rsidRDefault="00714F33" w:rsidP="00814305">
            <w:pPr>
              <w:spacing w:line="240" w:lineRule="auto"/>
              <w:rPr>
                <w:color w:val="000000"/>
              </w:rPr>
            </w:pPr>
            <w:r w:rsidRPr="0031224D">
              <w:rPr>
                <w:color w:val="000000"/>
              </w:rPr>
              <w:t>Tanda Tangan :</w:t>
            </w:r>
          </w:p>
        </w:tc>
        <w:tc>
          <w:tcPr>
            <w:tcW w:w="2659" w:type="dxa"/>
          </w:tcPr>
          <w:p w:rsidR="00714F33" w:rsidRPr="0031224D" w:rsidRDefault="00714F33" w:rsidP="00814305">
            <w:pPr>
              <w:spacing w:line="240" w:lineRule="auto"/>
              <w:rPr>
                <w:color w:val="000000"/>
              </w:rPr>
            </w:pPr>
          </w:p>
        </w:tc>
      </w:tr>
    </w:tbl>
    <w:p w:rsidR="00714F33" w:rsidRPr="0031224D" w:rsidRDefault="00714F33" w:rsidP="00714F33">
      <w:pPr>
        <w:spacing w:line="240" w:lineRule="auto"/>
        <w:rPr>
          <w:color w:val="000000"/>
        </w:rPr>
      </w:pPr>
    </w:p>
    <w:p w:rsidR="00714F33" w:rsidRPr="0031224D" w:rsidRDefault="00714F33" w:rsidP="00714F33">
      <w:pPr>
        <w:spacing w:line="240" w:lineRule="auto"/>
        <w:jc w:val="left"/>
        <w:rPr>
          <w:color w:val="000000"/>
        </w:rPr>
      </w:pPr>
      <w:r w:rsidRPr="0031224D">
        <w:rPr>
          <w:color w:val="000000"/>
        </w:rPr>
        <w:br w:type="page"/>
      </w:r>
    </w:p>
    <w:p w:rsidR="00714F33" w:rsidRPr="0031224D" w:rsidRDefault="00714F33" w:rsidP="00714F33">
      <w:pPr>
        <w:pStyle w:val="Heading1"/>
        <w:ind w:left="1350" w:hanging="1350"/>
        <w:jc w:val="left"/>
        <w:rPr>
          <w:sz w:val="24"/>
          <w:szCs w:val="24"/>
          <w:lang w:val="id-ID"/>
        </w:rPr>
      </w:pPr>
      <w:r w:rsidRPr="0031224D">
        <w:rPr>
          <w:sz w:val="24"/>
          <w:szCs w:val="24"/>
          <w:lang w:val="nb-NO"/>
        </w:rPr>
        <w:lastRenderedPageBreak/>
        <w:t>FORMAT 9.  REKOMENDASI PE</w:t>
      </w:r>
      <w:r w:rsidR="004941CA" w:rsidRPr="0031224D">
        <w:rPr>
          <w:sz w:val="24"/>
          <w:szCs w:val="24"/>
          <w:lang w:val="nb-NO"/>
        </w:rPr>
        <w:t xml:space="preserve">MBINAAN PROGRAM STUDI </w:t>
      </w:r>
      <w:r w:rsidR="004941CA" w:rsidRPr="0031224D">
        <w:rPr>
          <w:sz w:val="24"/>
          <w:szCs w:val="24"/>
          <w:lang w:val="id-ID"/>
        </w:rPr>
        <w:t>KEDOKTERAN HEWAN</w:t>
      </w:r>
    </w:p>
    <w:p w:rsidR="00714F33" w:rsidRPr="0031224D"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RPr="0031224D" w:rsidTr="00814305">
        <w:trPr>
          <w:trHeight w:val="432"/>
        </w:trPr>
        <w:tc>
          <w:tcPr>
            <w:tcW w:w="3528" w:type="dxa"/>
            <w:vAlign w:val="center"/>
          </w:tcPr>
          <w:p w:rsidR="00714F33" w:rsidRPr="0031224D" w:rsidRDefault="00714F33" w:rsidP="00814305">
            <w:pPr>
              <w:spacing w:line="240" w:lineRule="auto"/>
              <w:jc w:val="left"/>
              <w:rPr>
                <w:color w:val="000000"/>
              </w:rPr>
            </w:pPr>
            <w:r w:rsidRPr="0031224D">
              <w:rPr>
                <w:color w:val="000000"/>
              </w:rPr>
              <w:t>Nama Perguruan Tinggi</w:t>
            </w:r>
          </w:p>
        </w:tc>
        <w:tc>
          <w:tcPr>
            <w:tcW w:w="283" w:type="dxa"/>
          </w:tcPr>
          <w:p w:rsidR="00714F33" w:rsidRPr="0031224D" w:rsidRDefault="00714F33" w:rsidP="00814305">
            <w:pPr>
              <w:spacing w:line="240" w:lineRule="auto"/>
              <w:rPr>
                <w:color w:val="000000"/>
              </w:rPr>
            </w:pPr>
            <w:r w:rsidRPr="0031224D">
              <w:rPr>
                <w:color w:val="000000"/>
              </w:rPr>
              <w:t>:</w:t>
            </w:r>
          </w:p>
        </w:tc>
        <w:tc>
          <w:tcPr>
            <w:tcW w:w="5387" w:type="dxa"/>
            <w:tcBorders>
              <w:bottom w:val="single" w:sz="4" w:space="0" w:color="auto"/>
            </w:tcBorders>
          </w:tcPr>
          <w:p w:rsidR="00714F33" w:rsidRPr="0031224D" w:rsidRDefault="00714F33" w:rsidP="00814305">
            <w:pPr>
              <w:spacing w:line="240" w:lineRule="auto"/>
              <w:rPr>
                <w:color w:val="000000"/>
              </w:rPr>
            </w:pPr>
          </w:p>
        </w:tc>
      </w:tr>
      <w:tr w:rsidR="00714F33" w:rsidRPr="0031224D" w:rsidTr="00814305">
        <w:trPr>
          <w:trHeight w:val="432"/>
        </w:trPr>
        <w:tc>
          <w:tcPr>
            <w:tcW w:w="3528" w:type="dxa"/>
            <w:vAlign w:val="center"/>
          </w:tcPr>
          <w:p w:rsidR="00714F33" w:rsidRPr="00EC1263" w:rsidRDefault="00714F33" w:rsidP="00814305">
            <w:pPr>
              <w:spacing w:line="240" w:lineRule="auto"/>
              <w:jc w:val="left"/>
              <w:rPr>
                <w:color w:val="000000"/>
              </w:rPr>
            </w:pPr>
            <w:r w:rsidRPr="0031224D">
              <w:rPr>
                <w:color w:val="000000"/>
              </w:rPr>
              <w:t xml:space="preserve">Nama </w:t>
            </w:r>
            <w:r w:rsidR="00EC1263">
              <w:rPr>
                <w:color w:val="000000"/>
              </w:rPr>
              <w:t>UPPSKH</w:t>
            </w:r>
          </w:p>
        </w:tc>
        <w:tc>
          <w:tcPr>
            <w:tcW w:w="283" w:type="dxa"/>
          </w:tcPr>
          <w:p w:rsidR="00714F33" w:rsidRPr="0031224D" w:rsidRDefault="00714F33" w:rsidP="00814305">
            <w:pPr>
              <w:spacing w:line="240" w:lineRule="auto"/>
              <w:rPr>
                <w:color w:val="000000"/>
              </w:rPr>
            </w:pPr>
            <w:r w:rsidRPr="0031224D">
              <w:rPr>
                <w:color w:val="000000"/>
              </w:rPr>
              <w:t>:</w:t>
            </w:r>
          </w:p>
        </w:tc>
        <w:tc>
          <w:tcPr>
            <w:tcW w:w="5387" w:type="dxa"/>
            <w:tcBorders>
              <w:bottom w:val="single" w:sz="4" w:space="0" w:color="auto"/>
            </w:tcBorders>
          </w:tcPr>
          <w:p w:rsidR="00714F33" w:rsidRPr="0031224D" w:rsidRDefault="00714F33" w:rsidP="00814305">
            <w:pPr>
              <w:spacing w:line="240" w:lineRule="auto"/>
              <w:rPr>
                <w:color w:val="000000"/>
              </w:rPr>
            </w:pPr>
          </w:p>
        </w:tc>
      </w:tr>
      <w:tr w:rsidR="00714F33" w:rsidRPr="0031224D" w:rsidTr="00814305">
        <w:trPr>
          <w:trHeight w:val="432"/>
        </w:trPr>
        <w:tc>
          <w:tcPr>
            <w:tcW w:w="3528" w:type="dxa"/>
          </w:tcPr>
          <w:p w:rsidR="00714F33" w:rsidRPr="0031224D" w:rsidRDefault="00714F33" w:rsidP="00814305">
            <w:pPr>
              <w:spacing w:line="240" w:lineRule="auto"/>
              <w:rPr>
                <w:color w:val="000000"/>
              </w:rPr>
            </w:pPr>
            <w:r w:rsidRPr="0031224D">
              <w:rPr>
                <w:color w:val="000000"/>
              </w:rPr>
              <w:t>Nama Program Studi</w:t>
            </w:r>
          </w:p>
        </w:tc>
        <w:tc>
          <w:tcPr>
            <w:tcW w:w="283" w:type="dxa"/>
          </w:tcPr>
          <w:p w:rsidR="00714F33" w:rsidRPr="0031224D" w:rsidRDefault="00714F33" w:rsidP="00814305">
            <w:pPr>
              <w:spacing w:line="240" w:lineRule="auto"/>
              <w:rPr>
                <w:color w:val="000000"/>
              </w:rPr>
            </w:pPr>
            <w:r w:rsidRPr="0031224D">
              <w:rPr>
                <w:color w:val="000000"/>
              </w:rPr>
              <w:t>:</w:t>
            </w:r>
          </w:p>
        </w:tc>
        <w:tc>
          <w:tcPr>
            <w:tcW w:w="5387" w:type="dxa"/>
            <w:tcBorders>
              <w:top w:val="single" w:sz="4" w:space="0" w:color="auto"/>
              <w:bottom w:val="single" w:sz="4" w:space="0" w:color="auto"/>
            </w:tcBorders>
          </w:tcPr>
          <w:p w:rsidR="00714F33" w:rsidRPr="0031224D" w:rsidRDefault="004941CA" w:rsidP="00814305">
            <w:pPr>
              <w:spacing w:line="240" w:lineRule="auto"/>
              <w:rPr>
                <w:color w:val="000000"/>
                <w:lang w:val="id-ID"/>
              </w:rPr>
            </w:pPr>
            <w:r w:rsidRPr="0031224D">
              <w:rPr>
                <w:color w:val="000000"/>
                <w:lang w:val="id-ID"/>
              </w:rPr>
              <w:t>Kedokteran Hewan</w:t>
            </w:r>
          </w:p>
        </w:tc>
      </w:tr>
      <w:tr w:rsidR="00674115" w:rsidRPr="0031224D" w:rsidTr="00814305">
        <w:trPr>
          <w:trHeight w:val="432"/>
        </w:trPr>
        <w:tc>
          <w:tcPr>
            <w:tcW w:w="3528" w:type="dxa"/>
          </w:tcPr>
          <w:p w:rsidR="00674115" w:rsidRPr="00674115" w:rsidRDefault="00674115" w:rsidP="00814305">
            <w:pPr>
              <w:spacing w:line="240" w:lineRule="auto"/>
              <w:rPr>
                <w:color w:val="000000"/>
                <w:lang w:val="id-ID"/>
              </w:rPr>
            </w:pPr>
            <w:r>
              <w:rPr>
                <w:color w:val="000000"/>
                <w:lang w:val="id-ID"/>
              </w:rPr>
              <w:t>Jenjang Pendidikan</w:t>
            </w:r>
          </w:p>
        </w:tc>
        <w:tc>
          <w:tcPr>
            <w:tcW w:w="283" w:type="dxa"/>
          </w:tcPr>
          <w:p w:rsidR="00674115" w:rsidRPr="0031224D" w:rsidRDefault="00674115" w:rsidP="00814305">
            <w:pPr>
              <w:spacing w:line="240" w:lineRule="auto"/>
              <w:rPr>
                <w:color w:val="000000"/>
              </w:rPr>
            </w:pPr>
          </w:p>
        </w:tc>
        <w:tc>
          <w:tcPr>
            <w:tcW w:w="5387" w:type="dxa"/>
            <w:tcBorders>
              <w:top w:val="single" w:sz="4" w:space="0" w:color="auto"/>
              <w:bottom w:val="single" w:sz="4" w:space="0" w:color="auto"/>
            </w:tcBorders>
          </w:tcPr>
          <w:p w:rsidR="00674115" w:rsidRPr="0031224D" w:rsidRDefault="00674115" w:rsidP="00814305">
            <w:pPr>
              <w:spacing w:line="240" w:lineRule="auto"/>
              <w:rPr>
                <w:color w:val="000000"/>
                <w:lang w:val="id-ID"/>
              </w:rPr>
            </w:pPr>
            <w:r>
              <w:rPr>
                <w:color w:val="000000"/>
                <w:lang w:val="id-ID"/>
              </w:rPr>
              <w:t xml:space="preserve">Akademikl dan Profesi </w:t>
            </w:r>
            <w:r w:rsidRPr="00674115">
              <w:rPr>
                <w:color w:val="000000"/>
                <w:vertAlign w:val="superscript"/>
                <w:lang w:val="id-ID"/>
              </w:rPr>
              <w:t>*)</w:t>
            </w:r>
          </w:p>
        </w:tc>
      </w:tr>
      <w:tr w:rsidR="00EC1263" w:rsidRPr="0031224D" w:rsidTr="00814305">
        <w:trPr>
          <w:trHeight w:val="432"/>
        </w:trPr>
        <w:tc>
          <w:tcPr>
            <w:tcW w:w="3528" w:type="dxa"/>
          </w:tcPr>
          <w:p w:rsidR="00EC1263" w:rsidRPr="0031224D" w:rsidRDefault="00EC1263" w:rsidP="00814305">
            <w:pPr>
              <w:spacing w:line="240" w:lineRule="auto"/>
              <w:rPr>
                <w:color w:val="000000"/>
              </w:rPr>
            </w:pPr>
            <w:r>
              <w:rPr>
                <w:color w:val="000000"/>
              </w:rPr>
              <w:t>Kode Panel</w:t>
            </w:r>
          </w:p>
        </w:tc>
        <w:tc>
          <w:tcPr>
            <w:tcW w:w="283" w:type="dxa"/>
          </w:tcPr>
          <w:p w:rsidR="00EC1263" w:rsidRPr="0031224D" w:rsidRDefault="00EC1263" w:rsidP="00814305">
            <w:pPr>
              <w:spacing w:line="240" w:lineRule="auto"/>
              <w:rPr>
                <w:color w:val="000000"/>
              </w:rPr>
            </w:pPr>
            <w:r>
              <w:rPr>
                <w:color w:val="000000"/>
              </w:rPr>
              <w:t>:</w:t>
            </w:r>
          </w:p>
        </w:tc>
        <w:tc>
          <w:tcPr>
            <w:tcW w:w="5387" w:type="dxa"/>
            <w:tcBorders>
              <w:top w:val="single" w:sz="4" w:space="0" w:color="auto"/>
              <w:bottom w:val="single" w:sz="4" w:space="0" w:color="auto"/>
            </w:tcBorders>
          </w:tcPr>
          <w:p w:rsidR="00EC1263" w:rsidRPr="0031224D" w:rsidRDefault="00EC1263" w:rsidP="00814305">
            <w:pPr>
              <w:spacing w:line="240" w:lineRule="auto"/>
              <w:rPr>
                <w:color w:val="000000"/>
                <w:lang w:val="id-ID"/>
              </w:rPr>
            </w:pPr>
          </w:p>
        </w:tc>
      </w:tr>
    </w:tbl>
    <w:p w:rsidR="00714F33" w:rsidRPr="00674115" w:rsidRDefault="00674115" w:rsidP="00714F33">
      <w:pPr>
        <w:spacing w:line="240" w:lineRule="auto"/>
        <w:rPr>
          <w:color w:val="000000"/>
          <w:lang w:val="id-ID"/>
        </w:rPr>
      </w:pPr>
      <w:r w:rsidRPr="00674115">
        <w:rPr>
          <w:color w:val="000000"/>
          <w:vertAlign w:val="superscript"/>
          <w:lang w:val="id-ID"/>
        </w:rPr>
        <w:t>*)</w:t>
      </w:r>
      <w:r>
        <w:rPr>
          <w:color w:val="000000"/>
          <w:lang w:val="id-ID"/>
        </w:rPr>
        <w:t xml:space="preserve"> Coret yang tidak perlu</w:t>
      </w:r>
    </w:p>
    <w:p w:rsidR="00714F33" w:rsidRPr="0031224D" w:rsidRDefault="00714F33" w:rsidP="00714F33">
      <w:pPr>
        <w:spacing w:line="240" w:lineRule="auto"/>
        <w:rPr>
          <w:color w:val="000000"/>
        </w:rPr>
      </w:pPr>
      <w:r w:rsidRPr="0031224D">
        <w:rPr>
          <w:color w:val="000000"/>
        </w:rPr>
        <w:t xml:space="preserve">Berdasarkan hasil asesmen kecukupan dan asesmen lapangan, kami </w:t>
      </w:r>
      <w:proofErr w:type="gramStart"/>
      <w:r w:rsidRPr="0031224D">
        <w:rPr>
          <w:color w:val="000000"/>
        </w:rPr>
        <w:t>tim</w:t>
      </w:r>
      <w:proofErr w:type="gramEnd"/>
      <w:r w:rsidRPr="0031224D">
        <w:rPr>
          <w:color w:val="000000"/>
        </w:rPr>
        <w:t xml:space="preserve"> asesor memberikan rekomendasi pembinaan program studi tersebut di atas sebagai berikut.</w:t>
      </w:r>
    </w:p>
    <w:p w:rsidR="00714F33" w:rsidRPr="0031224D" w:rsidRDefault="00714F33" w:rsidP="00714F33">
      <w:pPr>
        <w:spacing w:line="240" w:lineRule="auto"/>
        <w:rPr>
          <w:color w:val="000000"/>
        </w:rPr>
      </w:pPr>
    </w:p>
    <w:p w:rsidR="009705F0" w:rsidRDefault="009705F0" w:rsidP="006713B4">
      <w:pPr>
        <w:pStyle w:val="ListParagraph"/>
        <w:ind w:left="1843" w:hanging="1843"/>
        <w:rPr>
          <w:rFonts w:ascii="Arial" w:hAnsi="Arial" w:cs="Arial"/>
          <w:caps/>
          <w:color w:val="000000"/>
          <w:sz w:val="24"/>
          <w:szCs w:val="24"/>
          <w:lang w:val="id-ID"/>
        </w:rPr>
      </w:pPr>
      <w:r w:rsidRPr="0031224D">
        <w:rPr>
          <w:rFonts w:ascii="Arial" w:hAnsi="Arial" w:cs="Arial"/>
          <w:caps/>
          <w:color w:val="000000"/>
          <w:sz w:val="24"/>
          <w:szCs w:val="24"/>
          <w:lang w:val="sv-SE"/>
        </w:rPr>
        <w:t>Standar 1. Visi, Misi, Tujuan dan Sasaran</w:t>
      </w:r>
      <w:r w:rsidRPr="0031224D">
        <w:rPr>
          <w:rFonts w:ascii="Arial" w:hAnsi="Arial" w:cs="Arial"/>
          <w:caps/>
          <w:color w:val="000000"/>
          <w:sz w:val="24"/>
          <w:szCs w:val="24"/>
          <w:lang w:val="id-ID"/>
        </w:rPr>
        <w:t>, serta strategi PENCAPAIAN</w:t>
      </w:r>
    </w:p>
    <w:p w:rsidR="006713B4" w:rsidRPr="0031224D" w:rsidRDefault="006713B4" w:rsidP="009705F0">
      <w:pPr>
        <w:pStyle w:val="ListParagraph"/>
        <w:ind w:left="360"/>
        <w:rPr>
          <w:rFonts w:ascii="Arial" w:hAnsi="Arial" w:cs="Arial"/>
          <w:caps/>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714F33" w:rsidRPr="0031224D" w:rsidTr="006713B4">
        <w:trPr>
          <w:trHeight w:val="2213"/>
        </w:trPr>
        <w:tc>
          <w:tcPr>
            <w:tcW w:w="9072" w:type="dxa"/>
          </w:tcPr>
          <w:p w:rsidR="00714F33" w:rsidRPr="0031224D" w:rsidRDefault="00714F33" w:rsidP="009705F0">
            <w:pPr>
              <w:pStyle w:val="ListParagraph"/>
              <w:ind w:left="0" w:hanging="18"/>
              <w:rPr>
                <w:rFonts w:ascii="Arial" w:hAnsi="Arial" w:cs="Arial"/>
                <w:color w:val="000000"/>
                <w:sz w:val="24"/>
                <w:szCs w:val="24"/>
              </w:rPr>
            </w:pPr>
          </w:p>
          <w:p w:rsidR="00714F33" w:rsidRPr="0031224D" w:rsidRDefault="00714F33"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714F33" w:rsidRPr="0031224D" w:rsidRDefault="00714F33" w:rsidP="009705F0">
            <w:pPr>
              <w:pStyle w:val="ListParagraph"/>
              <w:ind w:left="0"/>
              <w:rPr>
                <w:rFonts w:ascii="Arial" w:hAnsi="Arial" w:cs="Arial"/>
                <w:color w:val="000000"/>
                <w:sz w:val="24"/>
                <w:szCs w:val="24"/>
              </w:rPr>
            </w:pPr>
          </w:p>
        </w:tc>
      </w:tr>
    </w:tbl>
    <w:p w:rsidR="00714F33" w:rsidRPr="0031224D" w:rsidRDefault="00714F33" w:rsidP="009705F0">
      <w:pPr>
        <w:pStyle w:val="ListParagraph"/>
        <w:ind w:left="0"/>
        <w:rPr>
          <w:rFonts w:ascii="Arial" w:hAnsi="Arial" w:cs="Arial"/>
          <w:color w:val="000000"/>
          <w:sz w:val="24"/>
          <w:szCs w:val="24"/>
        </w:rPr>
      </w:pPr>
    </w:p>
    <w:p w:rsidR="009705F0" w:rsidRPr="0031224D" w:rsidRDefault="009705F0" w:rsidP="009705F0">
      <w:pPr>
        <w:pStyle w:val="Heading1"/>
        <w:ind w:left="1530" w:hanging="1530"/>
        <w:jc w:val="left"/>
        <w:rPr>
          <w:b w:val="0"/>
          <w:bCs w:val="0"/>
          <w:caps/>
          <w:color w:val="0D0D0D"/>
          <w:sz w:val="24"/>
          <w:szCs w:val="24"/>
          <w:lang w:val="id-ID"/>
        </w:rPr>
      </w:pPr>
      <w:r w:rsidRPr="0031224D">
        <w:rPr>
          <w:b w:val="0"/>
          <w:caps/>
          <w:color w:val="0D0D0D"/>
          <w:sz w:val="24"/>
          <w:szCs w:val="24"/>
          <w:lang w:val="id-ID"/>
        </w:rPr>
        <w:t xml:space="preserve">Standar 2. Tata Pamong, KEPEMIMPINAN, Sistem Pengelolaan, </w:t>
      </w:r>
    </w:p>
    <w:p w:rsidR="009705F0" w:rsidRDefault="009705F0" w:rsidP="009705F0">
      <w:pPr>
        <w:pStyle w:val="Heading1"/>
        <w:ind w:left="1530" w:hanging="1530"/>
        <w:jc w:val="left"/>
        <w:rPr>
          <w:b w:val="0"/>
          <w:caps/>
          <w:color w:val="0D0D0D"/>
          <w:sz w:val="24"/>
          <w:szCs w:val="24"/>
          <w:lang w:val="id-ID"/>
        </w:rPr>
      </w:pPr>
      <w:r w:rsidRPr="0031224D">
        <w:rPr>
          <w:b w:val="0"/>
          <w:caps/>
          <w:color w:val="0D0D0D"/>
          <w:sz w:val="24"/>
          <w:szCs w:val="24"/>
          <w:lang w:val="id-ID"/>
        </w:rPr>
        <w:t xml:space="preserve">                       DAN PENJAMINAN MUTU</w:t>
      </w:r>
    </w:p>
    <w:p w:rsidR="006713B4" w:rsidRPr="006713B4" w:rsidRDefault="006713B4" w:rsidP="006713B4">
      <w:pPr>
        <w:rPr>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9705F0" w:rsidRPr="0031224D" w:rsidTr="006713B4">
        <w:trPr>
          <w:trHeight w:val="2213"/>
        </w:trPr>
        <w:tc>
          <w:tcPr>
            <w:tcW w:w="9072" w:type="dxa"/>
          </w:tcPr>
          <w:p w:rsidR="009705F0" w:rsidRPr="0031224D" w:rsidRDefault="009705F0" w:rsidP="009705F0">
            <w:pPr>
              <w:pStyle w:val="ListParagraph"/>
              <w:ind w:left="0" w:hanging="18"/>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rPr>
                <w:rFonts w:ascii="Arial" w:hAnsi="Arial" w:cs="Arial"/>
                <w:color w:val="000000"/>
                <w:sz w:val="24"/>
                <w:szCs w:val="24"/>
              </w:rPr>
            </w:pPr>
          </w:p>
        </w:tc>
      </w:tr>
    </w:tbl>
    <w:p w:rsidR="009705F0" w:rsidRPr="0031224D" w:rsidRDefault="009705F0" w:rsidP="009705F0">
      <w:pPr>
        <w:pStyle w:val="ListParagraph"/>
        <w:ind w:left="0"/>
        <w:rPr>
          <w:rFonts w:ascii="Arial" w:hAnsi="Arial" w:cs="Arial"/>
          <w:color w:val="000000"/>
          <w:sz w:val="24"/>
          <w:szCs w:val="24"/>
        </w:rPr>
      </w:pPr>
    </w:p>
    <w:p w:rsidR="00BE7738" w:rsidRPr="0031224D" w:rsidRDefault="00BE7738" w:rsidP="009705F0">
      <w:pPr>
        <w:pStyle w:val="ListParagraph"/>
        <w:ind w:left="0"/>
        <w:rPr>
          <w:rFonts w:ascii="Arial" w:hAnsi="Arial" w:cs="Arial"/>
          <w:color w:val="000000"/>
          <w:sz w:val="24"/>
          <w:szCs w:val="24"/>
        </w:rPr>
      </w:pPr>
    </w:p>
    <w:p w:rsidR="00BE7738" w:rsidRPr="0031224D" w:rsidRDefault="00BE7738" w:rsidP="009705F0">
      <w:pPr>
        <w:pStyle w:val="ListParagraph"/>
        <w:ind w:left="0"/>
        <w:rPr>
          <w:rFonts w:ascii="Arial" w:hAnsi="Arial" w:cs="Arial"/>
          <w:color w:val="000000"/>
          <w:sz w:val="24"/>
          <w:szCs w:val="24"/>
        </w:rPr>
      </w:pPr>
    </w:p>
    <w:p w:rsidR="00BE7738" w:rsidRPr="0031224D" w:rsidRDefault="00BE7738" w:rsidP="009705F0">
      <w:pPr>
        <w:pStyle w:val="ListParagraph"/>
        <w:ind w:left="0"/>
        <w:rPr>
          <w:rFonts w:ascii="Arial" w:hAnsi="Arial" w:cs="Arial"/>
          <w:color w:val="000000"/>
          <w:sz w:val="24"/>
          <w:szCs w:val="24"/>
        </w:rPr>
      </w:pPr>
    </w:p>
    <w:p w:rsidR="009705F0" w:rsidRDefault="009705F0" w:rsidP="00BE7738">
      <w:pPr>
        <w:pStyle w:val="Heading1"/>
        <w:jc w:val="left"/>
        <w:rPr>
          <w:b w:val="0"/>
          <w:caps/>
          <w:color w:val="000000"/>
          <w:sz w:val="24"/>
          <w:szCs w:val="24"/>
          <w:lang w:val="id-ID"/>
        </w:rPr>
      </w:pPr>
      <w:r w:rsidRPr="0031224D">
        <w:rPr>
          <w:b w:val="0"/>
          <w:caps/>
          <w:color w:val="000000"/>
          <w:sz w:val="24"/>
          <w:szCs w:val="24"/>
          <w:lang w:val="id-ID"/>
        </w:rPr>
        <w:t>Standar 3. mahasiswa dan Lulusan</w:t>
      </w:r>
    </w:p>
    <w:p w:rsidR="006713B4" w:rsidRPr="006713B4" w:rsidRDefault="006713B4" w:rsidP="006713B4">
      <w:pPr>
        <w:rPr>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9705F0" w:rsidRPr="0031224D" w:rsidTr="006713B4">
        <w:trPr>
          <w:trHeight w:val="2213"/>
        </w:trPr>
        <w:tc>
          <w:tcPr>
            <w:tcW w:w="9072" w:type="dxa"/>
          </w:tcPr>
          <w:p w:rsidR="009705F0" w:rsidRPr="0031224D" w:rsidRDefault="009705F0" w:rsidP="009705F0">
            <w:pPr>
              <w:pStyle w:val="ListParagraph"/>
              <w:ind w:left="0" w:hanging="18"/>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9705F0" w:rsidRPr="006713B4" w:rsidRDefault="009705F0" w:rsidP="006713B4">
            <w:pPr>
              <w:rPr>
                <w:color w:val="000000"/>
                <w:lang w:val="id-ID"/>
              </w:rPr>
            </w:pPr>
          </w:p>
        </w:tc>
      </w:tr>
    </w:tbl>
    <w:p w:rsidR="009705F0" w:rsidRPr="0031224D" w:rsidRDefault="009705F0" w:rsidP="009705F0">
      <w:pPr>
        <w:pStyle w:val="ListParagraph"/>
        <w:ind w:left="0"/>
        <w:rPr>
          <w:rFonts w:ascii="Arial" w:hAnsi="Arial" w:cs="Arial"/>
          <w:color w:val="000000"/>
          <w:sz w:val="24"/>
          <w:szCs w:val="24"/>
        </w:rPr>
      </w:pPr>
    </w:p>
    <w:p w:rsidR="009705F0" w:rsidRDefault="009705F0" w:rsidP="00BE7738">
      <w:pPr>
        <w:pStyle w:val="ListParagraph"/>
        <w:ind w:left="450"/>
        <w:jc w:val="left"/>
        <w:rPr>
          <w:rFonts w:ascii="Arial" w:hAnsi="Arial" w:cs="Arial"/>
          <w:caps/>
          <w:color w:val="0D0D0D"/>
          <w:sz w:val="24"/>
          <w:szCs w:val="24"/>
          <w:lang w:val="id-ID"/>
        </w:rPr>
      </w:pPr>
      <w:proofErr w:type="gramStart"/>
      <w:r w:rsidRPr="0031224D">
        <w:rPr>
          <w:rFonts w:ascii="Arial" w:hAnsi="Arial" w:cs="Arial"/>
          <w:caps/>
          <w:color w:val="0D0D0D"/>
          <w:sz w:val="24"/>
          <w:szCs w:val="24"/>
        </w:rPr>
        <w:t>Standar 4.</w:t>
      </w:r>
      <w:proofErr w:type="gramEnd"/>
      <w:r w:rsidRPr="0031224D">
        <w:rPr>
          <w:rFonts w:ascii="Arial" w:hAnsi="Arial" w:cs="Arial"/>
          <w:caps/>
          <w:color w:val="0D0D0D"/>
          <w:sz w:val="24"/>
          <w:szCs w:val="24"/>
        </w:rPr>
        <w:t xml:space="preserve"> Sumber Daya Manusia</w:t>
      </w:r>
    </w:p>
    <w:p w:rsidR="006713B4" w:rsidRPr="006713B4" w:rsidRDefault="006713B4" w:rsidP="00BE7738">
      <w:pPr>
        <w:pStyle w:val="ListParagraph"/>
        <w:ind w:left="450"/>
        <w:jc w:val="left"/>
        <w:rPr>
          <w:rFonts w:ascii="Arial" w:hAnsi="Arial" w:cs="Arial"/>
          <w:caps/>
          <w:color w:val="000000"/>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9705F0" w:rsidRPr="0031224D" w:rsidTr="006713B4">
        <w:trPr>
          <w:trHeight w:val="2213"/>
        </w:trPr>
        <w:tc>
          <w:tcPr>
            <w:tcW w:w="9072" w:type="dxa"/>
          </w:tcPr>
          <w:p w:rsidR="009705F0" w:rsidRPr="0031224D" w:rsidRDefault="009705F0" w:rsidP="009705F0">
            <w:pPr>
              <w:pStyle w:val="ListParagraph"/>
              <w:ind w:left="0" w:hanging="18"/>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9705F0" w:rsidRPr="006713B4" w:rsidRDefault="009705F0" w:rsidP="009705F0">
            <w:pPr>
              <w:pStyle w:val="ListParagraph"/>
              <w:ind w:left="0" w:firstLine="0"/>
              <w:rPr>
                <w:rFonts w:ascii="Arial" w:hAnsi="Arial" w:cs="Arial"/>
                <w:color w:val="000000"/>
                <w:sz w:val="24"/>
                <w:szCs w:val="24"/>
                <w:lang w:val="id-ID"/>
              </w:rPr>
            </w:pPr>
          </w:p>
          <w:p w:rsidR="009705F0" w:rsidRPr="006713B4" w:rsidRDefault="009705F0" w:rsidP="006713B4">
            <w:pPr>
              <w:rPr>
                <w:color w:val="000000"/>
                <w:lang w:val="id-ID"/>
              </w:rPr>
            </w:pPr>
          </w:p>
        </w:tc>
      </w:tr>
    </w:tbl>
    <w:p w:rsidR="009705F0" w:rsidRPr="0031224D" w:rsidRDefault="009705F0" w:rsidP="009705F0">
      <w:pPr>
        <w:pStyle w:val="ListParagraph"/>
        <w:ind w:left="0"/>
        <w:rPr>
          <w:rFonts w:ascii="Arial" w:hAnsi="Arial" w:cs="Arial"/>
          <w:color w:val="000000"/>
          <w:sz w:val="24"/>
          <w:szCs w:val="24"/>
        </w:rPr>
      </w:pPr>
    </w:p>
    <w:p w:rsidR="009705F0" w:rsidRDefault="009705F0" w:rsidP="00BE7738">
      <w:pPr>
        <w:pStyle w:val="Heading1"/>
        <w:jc w:val="left"/>
        <w:rPr>
          <w:b w:val="0"/>
          <w:caps/>
          <w:color w:val="0D0D0D"/>
          <w:sz w:val="24"/>
          <w:szCs w:val="24"/>
          <w:lang w:val="id-ID"/>
        </w:rPr>
      </w:pPr>
      <w:r w:rsidRPr="0031224D">
        <w:rPr>
          <w:b w:val="0"/>
          <w:caps/>
          <w:color w:val="0D0D0D"/>
          <w:sz w:val="24"/>
          <w:szCs w:val="24"/>
          <w:lang w:val="sv-SE"/>
        </w:rPr>
        <w:t>Standar 5. Kurikulum, Pembelajaran, dan Suasana Akademik</w:t>
      </w:r>
    </w:p>
    <w:p w:rsidR="006713B4" w:rsidRPr="006713B4" w:rsidRDefault="006713B4" w:rsidP="006713B4">
      <w:pPr>
        <w:rPr>
          <w:lang w:val="id-ID"/>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31224D" w:rsidTr="009705F0">
        <w:trPr>
          <w:trHeight w:val="2213"/>
        </w:trPr>
        <w:tc>
          <w:tcPr>
            <w:tcW w:w="9180" w:type="dxa"/>
          </w:tcPr>
          <w:p w:rsidR="009705F0" w:rsidRPr="0031224D" w:rsidRDefault="009705F0" w:rsidP="009705F0">
            <w:pPr>
              <w:pStyle w:val="ListParagraph"/>
              <w:ind w:left="0" w:hanging="18"/>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9705F0" w:rsidRPr="006713B4" w:rsidRDefault="009705F0" w:rsidP="006713B4">
            <w:pPr>
              <w:rPr>
                <w:color w:val="000000"/>
                <w:lang w:val="id-ID"/>
              </w:rPr>
            </w:pPr>
          </w:p>
        </w:tc>
      </w:tr>
    </w:tbl>
    <w:p w:rsidR="009705F0" w:rsidRPr="0031224D" w:rsidRDefault="009705F0" w:rsidP="009705F0">
      <w:pPr>
        <w:pStyle w:val="ListParagraph"/>
        <w:ind w:left="0"/>
        <w:rPr>
          <w:rFonts w:ascii="Arial" w:hAnsi="Arial" w:cs="Arial"/>
          <w:color w:val="000000"/>
          <w:sz w:val="24"/>
          <w:szCs w:val="24"/>
        </w:rPr>
      </w:pPr>
    </w:p>
    <w:p w:rsidR="009705F0" w:rsidRDefault="009705F0" w:rsidP="00BE7738">
      <w:pPr>
        <w:pStyle w:val="Heading1"/>
        <w:ind w:left="1560" w:hanging="1560"/>
        <w:jc w:val="left"/>
        <w:rPr>
          <w:b w:val="0"/>
          <w:caps/>
          <w:color w:val="0D0D0D"/>
          <w:sz w:val="24"/>
          <w:szCs w:val="24"/>
          <w:lang w:val="id-ID"/>
        </w:rPr>
      </w:pPr>
      <w:r w:rsidRPr="0031224D">
        <w:rPr>
          <w:b w:val="0"/>
          <w:caps/>
          <w:color w:val="0D0D0D"/>
          <w:sz w:val="24"/>
          <w:szCs w:val="24"/>
          <w:lang w:val="sv-SE"/>
        </w:rPr>
        <w:t xml:space="preserve">Standar 6.  </w:t>
      </w:r>
      <w:r w:rsidRPr="0031224D">
        <w:rPr>
          <w:b w:val="0"/>
          <w:caps/>
          <w:color w:val="0D0D0D"/>
          <w:sz w:val="24"/>
          <w:szCs w:val="24"/>
          <w:lang w:val="id-ID"/>
        </w:rPr>
        <w:t>PEMBIAYAAN</w:t>
      </w:r>
      <w:r w:rsidRPr="0031224D">
        <w:rPr>
          <w:b w:val="0"/>
          <w:caps/>
          <w:color w:val="0D0D0D"/>
          <w:sz w:val="24"/>
          <w:szCs w:val="24"/>
          <w:lang w:val="sv-SE"/>
        </w:rPr>
        <w:t>, Sarana</w:t>
      </w:r>
      <w:r w:rsidRPr="0031224D">
        <w:rPr>
          <w:b w:val="0"/>
          <w:caps/>
          <w:color w:val="0D0D0D"/>
          <w:sz w:val="24"/>
          <w:szCs w:val="24"/>
          <w:lang w:val="id-ID"/>
        </w:rPr>
        <w:t xml:space="preserve"> dan </w:t>
      </w:r>
      <w:r w:rsidRPr="0031224D">
        <w:rPr>
          <w:b w:val="0"/>
          <w:caps/>
          <w:color w:val="0D0D0D"/>
          <w:sz w:val="24"/>
          <w:szCs w:val="24"/>
          <w:lang w:val="sv-SE"/>
        </w:rPr>
        <w:t>Prasarana</w:t>
      </w:r>
      <w:r w:rsidRPr="0031224D">
        <w:rPr>
          <w:b w:val="0"/>
          <w:caps/>
          <w:color w:val="0D0D0D"/>
          <w:sz w:val="24"/>
          <w:szCs w:val="24"/>
          <w:lang w:val="id-ID"/>
        </w:rPr>
        <w:t>, SERTA</w:t>
      </w:r>
      <w:r w:rsidRPr="0031224D">
        <w:rPr>
          <w:b w:val="0"/>
          <w:caps/>
          <w:color w:val="0D0D0D"/>
          <w:sz w:val="24"/>
          <w:szCs w:val="24"/>
          <w:lang w:val="sv-SE"/>
        </w:rPr>
        <w:t xml:space="preserve"> sistem</w:t>
      </w:r>
      <w:r w:rsidRPr="0031224D">
        <w:rPr>
          <w:b w:val="0"/>
          <w:caps/>
          <w:color w:val="0D0D0D"/>
          <w:sz w:val="24"/>
          <w:szCs w:val="24"/>
          <w:lang w:val="id-ID"/>
        </w:rPr>
        <w:t xml:space="preserve"> </w:t>
      </w:r>
      <w:r w:rsidRPr="0031224D">
        <w:rPr>
          <w:b w:val="0"/>
          <w:caps/>
          <w:color w:val="0D0D0D"/>
          <w:sz w:val="24"/>
          <w:szCs w:val="24"/>
          <w:lang w:val="sv-SE"/>
        </w:rPr>
        <w:t>informasi</w:t>
      </w:r>
    </w:p>
    <w:p w:rsidR="006713B4" w:rsidRPr="006713B4" w:rsidRDefault="006713B4" w:rsidP="006713B4">
      <w:pPr>
        <w:rPr>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9705F0" w:rsidRPr="0031224D" w:rsidTr="006713B4">
        <w:trPr>
          <w:trHeight w:val="2213"/>
        </w:trPr>
        <w:tc>
          <w:tcPr>
            <w:tcW w:w="9072" w:type="dxa"/>
          </w:tcPr>
          <w:p w:rsidR="009705F0" w:rsidRPr="0031224D" w:rsidRDefault="009705F0" w:rsidP="009705F0">
            <w:pPr>
              <w:pStyle w:val="ListParagraph"/>
              <w:ind w:left="0" w:hanging="18"/>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BE7738" w:rsidRPr="006713B4" w:rsidRDefault="00BE7738" w:rsidP="009705F0">
            <w:pPr>
              <w:pStyle w:val="ListParagraph"/>
              <w:ind w:left="0" w:firstLine="0"/>
              <w:rPr>
                <w:rFonts w:ascii="Arial" w:hAnsi="Arial" w:cs="Arial"/>
                <w:color w:val="000000"/>
                <w:sz w:val="24"/>
                <w:szCs w:val="24"/>
                <w:lang w:val="id-ID"/>
              </w:rPr>
            </w:pPr>
          </w:p>
          <w:p w:rsidR="00BE7738" w:rsidRPr="0031224D" w:rsidRDefault="00BE7738"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rPr>
                <w:rFonts w:ascii="Arial" w:hAnsi="Arial" w:cs="Arial"/>
                <w:color w:val="000000"/>
                <w:sz w:val="24"/>
                <w:szCs w:val="24"/>
              </w:rPr>
            </w:pPr>
          </w:p>
        </w:tc>
      </w:tr>
    </w:tbl>
    <w:p w:rsidR="009705F0" w:rsidRPr="0031224D" w:rsidRDefault="009705F0" w:rsidP="009705F0">
      <w:pPr>
        <w:pStyle w:val="ListParagraph"/>
        <w:ind w:left="0"/>
        <w:rPr>
          <w:rFonts w:ascii="Arial" w:hAnsi="Arial" w:cs="Arial"/>
          <w:color w:val="000000"/>
          <w:sz w:val="24"/>
          <w:szCs w:val="24"/>
        </w:rPr>
      </w:pPr>
    </w:p>
    <w:p w:rsidR="00BE7738" w:rsidRDefault="00BE7738" w:rsidP="00BE7738">
      <w:pPr>
        <w:pStyle w:val="Heading1"/>
        <w:ind w:left="1560" w:hanging="1560"/>
        <w:jc w:val="left"/>
        <w:rPr>
          <w:b w:val="0"/>
          <w:caps/>
          <w:color w:val="000000"/>
          <w:sz w:val="24"/>
          <w:szCs w:val="24"/>
          <w:lang w:val="id-ID"/>
        </w:rPr>
      </w:pPr>
      <w:r w:rsidRPr="0031224D">
        <w:rPr>
          <w:b w:val="0"/>
          <w:caps/>
          <w:color w:val="000000"/>
          <w:sz w:val="24"/>
          <w:szCs w:val="24"/>
          <w:lang w:val="sv-SE"/>
        </w:rPr>
        <w:t xml:space="preserve">Standar 7. </w:t>
      </w:r>
      <w:r w:rsidRPr="0031224D">
        <w:rPr>
          <w:b w:val="0"/>
          <w:caps/>
          <w:color w:val="000000"/>
          <w:sz w:val="24"/>
          <w:szCs w:val="24"/>
          <w:lang w:val="sv-SE"/>
        </w:rPr>
        <w:tab/>
        <w:t xml:space="preserve">Penelitian, </w:t>
      </w:r>
      <w:r w:rsidRPr="0031224D">
        <w:rPr>
          <w:b w:val="0"/>
          <w:caps/>
          <w:color w:val="000000"/>
          <w:sz w:val="24"/>
          <w:szCs w:val="24"/>
          <w:lang w:val="id-ID"/>
        </w:rPr>
        <w:t>PELAYANAN/</w:t>
      </w:r>
      <w:r w:rsidRPr="0031224D">
        <w:rPr>
          <w:b w:val="0"/>
          <w:caps/>
          <w:color w:val="000000"/>
          <w:sz w:val="24"/>
          <w:szCs w:val="24"/>
          <w:lang w:val="sv-SE"/>
        </w:rPr>
        <w:t>Pengabdian Kepada Masyarakat, DAN KERJASAMA</w:t>
      </w:r>
    </w:p>
    <w:p w:rsidR="006713B4" w:rsidRPr="006713B4" w:rsidRDefault="006713B4" w:rsidP="006713B4">
      <w:pPr>
        <w:rPr>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9705F0" w:rsidRPr="0031224D" w:rsidTr="006713B4">
        <w:trPr>
          <w:trHeight w:val="2213"/>
        </w:trPr>
        <w:tc>
          <w:tcPr>
            <w:tcW w:w="9072" w:type="dxa"/>
          </w:tcPr>
          <w:p w:rsidR="009705F0" w:rsidRPr="0031224D" w:rsidRDefault="009705F0" w:rsidP="009705F0">
            <w:pPr>
              <w:pStyle w:val="ListParagraph"/>
              <w:ind w:left="0" w:hanging="18"/>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BE7738" w:rsidRPr="0031224D" w:rsidRDefault="00BE7738" w:rsidP="009705F0">
            <w:pPr>
              <w:pStyle w:val="ListParagraph"/>
              <w:ind w:left="0" w:firstLine="0"/>
              <w:rPr>
                <w:rFonts w:ascii="Arial" w:hAnsi="Arial" w:cs="Arial"/>
                <w:color w:val="000000"/>
                <w:sz w:val="24"/>
                <w:szCs w:val="24"/>
              </w:rPr>
            </w:pPr>
          </w:p>
          <w:p w:rsidR="009705F0" w:rsidRPr="006713B4" w:rsidRDefault="009705F0" w:rsidP="009705F0">
            <w:pPr>
              <w:pStyle w:val="ListParagraph"/>
              <w:ind w:left="0" w:firstLine="0"/>
              <w:rPr>
                <w:rFonts w:ascii="Arial" w:hAnsi="Arial" w:cs="Arial"/>
                <w:color w:val="000000"/>
                <w:sz w:val="24"/>
                <w:szCs w:val="24"/>
                <w:lang w:val="id-ID"/>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firstLine="0"/>
              <w:rPr>
                <w:rFonts w:ascii="Arial" w:hAnsi="Arial" w:cs="Arial"/>
                <w:color w:val="000000"/>
                <w:sz w:val="24"/>
                <w:szCs w:val="24"/>
              </w:rPr>
            </w:pPr>
          </w:p>
          <w:p w:rsidR="009705F0" w:rsidRPr="0031224D" w:rsidRDefault="009705F0" w:rsidP="009705F0">
            <w:pPr>
              <w:pStyle w:val="ListParagraph"/>
              <w:ind w:left="0"/>
              <w:rPr>
                <w:rFonts w:ascii="Arial" w:hAnsi="Arial" w:cs="Arial"/>
                <w:color w:val="000000"/>
                <w:sz w:val="24"/>
                <w:szCs w:val="24"/>
              </w:rPr>
            </w:pPr>
          </w:p>
        </w:tc>
      </w:tr>
    </w:tbl>
    <w:p w:rsidR="009705F0" w:rsidRPr="0031224D" w:rsidRDefault="009705F0" w:rsidP="009705F0">
      <w:pPr>
        <w:pStyle w:val="ListParagraph"/>
        <w:ind w:left="0"/>
        <w:rPr>
          <w:rFonts w:ascii="Arial" w:hAnsi="Arial" w:cs="Arial"/>
          <w:color w:val="000000"/>
          <w:sz w:val="24"/>
          <w:szCs w:val="24"/>
        </w:rPr>
      </w:pPr>
    </w:p>
    <w:p w:rsidR="00714F33" w:rsidRPr="0031224D" w:rsidRDefault="00714F33" w:rsidP="00714F33">
      <w:pPr>
        <w:spacing w:line="240" w:lineRule="auto"/>
        <w:jc w:val="left"/>
        <w:rPr>
          <w:color w:val="000000"/>
        </w:rPr>
      </w:pPr>
    </w:p>
    <w:p w:rsidR="00714F33" w:rsidRPr="0031224D" w:rsidRDefault="00714F33" w:rsidP="00714F33">
      <w:pPr>
        <w:spacing w:line="240" w:lineRule="auto"/>
        <w:jc w:val="left"/>
        <w:rPr>
          <w:color w:val="000000"/>
        </w:rPr>
      </w:pPr>
    </w:p>
    <w:p w:rsidR="00714F33" w:rsidRPr="0031224D" w:rsidRDefault="009D7B7A" w:rsidP="00714F33">
      <w:pPr>
        <w:spacing w:line="240" w:lineRule="auto"/>
        <w:rPr>
          <w:color w:val="000000"/>
          <w:lang w:val="id-ID"/>
        </w:rPr>
      </w:pP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t xml:space="preserve">      …………, …..-……- 20</w:t>
      </w:r>
      <w:r w:rsidR="00665CCF" w:rsidRPr="0031224D">
        <w:rPr>
          <w:color w:val="000000"/>
          <w:lang w:val="id-ID"/>
        </w:rPr>
        <w:t>13</w:t>
      </w:r>
    </w:p>
    <w:p w:rsidR="00714F33" w:rsidRPr="0031224D" w:rsidRDefault="00714F33" w:rsidP="00714F33">
      <w:pPr>
        <w:spacing w:line="240" w:lineRule="auto"/>
        <w:rPr>
          <w:color w:val="000000"/>
        </w:rPr>
      </w:pPr>
    </w:p>
    <w:p w:rsidR="00714F33" w:rsidRPr="0031224D" w:rsidRDefault="00714F33" w:rsidP="00714F33">
      <w:pPr>
        <w:spacing w:line="240" w:lineRule="auto"/>
        <w:rPr>
          <w:color w:val="000000"/>
        </w:rPr>
      </w:pPr>
      <w:r w:rsidRPr="0031224D">
        <w:rPr>
          <w:color w:val="000000"/>
        </w:rPr>
        <w:t>Tim Asesor,</w:t>
      </w:r>
    </w:p>
    <w:p w:rsidR="00714F33" w:rsidRPr="0031224D" w:rsidRDefault="00714F33" w:rsidP="00714F33">
      <w:pPr>
        <w:spacing w:line="240" w:lineRule="auto"/>
        <w:rPr>
          <w:color w:val="000000"/>
        </w:rPr>
      </w:pPr>
    </w:p>
    <w:tbl>
      <w:tblPr>
        <w:tblW w:w="9180" w:type="dxa"/>
        <w:tblInd w:w="108" w:type="dxa"/>
        <w:tblLook w:val="04A0" w:firstRow="1" w:lastRow="0" w:firstColumn="1" w:lastColumn="0" w:noHBand="0" w:noVBand="1"/>
      </w:tblPr>
      <w:tblGrid>
        <w:gridCol w:w="1998"/>
        <w:gridCol w:w="2666"/>
        <w:gridCol w:w="236"/>
        <w:gridCol w:w="2145"/>
        <w:gridCol w:w="2135"/>
      </w:tblGrid>
      <w:tr w:rsidR="00714F33" w:rsidRPr="0031224D" w:rsidTr="006713B4">
        <w:tc>
          <w:tcPr>
            <w:tcW w:w="1998" w:type="dxa"/>
          </w:tcPr>
          <w:p w:rsidR="00714F33" w:rsidRPr="0031224D" w:rsidRDefault="00714F33" w:rsidP="00814305">
            <w:pPr>
              <w:spacing w:line="240" w:lineRule="auto"/>
              <w:rPr>
                <w:color w:val="000000"/>
              </w:rPr>
            </w:pPr>
            <w:r w:rsidRPr="0031224D">
              <w:rPr>
                <w:color w:val="000000"/>
              </w:rPr>
              <w:t>Nama Asesor-1:</w:t>
            </w:r>
          </w:p>
          <w:p w:rsidR="00714F33" w:rsidRPr="0031224D" w:rsidRDefault="00714F33" w:rsidP="00814305">
            <w:pPr>
              <w:spacing w:line="240" w:lineRule="auto"/>
              <w:rPr>
                <w:color w:val="000000"/>
              </w:rPr>
            </w:pPr>
          </w:p>
          <w:p w:rsidR="00714F33" w:rsidRPr="0031224D" w:rsidRDefault="00714F33" w:rsidP="00814305">
            <w:pPr>
              <w:spacing w:line="240" w:lineRule="auto"/>
              <w:rPr>
                <w:color w:val="000000"/>
              </w:rPr>
            </w:pPr>
          </w:p>
        </w:tc>
        <w:tc>
          <w:tcPr>
            <w:tcW w:w="2666" w:type="dxa"/>
          </w:tcPr>
          <w:p w:rsidR="00714F33" w:rsidRPr="0031224D" w:rsidRDefault="00714F33" w:rsidP="00814305">
            <w:pPr>
              <w:spacing w:line="240" w:lineRule="auto"/>
              <w:rPr>
                <w:color w:val="000000"/>
              </w:rPr>
            </w:pPr>
          </w:p>
        </w:tc>
        <w:tc>
          <w:tcPr>
            <w:tcW w:w="236" w:type="dxa"/>
          </w:tcPr>
          <w:p w:rsidR="00714F33" w:rsidRPr="0031224D" w:rsidRDefault="00714F33" w:rsidP="00814305">
            <w:pPr>
              <w:spacing w:line="240" w:lineRule="auto"/>
              <w:rPr>
                <w:color w:val="000000"/>
              </w:rPr>
            </w:pPr>
          </w:p>
        </w:tc>
        <w:tc>
          <w:tcPr>
            <w:tcW w:w="2145" w:type="dxa"/>
          </w:tcPr>
          <w:p w:rsidR="00714F33" w:rsidRPr="0031224D" w:rsidRDefault="00714F33" w:rsidP="00814305">
            <w:pPr>
              <w:spacing w:line="240" w:lineRule="auto"/>
              <w:rPr>
                <w:color w:val="000000"/>
              </w:rPr>
            </w:pPr>
            <w:r w:rsidRPr="0031224D">
              <w:rPr>
                <w:color w:val="000000"/>
              </w:rPr>
              <w:t>Nama Asesor-2:</w:t>
            </w:r>
          </w:p>
        </w:tc>
        <w:tc>
          <w:tcPr>
            <w:tcW w:w="2135" w:type="dxa"/>
          </w:tcPr>
          <w:p w:rsidR="00714F33" w:rsidRPr="0031224D" w:rsidRDefault="00714F33" w:rsidP="00814305">
            <w:pPr>
              <w:spacing w:line="240" w:lineRule="auto"/>
              <w:rPr>
                <w:color w:val="000000"/>
              </w:rPr>
            </w:pPr>
          </w:p>
        </w:tc>
      </w:tr>
      <w:tr w:rsidR="00714F33" w:rsidRPr="0031224D" w:rsidTr="006713B4">
        <w:tc>
          <w:tcPr>
            <w:tcW w:w="1998" w:type="dxa"/>
          </w:tcPr>
          <w:p w:rsidR="00714F33" w:rsidRPr="0031224D" w:rsidRDefault="00714F33" w:rsidP="00814305">
            <w:pPr>
              <w:spacing w:line="240" w:lineRule="auto"/>
              <w:rPr>
                <w:color w:val="000000"/>
              </w:rPr>
            </w:pPr>
            <w:r w:rsidRPr="0031224D">
              <w:rPr>
                <w:color w:val="000000"/>
              </w:rPr>
              <w:t>Tanda Tangan :</w:t>
            </w:r>
          </w:p>
          <w:p w:rsidR="00714F33" w:rsidRPr="0031224D" w:rsidRDefault="00714F33" w:rsidP="00814305">
            <w:pPr>
              <w:spacing w:line="240" w:lineRule="auto"/>
              <w:rPr>
                <w:color w:val="000000"/>
              </w:rPr>
            </w:pPr>
          </w:p>
        </w:tc>
        <w:tc>
          <w:tcPr>
            <w:tcW w:w="2666" w:type="dxa"/>
          </w:tcPr>
          <w:p w:rsidR="00714F33" w:rsidRPr="0031224D" w:rsidRDefault="00714F33" w:rsidP="00814305">
            <w:pPr>
              <w:spacing w:line="240" w:lineRule="auto"/>
              <w:rPr>
                <w:color w:val="000000"/>
              </w:rPr>
            </w:pPr>
          </w:p>
        </w:tc>
        <w:tc>
          <w:tcPr>
            <w:tcW w:w="236" w:type="dxa"/>
          </w:tcPr>
          <w:p w:rsidR="00714F33" w:rsidRPr="0031224D" w:rsidRDefault="00714F33" w:rsidP="00814305">
            <w:pPr>
              <w:spacing w:line="240" w:lineRule="auto"/>
              <w:rPr>
                <w:color w:val="000000"/>
              </w:rPr>
            </w:pPr>
          </w:p>
        </w:tc>
        <w:tc>
          <w:tcPr>
            <w:tcW w:w="2145" w:type="dxa"/>
          </w:tcPr>
          <w:p w:rsidR="00714F33" w:rsidRPr="0031224D" w:rsidRDefault="00714F33" w:rsidP="00814305">
            <w:pPr>
              <w:spacing w:line="240" w:lineRule="auto"/>
              <w:rPr>
                <w:color w:val="000000"/>
              </w:rPr>
            </w:pPr>
            <w:r w:rsidRPr="0031224D">
              <w:rPr>
                <w:color w:val="000000"/>
              </w:rPr>
              <w:t>Tanda Tangan :</w:t>
            </w:r>
          </w:p>
        </w:tc>
        <w:tc>
          <w:tcPr>
            <w:tcW w:w="2135" w:type="dxa"/>
          </w:tcPr>
          <w:p w:rsidR="00714F33" w:rsidRPr="0031224D" w:rsidRDefault="00714F33" w:rsidP="00814305">
            <w:pPr>
              <w:spacing w:line="240" w:lineRule="auto"/>
              <w:rPr>
                <w:color w:val="000000"/>
              </w:rPr>
            </w:pPr>
          </w:p>
        </w:tc>
      </w:tr>
    </w:tbl>
    <w:p w:rsidR="00714F33" w:rsidRPr="0031224D" w:rsidRDefault="00714F33" w:rsidP="00714F33">
      <w:pPr>
        <w:spacing w:line="240" w:lineRule="auto"/>
        <w:rPr>
          <w:color w:val="000000"/>
        </w:rPr>
      </w:pPr>
    </w:p>
    <w:p w:rsidR="0021628D" w:rsidRPr="0031224D" w:rsidRDefault="0021628D" w:rsidP="00BA178C">
      <w:pPr>
        <w:pStyle w:val="Heading1"/>
        <w:rPr>
          <w:color w:val="000000"/>
          <w:sz w:val="24"/>
          <w:szCs w:val="24"/>
          <w:u w:val="single"/>
          <w:lang w:val="es-ES"/>
        </w:rPr>
      </w:pPr>
    </w:p>
    <w:sectPr w:rsidR="0021628D" w:rsidRPr="0031224D" w:rsidSect="0031224D">
      <w:footerReference w:type="even" r:id="rId12"/>
      <w:footerReference w:type="default" r:id="rId13"/>
      <w:pgSz w:w="11909" w:h="16834" w:code="9"/>
      <w:pgMar w:top="1701" w:right="1134" w:bottom="1134" w:left="1701" w:header="1225" w:footer="1225"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8FD" w:rsidRDefault="007748FD">
      <w:r>
        <w:separator/>
      </w:r>
    </w:p>
  </w:endnote>
  <w:endnote w:type="continuationSeparator" w:id="0">
    <w:p w:rsidR="007748FD" w:rsidRDefault="00774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945" w:rsidRDefault="00670945" w:rsidP="00A436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70945" w:rsidRDefault="006709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945" w:rsidRDefault="00670945" w:rsidP="00246031">
    <w:pPr>
      <w:pStyle w:val="Footer"/>
      <w:framePr w:wrap="around" w:vAnchor="text" w:hAnchor="page" w:x="10426" w:y="72"/>
      <w:pBdr>
        <w:top w:val="thinThickSmallGap" w:sz="12" w:space="1" w:color="FFFFFF"/>
      </w:pBdr>
      <w:rPr>
        <w:rStyle w:val="PageNumber"/>
      </w:rPr>
    </w:pPr>
    <w:r>
      <w:rPr>
        <w:rStyle w:val="PageNumber"/>
      </w:rPr>
      <w:fldChar w:fldCharType="begin"/>
    </w:r>
    <w:r>
      <w:rPr>
        <w:rStyle w:val="PageNumber"/>
      </w:rPr>
      <w:instrText xml:space="preserve">PAGE  </w:instrText>
    </w:r>
    <w:r>
      <w:rPr>
        <w:rStyle w:val="PageNumber"/>
      </w:rPr>
      <w:fldChar w:fldCharType="separate"/>
    </w:r>
    <w:r w:rsidR="006A5EAD">
      <w:rPr>
        <w:rStyle w:val="PageNumber"/>
        <w:noProof/>
      </w:rPr>
      <w:t>2</w:t>
    </w:r>
    <w:r>
      <w:rPr>
        <w:rStyle w:val="PageNumber"/>
      </w:rPr>
      <w:fldChar w:fldCharType="end"/>
    </w:r>
  </w:p>
  <w:p w:rsidR="00670945" w:rsidRDefault="00670945" w:rsidP="0031224D">
    <w:pPr>
      <w:pStyle w:val="Footer"/>
      <w:pBdr>
        <w:top w:val="thinThickSmallGap" w:sz="12" w:space="1" w:color="auto"/>
      </w:pBdr>
      <w:tabs>
        <w:tab w:val="clear" w:pos="8640"/>
        <w:tab w:val="right" w:pos="9072"/>
      </w:tabs>
      <w:ind w:right="2"/>
      <w:rPr>
        <w:lang w:val="id-ID"/>
      </w:rPr>
    </w:pPr>
    <w:r>
      <w:t>BAN-PT</w:t>
    </w:r>
    <w:r>
      <w:rPr>
        <w:lang w:val="id-ID"/>
      </w:rPr>
      <w:t>:</w:t>
    </w:r>
    <w:r w:rsidRPr="002368DC">
      <w:t xml:space="preserve"> Pedoman Penilaian Akreditasi </w:t>
    </w:r>
    <w:r>
      <w:rPr>
        <w:lang w:val="id-ID"/>
      </w:rPr>
      <w:t>Program Studi Kedokteran Hewan</w:t>
    </w:r>
    <w:r>
      <w:t xml:space="preserve"> 20</w:t>
    </w:r>
    <w:r>
      <w:rPr>
        <w:lang w:val="id-ID"/>
      </w:rPr>
      <w:t>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945" w:rsidRDefault="00670945"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945" w:rsidRDefault="00670945" w:rsidP="00714F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70945" w:rsidRDefault="0067094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945" w:rsidRDefault="00670945" w:rsidP="00922510">
    <w:pPr>
      <w:pStyle w:val="Footer"/>
      <w:framePr w:wrap="around" w:vAnchor="text" w:hAnchor="margin" w:xAlign="right" w:y="1"/>
      <w:ind w:right="129"/>
      <w:rPr>
        <w:rStyle w:val="PageNumber"/>
      </w:rPr>
    </w:pPr>
    <w:r>
      <w:rPr>
        <w:rStyle w:val="PageNumber"/>
      </w:rPr>
      <w:fldChar w:fldCharType="begin"/>
    </w:r>
    <w:r>
      <w:rPr>
        <w:rStyle w:val="PageNumber"/>
      </w:rPr>
      <w:instrText xml:space="preserve"> PAGE  \* Arabic </w:instrText>
    </w:r>
    <w:r>
      <w:rPr>
        <w:rStyle w:val="PageNumber"/>
      </w:rPr>
      <w:fldChar w:fldCharType="separate"/>
    </w:r>
    <w:r w:rsidR="006A5EAD">
      <w:rPr>
        <w:rStyle w:val="PageNumber"/>
        <w:noProof/>
      </w:rPr>
      <w:t>51</w:t>
    </w:r>
    <w:r>
      <w:rPr>
        <w:rStyle w:val="PageNumber"/>
      </w:rPr>
      <w:fldChar w:fldCharType="end"/>
    </w:r>
  </w:p>
  <w:p w:rsidR="00670945" w:rsidRPr="007E4FE2" w:rsidRDefault="00670945" w:rsidP="00E57FB9">
    <w:pPr>
      <w:pStyle w:val="Footer"/>
      <w:tabs>
        <w:tab w:val="clear" w:pos="8640"/>
        <w:tab w:val="right" w:pos="9072"/>
      </w:tabs>
      <w:ind w:right="2"/>
      <w:rPr>
        <w:lang w:val="id-ID"/>
      </w:rPr>
    </w:pPr>
    <w:r>
      <w:t xml:space="preserve">BAN-PT: Format Penilaian Akreditasi Program Studi </w:t>
    </w:r>
    <w:r>
      <w:rPr>
        <w:lang w:val="id-ID"/>
      </w:rPr>
      <w:t xml:space="preserve">Kedokteran Hewan Tahun </w:t>
    </w:r>
    <w:r>
      <w:t>20</w:t>
    </w:r>
    <w:r>
      <w:rPr>
        <w:lang w:val="id-ID"/>
      </w:rPr>
      <w:t>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8FD" w:rsidRDefault="007748FD">
      <w:r>
        <w:separator/>
      </w:r>
    </w:p>
  </w:footnote>
  <w:footnote w:type="continuationSeparator" w:id="0">
    <w:p w:rsidR="007748FD" w:rsidRDefault="007748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
    <w:nsid w:val="12AC1548"/>
    <w:multiLevelType w:val="multilevel"/>
    <w:tmpl w:val="1BC48554"/>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3">
    <w:nsid w:val="21381B8E"/>
    <w:multiLevelType w:val="multilevel"/>
    <w:tmpl w:val="9790E28C"/>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12E6303"/>
    <w:multiLevelType w:val="multilevel"/>
    <w:tmpl w:val="7382CCD0"/>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7">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8">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10">
    <w:nsid w:val="6B090940"/>
    <w:multiLevelType w:val="multilevel"/>
    <w:tmpl w:val="2C729E3E"/>
    <w:lvl w:ilvl="0">
      <w:start w:val="4"/>
      <w:numFmt w:val="decimal"/>
      <w:lvlText w:val="%1"/>
      <w:lvlJc w:val="left"/>
      <w:pPr>
        <w:ind w:left="360" w:hanging="360"/>
      </w:pPr>
      <w:rPr>
        <w:rFonts w:hint="default"/>
      </w:rPr>
    </w:lvl>
    <w:lvl w:ilvl="1">
      <w:start w:val="5"/>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11">
    <w:nsid w:val="6FB95B19"/>
    <w:multiLevelType w:val="multilevel"/>
    <w:tmpl w:val="118221F0"/>
    <w:lvl w:ilvl="0">
      <w:start w:val="1"/>
      <w:numFmt w:val="decimal"/>
      <w:lvlText w:val="%1"/>
      <w:lvlJc w:val="left"/>
      <w:pPr>
        <w:ind w:left="360" w:hanging="360"/>
      </w:pPr>
      <w:rPr>
        <w:rFonts w:hint="default"/>
        <w:color w:val="000000"/>
      </w:rPr>
    </w:lvl>
    <w:lvl w:ilvl="1">
      <w:start w:val="1"/>
      <w:numFmt w:val="decimal"/>
      <w:lvlText w:val="%1.%2"/>
      <w:lvlJc w:val="left"/>
      <w:pPr>
        <w:ind w:left="810" w:hanging="360"/>
      </w:pPr>
      <w:rPr>
        <w:rFonts w:hint="default"/>
        <w:color w:val="000000"/>
      </w:rPr>
    </w:lvl>
    <w:lvl w:ilvl="2">
      <w:start w:val="1"/>
      <w:numFmt w:val="decimal"/>
      <w:lvlText w:val="%1.%2.%3"/>
      <w:lvlJc w:val="left"/>
      <w:pPr>
        <w:ind w:left="1620" w:hanging="720"/>
      </w:pPr>
      <w:rPr>
        <w:rFonts w:hint="default"/>
        <w:color w:val="000000"/>
      </w:rPr>
    </w:lvl>
    <w:lvl w:ilvl="3">
      <w:start w:val="1"/>
      <w:numFmt w:val="decimal"/>
      <w:lvlText w:val="%1.%2.%3.%4"/>
      <w:lvlJc w:val="left"/>
      <w:pPr>
        <w:ind w:left="2430" w:hanging="1080"/>
      </w:pPr>
      <w:rPr>
        <w:rFonts w:hint="default"/>
        <w:color w:val="000000"/>
      </w:rPr>
    </w:lvl>
    <w:lvl w:ilvl="4">
      <w:start w:val="1"/>
      <w:numFmt w:val="decimal"/>
      <w:lvlText w:val="%1.%2.%3.%4.%5"/>
      <w:lvlJc w:val="left"/>
      <w:pPr>
        <w:ind w:left="2880" w:hanging="1080"/>
      </w:pPr>
      <w:rPr>
        <w:rFonts w:hint="default"/>
        <w:color w:val="000000"/>
      </w:rPr>
    </w:lvl>
    <w:lvl w:ilvl="5">
      <w:start w:val="1"/>
      <w:numFmt w:val="decimal"/>
      <w:lvlText w:val="%1.%2.%3.%4.%5.%6"/>
      <w:lvlJc w:val="left"/>
      <w:pPr>
        <w:ind w:left="3690" w:hanging="1440"/>
      </w:pPr>
      <w:rPr>
        <w:rFonts w:hint="default"/>
        <w:color w:val="000000"/>
      </w:rPr>
    </w:lvl>
    <w:lvl w:ilvl="6">
      <w:start w:val="1"/>
      <w:numFmt w:val="decimal"/>
      <w:lvlText w:val="%1.%2.%3.%4.%5.%6.%7"/>
      <w:lvlJc w:val="left"/>
      <w:pPr>
        <w:ind w:left="4140" w:hanging="1440"/>
      </w:pPr>
      <w:rPr>
        <w:rFonts w:hint="default"/>
        <w:color w:val="000000"/>
      </w:rPr>
    </w:lvl>
    <w:lvl w:ilvl="7">
      <w:start w:val="1"/>
      <w:numFmt w:val="decimal"/>
      <w:lvlText w:val="%1.%2.%3.%4.%5.%6.%7.%8"/>
      <w:lvlJc w:val="left"/>
      <w:pPr>
        <w:ind w:left="4950" w:hanging="1800"/>
      </w:pPr>
      <w:rPr>
        <w:rFonts w:hint="default"/>
        <w:color w:val="000000"/>
      </w:rPr>
    </w:lvl>
    <w:lvl w:ilvl="8">
      <w:start w:val="1"/>
      <w:numFmt w:val="decimal"/>
      <w:lvlText w:val="%1.%2.%3.%4.%5.%6.%7.%8.%9"/>
      <w:lvlJc w:val="left"/>
      <w:pPr>
        <w:ind w:left="5400" w:hanging="1800"/>
      </w:pPr>
      <w:rPr>
        <w:rFonts w:hint="default"/>
        <w:color w:val="000000"/>
      </w:rPr>
    </w:lvl>
  </w:abstractNum>
  <w:num w:numId="1">
    <w:abstractNumId w:val="4"/>
  </w:num>
  <w:num w:numId="2">
    <w:abstractNumId w:val="7"/>
  </w:num>
  <w:num w:numId="3">
    <w:abstractNumId w:val="9"/>
  </w:num>
  <w:num w:numId="4">
    <w:abstractNumId w:val="5"/>
  </w:num>
  <w:num w:numId="5">
    <w:abstractNumId w:val="8"/>
  </w:num>
  <w:num w:numId="6">
    <w:abstractNumId w:val="1"/>
  </w:num>
  <w:num w:numId="7">
    <w:abstractNumId w:val="11"/>
  </w:num>
  <w:num w:numId="8">
    <w:abstractNumId w:val="2"/>
  </w:num>
  <w:num w:numId="9">
    <w:abstractNumId w:val="10"/>
  </w:num>
  <w:num w:numId="10">
    <w:abstractNumId w:val="6"/>
  </w:num>
  <w:num w:numId="11">
    <w:abstractNumId w:val="0"/>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4F4"/>
    <w:rsid w:val="000036BD"/>
    <w:rsid w:val="000104C2"/>
    <w:rsid w:val="00012E0B"/>
    <w:rsid w:val="00022A61"/>
    <w:rsid w:val="0002585F"/>
    <w:rsid w:val="00026B87"/>
    <w:rsid w:val="00032C22"/>
    <w:rsid w:val="000375A0"/>
    <w:rsid w:val="00045878"/>
    <w:rsid w:val="00045E5F"/>
    <w:rsid w:val="00060339"/>
    <w:rsid w:val="00065816"/>
    <w:rsid w:val="00065ADC"/>
    <w:rsid w:val="00065E57"/>
    <w:rsid w:val="00071880"/>
    <w:rsid w:val="000724CA"/>
    <w:rsid w:val="00072F78"/>
    <w:rsid w:val="0008304C"/>
    <w:rsid w:val="00085291"/>
    <w:rsid w:val="00091EB0"/>
    <w:rsid w:val="000944D4"/>
    <w:rsid w:val="000A15F8"/>
    <w:rsid w:val="000A5BB2"/>
    <w:rsid w:val="000A6F59"/>
    <w:rsid w:val="000B5243"/>
    <w:rsid w:val="000B6564"/>
    <w:rsid w:val="000C2EF3"/>
    <w:rsid w:val="000C47B9"/>
    <w:rsid w:val="000D1DA0"/>
    <w:rsid w:val="000D7126"/>
    <w:rsid w:val="000E2758"/>
    <w:rsid w:val="000E4DAD"/>
    <w:rsid w:val="000E774B"/>
    <w:rsid w:val="000F20B2"/>
    <w:rsid w:val="000F4EAE"/>
    <w:rsid w:val="000F640A"/>
    <w:rsid w:val="00100094"/>
    <w:rsid w:val="001005AC"/>
    <w:rsid w:val="001070C9"/>
    <w:rsid w:val="00111E5E"/>
    <w:rsid w:val="00113349"/>
    <w:rsid w:val="001174A3"/>
    <w:rsid w:val="001178A5"/>
    <w:rsid w:val="00122AF2"/>
    <w:rsid w:val="00124612"/>
    <w:rsid w:val="001257F4"/>
    <w:rsid w:val="00126337"/>
    <w:rsid w:val="00130ED4"/>
    <w:rsid w:val="001433CD"/>
    <w:rsid w:val="00143BD1"/>
    <w:rsid w:val="00143DB1"/>
    <w:rsid w:val="00150124"/>
    <w:rsid w:val="001536D5"/>
    <w:rsid w:val="00153858"/>
    <w:rsid w:val="001608C9"/>
    <w:rsid w:val="00162CB6"/>
    <w:rsid w:val="00164636"/>
    <w:rsid w:val="00166ECE"/>
    <w:rsid w:val="001711AE"/>
    <w:rsid w:val="00173A09"/>
    <w:rsid w:val="00173F7C"/>
    <w:rsid w:val="001768D4"/>
    <w:rsid w:val="001771DB"/>
    <w:rsid w:val="001877F5"/>
    <w:rsid w:val="001948B2"/>
    <w:rsid w:val="001A0354"/>
    <w:rsid w:val="001A58B2"/>
    <w:rsid w:val="001A5FDC"/>
    <w:rsid w:val="001A634D"/>
    <w:rsid w:val="001B45DA"/>
    <w:rsid w:val="001C45E8"/>
    <w:rsid w:val="001C51EA"/>
    <w:rsid w:val="001D121A"/>
    <w:rsid w:val="001D7417"/>
    <w:rsid w:val="001E23BD"/>
    <w:rsid w:val="001E3EC7"/>
    <w:rsid w:val="001E5F1D"/>
    <w:rsid w:val="001F2399"/>
    <w:rsid w:val="00202907"/>
    <w:rsid w:val="00202E99"/>
    <w:rsid w:val="002048E0"/>
    <w:rsid w:val="00210FFF"/>
    <w:rsid w:val="0021628D"/>
    <w:rsid w:val="00216A50"/>
    <w:rsid w:val="0021738B"/>
    <w:rsid w:val="002210E4"/>
    <w:rsid w:val="00222FB6"/>
    <w:rsid w:val="00233AC9"/>
    <w:rsid w:val="00233FE8"/>
    <w:rsid w:val="002368DC"/>
    <w:rsid w:val="002372B1"/>
    <w:rsid w:val="00240494"/>
    <w:rsid w:val="002452E5"/>
    <w:rsid w:val="002454F1"/>
    <w:rsid w:val="00246031"/>
    <w:rsid w:val="00247833"/>
    <w:rsid w:val="002519F3"/>
    <w:rsid w:val="002812ED"/>
    <w:rsid w:val="002A5977"/>
    <w:rsid w:val="002A68C3"/>
    <w:rsid w:val="002B1F72"/>
    <w:rsid w:val="002B2C8F"/>
    <w:rsid w:val="002C5F70"/>
    <w:rsid w:val="002D2425"/>
    <w:rsid w:val="002D3DA4"/>
    <w:rsid w:val="002D7A3B"/>
    <w:rsid w:val="002F00D4"/>
    <w:rsid w:val="002F4437"/>
    <w:rsid w:val="002F6A13"/>
    <w:rsid w:val="002F71F5"/>
    <w:rsid w:val="00301052"/>
    <w:rsid w:val="0031224D"/>
    <w:rsid w:val="00323ED6"/>
    <w:rsid w:val="00326C7F"/>
    <w:rsid w:val="00335842"/>
    <w:rsid w:val="00347534"/>
    <w:rsid w:val="003503CC"/>
    <w:rsid w:val="00356C2E"/>
    <w:rsid w:val="00360012"/>
    <w:rsid w:val="00363A37"/>
    <w:rsid w:val="00373261"/>
    <w:rsid w:val="00373277"/>
    <w:rsid w:val="00375F32"/>
    <w:rsid w:val="00377674"/>
    <w:rsid w:val="00390EB7"/>
    <w:rsid w:val="003927F5"/>
    <w:rsid w:val="003A1ACD"/>
    <w:rsid w:val="003A2815"/>
    <w:rsid w:val="003A40AC"/>
    <w:rsid w:val="003B0D36"/>
    <w:rsid w:val="003B2C3D"/>
    <w:rsid w:val="003B6A2C"/>
    <w:rsid w:val="003B7E9C"/>
    <w:rsid w:val="003D2680"/>
    <w:rsid w:val="003D4A61"/>
    <w:rsid w:val="003F05C2"/>
    <w:rsid w:val="003F420F"/>
    <w:rsid w:val="00412F70"/>
    <w:rsid w:val="004172E5"/>
    <w:rsid w:val="0042154C"/>
    <w:rsid w:val="00424344"/>
    <w:rsid w:val="00427468"/>
    <w:rsid w:val="0045047A"/>
    <w:rsid w:val="004577B9"/>
    <w:rsid w:val="0046181D"/>
    <w:rsid w:val="00462F0D"/>
    <w:rsid w:val="0046733F"/>
    <w:rsid w:val="0047366C"/>
    <w:rsid w:val="004859E6"/>
    <w:rsid w:val="00487AEA"/>
    <w:rsid w:val="004941CA"/>
    <w:rsid w:val="004949D0"/>
    <w:rsid w:val="0049537B"/>
    <w:rsid w:val="004A1D40"/>
    <w:rsid w:val="004A60E5"/>
    <w:rsid w:val="004B2220"/>
    <w:rsid w:val="004B4EA2"/>
    <w:rsid w:val="004B5A1D"/>
    <w:rsid w:val="004C06C8"/>
    <w:rsid w:val="004C56A6"/>
    <w:rsid w:val="004D2E86"/>
    <w:rsid w:val="004D439D"/>
    <w:rsid w:val="004D4D85"/>
    <w:rsid w:val="004D795D"/>
    <w:rsid w:val="004E404B"/>
    <w:rsid w:val="004F0769"/>
    <w:rsid w:val="004F197D"/>
    <w:rsid w:val="004F56EB"/>
    <w:rsid w:val="004F7ABA"/>
    <w:rsid w:val="00501E7F"/>
    <w:rsid w:val="00513C7D"/>
    <w:rsid w:val="005200F0"/>
    <w:rsid w:val="005236B3"/>
    <w:rsid w:val="005244C1"/>
    <w:rsid w:val="00532B35"/>
    <w:rsid w:val="00535CF9"/>
    <w:rsid w:val="0053740C"/>
    <w:rsid w:val="00541F39"/>
    <w:rsid w:val="00542CDE"/>
    <w:rsid w:val="00542E27"/>
    <w:rsid w:val="00544E4B"/>
    <w:rsid w:val="005545A2"/>
    <w:rsid w:val="00583703"/>
    <w:rsid w:val="005937F0"/>
    <w:rsid w:val="005A07B2"/>
    <w:rsid w:val="005A1AC5"/>
    <w:rsid w:val="005A1E53"/>
    <w:rsid w:val="005A2AA1"/>
    <w:rsid w:val="005A2AD4"/>
    <w:rsid w:val="005A475B"/>
    <w:rsid w:val="005C0CA4"/>
    <w:rsid w:val="005C4191"/>
    <w:rsid w:val="005C4AAE"/>
    <w:rsid w:val="005D7EA9"/>
    <w:rsid w:val="005E1102"/>
    <w:rsid w:val="005E1585"/>
    <w:rsid w:val="005F493D"/>
    <w:rsid w:val="00610747"/>
    <w:rsid w:val="00615E22"/>
    <w:rsid w:val="0062007A"/>
    <w:rsid w:val="00620FEB"/>
    <w:rsid w:val="00621C5D"/>
    <w:rsid w:val="00621D92"/>
    <w:rsid w:val="006238D8"/>
    <w:rsid w:val="00627F6D"/>
    <w:rsid w:val="0063522D"/>
    <w:rsid w:val="006457E2"/>
    <w:rsid w:val="00654BCE"/>
    <w:rsid w:val="006631BD"/>
    <w:rsid w:val="00665603"/>
    <w:rsid w:val="00665CCB"/>
    <w:rsid w:val="00665CCF"/>
    <w:rsid w:val="00667A87"/>
    <w:rsid w:val="00670945"/>
    <w:rsid w:val="006713B4"/>
    <w:rsid w:val="006734A2"/>
    <w:rsid w:val="00674115"/>
    <w:rsid w:val="00676313"/>
    <w:rsid w:val="00677300"/>
    <w:rsid w:val="006773FF"/>
    <w:rsid w:val="00680603"/>
    <w:rsid w:val="0069255B"/>
    <w:rsid w:val="006A0382"/>
    <w:rsid w:val="006A4269"/>
    <w:rsid w:val="006A5ACF"/>
    <w:rsid w:val="006A5EAD"/>
    <w:rsid w:val="006B29AC"/>
    <w:rsid w:val="006B5C69"/>
    <w:rsid w:val="006C06CB"/>
    <w:rsid w:val="006C21EA"/>
    <w:rsid w:val="006E4977"/>
    <w:rsid w:val="006E6107"/>
    <w:rsid w:val="006E61EA"/>
    <w:rsid w:val="006F0170"/>
    <w:rsid w:val="006F395E"/>
    <w:rsid w:val="006F68AE"/>
    <w:rsid w:val="00710D6F"/>
    <w:rsid w:val="00714F33"/>
    <w:rsid w:val="007222CE"/>
    <w:rsid w:val="00723586"/>
    <w:rsid w:val="0072676B"/>
    <w:rsid w:val="00737332"/>
    <w:rsid w:val="00742A5C"/>
    <w:rsid w:val="00761296"/>
    <w:rsid w:val="007639FC"/>
    <w:rsid w:val="007650FD"/>
    <w:rsid w:val="007727FB"/>
    <w:rsid w:val="00772C75"/>
    <w:rsid w:val="007748FD"/>
    <w:rsid w:val="007752C0"/>
    <w:rsid w:val="007850AF"/>
    <w:rsid w:val="00792ACA"/>
    <w:rsid w:val="007A0247"/>
    <w:rsid w:val="007A4C89"/>
    <w:rsid w:val="007A5338"/>
    <w:rsid w:val="007A579E"/>
    <w:rsid w:val="007B0B5D"/>
    <w:rsid w:val="007B11BB"/>
    <w:rsid w:val="007B132B"/>
    <w:rsid w:val="007B3114"/>
    <w:rsid w:val="007C1BD8"/>
    <w:rsid w:val="007C1EE0"/>
    <w:rsid w:val="007C4102"/>
    <w:rsid w:val="007C69BD"/>
    <w:rsid w:val="007D1A00"/>
    <w:rsid w:val="007D2E09"/>
    <w:rsid w:val="007E393B"/>
    <w:rsid w:val="007E4FE2"/>
    <w:rsid w:val="007F0E62"/>
    <w:rsid w:val="007F7750"/>
    <w:rsid w:val="00800EF2"/>
    <w:rsid w:val="00813F01"/>
    <w:rsid w:val="00814305"/>
    <w:rsid w:val="00815266"/>
    <w:rsid w:val="00815FBF"/>
    <w:rsid w:val="00817635"/>
    <w:rsid w:val="008230E5"/>
    <w:rsid w:val="00825248"/>
    <w:rsid w:val="00830EED"/>
    <w:rsid w:val="00831BF7"/>
    <w:rsid w:val="0083490F"/>
    <w:rsid w:val="008354AF"/>
    <w:rsid w:val="0083736D"/>
    <w:rsid w:val="008447F5"/>
    <w:rsid w:val="008461FB"/>
    <w:rsid w:val="00850B76"/>
    <w:rsid w:val="00852052"/>
    <w:rsid w:val="00856B6A"/>
    <w:rsid w:val="00860486"/>
    <w:rsid w:val="008617D6"/>
    <w:rsid w:val="00867D70"/>
    <w:rsid w:val="00870A30"/>
    <w:rsid w:val="00874E16"/>
    <w:rsid w:val="00887F22"/>
    <w:rsid w:val="008A0211"/>
    <w:rsid w:val="008A559B"/>
    <w:rsid w:val="008B46B6"/>
    <w:rsid w:val="008C126B"/>
    <w:rsid w:val="008C18FB"/>
    <w:rsid w:val="008C4D0D"/>
    <w:rsid w:val="008C5951"/>
    <w:rsid w:val="008C5B67"/>
    <w:rsid w:val="008D7ADB"/>
    <w:rsid w:val="008D7F55"/>
    <w:rsid w:val="008E17A6"/>
    <w:rsid w:val="008E3E23"/>
    <w:rsid w:val="008E4D79"/>
    <w:rsid w:val="00902B57"/>
    <w:rsid w:val="009037FA"/>
    <w:rsid w:val="00903BC4"/>
    <w:rsid w:val="009069B4"/>
    <w:rsid w:val="00910BB6"/>
    <w:rsid w:val="009127EF"/>
    <w:rsid w:val="009151E3"/>
    <w:rsid w:val="0092000A"/>
    <w:rsid w:val="00920BF0"/>
    <w:rsid w:val="00922510"/>
    <w:rsid w:val="00927E50"/>
    <w:rsid w:val="009303B0"/>
    <w:rsid w:val="009360E0"/>
    <w:rsid w:val="00937F3E"/>
    <w:rsid w:val="009435AD"/>
    <w:rsid w:val="00945356"/>
    <w:rsid w:val="00945450"/>
    <w:rsid w:val="00954F5F"/>
    <w:rsid w:val="00957412"/>
    <w:rsid w:val="0096697F"/>
    <w:rsid w:val="0097032D"/>
    <w:rsid w:val="009705F0"/>
    <w:rsid w:val="00972ACB"/>
    <w:rsid w:val="00972B8B"/>
    <w:rsid w:val="00996B65"/>
    <w:rsid w:val="009A048F"/>
    <w:rsid w:val="009A6561"/>
    <w:rsid w:val="009B32CD"/>
    <w:rsid w:val="009C081A"/>
    <w:rsid w:val="009C69AE"/>
    <w:rsid w:val="009C6FE1"/>
    <w:rsid w:val="009D6112"/>
    <w:rsid w:val="009D7B7A"/>
    <w:rsid w:val="009E177F"/>
    <w:rsid w:val="009E4987"/>
    <w:rsid w:val="009E4D06"/>
    <w:rsid w:val="00A05962"/>
    <w:rsid w:val="00A06191"/>
    <w:rsid w:val="00A10636"/>
    <w:rsid w:val="00A21E60"/>
    <w:rsid w:val="00A2312E"/>
    <w:rsid w:val="00A24944"/>
    <w:rsid w:val="00A26891"/>
    <w:rsid w:val="00A27403"/>
    <w:rsid w:val="00A32934"/>
    <w:rsid w:val="00A368C0"/>
    <w:rsid w:val="00A42AE0"/>
    <w:rsid w:val="00A43689"/>
    <w:rsid w:val="00A45EA1"/>
    <w:rsid w:val="00A5338F"/>
    <w:rsid w:val="00A5563B"/>
    <w:rsid w:val="00A55E46"/>
    <w:rsid w:val="00A614A9"/>
    <w:rsid w:val="00A63340"/>
    <w:rsid w:val="00A65A1C"/>
    <w:rsid w:val="00A808C2"/>
    <w:rsid w:val="00A9334C"/>
    <w:rsid w:val="00A962BD"/>
    <w:rsid w:val="00A97240"/>
    <w:rsid w:val="00AA00B8"/>
    <w:rsid w:val="00AB15A1"/>
    <w:rsid w:val="00AB53B0"/>
    <w:rsid w:val="00AB565B"/>
    <w:rsid w:val="00AC0046"/>
    <w:rsid w:val="00AC239B"/>
    <w:rsid w:val="00AC5DA8"/>
    <w:rsid w:val="00AD5B7A"/>
    <w:rsid w:val="00AD7F75"/>
    <w:rsid w:val="00AE213F"/>
    <w:rsid w:val="00AE290E"/>
    <w:rsid w:val="00AE5618"/>
    <w:rsid w:val="00AE5AC3"/>
    <w:rsid w:val="00AE6FB1"/>
    <w:rsid w:val="00AF0A0F"/>
    <w:rsid w:val="00AF43AF"/>
    <w:rsid w:val="00AF473B"/>
    <w:rsid w:val="00B06116"/>
    <w:rsid w:val="00B06EE6"/>
    <w:rsid w:val="00B07373"/>
    <w:rsid w:val="00B12219"/>
    <w:rsid w:val="00B12E62"/>
    <w:rsid w:val="00B15B02"/>
    <w:rsid w:val="00B161CE"/>
    <w:rsid w:val="00B236C2"/>
    <w:rsid w:val="00B24331"/>
    <w:rsid w:val="00B40304"/>
    <w:rsid w:val="00B41FC2"/>
    <w:rsid w:val="00B430D2"/>
    <w:rsid w:val="00B561AE"/>
    <w:rsid w:val="00B577CD"/>
    <w:rsid w:val="00B61086"/>
    <w:rsid w:val="00B61A89"/>
    <w:rsid w:val="00B67791"/>
    <w:rsid w:val="00B764C5"/>
    <w:rsid w:val="00B76CC7"/>
    <w:rsid w:val="00B81245"/>
    <w:rsid w:val="00B83442"/>
    <w:rsid w:val="00B8400C"/>
    <w:rsid w:val="00B86745"/>
    <w:rsid w:val="00B90B46"/>
    <w:rsid w:val="00B90D11"/>
    <w:rsid w:val="00B92634"/>
    <w:rsid w:val="00B9507D"/>
    <w:rsid w:val="00B97D71"/>
    <w:rsid w:val="00BA178C"/>
    <w:rsid w:val="00BA3874"/>
    <w:rsid w:val="00BA5845"/>
    <w:rsid w:val="00BB1AEA"/>
    <w:rsid w:val="00BB454D"/>
    <w:rsid w:val="00BB56B4"/>
    <w:rsid w:val="00BB59F6"/>
    <w:rsid w:val="00BD5EF0"/>
    <w:rsid w:val="00BE7738"/>
    <w:rsid w:val="00BF32F1"/>
    <w:rsid w:val="00C00BDD"/>
    <w:rsid w:val="00C07A01"/>
    <w:rsid w:val="00C1145F"/>
    <w:rsid w:val="00C158D7"/>
    <w:rsid w:val="00C17736"/>
    <w:rsid w:val="00C226FC"/>
    <w:rsid w:val="00C325A8"/>
    <w:rsid w:val="00C33F8A"/>
    <w:rsid w:val="00C35379"/>
    <w:rsid w:val="00C465F1"/>
    <w:rsid w:val="00C479BD"/>
    <w:rsid w:val="00C561B2"/>
    <w:rsid w:val="00C564E4"/>
    <w:rsid w:val="00C61C45"/>
    <w:rsid w:val="00C708C1"/>
    <w:rsid w:val="00C76B7D"/>
    <w:rsid w:val="00C91F42"/>
    <w:rsid w:val="00C92515"/>
    <w:rsid w:val="00C946B9"/>
    <w:rsid w:val="00C97CC3"/>
    <w:rsid w:val="00C97F01"/>
    <w:rsid w:val="00CA3448"/>
    <w:rsid w:val="00CA586E"/>
    <w:rsid w:val="00CB630E"/>
    <w:rsid w:val="00CB7646"/>
    <w:rsid w:val="00CD1A94"/>
    <w:rsid w:val="00CD2CD6"/>
    <w:rsid w:val="00CD7D2A"/>
    <w:rsid w:val="00CE191B"/>
    <w:rsid w:val="00CE4163"/>
    <w:rsid w:val="00CE7487"/>
    <w:rsid w:val="00CF2E0B"/>
    <w:rsid w:val="00CF3D19"/>
    <w:rsid w:val="00CF4279"/>
    <w:rsid w:val="00CF5CFC"/>
    <w:rsid w:val="00D00C8D"/>
    <w:rsid w:val="00D031FD"/>
    <w:rsid w:val="00D038E2"/>
    <w:rsid w:val="00D14DBA"/>
    <w:rsid w:val="00D17F1B"/>
    <w:rsid w:val="00D27F4C"/>
    <w:rsid w:val="00D30DC9"/>
    <w:rsid w:val="00D30F23"/>
    <w:rsid w:val="00D31636"/>
    <w:rsid w:val="00D31D44"/>
    <w:rsid w:val="00D32B6A"/>
    <w:rsid w:val="00D360C9"/>
    <w:rsid w:val="00D666B0"/>
    <w:rsid w:val="00D67278"/>
    <w:rsid w:val="00D67AE6"/>
    <w:rsid w:val="00D8334D"/>
    <w:rsid w:val="00D84EEE"/>
    <w:rsid w:val="00D85FA2"/>
    <w:rsid w:val="00D904E3"/>
    <w:rsid w:val="00D91551"/>
    <w:rsid w:val="00D966B5"/>
    <w:rsid w:val="00D96F34"/>
    <w:rsid w:val="00DA1D63"/>
    <w:rsid w:val="00DC21D1"/>
    <w:rsid w:val="00DC686F"/>
    <w:rsid w:val="00DD6E3E"/>
    <w:rsid w:val="00DD6F50"/>
    <w:rsid w:val="00DD712F"/>
    <w:rsid w:val="00DE14BF"/>
    <w:rsid w:val="00DE1EDE"/>
    <w:rsid w:val="00DE45CC"/>
    <w:rsid w:val="00DF6DDE"/>
    <w:rsid w:val="00DF6E39"/>
    <w:rsid w:val="00E01D2F"/>
    <w:rsid w:val="00E117F4"/>
    <w:rsid w:val="00E16055"/>
    <w:rsid w:val="00E16DBF"/>
    <w:rsid w:val="00E20F3F"/>
    <w:rsid w:val="00E22226"/>
    <w:rsid w:val="00E44BE2"/>
    <w:rsid w:val="00E457F0"/>
    <w:rsid w:val="00E574FE"/>
    <w:rsid w:val="00E57FB9"/>
    <w:rsid w:val="00E66B69"/>
    <w:rsid w:val="00E6729F"/>
    <w:rsid w:val="00E720F4"/>
    <w:rsid w:val="00E74F8A"/>
    <w:rsid w:val="00E82994"/>
    <w:rsid w:val="00E82D82"/>
    <w:rsid w:val="00E8323D"/>
    <w:rsid w:val="00E83DCF"/>
    <w:rsid w:val="00E84A60"/>
    <w:rsid w:val="00E904FF"/>
    <w:rsid w:val="00EA110A"/>
    <w:rsid w:val="00EA39C1"/>
    <w:rsid w:val="00EA54F4"/>
    <w:rsid w:val="00EB29E3"/>
    <w:rsid w:val="00EB3871"/>
    <w:rsid w:val="00EB6443"/>
    <w:rsid w:val="00EC1263"/>
    <w:rsid w:val="00EC628A"/>
    <w:rsid w:val="00EC661B"/>
    <w:rsid w:val="00EE1826"/>
    <w:rsid w:val="00EE2083"/>
    <w:rsid w:val="00EF7167"/>
    <w:rsid w:val="00F058E0"/>
    <w:rsid w:val="00F0591D"/>
    <w:rsid w:val="00F12D55"/>
    <w:rsid w:val="00F13271"/>
    <w:rsid w:val="00F2154C"/>
    <w:rsid w:val="00F245C2"/>
    <w:rsid w:val="00F26E46"/>
    <w:rsid w:val="00F30A91"/>
    <w:rsid w:val="00F31650"/>
    <w:rsid w:val="00F31DB4"/>
    <w:rsid w:val="00F3752A"/>
    <w:rsid w:val="00F52612"/>
    <w:rsid w:val="00F66221"/>
    <w:rsid w:val="00F70FED"/>
    <w:rsid w:val="00F73C6E"/>
    <w:rsid w:val="00F74E04"/>
    <w:rsid w:val="00F83C39"/>
    <w:rsid w:val="00F8666C"/>
    <w:rsid w:val="00FA14BD"/>
    <w:rsid w:val="00FA278A"/>
    <w:rsid w:val="00FA2C83"/>
    <w:rsid w:val="00FB463C"/>
    <w:rsid w:val="00FB5B43"/>
    <w:rsid w:val="00FB613F"/>
    <w:rsid w:val="00FB6B9C"/>
    <w:rsid w:val="00FC3D75"/>
    <w:rsid w:val="00FD474E"/>
    <w:rsid w:val="00FD5682"/>
    <w:rsid w:val="00FD79C0"/>
    <w:rsid w:val="00FD7FFA"/>
    <w:rsid w:val="00FE4C7B"/>
    <w:rsid w:val="00FE5CB0"/>
    <w:rsid w:val="00FE76C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link w:val="Heading4Char"/>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link w:val="BodyTextChar"/>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link w:val="HeaderChar"/>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HeaderChar">
    <w:name w:val="Header Char"/>
    <w:basedOn w:val="DefaultParagraphFont"/>
    <w:link w:val="Header"/>
    <w:rsid w:val="00772C75"/>
    <w:rPr>
      <w:rFonts w:ascii="Arial" w:hAnsi="Arial" w:cs="Arial"/>
      <w:i/>
      <w:iCs/>
      <w:sz w:val="18"/>
      <w:szCs w:val="18"/>
      <w:u w:val="single"/>
      <w:lang w:val="en-US" w:eastAsia="en-US"/>
    </w:rPr>
  </w:style>
  <w:style w:type="character" w:customStyle="1" w:styleId="FooterChar">
    <w:name w:val="Footer Char"/>
    <w:basedOn w:val="DefaultParagraphFont"/>
    <w:link w:val="Footer"/>
    <w:uiPriority w:val="99"/>
    <w:rsid w:val="00772C75"/>
    <w:rPr>
      <w:rFonts w:ascii="Arial" w:hAnsi="Arial" w:cs="Arial"/>
      <w:sz w:val="18"/>
      <w:szCs w:val="18"/>
      <w:lang w:val="en-US" w:eastAsia="en-US"/>
    </w:rPr>
  </w:style>
  <w:style w:type="character" w:customStyle="1" w:styleId="Heading4Char">
    <w:name w:val="Heading 4 Char"/>
    <w:basedOn w:val="DefaultParagraphFont"/>
    <w:link w:val="Heading4"/>
    <w:rsid w:val="00772C75"/>
    <w:rPr>
      <w:rFonts w:ascii="Arial" w:hAnsi="Arial" w:cs="Arial"/>
      <w:b/>
      <w:bCs/>
      <w:sz w:val="24"/>
      <w:szCs w:val="24"/>
      <w:u w:val="single"/>
      <w:lang w:val="en-US" w:eastAsia="en-US"/>
    </w:rPr>
  </w:style>
  <w:style w:type="character" w:customStyle="1" w:styleId="BodyTextChar">
    <w:name w:val="Body Text Char"/>
    <w:basedOn w:val="DefaultParagraphFont"/>
    <w:link w:val="BodyText"/>
    <w:rsid w:val="00772C75"/>
    <w:rPr>
      <w:rFonts w:ascii="Arial" w:hAnsi="Arial" w:cs="Arial"/>
      <w:b/>
      <w:bCs/>
      <w:sz w:val="24"/>
      <w:szCs w:val="24"/>
      <w:u w:val="single"/>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link w:val="Heading4Char"/>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link w:val="BodyTextChar"/>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link w:val="HeaderChar"/>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HeaderChar">
    <w:name w:val="Header Char"/>
    <w:basedOn w:val="DefaultParagraphFont"/>
    <w:link w:val="Header"/>
    <w:rsid w:val="00772C75"/>
    <w:rPr>
      <w:rFonts w:ascii="Arial" w:hAnsi="Arial" w:cs="Arial"/>
      <w:i/>
      <w:iCs/>
      <w:sz w:val="18"/>
      <w:szCs w:val="18"/>
      <w:u w:val="single"/>
      <w:lang w:val="en-US" w:eastAsia="en-US"/>
    </w:rPr>
  </w:style>
  <w:style w:type="character" w:customStyle="1" w:styleId="FooterChar">
    <w:name w:val="Footer Char"/>
    <w:basedOn w:val="DefaultParagraphFont"/>
    <w:link w:val="Footer"/>
    <w:uiPriority w:val="99"/>
    <w:rsid w:val="00772C75"/>
    <w:rPr>
      <w:rFonts w:ascii="Arial" w:hAnsi="Arial" w:cs="Arial"/>
      <w:sz w:val="18"/>
      <w:szCs w:val="18"/>
      <w:lang w:val="en-US" w:eastAsia="en-US"/>
    </w:rPr>
  </w:style>
  <w:style w:type="character" w:customStyle="1" w:styleId="Heading4Char">
    <w:name w:val="Heading 4 Char"/>
    <w:basedOn w:val="DefaultParagraphFont"/>
    <w:link w:val="Heading4"/>
    <w:rsid w:val="00772C75"/>
    <w:rPr>
      <w:rFonts w:ascii="Arial" w:hAnsi="Arial" w:cs="Arial"/>
      <w:b/>
      <w:bCs/>
      <w:sz w:val="24"/>
      <w:szCs w:val="24"/>
      <w:u w:val="single"/>
      <w:lang w:val="en-US" w:eastAsia="en-US"/>
    </w:rPr>
  </w:style>
  <w:style w:type="character" w:customStyle="1" w:styleId="BodyTextChar">
    <w:name w:val="Body Text Char"/>
    <w:basedOn w:val="DefaultParagraphFont"/>
    <w:link w:val="BodyText"/>
    <w:rsid w:val="00772C75"/>
    <w:rPr>
      <w:rFonts w:ascii="Arial" w:hAnsi="Arial" w:cs="Arial"/>
      <w:b/>
      <w:bCs/>
      <w:sz w:val="24"/>
      <w:szCs w:val="24"/>
      <w:u w:val="single"/>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D1576-4760-4142-97AC-A058F6967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12307</Words>
  <Characters>70154</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82297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USER</cp:lastModifiedBy>
  <cp:revision>5</cp:revision>
  <cp:lastPrinted>2013-01-31T07:19:00Z</cp:lastPrinted>
  <dcterms:created xsi:type="dcterms:W3CDTF">2013-12-11T03:48:00Z</dcterms:created>
  <dcterms:modified xsi:type="dcterms:W3CDTF">2013-12-12T15:51:00Z</dcterms:modified>
</cp:coreProperties>
</file>